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E57752" w14:textId="77777777" w:rsidR="00527BA9" w:rsidRPr="00F3704C" w:rsidRDefault="00A7025E" w:rsidP="004F75A6">
      <w:pPr>
        <w:sectPr w:rsidR="00527BA9" w:rsidRPr="00F3704C">
          <w:headerReference w:type="default" r:id="rId8"/>
          <w:pgSz w:w="11900" w:h="16840"/>
          <w:pgMar w:top="1080" w:right="1080" w:bottom="1080" w:left="1080" w:header="708" w:footer="708" w:gutter="0"/>
          <w:cols w:space="708"/>
        </w:sectPr>
      </w:pPr>
      <w:r>
        <w:rPr>
          <w:noProof/>
          <w:lang w:val="en-US" w:eastAsia="en-US"/>
        </w:rPr>
        <w:pict w14:anchorId="3277DBCE">
          <v:shapetype id="_x0000_t202" coordsize="21600,21600" o:spt="202" path="m,l,21600r21600,l21600,xe">
            <v:stroke joinstyle="miter"/>
            <v:path gradientshapeok="t" o:connecttype="rect"/>
          </v:shapetype>
          <v:shape id="Tekstvak 9" o:spid="_x0000_s1026" type="#_x0000_t202" style="position:absolute;margin-left:70.9pt;margin-top:282pt;width:487.55pt;height:100.5pt;z-index:251665408;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" filled="f" stroked="f" strokeweight=".5pt">
            <v:path arrowok="t"/>
            <v:textbox inset="0,0,0,0">
              <w:txbxContent>
                <w:sdt>
                  <w:sdtPr>
                    <w:alias w:val="klik en tik de ondertitel "/>
                    <w:id w:val="-1518306802"/>
                    <w:lock w:val="sdtLocked"/>
                  </w:sdtPr>
                  <w:sdtContent>
                    <w:p w14:paraId="599F3220" w14:textId="77777777" w:rsidR="00A7025E" w:rsidRDefault="00A7025E" w:rsidP="002E4B32">
                      <w:pPr>
                        <w:pStyle w:val="Ondertitel"/>
                        <w:spacing w:line="280" w:lineRule="atLeast"/>
                      </w:pPr>
                      <w:r>
                        <w:t>Informatiemodel Zaken</w:t>
                      </w:r>
                    </w:p>
                    <w:p w14:paraId="4B52E68B" w14:textId="77777777" w:rsidR="00A7025E" w:rsidRDefault="00A7025E" w:rsidP="003945F3">
                      <w:pPr>
                        <w:pStyle w:val="Ondertitel"/>
                        <w:spacing w:line="280" w:lineRule="atLeast"/>
                        <w:rPr>
                          <w:sz w:val="32"/>
                          <w:szCs w:val="32"/>
                        </w:rPr>
                      </w:pPr>
                    </w:p>
                    <w:p w14:paraId="46633212" w14:textId="77777777" w:rsidR="00A7025E" w:rsidRPr="003945F3" w:rsidRDefault="00A7025E" w:rsidP="003945F3">
                      <w:pPr>
                        <w:pStyle w:val="Ondertitel"/>
                        <w:spacing w:line="280" w:lineRule="atLeast"/>
                        <w:rPr>
                          <w:sz w:val="32"/>
                          <w:szCs w:val="32"/>
                        </w:rPr>
                      </w:pPr>
                      <w:r w:rsidRPr="003945F3">
                        <w:rPr>
                          <w:sz w:val="32"/>
                          <w:szCs w:val="32"/>
                        </w:rPr>
                        <w:t>Deel I</w:t>
                      </w:r>
                      <w:r>
                        <w:rPr>
                          <w:sz w:val="32"/>
                          <w:szCs w:val="32"/>
                        </w:rPr>
                        <w:t>I</w:t>
                      </w:r>
                      <w:r w:rsidRPr="003945F3">
                        <w:rPr>
                          <w:sz w:val="32"/>
                          <w:szCs w:val="32"/>
                        </w:rPr>
                        <w:t xml:space="preserve"> van II: </w:t>
                      </w:r>
                      <w:r>
                        <w:rPr>
                          <w:sz w:val="32"/>
                          <w:szCs w:val="32"/>
                        </w:rPr>
                        <w:t>Attribuut- en relatiesoorten</w:t>
                      </w:r>
                    </w:p>
                    <w:p w14:paraId="6684B2A1" w14:textId="77777777" w:rsidR="00A7025E" w:rsidRDefault="00A7025E" w:rsidP="003945F3">
                      <w:pPr>
                        <w:pStyle w:val="Ondertitel"/>
                        <w:spacing w:line="280" w:lineRule="atLeast"/>
                        <w:rPr>
                          <w:sz w:val="24"/>
                          <w:szCs w:val="24"/>
                        </w:rPr>
                      </w:pPr>
                    </w:p>
                    <w:p w14:paraId="0BC5BF61" w14:textId="77777777" w:rsidR="00A7025E" w:rsidRPr="003945F3" w:rsidRDefault="00A7025E" w:rsidP="003945F3">
                      <w:pPr>
                        <w:pStyle w:val="Ondertitel"/>
                        <w:spacing w:line="280" w:lineRule="atLeast"/>
                        <w:rPr>
                          <w:sz w:val="24"/>
                          <w:szCs w:val="24"/>
                        </w:rPr>
                      </w:pPr>
                      <w:r w:rsidRPr="003945F3">
                        <w:rPr>
                          <w:sz w:val="24"/>
                          <w:szCs w:val="24"/>
                        </w:rPr>
                        <w:t>CONCEPT 201</w:t>
                      </w:r>
                      <w:r>
                        <w:rPr>
                          <w:sz w:val="24"/>
                          <w:szCs w:val="24"/>
                        </w:rPr>
                        <w:t>70917</w:t>
                      </w:r>
                    </w:p>
                    <w:p w14:paraId="3C4BAD80" w14:textId="77777777" w:rsidR="00A7025E" w:rsidRDefault="00A7025E" w:rsidP="002E4B32">
                      <w:pPr>
                        <w:pStyle w:val="Ondertitel"/>
                        <w:spacing w:line="280" w:lineRule="atLeast"/>
                      </w:pPr>
                      <w:r>
                        <w:t xml:space="preserve"> </w:t>
                      </w:r>
                    </w:p>
                  </w:sdtContent>
                </w:sdt>
              </w:txbxContent>
            </v:textbox>
            <w10:wrap anchorx="page" anchory="page"/>
            <w10:anchorlock/>
          </v:shape>
        </w:pict>
      </w:r>
      <w:r>
        <w:rPr>
          <w:noProof/>
          <w:lang w:val="en-US" w:eastAsia="en-US"/>
        </w:rPr>
        <w:pict w14:anchorId="3B3840EF">
          <v:shape id="Tekstvak 8" o:spid="_x0000_s1027" type="#_x0000_t202" style="position:absolute;margin-left:70.9pt;margin-top:199.05pt;width:487.55pt;height:73.95pt;z-index:251663360;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" fillcolor="white [3201]" stroked="f" strokeweight=".5pt">
            <v:path arrowok="t"/>
            <v:textbox inset="0,0,0,0">
              <w:txbxContent>
                <w:sdt>
                  <w:sdtPr>
                    <w:alias w:val="Klik en tik de titel van het rapport"/>
                    <w:tag w:val="Klik en tik de titel van het rapport"/>
                    <w:id w:val="-1301066807"/>
                    <w:lock w:val="sdtLocked"/>
                  </w:sdtPr>
                  <w:sdtContent>
                    <w:p w14:paraId="01442A72" w14:textId="77777777" w:rsidR="00A7025E" w:rsidRDefault="00A7025E" w:rsidP="006360F3">
                      <w:pPr>
                        <w:pStyle w:val="Titel"/>
                      </w:pPr>
                      <w:r>
                        <w:t>GEMMA RGBZ 2.0</w:t>
                      </w:r>
                    </w:p>
                  </w:sdtContent>
                </w:sdt>
              </w:txbxContent>
            </v:textbox>
            <w10:wrap anchorx="page" anchory="page"/>
            <w10:anchorlock/>
          </v:shape>
        </w:pict>
      </w:r>
    </w:p>
    <w:p w14:paraId="3C1F6AC4" w14:textId="77777777" w:rsidR="00FC04CE" w:rsidRPr="002468BC" w:rsidRDefault="00A7025E" w:rsidP="004F75A6">
      <w:pPr>
        <w:rPr>
          <w:rFonts w:eastAsia="Calibri"/>
        </w:rPr>
      </w:pPr>
      <w:bookmarkStart w:id="0" w:name="_Toc184810008"/>
      <w:commentRangeStart w:id="1"/>
      <w:r>
        <w:rPr>
          <w:noProof/>
          <w:lang w:val="en-US" w:eastAsia="en-US"/>
        </w:rPr>
        <w:lastRenderedPageBreak/>
        <w:pict w14:anchorId="781FD528">
          <v:shape id="Tekstvak 10" o:spid="_x0000_s1028" type="#_x0000_t202" style="position:absolute;margin-left:71pt;margin-top:118pt;width:470pt;height:673.2pt;z-index:251667456;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" filled="f" stroked="f" strokeweight=".5pt">
            <v:path arrowok="t"/>
            <v:textbox>
              <w:txbxContent>
                <w:sdt>
                  <w:sdtPr>
                    <w:id w:val="2020339825"/>
                  </w:sdtPr>
                  <w:sdtContent>
                    <w:p w14:paraId="054F2000" w14:textId="77777777" w:rsidR="00A7025E" w:rsidRDefault="00A7025E" w:rsidP="006360F3">
                      <w:pPr>
                        <w:tabs>
                          <w:tab w:val="left" w:pos="1843"/>
                        </w:tabs>
                      </w:pPr>
                    </w:p>
                    <w:tbl>
                      <w:tblPr>
                        <w:tblStyle w:val="K-tabel"/>
                        <w:tblW w:w="0" w:type="auto"/>
                        <w:tblLook w:val="04A0" w:firstRow="1" w:lastRow="0" w:firstColumn="1" w:lastColumn="0" w:noHBand="0" w:noVBand="1"/>
                      </w:tblPr>
                      <w:tblGrid>
                        <w:gridCol w:w="959"/>
                        <w:gridCol w:w="1299"/>
                        <w:gridCol w:w="6892"/>
                      </w:tblGrid>
                      <w:tr w:rsidR="00A7025E" w:rsidRPr="00C9631E" w14:paraId="15045061" w14:textId="77777777" w:rsidTr="003945F3">
                        <w:trPr>
                          <w:cnfStyle w:val="100000000000" w:firstRow="1" w:lastRow="0" w:firstColumn="0" w:lastColumn="0" w:oddVBand="0" w:evenVBand="0" w:oddHBand="0" w:evenHBand="0" w:firstRowFirstColumn="0" w:firstRowLastColumn="0" w:lastRowFirstColumn="0" w:lastRowLastColumn="0"/>
                        </w:trPr>
                        <w:tc>
                          <w:tcPr>
                            <w:tcW w:w="959" w:type="dxa"/>
                            <w:shd w:val="clear" w:color="auto" w:fill="auto"/>
                          </w:tcPr>
                          <w:p w14:paraId="478B57B6" w14:textId="77777777" w:rsidR="00A7025E" w:rsidRPr="00C9631E" w:rsidRDefault="00A7025E" w:rsidP="00847C61">
                            <w:pPr>
                              <w:tabs>
                                <w:tab w:val="left" w:pos="1843"/>
                              </w:tabs>
                              <w:rPr>
                                <w:color w:val="auto"/>
                              </w:rPr>
                            </w:pPr>
                            <w:r w:rsidRPr="00C9631E">
                              <w:rPr>
                                <w:color w:val="auto"/>
                              </w:rPr>
                              <w:t>Versie</w:t>
                            </w:r>
                          </w:p>
                        </w:tc>
                        <w:tc>
                          <w:tcPr>
                            <w:tcW w:w="1299" w:type="dxa"/>
                            <w:shd w:val="clear" w:color="auto" w:fill="auto"/>
                          </w:tcPr>
                          <w:p w14:paraId="47B0A9AF" w14:textId="77777777" w:rsidR="00A7025E" w:rsidRPr="00C9631E" w:rsidRDefault="00A7025E" w:rsidP="00847C61">
                            <w:pPr>
                              <w:tabs>
                                <w:tab w:val="left" w:pos="1843"/>
                              </w:tabs>
                              <w:rPr>
                                <w:color w:val="auto"/>
                              </w:rPr>
                            </w:pPr>
                            <w:r>
                              <w:rPr>
                                <w:color w:val="auto"/>
                              </w:rPr>
                              <w:t>Datum</w:t>
                            </w:r>
                          </w:p>
                        </w:tc>
                        <w:tc>
                          <w:tcPr>
                            <w:tcW w:w="6892" w:type="dxa"/>
                            <w:shd w:val="clear" w:color="auto" w:fill="auto"/>
                          </w:tcPr>
                          <w:p w14:paraId="5F6A8885" w14:textId="77777777" w:rsidR="00A7025E" w:rsidRPr="00C9631E" w:rsidRDefault="00A7025E" w:rsidP="00847C61">
                            <w:pPr>
                              <w:tabs>
                                <w:tab w:val="left" w:pos="1843"/>
                              </w:tabs>
                              <w:rPr>
                                <w:color w:val="auto"/>
                              </w:rPr>
                            </w:pPr>
                            <w:r>
                              <w:rPr>
                                <w:color w:val="auto"/>
                              </w:rPr>
                              <w:t>Inhoud</w:t>
                            </w:r>
                          </w:p>
                        </w:tc>
                      </w:tr>
                      <w:tr w:rsidR="00A7025E" w14:paraId="73497805" w14:textId="77777777" w:rsidTr="003945F3">
                        <w:tc>
                          <w:tcPr>
                            <w:tcW w:w="959" w:type="dxa"/>
                          </w:tcPr>
                          <w:p w14:paraId="618C4897" w14:textId="77777777" w:rsidR="00A7025E" w:rsidRDefault="00A7025E" w:rsidP="00847C61">
                            <w:pPr>
                              <w:tabs>
                                <w:tab w:val="left" w:pos="1843"/>
                              </w:tabs>
                            </w:pPr>
                            <w:r>
                              <w:t>1.0</w:t>
                            </w:r>
                          </w:p>
                        </w:tc>
                        <w:tc>
                          <w:tcPr>
                            <w:tcW w:w="1299" w:type="dxa"/>
                          </w:tcPr>
                          <w:p w14:paraId="5DC9C144" w14:textId="77777777" w:rsidR="00A7025E" w:rsidRDefault="00A7025E" w:rsidP="00847C61">
                            <w:pPr>
                              <w:tabs>
                                <w:tab w:val="left" w:pos="1843"/>
                              </w:tabs>
                            </w:pPr>
                            <w:r>
                              <w:t>September 2010</w:t>
                            </w:r>
                          </w:p>
                        </w:tc>
                        <w:tc>
                          <w:tcPr>
                            <w:tcW w:w="6892" w:type="dxa"/>
                          </w:tcPr>
                          <w:p w14:paraId="20082393" w14:textId="77777777" w:rsidR="00A7025E" w:rsidRDefault="00A7025E" w:rsidP="00847C61">
                            <w:pPr>
                              <w:tabs>
                                <w:tab w:val="left" w:pos="1843"/>
                              </w:tabs>
                            </w:pPr>
                            <w:r>
                              <w:t>Vastgestelde eerste officiële versie van het RGBZ.</w:t>
                            </w:r>
                          </w:p>
                        </w:tc>
                      </w:tr>
                      <w:tr w:rsidR="00A7025E" w14:paraId="3040CAA6" w14:textId="77777777" w:rsidTr="003945F3">
                        <w:tc>
                          <w:tcPr>
                            <w:tcW w:w="959" w:type="dxa"/>
                          </w:tcPr>
                          <w:p w14:paraId="648E4BCE" w14:textId="77777777" w:rsidR="00A7025E" w:rsidRDefault="00A7025E" w:rsidP="00847C61">
                            <w:pPr>
                              <w:tabs>
                                <w:tab w:val="left" w:pos="1843"/>
                              </w:tabs>
                            </w:pPr>
                            <w:r>
                              <w:t>1</w:t>
                            </w:r>
                            <w:r w:rsidRPr="003945F3">
                              <w:rPr>
                                <w:vertAlign w:val="superscript"/>
                              </w:rPr>
                              <w:t>e</w:t>
                            </w:r>
                            <w:r>
                              <w:t xml:space="preserve"> con</w:t>
                            </w:r>
                            <w:r>
                              <w:softHyphen/>
                              <w:t>cept 2.0</w:t>
                            </w:r>
                          </w:p>
                        </w:tc>
                        <w:tc>
                          <w:tcPr>
                            <w:tcW w:w="1299" w:type="dxa"/>
                          </w:tcPr>
                          <w:p w14:paraId="41FEFE92" w14:textId="77777777" w:rsidR="00A7025E" w:rsidRDefault="00A7025E" w:rsidP="00847C61">
                            <w:pPr>
                              <w:tabs>
                                <w:tab w:val="left" w:pos="1843"/>
                              </w:tabs>
                            </w:pPr>
                            <w:r>
                              <w:t>8-5-2013</w:t>
                            </w:r>
                          </w:p>
                        </w:tc>
                        <w:tc>
                          <w:tcPr>
                            <w:tcW w:w="6892" w:type="dxa"/>
                          </w:tcPr>
                          <w:p w14:paraId="6E78ED9E" w14:textId="77777777" w:rsidR="00A7025E" w:rsidRDefault="00A7025E" w:rsidP="00462A14">
                            <w:pPr>
                              <w:tabs>
                                <w:tab w:val="left" w:pos="1843"/>
                              </w:tabs>
                            </w:pPr>
                            <w:r>
                              <w:t xml:space="preserve">Eerste concept o.b.v. verwerking wijzigingsvoorstellen door </w:t>
                            </w:r>
                            <w:r w:rsidRPr="003945F3">
                              <w:t>Werkgroep doorontwikkeling RGBZ</w:t>
                            </w:r>
                            <w:r>
                              <w:t>.</w:t>
                            </w:r>
                          </w:p>
                        </w:tc>
                      </w:tr>
                      <w:tr w:rsidR="00A7025E" w14:paraId="0E9826A2" w14:textId="77777777" w:rsidTr="003945F3">
                        <w:tc>
                          <w:tcPr>
                            <w:tcW w:w="959" w:type="dxa"/>
                          </w:tcPr>
                          <w:p w14:paraId="40AB0CB5" w14:textId="77777777" w:rsidR="00A7025E" w:rsidRDefault="00A7025E" w:rsidP="00847C61">
                            <w:pPr>
                              <w:tabs>
                                <w:tab w:val="left" w:pos="1843"/>
                              </w:tabs>
                            </w:pPr>
                            <w:r>
                              <w:t>2</w:t>
                            </w:r>
                            <w:r w:rsidRPr="003945F3">
                              <w:rPr>
                                <w:vertAlign w:val="superscript"/>
                              </w:rPr>
                              <w:t>e</w:t>
                            </w:r>
                            <w:r>
                              <w:t xml:space="preserve"> con</w:t>
                            </w:r>
                            <w:r>
                              <w:softHyphen/>
                              <w:t>cept 2.0</w:t>
                            </w:r>
                          </w:p>
                        </w:tc>
                        <w:tc>
                          <w:tcPr>
                            <w:tcW w:w="1299" w:type="dxa"/>
                          </w:tcPr>
                          <w:p w14:paraId="7D1363C0" w14:textId="77777777" w:rsidR="00A7025E" w:rsidRDefault="00A7025E" w:rsidP="00847C61">
                            <w:pPr>
                              <w:tabs>
                                <w:tab w:val="left" w:pos="1843"/>
                              </w:tabs>
                            </w:pPr>
                            <w:r>
                              <w:t>20-11-2013</w:t>
                            </w:r>
                          </w:p>
                        </w:tc>
                        <w:tc>
                          <w:tcPr>
                            <w:tcW w:w="6892" w:type="dxa"/>
                          </w:tcPr>
                          <w:p w14:paraId="6BE6C172" w14:textId="77777777" w:rsidR="00A7025E" w:rsidRDefault="00A7025E" w:rsidP="003945F3">
                            <w:pPr>
                              <w:tabs>
                                <w:tab w:val="left" w:pos="1843"/>
                              </w:tabs>
                            </w:pPr>
                            <w:r>
                              <w:t>Reacties op 1</w:t>
                            </w:r>
                            <w:r w:rsidRPr="003945F3">
                              <w:rPr>
                                <w:vertAlign w:val="superscript"/>
                              </w:rPr>
                              <w:t>e</w:t>
                            </w:r>
                            <w:r>
                              <w:t xml:space="preserve"> concept verwerkt. H</w:t>
                            </w:r>
                            <w:r w:rsidRPr="003945F3">
                              <w:t>armonisering verwerkt van het Toepassingsprofiel Metadatering Lokale Overheden (</w:t>
                            </w:r>
                            <w:r>
                              <w:t>TMLO</w:t>
                            </w:r>
                            <w:r w:rsidRPr="003945F3">
                              <w:t xml:space="preserve">) met het RGBZ. </w:t>
                            </w:r>
                            <w:r>
                              <w:t>A</w:t>
                            </w:r>
                            <w:r w:rsidRPr="003945F3">
                              <w:t>fgestemd op de versie 2.1 van het informat</w:t>
                            </w:r>
                            <w:r>
                              <w:t>iemodel van de ZTC</w:t>
                            </w:r>
                            <w:r w:rsidRPr="003945F3">
                              <w:t>2</w:t>
                            </w:r>
                            <w:r>
                              <w:t xml:space="preserve"> (ImZTC)</w:t>
                            </w:r>
                            <w:r w:rsidRPr="003945F3">
                              <w:t xml:space="preserve">. Voortschrijdend inzicht en </w:t>
                            </w:r>
                            <w:r>
                              <w:t xml:space="preserve">aanvullende </w:t>
                            </w:r>
                            <w:r w:rsidRPr="003945F3">
                              <w:t xml:space="preserve">opmerkingen van gemeenten en leveranciers </w:t>
                            </w:r>
                            <w:r>
                              <w:t>verwerkt</w:t>
                            </w:r>
                            <w:r w:rsidRPr="003945F3">
                              <w:t>.</w:t>
                            </w:r>
                            <w:r>
                              <w:t xml:space="preserve"> Verwerking afgestemd in Expertgroep Informatiemodellen.</w:t>
                            </w:r>
                          </w:p>
                        </w:tc>
                      </w:tr>
                      <w:tr w:rsidR="00A7025E" w14:paraId="187EA899" w14:textId="77777777" w:rsidTr="003945F3">
                        <w:tc>
                          <w:tcPr>
                            <w:tcW w:w="959" w:type="dxa"/>
                          </w:tcPr>
                          <w:p w14:paraId="7E0EBDD5" w14:textId="77777777" w:rsidR="00A7025E" w:rsidRDefault="00A7025E" w:rsidP="005F10A6">
                            <w:pPr>
                              <w:tabs>
                                <w:tab w:val="left" w:pos="1843"/>
                              </w:tabs>
                            </w:pPr>
                            <w:r>
                              <w:t>3</w:t>
                            </w:r>
                            <w:r w:rsidRPr="00BA5CC8">
                              <w:rPr>
                                <w:vertAlign w:val="superscript"/>
                              </w:rPr>
                              <w:t>e</w:t>
                            </w:r>
                            <w:r>
                              <w:t xml:space="preserve"> con</w:t>
                            </w:r>
                            <w:r>
                              <w:softHyphen/>
                              <w:t>cept 2.0</w:t>
                            </w:r>
                          </w:p>
                        </w:tc>
                        <w:tc>
                          <w:tcPr>
                            <w:tcW w:w="1299" w:type="dxa"/>
                          </w:tcPr>
                          <w:p w14:paraId="1695A24C" w14:textId="77777777" w:rsidR="00A7025E" w:rsidRDefault="00A7025E" w:rsidP="005F10A6">
                            <w:pPr>
                              <w:tabs>
                                <w:tab w:val="left" w:pos="1843"/>
                              </w:tabs>
                            </w:pPr>
                            <w:r>
                              <w:t>4-12-2014</w:t>
                            </w:r>
                          </w:p>
                        </w:tc>
                        <w:tc>
                          <w:tcPr>
                            <w:tcW w:w="6892" w:type="dxa"/>
                          </w:tcPr>
                          <w:p w14:paraId="057FF24A" w14:textId="77777777" w:rsidR="00A7025E" w:rsidRDefault="00A7025E" w:rsidP="005F10A6">
                            <w:pPr>
                              <w:tabs>
                                <w:tab w:val="left" w:pos="1843"/>
                              </w:tabs>
                            </w:pPr>
                            <w:r>
                              <w:t>Kleine fouten hersteld.</w:t>
                            </w:r>
                          </w:p>
                        </w:tc>
                      </w:tr>
                      <w:tr w:rsidR="00A7025E" w14:paraId="63327CE0" w14:textId="77777777" w:rsidTr="003945F3">
                        <w:tc>
                          <w:tcPr>
                            <w:tcW w:w="959" w:type="dxa"/>
                          </w:tcPr>
                          <w:p w14:paraId="4E16B366" w14:textId="77777777" w:rsidR="00A7025E" w:rsidRDefault="00A7025E" w:rsidP="005F10A6">
                            <w:pPr>
                              <w:tabs>
                                <w:tab w:val="left" w:pos="1843"/>
                              </w:tabs>
                            </w:pPr>
                          </w:p>
                        </w:tc>
                        <w:tc>
                          <w:tcPr>
                            <w:tcW w:w="1299" w:type="dxa"/>
                          </w:tcPr>
                          <w:p w14:paraId="57ED2446" w14:textId="77777777" w:rsidR="00A7025E" w:rsidRDefault="00A7025E" w:rsidP="005F10A6">
                            <w:pPr>
                              <w:tabs>
                                <w:tab w:val="left" w:pos="1843"/>
                              </w:tabs>
                            </w:pPr>
                          </w:p>
                        </w:tc>
                        <w:tc>
                          <w:tcPr>
                            <w:tcW w:w="6892" w:type="dxa"/>
                          </w:tcPr>
                          <w:p w14:paraId="3F957190" w14:textId="77777777" w:rsidR="00A7025E" w:rsidRDefault="00A7025E" w:rsidP="005F10A6">
                            <w:pPr>
                              <w:tabs>
                                <w:tab w:val="left" w:pos="1843"/>
                              </w:tabs>
                            </w:pPr>
                          </w:p>
                        </w:tc>
                      </w:tr>
                    </w:tbl>
                    <w:p w14:paraId="22ED75DE" w14:textId="77777777" w:rsidR="00A7025E" w:rsidRDefault="00A7025E" w:rsidP="006360F3">
                      <w:pPr>
                        <w:tabs>
                          <w:tab w:val="left" w:pos="1843"/>
                        </w:tabs>
                      </w:pPr>
                    </w:p>
                    <w:p w14:paraId="0ACF8CFC" w14:textId="77777777" w:rsidR="00A7025E" w:rsidRPr="00FC04CE" w:rsidRDefault="00A7025E" w:rsidP="006360F3">
                      <w:pPr>
                        <w:tabs>
                          <w:tab w:val="left" w:pos="1843"/>
                        </w:tabs>
                      </w:pPr>
                      <w:r>
                        <w:t>Opgesteld door</w:t>
                      </w:r>
                      <w:r w:rsidRPr="00FC04CE">
                        <w:tab/>
                      </w:r>
                      <w:r>
                        <w:t>Werkgroep doorontwikkeling RGBZ &amp; Expertgroep Informatiemodellen.</w:t>
                      </w:r>
                      <w:r>
                        <w:br/>
                      </w:r>
                      <w:r>
                        <w:tab/>
                        <w:t>Analyse en redactie: Arjan Kloosterboer</w:t>
                      </w:r>
                    </w:p>
                    <w:p w14:paraId="57605006" w14:textId="77777777" w:rsidR="00A7025E" w:rsidRDefault="00A7025E" w:rsidP="006360F3">
                      <w:pPr>
                        <w:tabs>
                          <w:tab w:val="left" w:pos="1843"/>
                        </w:tabs>
                      </w:pPr>
                      <w:r>
                        <w:t>Datum</w:t>
                      </w:r>
                      <w:r>
                        <w:tab/>
                      </w:r>
                      <w:sdt>
                        <w:sdtPr>
                          <w:tag w:val="klik en typ datum"/>
                          <w:id w:val="2121025355"/>
                          <w:date w:fullDate="2014-12-04T00:00:00Z">
                            <w:dateFormat w:val="d MMMM yyyy"/>
                            <w:lid w:val="nl-NL"/>
                            <w:storeMappedDataAs w:val="dateTime"/>
                            <w:calendar w:val="gregorian"/>
                          </w:date>
                        </w:sdtPr>
                        <w:sdtContent>
                          <w:r>
                            <w:t>4 december 2014</w:t>
                          </w:r>
                        </w:sdtContent>
                      </w:sdt>
                    </w:p>
                    <w:p w14:paraId="24EAE407" w14:textId="77777777" w:rsidR="00A7025E" w:rsidRDefault="00A7025E" w:rsidP="006360F3">
                      <w:pPr>
                        <w:tabs>
                          <w:tab w:val="left" w:pos="1843"/>
                        </w:tabs>
                      </w:pPr>
                      <w:r>
                        <w:t>Versie</w:t>
                      </w:r>
                      <w:r>
                        <w:tab/>
                        <w:t>3</w:t>
                      </w:r>
                      <w:r w:rsidRPr="003945F3">
                        <w:rPr>
                          <w:vertAlign w:val="superscript"/>
                        </w:rPr>
                        <w:t>e</w:t>
                      </w:r>
                      <w:r>
                        <w:t xml:space="preserve"> concept</w:t>
                      </w:r>
                    </w:p>
                    <w:p w14:paraId="623A9EF5" w14:textId="77777777" w:rsidR="00A7025E" w:rsidRDefault="00A7025E" w:rsidP="00076EE1">
                      <w:pPr>
                        <w:pStyle w:val="colofon"/>
                      </w:pPr>
                    </w:p>
                  </w:sdtContent>
                </w:sdt>
              </w:txbxContent>
            </v:textbox>
            <w10:wrap anchorx="page" anchory="page"/>
            <w10:anchorlock/>
          </v:shape>
        </w:pict>
      </w:r>
      <w:commentRangeEnd w:id="1"/>
      <w:r w:rsidR="00BC3B80">
        <w:rPr>
          <w:rStyle w:val="Verwijzingopmerking"/>
        </w:rPr>
        <w:commentReference w:id="1"/>
      </w:r>
    </w:p>
    <w:p w14:paraId="1C4FC336" w14:textId="77777777" w:rsidR="004F3A45" w:rsidRDefault="0024241F" w:rsidP="00462A14">
      <w:pPr>
        <w:pStyle w:val="koptitel"/>
      </w:pPr>
      <w:r>
        <w:lastRenderedPageBreak/>
        <w:t>I</w:t>
      </w:r>
      <w:r w:rsidR="00897055" w:rsidRPr="00F3704C">
        <w:t>nhoud</w:t>
      </w:r>
      <w:bookmarkEnd w:id="0"/>
    </w:p>
    <w:p w14:paraId="3B00B892" w14:textId="77777777" w:rsidR="00462A14" w:rsidRDefault="00462A14" w:rsidP="00462A14">
      <w:pPr>
        <w:rPr>
          <w:lang w:eastAsia="en-US"/>
        </w:rPr>
      </w:pPr>
    </w:p>
    <w:p w14:paraId="25B59D98" w14:textId="77777777" w:rsidR="00462A14" w:rsidRDefault="00462A14" w:rsidP="00A14B69">
      <w:pPr>
        <w:sectPr w:rsidR="00462A14" w:rsidSect="004C5D34">
          <w:headerReference w:type="even" r:id="rId12"/>
          <w:headerReference w:type="default" r:id="rId13"/>
          <w:footerReference w:type="even" r:id="rId14"/>
          <w:footerReference w:type="default" r:id="rId15"/>
          <w:headerReference w:type="first" r:id="rId16"/>
          <w:footerReference w:type="first" r:id="rId17"/>
          <w:pgSz w:w="11900" w:h="16840" w:code="9"/>
          <w:pgMar w:top="1985" w:right="1418" w:bottom="1077" w:left="1418" w:header="709" w:footer="709" w:gutter="0"/>
          <w:cols w:space="708"/>
        </w:sectPr>
      </w:pPr>
    </w:p>
    <w:p w14:paraId="59691DBB" w14:textId="4B0F4FEB" w:rsidR="00062E07" w:rsidRDefault="00A85696">
      <w:pPr>
        <w:pStyle w:val="Inhopg1"/>
        <w:rPr>
          <w:rFonts w:asciiTheme="minorHAnsi" w:eastAsiaTheme="minorEastAsia" w:hAnsiTheme="minorHAnsi" w:cstheme="minorBidi"/>
          <w:b w:val="0"/>
          <w:noProof/>
          <w:sz w:val="22"/>
          <w:szCs w:val="22"/>
        </w:rPr>
      </w:pPr>
      <w:r>
        <w:rPr>
          <w:b w:val="0"/>
        </w:rPr>
        <w:fldChar w:fldCharType="begin"/>
      </w:r>
      <w:r w:rsidR="008B7713">
        <w:rPr>
          <w:b w:val="0"/>
        </w:rPr>
        <w:instrText xml:space="preserve"> TOC \o "1-2" </w:instrText>
      </w:r>
      <w:r>
        <w:rPr>
          <w:b w:val="0"/>
        </w:rPr>
        <w:fldChar w:fldCharType="separate"/>
      </w:r>
      <w:bookmarkStart w:id="2" w:name="_GoBack"/>
      <w:bookmarkEnd w:id="2"/>
      <w:r w:rsidR="00062E07">
        <w:rPr>
          <w:noProof/>
        </w:rPr>
        <w:t>1</w:t>
      </w:r>
      <w:r w:rsidR="00062E07">
        <w:rPr>
          <w:rFonts w:asciiTheme="minorHAnsi" w:eastAsiaTheme="minorEastAsia" w:hAnsiTheme="minorHAnsi" w:cstheme="minorBidi"/>
          <w:b w:val="0"/>
          <w:noProof/>
          <w:sz w:val="22"/>
          <w:szCs w:val="22"/>
        </w:rPr>
        <w:tab/>
      </w:r>
      <w:r w:rsidR="00062E07">
        <w:rPr>
          <w:noProof/>
        </w:rPr>
        <w:t>Inleiding</w:t>
      </w:r>
      <w:r w:rsidR="00062E07">
        <w:rPr>
          <w:noProof/>
        </w:rPr>
        <w:tab/>
      </w:r>
      <w:r w:rsidR="00062E07">
        <w:rPr>
          <w:noProof/>
        </w:rPr>
        <w:fldChar w:fldCharType="begin"/>
      </w:r>
      <w:r w:rsidR="00062E07">
        <w:rPr>
          <w:noProof/>
        </w:rPr>
        <w:instrText xml:space="preserve"> PAGEREF _Toc493808872 \h </w:instrText>
      </w:r>
      <w:r w:rsidR="00062E07">
        <w:rPr>
          <w:noProof/>
        </w:rPr>
      </w:r>
      <w:r w:rsidR="00062E07">
        <w:rPr>
          <w:noProof/>
        </w:rPr>
        <w:fldChar w:fldCharType="separate"/>
      </w:r>
      <w:r w:rsidR="00062E07">
        <w:rPr>
          <w:noProof/>
        </w:rPr>
        <w:t>4</w:t>
      </w:r>
      <w:r w:rsidR="00062E07">
        <w:rPr>
          <w:noProof/>
        </w:rPr>
        <w:fldChar w:fldCharType="end"/>
      </w:r>
    </w:p>
    <w:p w14:paraId="30A67822" w14:textId="2FDE9D4C" w:rsidR="00062E07" w:rsidRDefault="00062E07">
      <w:pPr>
        <w:pStyle w:val="Inhopg1"/>
        <w:rPr>
          <w:rFonts w:asciiTheme="minorHAnsi" w:eastAsiaTheme="minorEastAsia" w:hAnsiTheme="minorHAnsi" w:cstheme="minorBidi"/>
          <w:b w:val="0"/>
          <w:noProof/>
          <w:sz w:val="22"/>
          <w:szCs w:val="22"/>
        </w:rPr>
      </w:pPr>
      <w:r>
        <w:rPr>
          <w:noProof/>
        </w:rPr>
        <w:t>2</w:t>
      </w:r>
      <w:r>
        <w:rPr>
          <w:rFonts w:asciiTheme="minorHAnsi" w:eastAsiaTheme="minorEastAsia" w:hAnsiTheme="minorHAnsi" w:cstheme="minorBidi"/>
          <w:b w:val="0"/>
          <w:noProof/>
          <w:sz w:val="22"/>
          <w:szCs w:val="22"/>
        </w:rPr>
        <w:tab/>
      </w:r>
      <w:r>
        <w:rPr>
          <w:noProof/>
        </w:rPr>
        <w:t>Attribuut- en relatiesoorten van objecttypen</w:t>
      </w:r>
      <w:r>
        <w:rPr>
          <w:noProof/>
        </w:rPr>
        <w:tab/>
      </w:r>
      <w:r>
        <w:rPr>
          <w:noProof/>
        </w:rPr>
        <w:fldChar w:fldCharType="begin"/>
      </w:r>
      <w:r>
        <w:rPr>
          <w:noProof/>
        </w:rPr>
        <w:instrText xml:space="preserve"> PAGEREF _Toc493808873 \h </w:instrText>
      </w:r>
      <w:r>
        <w:rPr>
          <w:noProof/>
        </w:rPr>
      </w:r>
      <w:r>
        <w:rPr>
          <w:noProof/>
        </w:rPr>
        <w:fldChar w:fldCharType="separate"/>
      </w:r>
      <w:r>
        <w:rPr>
          <w:noProof/>
        </w:rPr>
        <w:t>5</w:t>
      </w:r>
      <w:r>
        <w:rPr>
          <w:noProof/>
        </w:rPr>
        <w:fldChar w:fldCharType="end"/>
      </w:r>
    </w:p>
    <w:p w14:paraId="7D5B8B16" w14:textId="662CCB30" w:rsidR="00062E07" w:rsidRDefault="00062E07">
      <w:pPr>
        <w:pStyle w:val="Inhopg2"/>
        <w:rPr>
          <w:noProof/>
        </w:rPr>
      </w:pPr>
      <w:r w:rsidRPr="006A6942">
        <w:rPr>
          <w:rFonts w:cs="Arial"/>
          <w:noProof/>
        </w:rPr>
        <w:t>2.1</w:t>
      </w:r>
      <w:r>
        <w:rPr>
          <w:noProof/>
        </w:rPr>
        <w:tab/>
        <w:t>Objecttype BESLUIT</w:t>
      </w:r>
      <w:r>
        <w:rPr>
          <w:noProof/>
        </w:rPr>
        <w:tab/>
      </w:r>
      <w:r>
        <w:rPr>
          <w:noProof/>
        </w:rPr>
        <w:fldChar w:fldCharType="begin"/>
      </w:r>
      <w:r>
        <w:rPr>
          <w:noProof/>
        </w:rPr>
        <w:instrText xml:space="preserve"> PAGEREF _Toc493808874 \h </w:instrText>
      </w:r>
      <w:r>
        <w:rPr>
          <w:noProof/>
        </w:rPr>
      </w:r>
      <w:r>
        <w:rPr>
          <w:noProof/>
        </w:rPr>
        <w:fldChar w:fldCharType="separate"/>
      </w:r>
      <w:r>
        <w:rPr>
          <w:noProof/>
        </w:rPr>
        <w:t>9</w:t>
      </w:r>
      <w:r>
        <w:rPr>
          <w:noProof/>
        </w:rPr>
        <w:fldChar w:fldCharType="end"/>
      </w:r>
    </w:p>
    <w:p w14:paraId="3BF3C9EC" w14:textId="1EE327C0" w:rsidR="00062E07" w:rsidRDefault="00062E07">
      <w:pPr>
        <w:pStyle w:val="Inhopg2"/>
        <w:rPr>
          <w:noProof/>
        </w:rPr>
      </w:pPr>
      <w:r>
        <w:rPr>
          <w:noProof/>
        </w:rPr>
        <w:t>2.2</w:t>
      </w:r>
      <w:r>
        <w:rPr>
          <w:noProof/>
        </w:rPr>
        <w:tab/>
        <w:t>Objecttype BETROKKENE</w:t>
      </w:r>
      <w:r>
        <w:rPr>
          <w:noProof/>
        </w:rPr>
        <w:tab/>
      </w:r>
      <w:r>
        <w:rPr>
          <w:noProof/>
        </w:rPr>
        <w:fldChar w:fldCharType="begin"/>
      </w:r>
      <w:r>
        <w:rPr>
          <w:noProof/>
        </w:rPr>
        <w:instrText xml:space="preserve"> PAGEREF _Toc493808875 \h </w:instrText>
      </w:r>
      <w:r>
        <w:rPr>
          <w:noProof/>
        </w:rPr>
      </w:r>
      <w:r>
        <w:rPr>
          <w:noProof/>
        </w:rPr>
        <w:fldChar w:fldCharType="separate"/>
      </w:r>
      <w:r>
        <w:rPr>
          <w:noProof/>
        </w:rPr>
        <w:t>16</w:t>
      </w:r>
      <w:r>
        <w:rPr>
          <w:noProof/>
        </w:rPr>
        <w:fldChar w:fldCharType="end"/>
      </w:r>
    </w:p>
    <w:p w14:paraId="12963130" w14:textId="32E3E9ED" w:rsidR="00062E07" w:rsidRDefault="00062E07">
      <w:pPr>
        <w:pStyle w:val="Inhopg2"/>
        <w:rPr>
          <w:noProof/>
        </w:rPr>
      </w:pPr>
      <w:r>
        <w:rPr>
          <w:noProof/>
        </w:rPr>
        <w:t>2.3</w:t>
      </w:r>
      <w:r>
        <w:rPr>
          <w:noProof/>
        </w:rPr>
        <w:tab/>
        <w:t>Objecttype ENKELVOUDIG INFORMATIEOBJECT</w:t>
      </w:r>
      <w:r>
        <w:rPr>
          <w:noProof/>
        </w:rPr>
        <w:tab/>
      </w:r>
      <w:r>
        <w:rPr>
          <w:noProof/>
        </w:rPr>
        <w:fldChar w:fldCharType="begin"/>
      </w:r>
      <w:r>
        <w:rPr>
          <w:noProof/>
        </w:rPr>
        <w:instrText xml:space="preserve"> PAGEREF _Toc493808876 \h </w:instrText>
      </w:r>
      <w:r>
        <w:rPr>
          <w:noProof/>
        </w:rPr>
      </w:r>
      <w:r>
        <w:rPr>
          <w:noProof/>
        </w:rPr>
        <w:fldChar w:fldCharType="separate"/>
      </w:r>
      <w:r>
        <w:rPr>
          <w:noProof/>
        </w:rPr>
        <w:t>19</w:t>
      </w:r>
      <w:r>
        <w:rPr>
          <w:noProof/>
        </w:rPr>
        <w:fldChar w:fldCharType="end"/>
      </w:r>
    </w:p>
    <w:p w14:paraId="26E9B8BC" w14:textId="7AAE95D7" w:rsidR="00062E07" w:rsidRDefault="00062E07">
      <w:pPr>
        <w:pStyle w:val="Inhopg2"/>
        <w:rPr>
          <w:noProof/>
        </w:rPr>
      </w:pPr>
      <w:r>
        <w:rPr>
          <w:noProof/>
        </w:rPr>
        <w:t>2.4</w:t>
      </w:r>
      <w:r>
        <w:rPr>
          <w:noProof/>
        </w:rPr>
        <w:tab/>
        <w:t>Objecttype INFORMATIEOBJECT</w:t>
      </w:r>
      <w:r>
        <w:rPr>
          <w:noProof/>
        </w:rPr>
        <w:tab/>
      </w:r>
      <w:r>
        <w:rPr>
          <w:noProof/>
        </w:rPr>
        <w:fldChar w:fldCharType="begin"/>
      </w:r>
      <w:r>
        <w:rPr>
          <w:noProof/>
        </w:rPr>
        <w:instrText xml:space="preserve"> PAGEREF _Toc493808877 \h </w:instrText>
      </w:r>
      <w:r>
        <w:rPr>
          <w:noProof/>
        </w:rPr>
      </w:r>
      <w:r>
        <w:rPr>
          <w:noProof/>
        </w:rPr>
        <w:fldChar w:fldCharType="separate"/>
      </w:r>
      <w:r>
        <w:rPr>
          <w:noProof/>
        </w:rPr>
        <w:t>26</w:t>
      </w:r>
      <w:r>
        <w:rPr>
          <w:noProof/>
        </w:rPr>
        <w:fldChar w:fldCharType="end"/>
      </w:r>
    </w:p>
    <w:p w14:paraId="6F60C3E9" w14:textId="10B305AF" w:rsidR="00062E07" w:rsidRDefault="00062E07">
      <w:pPr>
        <w:pStyle w:val="Inhopg2"/>
        <w:rPr>
          <w:noProof/>
        </w:rPr>
      </w:pPr>
      <w:r>
        <w:rPr>
          <w:noProof/>
        </w:rPr>
        <w:t>2.5</w:t>
      </w:r>
      <w:r>
        <w:rPr>
          <w:noProof/>
        </w:rPr>
        <w:tab/>
        <w:t>Objecttype KLANTCONTACT</w:t>
      </w:r>
      <w:r>
        <w:rPr>
          <w:noProof/>
        </w:rPr>
        <w:tab/>
      </w:r>
      <w:r>
        <w:rPr>
          <w:noProof/>
        </w:rPr>
        <w:fldChar w:fldCharType="begin"/>
      </w:r>
      <w:r>
        <w:rPr>
          <w:noProof/>
        </w:rPr>
        <w:instrText xml:space="preserve"> PAGEREF _Toc493808878 \h </w:instrText>
      </w:r>
      <w:r>
        <w:rPr>
          <w:noProof/>
        </w:rPr>
      </w:r>
      <w:r>
        <w:rPr>
          <w:noProof/>
        </w:rPr>
        <w:fldChar w:fldCharType="separate"/>
      </w:r>
      <w:r>
        <w:rPr>
          <w:noProof/>
        </w:rPr>
        <w:t>41</w:t>
      </w:r>
      <w:r>
        <w:rPr>
          <w:noProof/>
        </w:rPr>
        <w:fldChar w:fldCharType="end"/>
      </w:r>
    </w:p>
    <w:p w14:paraId="6E48A3A6" w14:textId="17297C4F" w:rsidR="00062E07" w:rsidRDefault="00062E07">
      <w:pPr>
        <w:pStyle w:val="Inhopg2"/>
        <w:rPr>
          <w:noProof/>
        </w:rPr>
      </w:pPr>
      <w:r>
        <w:rPr>
          <w:noProof/>
        </w:rPr>
        <w:t>2.6</w:t>
      </w:r>
      <w:r>
        <w:rPr>
          <w:noProof/>
        </w:rPr>
        <w:tab/>
        <w:t>Objecttype MEDEWERKER</w:t>
      </w:r>
      <w:r>
        <w:rPr>
          <w:noProof/>
        </w:rPr>
        <w:tab/>
      </w:r>
      <w:r>
        <w:rPr>
          <w:noProof/>
        </w:rPr>
        <w:fldChar w:fldCharType="begin"/>
      </w:r>
      <w:r>
        <w:rPr>
          <w:noProof/>
        </w:rPr>
        <w:instrText xml:space="preserve"> PAGEREF _Toc493808879 \h </w:instrText>
      </w:r>
      <w:r>
        <w:rPr>
          <w:noProof/>
        </w:rPr>
      </w:r>
      <w:r>
        <w:rPr>
          <w:noProof/>
        </w:rPr>
        <w:fldChar w:fldCharType="separate"/>
      </w:r>
      <w:r>
        <w:rPr>
          <w:noProof/>
        </w:rPr>
        <w:t>46</w:t>
      </w:r>
      <w:r>
        <w:rPr>
          <w:noProof/>
        </w:rPr>
        <w:fldChar w:fldCharType="end"/>
      </w:r>
    </w:p>
    <w:p w14:paraId="73BB079F" w14:textId="53316140" w:rsidR="00062E07" w:rsidRDefault="00062E07">
      <w:pPr>
        <w:pStyle w:val="Inhopg2"/>
        <w:rPr>
          <w:noProof/>
        </w:rPr>
      </w:pPr>
      <w:r>
        <w:rPr>
          <w:noProof/>
        </w:rPr>
        <w:t>2.7</w:t>
      </w:r>
      <w:r>
        <w:rPr>
          <w:noProof/>
        </w:rPr>
        <w:tab/>
        <w:t>Objecttype OBJECT</w:t>
      </w:r>
      <w:r>
        <w:rPr>
          <w:noProof/>
        </w:rPr>
        <w:tab/>
      </w:r>
      <w:r>
        <w:rPr>
          <w:noProof/>
        </w:rPr>
        <w:fldChar w:fldCharType="begin"/>
      </w:r>
      <w:r>
        <w:rPr>
          <w:noProof/>
        </w:rPr>
        <w:instrText xml:space="preserve"> PAGEREF _Toc493808880 \h </w:instrText>
      </w:r>
      <w:r>
        <w:rPr>
          <w:noProof/>
        </w:rPr>
      </w:r>
      <w:r>
        <w:rPr>
          <w:noProof/>
        </w:rPr>
        <w:fldChar w:fldCharType="separate"/>
      </w:r>
      <w:r>
        <w:rPr>
          <w:noProof/>
        </w:rPr>
        <w:t>53</w:t>
      </w:r>
      <w:r>
        <w:rPr>
          <w:noProof/>
        </w:rPr>
        <w:fldChar w:fldCharType="end"/>
      </w:r>
    </w:p>
    <w:p w14:paraId="69204363" w14:textId="3D285D21" w:rsidR="00062E07" w:rsidRDefault="00062E07">
      <w:pPr>
        <w:pStyle w:val="Inhopg2"/>
        <w:rPr>
          <w:noProof/>
        </w:rPr>
      </w:pPr>
      <w:r>
        <w:rPr>
          <w:noProof/>
        </w:rPr>
        <w:t>2.8</w:t>
      </w:r>
      <w:r>
        <w:rPr>
          <w:noProof/>
        </w:rPr>
        <w:tab/>
        <w:t>Objecttype ORGANISATORISCHE EENHEID</w:t>
      </w:r>
      <w:r>
        <w:rPr>
          <w:noProof/>
        </w:rPr>
        <w:tab/>
      </w:r>
      <w:r>
        <w:rPr>
          <w:noProof/>
        </w:rPr>
        <w:fldChar w:fldCharType="begin"/>
      </w:r>
      <w:r>
        <w:rPr>
          <w:noProof/>
        </w:rPr>
        <w:instrText xml:space="preserve"> PAGEREF _Toc493808881 \h </w:instrText>
      </w:r>
      <w:r>
        <w:rPr>
          <w:noProof/>
        </w:rPr>
      </w:r>
      <w:r>
        <w:rPr>
          <w:noProof/>
        </w:rPr>
        <w:fldChar w:fldCharType="separate"/>
      </w:r>
      <w:r>
        <w:rPr>
          <w:noProof/>
        </w:rPr>
        <w:t>60</w:t>
      </w:r>
      <w:r>
        <w:rPr>
          <w:noProof/>
        </w:rPr>
        <w:fldChar w:fldCharType="end"/>
      </w:r>
    </w:p>
    <w:p w14:paraId="15C62B12" w14:textId="576F6218" w:rsidR="00062E07" w:rsidRDefault="00062E07">
      <w:pPr>
        <w:pStyle w:val="Inhopg2"/>
        <w:rPr>
          <w:noProof/>
        </w:rPr>
      </w:pPr>
      <w:r>
        <w:rPr>
          <w:noProof/>
        </w:rPr>
        <w:t>2.9</w:t>
      </w:r>
      <w:r>
        <w:rPr>
          <w:noProof/>
        </w:rPr>
        <w:tab/>
        <w:t>Objecttype SAMENGESTELD INFORMATIEOBJECT</w:t>
      </w:r>
      <w:r>
        <w:rPr>
          <w:noProof/>
        </w:rPr>
        <w:tab/>
      </w:r>
      <w:r>
        <w:rPr>
          <w:noProof/>
        </w:rPr>
        <w:fldChar w:fldCharType="begin"/>
      </w:r>
      <w:r>
        <w:rPr>
          <w:noProof/>
        </w:rPr>
        <w:instrText xml:space="preserve"> PAGEREF _Toc493808882 \h </w:instrText>
      </w:r>
      <w:r>
        <w:rPr>
          <w:noProof/>
        </w:rPr>
      </w:r>
      <w:r>
        <w:rPr>
          <w:noProof/>
        </w:rPr>
        <w:fldChar w:fldCharType="separate"/>
      </w:r>
      <w:r>
        <w:rPr>
          <w:noProof/>
        </w:rPr>
        <w:t>67</w:t>
      </w:r>
      <w:r>
        <w:rPr>
          <w:noProof/>
        </w:rPr>
        <w:fldChar w:fldCharType="end"/>
      </w:r>
    </w:p>
    <w:p w14:paraId="6E6F1FE9" w14:textId="03175107" w:rsidR="00062E07" w:rsidRDefault="00062E07">
      <w:pPr>
        <w:pStyle w:val="Inhopg2"/>
        <w:rPr>
          <w:noProof/>
        </w:rPr>
      </w:pPr>
      <w:r>
        <w:rPr>
          <w:noProof/>
        </w:rPr>
        <w:t>2.10</w:t>
      </w:r>
      <w:r>
        <w:rPr>
          <w:noProof/>
        </w:rPr>
        <w:tab/>
        <w:t>Objecttype STATUS</w:t>
      </w:r>
      <w:r>
        <w:rPr>
          <w:noProof/>
        </w:rPr>
        <w:tab/>
      </w:r>
      <w:r>
        <w:rPr>
          <w:noProof/>
        </w:rPr>
        <w:fldChar w:fldCharType="begin"/>
      </w:r>
      <w:r>
        <w:rPr>
          <w:noProof/>
        </w:rPr>
        <w:instrText xml:space="preserve"> PAGEREF _Toc493808883 \h </w:instrText>
      </w:r>
      <w:r>
        <w:rPr>
          <w:noProof/>
        </w:rPr>
      </w:r>
      <w:r>
        <w:rPr>
          <w:noProof/>
        </w:rPr>
        <w:fldChar w:fldCharType="separate"/>
      </w:r>
      <w:r>
        <w:rPr>
          <w:noProof/>
        </w:rPr>
        <w:t>68</w:t>
      </w:r>
      <w:r>
        <w:rPr>
          <w:noProof/>
        </w:rPr>
        <w:fldChar w:fldCharType="end"/>
      </w:r>
    </w:p>
    <w:p w14:paraId="38282DB3" w14:textId="5072E10C" w:rsidR="00062E07" w:rsidRDefault="00062E07">
      <w:pPr>
        <w:pStyle w:val="Inhopg2"/>
        <w:rPr>
          <w:noProof/>
        </w:rPr>
      </w:pPr>
      <w:r>
        <w:rPr>
          <w:noProof/>
        </w:rPr>
        <w:t>2.11</w:t>
      </w:r>
      <w:r>
        <w:rPr>
          <w:noProof/>
        </w:rPr>
        <w:tab/>
        <w:t>Objecttype VESTIGING VAN ZAAKBEHANDELENDE ORGANISATIE</w:t>
      </w:r>
      <w:r>
        <w:rPr>
          <w:noProof/>
        </w:rPr>
        <w:tab/>
      </w:r>
      <w:r>
        <w:rPr>
          <w:noProof/>
        </w:rPr>
        <w:fldChar w:fldCharType="begin"/>
      </w:r>
      <w:r>
        <w:rPr>
          <w:noProof/>
        </w:rPr>
        <w:instrText xml:space="preserve"> PAGEREF _Toc493808884 \h </w:instrText>
      </w:r>
      <w:r>
        <w:rPr>
          <w:noProof/>
        </w:rPr>
      </w:r>
      <w:r>
        <w:rPr>
          <w:noProof/>
        </w:rPr>
        <w:fldChar w:fldCharType="separate"/>
      </w:r>
      <w:r>
        <w:rPr>
          <w:noProof/>
        </w:rPr>
        <w:t>70</w:t>
      </w:r>
      <w:r>
        <w:rPr>
          <w:noProof/>
        </w:rPr>
        <w:fldChar w:fldCharType="end"/>
      </w:r>
    </w:p>
    <w:p w14:paraId="786DEFD6" w14:textId="4CCD7D59" w:rsidR="00062E07" w:rsidRDefault="00062E07">
      <w:pPr>
        <w:pStyle w:val="Inhopg2"/>
        <w:rPr>
          <w:noProof/>
        </w:rPr>
      </w:pPr>
      <w:r>
        <w:rPr>
          <w:noProof/>
        </w:rPr>
        <w:t>2.12</w:t>
      </w:r>
      <w:r>
        <w:rPr>
          <w:noProof/>
        </w:rPr>
        <w:tab/>
        <w:t>Objecttype ZAAK</w:t>
      </w:r>
      <w:r>
        <w:rPr>
          <w:noProof/>
        </w:rPr>
        <w:tab/>
      </w:r>
      <w:r>
        <w:rPr>
          <w:noProof/>
        </w:rPr>
        <w:fldChar w:fldCharType="begin"/>
      </w:r>
      <w:r>
        <w:rPr>
          <w:noProof/>
        </w:rPr>
        <w:instrText xml:space="preserve"> PAGEREF _Toc493808885 \h </w:instrText>
      </w:r>
      <w:r>
        <w:rPr>
          <w:noProof/>
        </w:rPr>
      </w:r>
      <w:r>
        <w:rPr>
          <w:noProof/>
        </w:rPr>
        <w:fldChar w:fldCharType="separate"/>
      </w:r>
      <w:r>
        <w:rPr>
          <w:noProof/>
        </w:rPr>
        <w:t>71</w:t>
      </w:r>
      <w:r>
        <w:rPr>
          <w:noProof/>
        </w:rPr>
        <w:fldChar w:fldCharType="end"/>
      </w:r>
    </w:p>
    <w:p w14:paraId="2C96CD58" w14:textId="46372976" w:rsidR="00062E07" w:rsidRDefault="00062E07">
      <w:pPr>
        <w:pStyle w:val="Inhopg1"/>
        <w:rPr>
          <w:rFonts w:asciiTheme="minorHAnsi" w:eastAsiaTheme="minorEastAsia" w:hAnsiTheme="minorHAnsi" w:cstheme="minorBidi"/>
          <w:b w:val="0"/>
          <w:noProof/>
          <w:sz w:val="22"/>
          <w:szCs w:val="22"/>
        </w:rPr>
      </w:pPr>
      <w:r>
        <w:rPr>
          <w:noProof/>
        </w:rPr>
        <w:t>3</w:t>
      </w:r>
      <w:r>
        <w:rPr>
          <w:rFonts w:asciiTheme="minorHAnsi" w:eastAsiaTheme="minorEastAsia" w:hAnsiTheme="minorHAnsi" w:cstheme="minorBidi"/>
          <w:b w:val="0"/>
          <w:noProof/>
          <w:sz w:val="22"/>
          <w:szCs w:val="22"/>
        </w:rPr>
        <w:tab/>
      </w:r>
      <w:r>
        <w:rPr>
          <w:noProof/>
        </w:rPr>
        <w:t>Attribuut- en relatiesoorten van relatieklassen</w:t>
      </w:r>
      <w:r>
        <w:rPr>
          <w:noProof/>
        </w:rPr>
        <w:tab/>
      </w:r>
      <w:r>
        <w:rPr>
          <w:noProof/>
        </w:rPr>
        <w:fldChar w:fldCharType="begin"/>
      </w:r>
      <w:r>
        <w:rPr>
          <w:noProof/>
        </w:rPr>
        <w:instrText xml:space="preserve"> PAGEREF _Toc493808886 \h </w:instrText>
      </w:r>
      <w:r>
        <w:rPr>
          <w:noProof/>
        </w:rPr>
      </w:r>
      <w:r>
        <w:rPr>
          <w:noProof/>
        </w:rPr>
        <w:fldChar w:fldCharType="separate"/>
      </w:r>
      <w:r>
        <w:rPr>
          <w:noProof/>
        </w:rPr>
        <w:t>106</w:t>
      </w:r>
      <w:r>
        <w:rPr>
          <w:noProof/>
        </w:rPr>
        <w:fldChar w:fldCharType="end"/>
      </w:r>
    </w:p>
    <w:p w14:paraId="30507253" w14:textId="22D7F187" w:rsidR="00062E07" w:rsidRDefault="00062E07">
      <w:pPr>
        <w:pStyle w:val="Inhopg2"/>
        <w:rPr>
          <w:noProof/>
        </w:rPr>
      </w:pPr>
      <w:r>
        <w:rPr>
          <w:noProof/>
        </w:rPr>
        <w:t>3.1</w:t>
      </w:r>
      <w:r>
        <w:rPr>
          <w:noProof/>
        </w:rPr>
        <w:tab/>
        <w:t>Relatieklasse KLANT-CONTACTPERSOON</w:t>
      </w:r>
      <w:r>
        <w:rPr>
          <w:noProof/>
        </w:rPr>
        <w:tab/>
      </w:r>
      <w:r>
        <w:rPr>
          <w:noProof/>
        </w:rPr>
        <w:fldChar w:fldCharType="begin"/>
      </w:r>
      <w:r>
        <w:rPr>
          <w:noProof/>
        </w:rPr>
        <w:instrText xml:space="preserve"> PAGEREF _Toc493808887 \h </w:instrText>
      </w:r>
      <w:r>
        <w:rPr>
          <w:noProof/>
        </w:rPr>
      </w:r>
      <w:r>
        <w:rPr>
          <w:noProof/>
        </w:rPr>
        <w:fldChar w:fldCharType="separate"/>
      </w:r>
      <w:r>
        <w:rPr>
          <w:noProof/>
        </w:rPr>
        <w:t>107</w:t>
      </w:r>
      <w:r>
        <w:rPr>
          <w:noProof/>
        </w:rPr>
        <w:fldChar w:fldCharType="end"/>
      </w:r>
    </w:p>
    <w:p w14:paraId="193EAD53" w14:textId="041F60D0" w:rsidR="00062E07" w:rsidRDefault="00062E07">
      <w:pPr>
        <w:pStyle w:val="Inhopg2"/>
        <w:rPr>
          <w:noProof/>
        </w:rPr>
      </w:pPr>
      <w:r>
        <w:rPr>
          <w:noProof/>
        </w:rPr>
        <w:t>3.2</w:t>
      </w:r>
      <w:r>
        <w:rPr>
          <w:noProof/>
        </w:rPr>
        <w:tab/>
        <w:t>Relatieklasse ROL</w:t>
      </w:r>
      <w:r>
        <w:rPr>
          <w:noProof/>
        </w:rPr>
        <w:tab/>
      </w:r>
      <w:r>
        <w:rPr>
          <w:noProof/>
        </w:rPr>
        <w:fldChar w:fldCharType="begin"/>
      </w:r>
      <w:r>
        <w:rPr>
          <w:noProof/>
        </w:rPr>
        <w:instrText xml:space="preserve"> PAGEREF _Toc493808888 \h </w:instrText>
      </w:r>
      <w:r>
        <w:rPr>
          <w:noProof/>
        </w:rPr>
      </w:r>
      <w:r>
        <w:rPr>
          <w:noProof/>
        </w:rPr>
        <w:fldChar w:fldCharType="separate"/>
      </w:r>
      <w:r>
        <w:rPr>
          <w:noProof/>
        </w:rPr>
        <w:t>110</w:t>
      </w:r>
      <w:r>
        <w:rPr>
          <w:noProof/>
        </w:rPr>
        <w:fldChar w:fldCharType="end"/>
      </w:r>
    </w:p>
    <w:p w14:paraId="148C1475" w14:textId="650FF011" w:rsidR="00062E07" w:rsidRDefault="00062E07">
      <w:pPr>
        <w:pStyle w:val="Inhopg2"/>
        <w:rPr>
          <w:noProof/>
        </w:rPr>
      </w:pPr>
      <w:r>
        <w:rPr>
          <w:noProof/>
        </w:rPr>
        <w:t>3.3</w:t>
      </w:r>
      <w:r>
        <w:rPr>
          <w:noProof/>
        </w:rPr>
        <w:tab/>
        <w:t>Relatieklasse VERZENDING</w:t>
      </w:r>
      <w:r>
        <w:rPr>
          <w:noProof/>
        </w:rPr>
        <w:tab/>
      </w:r>
      <w:r>
        <w:rPr>
          <w:noProof/>
        </w:rPr>
        <w:fldChar w:fldCharType="begin"/>
      </w:r>
      <w:r>
        <w:rPr>
          <w:noProof/>
        </w:rPr>
        <w:instrText xml:space="preserve"> PAGEREF _Toc493808889 \h </w:instrText>
      </w:r>
      <w:r>
        <w:rPr>
          <w:noProof/>
        </w:rPr>
      </w:r>
      <w:r>
        <w:rPr>
          <w:noProof/>
        </w:rPr>
        <w:fldChar w:fldCharType="separate"/>
      </w:r>
      <w:r>
        <w:rPr>
          <w:noProof/>
        </w:rPr>
        <w:t>126</w:t>
      </w:r>
      <w:r>
        <w:rPr>
          <w:noProof/>
        </w:rPr>
        <w:fldChar w:fldCharType="end"/>
      </w:r>
    </w:p>
    <w:p w14:paraId="5CF99508" w14:textId="40E878FC" w:rsidR="00062E07" w:rsidRDefault="00062E07">
      <w:pPr>
        <w:pStyle w:val="Inhopg2"/>
        <w:rPr>
          <w:noProof/>
        </w:rPr>
      </w:pPr>
      <w:r>
        <w:rPr>
          <w:noProof/>
        </w:rPr>
        <w:t>3.4</w:t>
      </w:r>
      <w:r>
        <w:rPr>
          <w:noProof/>
        </w:rPr>
        <w:tab/>
        <w:t>Relatieklasse ZAAK-INFORMATIEOBJECT</w:t>
      </w:r>
      <w:r>
        <w:rPr>
          <w:noProof/>
        </w:rPr>
        <w:tab/>
      </w:r>
      <w:r>
        <w:rPr>
          <w:noProof/>
        </w:rPr>
        <w:fldChar w:fldCharType="begin"/>
      </w:r>
      <w:r>
        <w:rPr>
          <w:noProof/>
        </w:rPr>
        <w:instrText xml:space="preserve"> PAGEREF _Toc493808890 \h </w:instrText>
      </w:r>
      <w:r>
        <w:rPr>
          <w:noProof/>
        </w:rPr>
      </w:r>
      <w:r>
        <w:rPr>
          <w:noProof/>
        </w:rPr>
        <w:fldChar w:fldCharType="separate"/>
      </w:r>
      <w:r>
        <w:rPr>
          <w:noProof/>
        </w:rPr>
        <w:t>137</w:t>
      </w:r>
      <w:r>
        <w:rPr>
          <w:noProof/>
        </w:rPr>
        <w:fldChar w:fldCharType="end"/>
      </w:r>
    </w:p>
    <w:p w14:paraId="6DD74D83" w14:textId="7B748FB8" w:rsidR="00062E07" w:rsidRDefault="00062E07">
      <w:pPr>
        <w:pStyle w:val="Inhopg2"/>
        <w:rPr>
          <w:noProof/>
        </w:rPr>
      </w:pPr>
      <w:r>
        <w:rPr>
          <w:noProof/>
        </w:rPr>
        <w:t>3.5</w:t>
      </w:r>
      <w:r>
        <w:rPr>
          <w:noProof/>
        </w:rPr>
        <w:tab/>
        <w:t>Relatieklasse ZAAKOBJECT</w:t>
      </w:r>
      <w:r>
        <w:rPr>
          <w:noProof/>
        </w:rPr>
        <w:tab/>
      </w:r>
      <w:r>
        <w:rPr>
          <w:noProof/>
        </w:rPr>
        <w:fldChar w:fldCharType="begin"/>
      </w:r>
      <w:r>
        <w:rPr>
          <w:noProof/>
        </w:rPr>
        <w:instrText xml:space="preserve"> PAGEREF _Toc493808891 \h </w:instrText>
      </w:r>
      <w:r>
        <w:rPr>
          <w:noProof/>
        </w:rPr>
      </w:r>
      <w:r>
        <w:rPr>
          <w:noProof/>
        </w:rPr>
        <w:fldChar w:fldCharType="separate"/>
      </w:r>
      <w:r>
        <w:rPr>
          <w:noProof/>
        </w:rPr>
        <w:t>140</w:t>
      </w:r>
      <w:r>
        <w:rPr>
          <w:noProof/>
        </w:rPr>
        <w:fldChar w:fldCharType="end"/>
      </w:r>
    </w:p>
    <w:p w14:paraId="77C59339" w14:textId="6798E0A8" w:rsidR="00062E07" w:rsidRDefault="00062E07">
      <w:pPr>
        <w:pStyle w:val="Inhopg2"/>
        <w:rPr>
          <w:noProof/>
        </w:rPr>
      </w:pPr>
      <w:r>
        <w:rPr>
          <w:noProof/>
        </w:rPr>
        <w:t>3.6</w:t>
      </w:r>
      <w:r>
        <w:rPr>
          <w:noProof/>
        </w:rPr>
        <w:tab/>
        <w:t>Relatieklasse ZAKENRELATIE</w:t>
      </w:r>
      <w:r>
        <w:rPr>
          <w:noProof/>
        </w:rPr>
        <w:tab/>
      </w:r>
      <w:r>
        <w:rPr>
          <w:noProof/>
        </w:rPr>
        <w:fldChar w:fldCharType="begin"/>
      </w:r>
      <w:r>
        <w:rPr>
          <w:noProof/>
        </w:rPr>
        <w:instrText xml:space="preserve"> PAGEREF _Toc493808892 \h </w:instrText>
      </w:r>
      <w:r>
        <w:rPr>
          <w:noProof/>
        </w:rPr>
      </w:r>
      <w:r>
        <w:rPr>
          <w:noProof/>
        </w:rPr>
        <w:fldChar w:fldCharType="separate"/>
      </w:r>
      <w:r>
        <w:rPr>
          <w:noProof/>
        </w:rPr>
        <w:t>141</w:t>
      </w:r>
      <w:r>
        <w:rPr>
          <w:noProof/>
        </w:rPr>
        <w:fldChar w:fldCharType="end"/>
      </w:r>
    </w:p>
    <w:p w14:paraId="4DC88503" w14:textId="0DBE5254" w:rsidR="008B7713" w:rsidRDefault="00A85696" w:rsidP="008B7713">
      <w:pPr>
        <w:pStyle w:val="Inhopg1"/>
        <w:rPr>
          <w:rFonts w:asciiTheme="minorHAnsi" w:eastAsiaTheme="minorEastAsia" w:hAnsiTheme="minorHAnsi" w:cstheme="minorBidi"/>
          <w:sz w:val="22"/>
          <w:szCs w:val="22"/>
        </w:rPr>
      </w:pPr>
      <w:r>
        <w:rPr>
          <w:b w:val="0"/>
        </w:rPr>
        <w:fldChar w:fldCharType="end"/>
      </w:r>
      <w:r>
        <w:fldChar w:fldCharType="begin"/>
      </w:r>
      <w:r w:rsidR="008B7713">
        <w:instrText xml:space="preserve"> TOC \t "K-Kop hoofdstuk;1;K- kop paragraaf;2" </w:instrText>
      </w:r>
      <w:r>
        <w:fldChar w:fldCharType="separate"/>
      </w:r>
    </w:p>
    <w:p w14:paraId="20A3B0BD" w14:textId="77777777" w:rsidR="008B7713" w:rsidRPr="006C0403" w:rsidRDefault="00A85696" w:rsidP="008B7713">
      <w:pPr>
        <w:rPr>
          <w:rFonts w:eastAsiaTheme="minorEastAsia"/>
        </w:rPr>
      </w:pPr>
      <w:r>
        <w:fldChar w:fldCharType="end"/>
      </w:r>
      <w:r w:rsidR="008B7713">
        <w:t xml:space="preserve"> </w:t>
      </w:r>
    </w:p>
    <w:p w14:paraId="42C004AC" w14:textId="77777777" w:rsidR="005D015D" w:rsidRPr="002E480C" w:rsidRDefault="001A611A" w:rsidP="00520125">
      <w:pPr>
        <w:pStyle w:val="Kop1"/>
      </w:pPr>
      <w:bookmarkStart w:id="3" w:name="_Toc184810009"/>
      <w:bookmarkStart w:id="4" w:name="_Toc493808872"/>
      <w:r>
        <w:lastRenderedPageBreak/>
        <w:t>Inleiding</w:t>
      </w:r>
      <w:bookmarkEnd w:id="4"/>
    </w:p>
    <w:bookmarkEnd w:id="3"/>
    <w:p w14:paraId="5B80154C" w14:textId="77777777" w:rsidR="005C7FA5" w:rsidRDefault="005C7FA5" w:rsidP="005C7FA5">
      <w:pPr>
        <w:rPr>
          <w:ins w:id="5" w:author="Arjan" w:date="2014-11-21T13:17:00Z"/>
        </w:rPr>
      </w:pPr>
      <w:ins w:id="6" w:author="Arjan" w:date="2014-11-21T13:17:00Z">
        <w:r>
          <w:t xml:space="preserve">Dit is deel twee van de twee delen waarin we het RGBZ specificeren. In het – separate – deel I lichten we het informatiemodel toe en specificeren we de objecttypen en relatieklassen. In dit deel II </w:t>
        </w:r>
        <w:r w:rsidRPr="00A773BC">
          <w:t>bied</w:t>
        </w:r>
        <w:r>
          <w:t>en we</w:t>
        </w:r>
        <w:r w:rsidRPr="00A773BC">
          <w:t xml:space="preserve"> per attribuut- en relatiesoort de specificaties daarvan.</w:t>
        </w:r>
        <w:r>
          <w:t xml:space="preserve"> </w:t>
        </w:r>
      </w:ins>
    </w:p>
    <w:p w14:paraId="5BBDE424" w14:textId="77777777" w:rsidR="005C7FA5" w:rsidRPr="00A773BC" w:rsidRDefault="005C7FA5" w:rsidP="005C7FA5">
      <w:pPr>
        <w:rPr>
          <w:ins w:id="7" w:author="Arjan" w:date="2014-11-21T13:17:00Z"/>
        </w:rPr>
      </w:pPr>
      <w:ins w:id="8" w:author="Arjan" w:date="2014-11-21T13:17:00Z">
        <w:r>
          <w:t>Zie voor een toelichting deel I.</w:t>
        </w:r>
      </w:ins>
    </w:p>
    <w:p w14:paraId="1EE6299F" w14:textId="77777777" w:rsidR="00B36E25" w:rsidRDefault="00B36E25" w:rsidP="004F75A6"/>
    <w:p w14:paraId="7ED78BDB" w14:textId="77777777" w:rsidR="00341AFA" w:rsidRDefault="00341AFA" w:rsidP="00341AFA">
      <w:pPr>
        <w:pStyle w:val="Kop1"/>
      </w:pPr>
      <w:bookmarkStart w:id="9" w:name="_Toc397591515"/>
      <w:bookmarkStart w:id="10" w:name="_Toc404331952"/>
      <w:bookmarkStart w:id="11" w:name="_Toc493808873"/>
      <w:r w:rsidRPr="00DA6D5A">
        <w:lastRenderedPageBreak/>
        <w:t>Attribuut- en relatiesoorten</w:t>
      </w:r>
      <w:bookmarkEnd w:id="9"/>
      <w:bookmarkEnd w:id="10"/>
      <w:r>
        <w:t xml:space="preserve"> van objecttypen</w:t>
      </w:r>
      <w:bookmarkEnd w:id="11"/>
    </w:p>
    <w:p w14:paraId="2E1D3B42" w14:textId="77777777" w:rsidR="00341AFA" w:rsidRDefault="00341AFA" w:rsidP="00341AFA">
      <w:pPr>
        <w:rPr>
          <w:rFonts w:eastAsia="Batang"/>
          <w:noProof/>
        </w:rPr>
      </w:pPr>
      <w:r w:rsidRPr="005B0BF0">
        <w:rPr>
          <w:rFonts w:eastAsia="Batang"/>
          <w:noProof/>
        </w:rPr>
        <w:t xml:space="preserve">In dit hoofdstuk </w:t>
      </w:r>
      <w:r>
        <w:rPr>
          <w:rFonts w:eastAsia="Batang"/>
          <w:noProof/>
        </w:rPr>
        <w:t>specificeren we</w:t>
      </w:r>
      <w:r w:rsidRPr="005B0BF0">
        <w:rPr>
          <w:rFonts w:eastAsia="Batang"/>
          <w:noProof/>
        </w:rPr>
        <w:t xml:space="preserve"> de onderscheiden attributen en relaties per objecttype</w:t>
      </w:r>
      <w:r>
        <w:rPr>
          <w:rFonts w:eastAsia="Batang"/>
          <w:noProof/>
        </w:rPr>
        <w:t xml:space="preserve"> </w:t>
      </w:r>
      <w:r>
        <w:rPr>
          <w:rFonts w:eastAsia="Batang"/>
        </w:rPr>
        <w:t xml:space="preserve"> en relatieklasse </w:t>
      </w:r>
      <w:r>
        <w:rPr>
          <w:rFonts w:eastAsia="Batang"/>
          <w:noProof/>
        </w:rPr>
        <w:t>naar de volgende aspecten</w:t>
      </w:r>
      <w:r w:rsidRPr="005B0BF0">
        <w:rPr>
          <w:rFonts w:eastAsia="Batang"/>
          <w:noProof/>
        </w:rPr>
        <w:t>.</w:t>
      </w:r>
    </w:p>
    <w:p w14:paraId="32771FA1" w14:textId="77777777" w:rsidR="00341AFA" w:rsidRDefault="00341AFA" w:rsidP="00341AFA">
      <w:pPr>
        <w:rPr>
          <w:lang w:eastAsia="en-US"/>
        </w:rPr>
      </w:pPr>
    </w:p>
    <w:p w14:paraId="1F05365C" w14:textId="77777777" w:rsidR="00341AFA" w:rsidRDefault="00341AFA" w:rsidP="00341AFA">
      <w:pPr>
        <w:rPr>
          <w:b/>
          <w:lang w:eastAsia="en-US"/>
        </w:rPr>
      </w:pPr>
      <w:r w:rsidRPr="00DA6D5A">
        <w:rPr>
          <w:b/>
          <w:lang w:eastAsia="en-US"/>
        </w:rPr>
        <w:t xml:space="preserve">Specificatie attribuutsoort    </w:t>
      </w:r>
    </w:p>
    <w:p w14:paraId="26033D37" w14:textId="77777777" w:rsidR="00341AFA" w:rsidRDefault="00341AFA" w:rsidP="00341AFA">
      <w:pPr>
        <w:rPr>
          <w:b/>
          <w:lang w:eastAsia="en-US"/>
        </w:rPr>
      </w:pPr>
    </w:p>
    <w:tbl>
      <w:tblPr>
        <w:tblW w:w="9468" w:type="dxa"/>
        <w:tblLayout w:type="fixed"/>
        <w:tblCellMar>
          <w:top w:w="113" w:type="dxa"/>
        </w:tblCellMar>
        <w:tblLook w:val="0000" w:firstRow="0" w:lastRow="0" w:firstColumn="0" w:lastColumn="0" w:noHBand="0" w:noVBand="0"/>
      </w:tblPr>
      <w:tblGrid>
        <w:gridCol w:w="2808"/>
        <w:gridCol w:w="6660"/>
      </w:tblGrid>
      <w:tr w:rsidR="00341AFA" w:rsidRPr="005B0BF0" w14:paraId="5B59EEF5" w14:textId="77777777" w:rsidTr="00341AFA">
        <w:trPr>
          <w:cantSplit/>
        </w:trPr>
        <w:tc>
          <w:tcPr>
            <w:tcW w:w="2808" w:type="dxa"/>
            <w:shd w:val="clear" w:color="auto" w:fill="auto"/>
          </w:tcPr>
          <w:p w14:paraId="65503FFE" w14:textId="77777777" w:rsidR="00341AFA" w:rsidRPr="005B0BF0" w:rsidRDefault="00341AFA" w:rsidP="00341AFA">
            <w:pPr>
              <w:rPr>
                <w:b/>
                <w:noProof/>
                <w:sz w:val="16"/>
                <w:szCs w:val="16"/>
              </w:rPr>
            </w:pPr>
            <w:r w:rsidRPr="005B0BF0">
              <w:rPr>
                <w:b/>
                <w:noProof/>
                <w:sz w:val="16"/>
                <w:szCs w:val="16"/>
              </w:rPr>
              <w:t xml:space="preserve">Naam </w:t>
            </w:r>
          </w:p>
        </w:tc>
        <w:tc>
          <w:tcPr>
            <w:tcW w:w="6660" w:type="dxa"/>
            <w:shd w:val="clear" w:color="auto" w:fill="auto"/>
          </w:tcPr>
          <w:p w14:paraId="52B3EB62" w14:textId="77777777" w:rsidR="00341AFA" w:rsidRPr="005B0BF0" w:rsidRDefault="00341AFA" w:rsidP="00341AFA">
            <w:pPr>
              <w:rPr>
                <w:noProof/>
              </w:rPr>
            </w:pPr>
            <w:r w:rsidRPr="005B0BF0">
              <w:rPr>
                <w:noProof/>
              </w:rPr>
              <w:t>De naam van de attribuutsoort.</w:t>
            </w:r>
          </w:p>
        </w:tc>
      </w:tr>
      <w:tr w:rsidR="00341AFA" w:rsidRPr="005B0BF0" w14:paraId="5C994F72" w14:textId="77777777" w:rsidTr="00341AFA">
        <w:trPr>
          <w:cantSplit/>
        </w:trPr>
        <w:tc>
          <w:tcPr>
            <w:tcW w:w="2808" w:type="dxa"/>
            <w:shd w:val="clear" w:color="auto" w:fill="auto"/>
          </w:tcPr>
          <w:p w14:paraId="24311D79" w14:textId="77777777" w:rsidR="00341AFA" w:rsidRPr="005B0BF0" w:rsidRDefault="00341AFA" w:rsidP="00341AFA">
            <w:pPr>
              <w:rPr>
                <w:b/>
                <w:noProof/>
                <w:sz w:val="16"/>
                <w:szCs w:val="16"/>
              </w:rPr>
            </w:pPr>
            <w:r w:rsidRPr="005B0BF0">
              <w:rPr>
                <w:b/>
                <w:noProof/>
                <w:sz w:val="16"/>
                <w:szCs w:val="16"/>
              </w:rPr>
              <w:t xml:space="preserve">Herkomst </w:t>
            </w:r>
          </w:p>
        </w:tc>
        <w:tc>
          <w:tcPr>
            <w:tcW w:w="6660" w:type="dxa"/>
            <w:shd w:val="clear" w:color="auto" w:fill="auto"/>
          </w:tcPr>
          <w:p w14:paraId="0B447716" w14:textId="77777777" w:rsidR="00341AFA" w:rsidRPr="005B0BF0" w:rsidRDefault="00341AFA" w:rsidP="00341AFA">
            <w:pPr>
              <w:rPr>
                <w:noProof/>
              </w:rPr>
            </w:pPr>
            <w:r w:rsidRPr="005B0BF0">
              <w:rPr>
                <w:noProof/>
              </w:rPr>
              <w:t xml:space="preserve">De basisregistratie </w:t>
            </w:r>
            <w:r>
              <w:rPr>
                <w:noProof/>
              </w:rPr>
              <w:t xml:space="preserve">of het informatiemodel waaraan de attribuutsoort ontleend is </w:t>
            </w:r>
            <w:r>
              <w:rPr>
                <w:rFonts w:eastAsia="Batang"/>
                <w:noProof/>
              </w:rPr>
              <w:t>dan wel ‘KING’ indien het een door KING Gemeenten toegevoegd attribuutsoort betreft</w:t>
            </w:r>
            <w:r w:rsidRPr="005B0BF0">
              <w:rPr>
                <w:noProof/>
              </w:rPr>
              <w:t>.</w:t>
            </w:r>
          </w:p>
        </w:tc>
      </w:tr>
      <w:tr w:rsidR="00341AFA" w:rsidRPr="005B0BF0" w14:paraId="4738D8B8" w14:textId="77777777" w:rsidTr="00341AFA">
        <w:trPr>
          <w:cantSplit/>
        </w:trPr>
        <w:tc>
          <w:tcPr>
            <w:tcW w:w="2808" w:type="dxa"/>
            <w:shd w:val="clear" w:color="auto" w:fill="auto"/>
          </w:tcPr>
          <w:p w14:paraId="0089BB0F" w14:textId="77777777" w:rsidR="00341AFA" w:rsidRPr="005B0BF0" w:rsidRDefault="00341AFA" w:rsidP="00341AFA">
            <w:pPr>
              <w:rPr>
                <w:b/>
                <w:noProof/>
                <w:sz w:val="16"/>
                <w:szCs w:val="16"/>
              </w:rPr>
            </w:pPr>
            <w:r w:rsidRPr="005B0BF0">
              <w:rPr>
                <w:b/>
                <w:noProof/>
                <w:sz w:val="16"/>
                <w:szCs w:val="16"/>
              </w:rPr>
              <w:t xml:space="preserve">Code </w:t>
            </w:r>
          </w:p>
        </w:tc>
        <w:tc>
          <w:tcPr>
            <w:tcW w:w="6660" w:type="dxa"/>
            <w:shd w:val="clear" w:color="auto" w:fill="auto"/>
          </w:tcPr>
          <w:p w14:paraId="3ED9DE7B" w14:textId="77777777" w:rsidR="00341AFA" w:rsidRPr="005B0BF0" w:rsidRDefault="00341AFA" w:rsidP="00341AFA">
            <w:pPr>
              <w:rPr>
                <w:noProof/>
              </w:rPr>
            </w:pPr>
            <w:r w:rsidRPr="005B0BF0">
              <w:rPr>
                <w:noProof/>
              </w:rPr>
              <w:t xml:space="preserve">De </w:t>
            </w:r>
            <w:r>
              <w:rPr>
                <w:noProof/>
              </w:rPr>
              <w:t>in een</w:t>
            </w:r>
            <w:r w:rsidRPr="005B0BF0">
              <w:rPr>
                <w:noProof/>
              </w:rPr>
              <w:t xml:space="preserve"> basisregistratie</w:t>
            </w:r>
            <w:r>
              <w:rPr>
                <w:noProof/>
              </w:rPr>
              <w:t xml:space="preserve"> of ander informatiemodel</w:t>
            </w:r>
            <w:r w:rsidRPr="005B0BF0">
              <w:rPr>
                <w:noProof/>
              </w:rPr>
              <w:t xml:space="preserve"> aan de attribuutsoort toegekende uniek code. Voor door KING toegevoegde attribuutsoorten is vooralsnog afgezien van het specificeren van deze code.</w:t>
            </w:r>
          </w:p>
        </w:tc>
      </w:tr>
      <w:tr w:rsidR="00341AFA" w:rsidRPr="005B0BF0" w14:paraId="3D6AB28F" w14:textId="77777777" w:rsidTr="00341AFA">
        <w:trPr>
          <w:cantSplit/>
        </w:trPr>
        <w:tc>
          <w:tcPr>
            <w:tcW w:w="2808" w:type="dxa"/>
            <w:shd w:val="clear" w:color="auto" w:fill="auto"/>
          </w:tcPr>
          <w:p w14:paraId="6ADEED72" w14:textId="77777777" w:rsidR="00341AFA" w:rsidRPr="005B0BF0" w:rsidRDefault="00341AFA" w:rsidP="00341AFA">
            <w:pPr>
              <w:rPr>
                <w:b/>
                <w:noProof/>
                <w:sz w:val="16"/>
                <w:szCs w:val="16"/>
              </w:rPr>
            </w:pPr>
            <w:r w:rsidRPr="005B0BF0">
              <w:rPr>
                <w:b/>
                <w:noProof/>
                <w:sz w:val="16"/>
                <w:szCs w:val="16"/>
              </w:rPr>
              <w:t xml:space="preserve">XML-tag </w:t>
            </w:r>
          </w:p>
        </w:tc>
        <w:tc>
          <w:tcPr>
            <w:tcW w:w="6660" w:type="dxa"/>
            <w:shd w:val="clear" w:color="auto" w:fill="auto"/>
          </w:tcPr>
          <w:p w14:paraId="0548301E" w14:textId="77777777" w:rsidR="00341AFA" w:rsidRPr="005B0BF0" w:rsidRDefault="00341AFA" w:rsidP="00341AFA">
            <w:pPr>
              <w:rPr>
                <w:noProof/>
              </w:rPr>
            </w:pPr>
            <w:r w:rsidRPr="005B0BF0">
              <w:rPr>
                <w:noProof/>
              </w:rPr>
              <w:t xml:space="preserve">De naam van de attribuutsoort in </w:t>
            </w:r>
            <w:r>
              <w:rPr>
                <w:noProof/>
              </w:rPr>
              <w:t>bericht</w:t>
            </w:r>
            <w:r w:rsidRPr="005B0BF0">
              <w:rPr>
                <w:noProof/>
              </w:rPr>
              <w:t xml:space="preserve">structureer </w:t>
            </w:r>
            <w:r>
              <w:rPr>
                <w:noProof/>
              </w:rPr>
              <w:t>die afgeleid is van het voorliggende informatiemodel</w:t>
            </w:r>
            <w:r w:rsidRPr="005B0BF0">
              <w:rPr>
                <w:noProof/>
              </w:rPr>
              <w:t>.</w:t>
            </w:r>
          </w:p>
        </w:tc>
      </w:tr>
      <w:tr w:rsidR="00341AFA" w:rsidRPr="005B0BF0" w14:paraId="75A11345" w14:textId="77777777" w:rsidTr="00341AFA">
        <w:trPr>
          <w:cantSplit/>
        </w:trPr>
        <w:tc>
          <w:tcPr>
            <w:tcW w:w="2808" w:type="dxa"/>
            <w:shd w:val="clear" w:color="auto" w:fill="auto"/>
          </w:tcPr>
          <w:p w14:paraId="4150F29D" w14:textId="77777777" w:rsidR="00341AFA" w:rsidRPr="005B0BF0" w:rsidRDefault="00341AFA" w:rsidP="00341AFA">
            <w:pPr>
              <w:rPr>
                <w:b/>
                <w:noProof/>
                <w:sz w:val="16"/>
                <w:szCs w:val="16"/>
              </w:rPr>
            </w:pPr>
            <w:r w:rsidRPr="005B0BF0">
              <w:rPr>
                <w:b/>
                <w:noProof/>
                <w:sz w:val="16"/>
                <w:szCs w:val="16"/>
              </w:rPr>
              <w:t xml:space="preserve">Definitie </w:t>
            </w:r>
          </w:p>
        </w:tc>
        <w:tc>
          <w:tcPr>
            <w:tcW w:w="6660" w:type="dxa"/>
            <w:shd w:val="clear" w:color="auto" w:fill="auto"/>
          </w:tcPr>
          <w:p w14:paraId="597842A1" w14:textId="77777777" w:rsidR="00341AFA" w:rsidRPr="005B0BF0" w:rsidRDefault="00341AFA" w:rsidP="00341AFA">
            <w:pPr>
              <w:rPr>
                <w:noProof/>
              </w:rPr>
            </w:pPr>
            <w:r w:rsidRPr="005B0BF0">
              <w:rPr>
                <w:noProof/>
              </w:rPr>
              <w:t>De beschrijving van de betekenis van de attribuutsoort.</w:t>
            </w:r>
          </w:p>
        </w:tc>
      </w:tr>
      <w:tr w:rsidR="00341AFA" w:rsidRPr="005B0BF0" w14:paraId="048FE4DC" w14:textId="77777777" w:rsidTr="00341AFA">
        <w:trPr>
          <w:cantSplit/>
        </w:trPr>
        <w:tc>
          <w:tcPr>
            <w:tcW w:w="2808" w:type="dxa"/>
            <w:shd w:val="clear" w:color="auto" w:fill="auto"/>
          </w:tcPr>
          <w:p w14:paraId="3F6D36C7" w14:textId="77777777" w:rsidR="00341AFA" w:rsidRPr="005B0BF0" w:rsidRDefault="00341AFA" w:rsidP="00341AFA">
            <w:pPr>
              <w:rPr>
                <w:b/>
                <w:noProof/>
                <w:sz w:val="16"/>
                <w:szCs w:val="16"/>
              </w:rPr>
            </w:pPr>
            <w:r w:rsidRPr="005B0BF0">
              <w:rPr>
                <w:b/>
                <w:noProof/>
                <w:sz w:val="16"/>
                <w:szCs w:val="16"/>
              </w:rPr>
              <w:t xml:space="preserve">Herkomst definitie </w:t>
            </w:r>
          </w:p>
        </w:tc>
        <w:tc>
          <w:tcPr>
            <w:tcW w:w="6660" w:type="dxa"/>
            <w:shd w:val="clear" w:color="auto" w:fill="auto"/>
          </w:tcPr>
          <w:p w14:paraId="5BDB3BBF" w14:textId="77777777" w:rsidR="00341AFA" w:rsidRPr="005B0BF0" w:rsidRDefault="00341AFA" w:rsidP="00341AFA">
            <w:pPr>
              <w:rPr>
                <w:noProof/>
              </w:rPr>
            </w:pPr>
            <w:r w:rsidRPr="005B0BF0">
              <w:rPr>
                <w:rFonts w:eastAsia="Batang"/>
                <w:noProof/>
              </w:rPr>
              <w:t>De basisregistratie</w:t>
            </w:r>
            <w:r>
              <w:rPr>
                <w:rFonts w:eastAsia="Batang"/>
                <w:noProof/>
              </w:rPr>
              <w:t xml:space="preserve"> of het informatiemodel waaruit de definitie is overgenomen dan wel een aanduiding die aangeeft uit welke bronnen de defintie is samengesteld</w:t>
            </w:r>
            <w:r w:rsidRPr="005B0BF0">
              <w:rPr>
                <w:noProof/>
              </w:rPr>
              <w:t>.</w:t>
            </w:r>
          </w:p>
        </w:tc>
      </w:tr>
      <w:tr w:rsidR="00341AFA" w:rsidRPr="005B0BF0" w14:paraId="65CDFB9B" w14:textId="77777777" w:rsidTr="00341AFA">
        <w:trPr>
          <w:cantSplit/>
        </w:trPr>
        <w:tc>
          <w:tcPr>
            <w:tcW w:w="2808" w:type="dxa"/>
            <w:shd w:val="clear" w:color="auto" w:fill="auto"/>
          </w:tcPr>
          <w:p w14:paraId="1F4B7090" w14:textId="77777777" w:rsidR="00341AFA" w:rsidRPr="005B0BF0" w:rsidRDefault="00341AFA" w:rsidP="00341AFA">
            <w:pPr>
              <w:rPr>
                <w:b/>
                <w:noProof/>
                <w:sz w:val="16"/>
                <w:szCs w:val="16"/>
              </w:rPr>
            </w:pPr>
            <w:r w:rsidRPr="005B0BF0">
              <w:rPr>
                <w:b/>
                <w:noProof/>
                <w:sz w:val="16"/>
                <w:szCs w:val="16"/>
              </w:rPr>
              <w:t xml:space="preserve">Datum opname </w:t>
            </w:r>
          </w:p>
        </w:tc>
        <w:tc>
          <w:tcPr>
            <w:tcW w:w="6660" w:type="dxa"/>
            <w:shd w:val="clear" w:color="auto" w:fill="auto"/>
          </w:tcPr>
          <w:p w14:paraId="2C2A1756" w14:textId="77777777" w:rsidR="00341AFA" w:rsidRPr="005B0BF0" w:rsidRDefault="00341AFA" w:rsidP="00341AFA">
            <w:pPr>
              <w:rPr>
                <w:noProof/>
              </w:rPr>
            </w:pPr>
            <w:r w:rsidRPr="005B0BF0">
              <w:rPr>
                <w:noProof/>
              </w:rPr>
              <w:t xml:space="preserve">De datum waarop de attribuutsoort is opgenomen in </w:t>
            </w:r>
            <w:r>
              <w:rPr>
                <w:noProof/>
              </w:rPr>
              <w:t>het informatiemodel</w:t>
            </w:r>
            <w:r w:rsidRPr="005B0BF0">
              <w:rPr>
                <w:noProof/>
              </w:rPr>
              <w:t>.</w:t>
            </w:r>
          </w:p>
        </w:tc>
      </w:tr>
      <w:tr w:rsidR="00341AFA" w:rsidRPr="005B0BF0" w14:paraId="460C0EF6" w14:textId="77777777" w:rsidTr="00341AFA">
        <w:trPr>
          <w:cantSplit/>
        </w:trPr>
        <w:tc>
          <w:tcPr>
            <w:tcW w:w="2808" w:type="dxa"/>
            <w:shd w:val="clear" w:color="auto" w:fill="auto"/>
          </w:tcPr>
          <w:p w14:paraId="2A3A6072" w14:textId="77777777" w:rsidR="00341AFA" w:rsidRPr="005B0BF0" w:rsidRDefault="00341AFA" w:rsidP="00341AFA">
            <w:pPr>
              <w:rPr>
                <w:b/>
                <w:noProof/>
                <w:sz w:val="16"/>
                <w:szCs w:val="16"/>
              </w:rPr>
            </w:pPr>
            <w:r w:rsidRPr="005B0BF0">
              <w:rPr>
                <w:b/>
                <w:noProof/>
                <w:sz w:val="16"/>
                <w:szCs w:val="16"/>
              </w:rPr>
              <w:t>Formaat</w:t>
            </w:r>
          </w:p>
        </w:tc>
        <w:tc>
          <w:tcPr>
            <w:tcW w:w="6660" w:type="dxa"/>
            <w:shd w:val="clear" w:color="auto" w:fill="auto"/>
          </w:tcPr>
          <w:p w14:paraId="1C92C7EA" w14:textId="77777777" w:rsidR="00341AFA" w:rsidRPr="005B0BF0" w:rsidRDefault="00341AFA" w:rsidP="00341AFA">
            <w:pPr>
              <w:rPr>
                <w:noProof/>
              </w:rPr>
            </w:pPr>
            <w:r w:rsidRPr="005B0BF0">
              <w:rPr>
                <w:noProof/>
              </w:rPr>
              <w:t>Het aantal karakters (lengte) en het soort tekens waarmee waarden van deze attribuutsoort worden vastgelegd.</w:t>
            </w:r>
          </w:p>
        </w:tc>
      </w:tr>
      <w:tr w:rsidR="00341AFA" w:rsidRPr="005B0BF0" w14:paraId="4981F359" w14:textId="77777777" w:rsidTr="00341AFA">
        <w:trPr>
          <w:cantSplit/>
        </w:trPr>
        <w:tc>
          <w:tcPr>
            <w:tcW w:w="2808" w:type="dxa"/>
            <w:shd w:val="clear" w:color="auto" w:fill="auto"/>
          </w:tcPr>
          <w:p w14:paraId="57A6BA9F" w14:textId="77777777" w:rsidR="00341AFA" w:rsidRPr="005B0BF0" w:rsidRDefault="00341AFA" w:rsidP="00341AFA">
            <w:pPr>
              <w:rPr>
                <w:b/>
                <w:noProof/>
                <w:sz w:val="16"/>
                <w:szCs w:val="16"/>
              </w:rPr>
            </w:pPr>
            <w:r w:rsidRPr="005B0BF0">
              <w:rPr>
                <w:b/>
                <w:noProof/>
                <w:sz w:val="16"/>
                <w:szCs w:val="16"/>
              </w:rPr>
              <w:t>Waardenverzameling</w:t>
            </w:r>
          </w:p>
        </w:tc>
        <w:tc>
          <w:tcPr>
            <w:tcW w:w="6660" w:type="dxa"/>
            <w:shd w:val="clear" w:color="auto" w:fill="auto"/>
          </w:tcPr>
          <w:p w14:paraId="32525C00" w14:textId="77777777" w:rsidR="00341AFA" w:rsidRPr="005B0BF0" w:rsidRDefault="00341AFA" w:rsidP="00341AFA">
            <w:pPr>
              <w:rPr>
                <w:noProof/>
              </w:rPr>
            </w:pPr>
            <w:r w:rsidRPr="005B0BF0">
              <w:rPr>
                <w:noProof/>
              </w:rPr>
              <w:t>De verzameling van waarden die gegevens van deze attribuutsoort kunnen hebben (opsomming, bereik of verwijzing naar tabel).</w:t>
            </w:r>
          </w:p>
          <w:p w14:paraId="1CA0379B" w14:textId="77777777" w:rsidR="00341AFA" w:rsidRPr="005B0BF0" w:rsidRDefault="00341AFA" w:rsidP="00341AFA">
            <w:pPr>
              <w:rPr>
                <w:noProof/>
              </w:rPr>
            </w:pPr>
            <w:r w:rsidRPr="005B0BF0">
              <w:rPr>
                <w:noProof/>
              </w:rPr>
              <w:t xml:space="preserve">Indien de waardenverzameling in een dynamische waardentabel is opgenomen, dan wordt de naam van </w:t>
            </w:r>
            <w:r>
              <w:rPr>
                <w:noProof/>
              </w:rPr>
              <w:t>de</w:t>
            </w:r>
            <w:r w:rsidRPr="005B0BF0">
              <w:rPr>
                <w:noProof/>
              </w:rPr>
              <w:t xml:space="preserve"> desbetreffende </w:t>
            </w:r>
            <w:r>
              <w:rPr>
                <w:noProof/>
              </w:rPr>
              <w:t>referentielijst</w:t>
            </w:r>
            <w:r w:rsidRPr="005B0BF0">
              <w:rPr>
                <w:noProof/>
              </w:rPr>
              <w:t xml:space="preserve"> vermeld. </w:t>
            </w:r>
          </w:p>
        </w:tc>
      </w:tr>
      <w:tr w:rsidR="00341AFA" w:rsidRPr="005B0BF0" w14:paraId="5E46FC1D" w14:textId="77777777" w:rsidTr="00341AFA">
        <w:trPr>
          <w:cantSplit/>
        </w:trPr>
        <w:tc>
          <w:tcPr>
            <w:tcW w:w="2808" w:type="dxa"/>
            <w:shd w:val="clear" w:color="auto" w:fill="auto"/>
          </w:tcPr>
          <w:p w14:paraId="19618676" w14:textId="77777777" w:rsidR="00341AFA" w:rsidRPr="005B0BF0" w:rsidRDefault="00341AFA" w:rsidP="00341AFA">
            <w:pPr>
              <w:rPr>
                <w:b/>
                <w:noProof/>
                <w:sz w:val="16"/>
                <w:szCs w:val="16"/>
              </w:rPr>
            </w:pPr>
            <w:r w:rsidRPr="005B0BF0">
              <w:rPr>
                <w:b/>
                <w:noProof/>
                <w:sz w:val="16"/>
                <w:szCs w:val="16"/>
              </w:rPr>
              <w:t>Indicatie materiële historie</w:t>
            </w:r>
          </w:p>
        </w:tc>
        <w:tc>
          <w:tcPr>
            <w:tcW w:w="6660" w:type="dxa"/>
            <w:shd w:val="clear" w:color="auto" w:fill="auto"/>
          </w:tcPr>
          <w:p w14:paraId="4D700A46" w14:textId="77777777" w:rsidR="00341AFA" w:rsidRPr="005B0BF0" w:rsidRDefault="00341AFA" w:rsidP="00341AFA">
            <w:pPr>
              <w:rPr>
                <w:noProof/>
              </w:rPr>
            </w:pPr>
            <w:r w:rsidRPr="005B0BF0">
              <w:rPr>
                <w:noProof/>
              </w:rPr>
              <w:t>Indicatie of de materiële historie van de attribuutsoort te bevragen is. Materiële historie geeft aan wanneer een verandering is opgetreden in de werkelijkheid die heeft geleid tot verandering van de attribuutwaarde.</w:t>
            </w:r>
          </w:p>
        </w:tc>
      </w:tr>
      <w:tr w:rsidR="00341AFA" w:rsidRPr="005B0BF0" w14:paraId="4D80E9A7" w14:textId="77777777" w:rsidTr="00341AFA">
        <w:trPr>
          <w:cantSplit/>
        </w:trPr>
        <w:tc>
          <w:tcPr>
            <w:tcW w:w="2808" w:type="dxa"/>
            <w:shd w:val="clear" w:color="auto" w:fill="auto"/>
          </w:tcPr>
          <w:p w14:paraId="6442D8D2" w14:textId="77777777" w:rsidR="00341AFA" w:rsidRPr="005B0BF0" w:rsidRDefault="00341AFA" w:rsidP="00341AFA">
            <w:pPr>
              <w:rPr>
                <w:b/>
                <w:noProof/>
                <w:sz w:val="16"/>
                <w:szCs w:val="16"/>
              </w:rPr>
            </w:pPr>
            <w:r w:rsidRPr="005B0BF0">
              <w:rPr>
                <w:b/>
                <w:noProof/>
                <w:sz w:val="16"/>
                <w:szCs w:val="16"/>
              </w:rPr>
              <w:t>Indicatie formele historie</w:t>
            </w:r>
          </w:p>
        </w:tc>
        <w:tc>
          <w:tcPr>
            <w:tcW w:w="6660" w:type="dxa"/>
            <w:shd w:val="clear" w:color="auto" w:fill="auto"/>
          </w:tcPr>
          <w:p w14:paraId="7384ECE4" w14:textId="77777777" w:rsidR="00341AFA" w:rsidRPr="005B0BF0" w:rsidRDefault="00341AFA" w:rsidP="00341AFA">
            <w:pPr>
              <w:rPr>
                <w:noProof/>
              </w:rPr>
            </w:pPr>
            <w:r w:rsidRPr="005B0BF0">
              <w:rPr>
                <w:noProof/>
              </w:rPr>
              <w:t>Indicatie of de formele historie van de attribuutsoort te bevragen is. Formele historie geeft aan wanneer in de administratie een verandering is verwerkt van de attribuutwaarde (wanneer was de verandering bekend en is deze verwerkt).</w:t>
            </w:r>
          </w:p>
        </w:tc>
      </w:tr>
      <w:tr w:rsidR="00341AFA" w:rsidRPr="005B0BF0" w14:paraId="29C3C9A3" w14:textId="77777777" w:rsidTr="00341AFA">
        <w:trPr>
          <w:cantSplit/>
        </w:trPr>
        <w:tc>
          <w:tcPr>
            <w:tcW w:w="2808" w:type="dxa"/>
            <w:shd w:val="clear" w:color="auto" w:fill="auto"/>
          </w:tcPr>
          <w:p w14:paraId="65908B33" w14:textId="77777777" w:rsidR="00341AFA" w:rsidRPr="005B0BF0" w:rsidRDefault="00341AFA" w:rsidP="00341AFA">
            <w:pPr>
              <w:rPr>
                <w:b/>
                <w:noProof/>
                <w:sz w:val="16"/>
                <w:szCs w:val="16"/>
              </w:rPr>
            </w:pPr>
            <w:r w:rsidRPr="005B0BF0">
              <w:rPr>
                <w:b/>
                <w:noProof/>
                <w:sz w:val="16"/>
                <w:szCs w:val="16"/>
              </w:rPr>
              <w:t>Aanduiding gebeurtenis</w:t>
            </w:r>
          </w:p>
        </w:tc>
        <w:tc>
          <w:tcPr>
            <w:tcW w:w="6660" w:type="dxa"/>
            <w:shd w:val="clear" w:color="auto" w:fill="auto"/>
          </w:tcPr>
          <w:p w14:paraId="75391411" w14:textId="77777777" w:rsidR="00341AFA" w:rsidRPr="005B0BF0" w:rsidRDefault="00341AFA" w:rsidP="00341AFA">
            <w:pPr>
              <w:rPr>
                <w:noProof/>
              </w:rPr>
            </w:pPr>
            <w:r w:rsidRPr="005B0BF0">
              <w:rPr>
                <w:noProof/>
              </w:rPr>
              <w:t xml:space="preserve">Indicatie of bij een opname, mutatie of verwijdering van de attribuutwaarde de gebeurtenis aangeduid wordt  die aanleiding gaf tot verandering van de attribuutwaarde en zo ja, de specificatie van het metagegeven waarmee de gebeurtenis aangeduid wordt: Gebeurtenisomschrijving. Dit metagegeven specificeren we in </w:t>
            </w:r>
            <w:r>
              <w:rPr>
                <w:noProof/>
              </w:rPr>
              <w:t>een separataat document</w:t>
            </w:r>
            <w:r w:rsidRPr="005B0BF0">
              <w:rPr>
                <w:noProof/>
              </w:rPr>
              <w:t>.</w:t>
            </w:r>
          </w:p>
        </w:tc>
      </w:tr>
      <w:tr w:rsidR="00341AFA" w:rsidRPr="005B0BF0" w14:paraId="33314D23" w14:textId="77777777" w:rsidTr="00341AFA">
        <w:trPr>
          <w:cantSplit/>
        </w:trPr>
        <w:tc>
          <w:tcPr>
            <w:tcW w:w="2808" w:type="dxa"/>
            <w:shd w:val="clear" w:color="auto" w:fill="auto"/>
          </w:tcPr>
          <w:p w14:paraId="571B36A0" w14:textId="77777777" w:rsidR="00341AFA" w:rsidRPr="005B0BF0" w:rsidRDefault="00341AFA" w:rsidP="00341AFA">
            <w:pPr>
              <w:rPr>
                <w:b/>
                <w:noProof/>
                <w:sz w:val="16"/>
                <w:szCs w:val="16"/>
              </w:rPr>
            </w:pPr>
            <w:r w:rsidRPr="005B0BF0">
              <w:rPr>
                <w:b/>
                <w:noProof/>
                <w:sz w:val="16"/>
                <w:szCs w:val="16"/>
              </w:rPr>
              <w:lastRenderedPageBreak/>
              <w:t>Aanduiding brondocument</w:t>
            </w:r>
          </w:p>
        </w:tc>
        <w:tc>
          <w:tcPr>
            <w:tcW w:w="6660" w:type="dxa"/>
            <w:shd w:val="clear" w:color="auto" w:fill="auto"/>
          </w:tcPr>
          <w:p w14:paraId="4A0B6BBF" w14:textId="77777777" w:rsidR="00341AFA" w:rsidRPr="005B0BF0" w:rsidRDefault="00341AFA" w:rsidP="00341AFA">
            <w:pPr>
              <w:rPr>
                <w:noProof/>
              </w:rPr>
            </w:pPr>
            <w:r w:rsidRPr="005B0BF0">
              <w:rPr>
                <w:noProof/>
              </w:rPr>
              <w:t>Indicatie of bij een opname, mutatie of verwijdering van de attribuutwaarde het brondocument aangeduid wordt op basis waarvan de verandering van de attribuutwaarde heeft plaatsgevonden en zo ja, de specificatie van de metagegevens waarmee het brondcument aangeduid wordt, zijnde één of meer van de volgende metagegevens: Documentidentificatie, Documentdatum, Documentcode, Documentomschrijving, Document</w:t>
            </w:r>
            <w:r w:rsidRPr="005B0BF0">
              <w:rPr>
                <w:noProof/>
              </w:rPr>
              <w:softHyphen/>
              <w:t xml:space="preserve">soort, Documenthouder. Deze metagegevens specificeren we in </w:t>
            </w:r>
            <w:r>
              <w:rPr>
                <w:noProof/>
              </w:rPr>
              <w:t>een separaat document</w:t>
            </w:r>
            <w:r w:rsidRPr="005B0BF0">
              <w:rPr>
                <w:noProof/>
              </w:rPr>
              <w:t>.</w:t>
            </w:r>
          </w:p>
        </w:tc>
      </w:tr>
      <w:tr w:rsidR="00341AFA" w:rsidRPr="005B0BF0" w14:paraId="6AC0E6B9" w14:textId="77777777" w:rsidTr="00341AFA">
        <w:trPr>
          <w:cantSplit/>
        </w:trPr>
        <w:tc>
          <w:tcPr>
            <w:tcW w:w="2808" w:type="dxa"/>
            <w:shd w:val="clear" w:color="auto" w:fill="auto"/>
          </w:tcPr>
          <w:p w14:paraId="05690DE3" w14:textId="77777777" w:rsidR="00341AFA" w:rsidRPr="005B0BF0" w:rsidRDefault="00341AFA" w:rsidP="00341AFA">
            <w:pPr>
              <w:rPr>
                <w:b/>
                <w:noProof/>
                <w:sz w:val="16"/>
                <w:szCs w:val="16"/>
              </w:rPr>
            </w:pPr>
            <w:r w:rsidRPr="005B0BF0">
              <w:rPr>
                <w:b/>
                <w:noProof/>
                <w:sz w:val="16"/>
                <w:szCs w:val="16"/>
              </w:rPr>
              <w:t>Indicatie in onderzoek</w:t>
            </w:r>
          </w:p>
        </w:tc>
        <w:tc>
          <w:tcPr>
            <w:tcW w:w="6660" w:type="dxa"/>
            <w:shd w:val="clear" w:color="auto" w:fill="auto"/>
          </w:tcPr>
          <w:p w14:paraId="2A466C99" w14:textId="77777777" w:rsidR="00341AFA" w:rsidRPr="005B0BF0" w:rsidRDefault="00341AFA" w:rsidP="00341AFA">
            <w:pPr>
              <w:rPr>
                <w:noProof/>
              </w:rPr>
            </w:pPr>
            <w:r w:rsidRPr="005B0BF0">
              <w:rPr>
                <w:noProof/>
              </w:rPr>
              <w:t xml:space="preserve">De indicatie of te bevragen is dat er twijfel is of is geweest aan de juistheid van de attribuutwaarde en dat een onderzoek wordt of is uitgevoerd naar de juistheid van de attribuutwaarde. Dit metagegeven specificeren we in </w:t>
            </w:r>
            <w:r>
              <w:rPr>
                <w:noProof/>
              </w:rPr>
              <w:t>een separaat document</w:t>
            </w:r>
            <w:r w:rsidRPr="005B0BF0">
              <w:rPr>
                <w:noProof/>
              </w:rPr>
              <w:t>.</w:t>
            </w:r>
          </w:p>
        </w:tc>
      </w:tr>
      <w:tr w:rsidR="00341AFA" w:rsidRPr="005B0BF0" w14:paraId="2976AF0D" w14:textId="77777777" w:rsidTr="00341AFA">
        <w:trPr>
          <w:cantSplit/>
        </w:trPr>
        <w:tc>
          <w:tcPr>
            <w:tcW w:w="2808" w:type="dxa"/>
            <w:shd w:val="clear" w:color="auto" w:fill="auto"/>
          </w:tcPr>
          <w:p w14:paraId="05602971" w14:textId="77777777" w:rsidR="00341AFA" w:rsidRPr="005B0BF0" w:rsidRDefault="00341AFA" w:rsidP="00341AFA">
            <w:pPr>
              <w:rPr>
                <w:b/>
                <w:noProof/>
                <w:sz w:val="16"/>
                <w:szCs w:val="16"/>
              </w:rPr>
            </w:pPr>
            <w:r w:rsidRPr="005B0BF0">
              <w:rPr>
                <w:b/>
                <w:noProof/>
                <w:sz w:val="16"/>
                <w:szCs w:val="16"/>
              </w:rPr>
              <w:t>Aanduiding strijdigheid/nietigheid</w:t>
            </w:r>
          </w:p>
        </w:tc>
        <w:tc>
          <w:tcPr>
            <w:tcW w:w="6660" w:type="dxa"/>
            <w:shd w:val="clear" w:color="auto" w:fill="auto"/>
          </w:tcPr>
          <w:p w14:paraId="55228C8C" w14:textId="77777777" w:rsidR="00341AFA" w:rsidRPr="005B0BF0" w:rsidRDefault="00341AFA" w:rsidP="00341AFA">
            <w:pPr>
              <w:rPr>
                <w:noProof/>
              </w:rPr>
            </w:pPr>
            <w:r w:rsidRPr="005B0BF0">
              <w:rPr>
                <w:noProof/>
              </w:rPr>
              <w:t xml:space="preserve">De aanduiding of te bevragen is dat de attribuutwaarde strijdig met de openbare orde dan wel nietig is. Dit metagegeven specificeren we in </w:t>
            </w:r>
            <w:r>
              <w:rPr>
                <w:noProof/>
              </w:rPr>
              <w:t>een separaat document</w:t>
            </w:r>
            <w:r w:rsidRPr="005B0BF0">
              <w:rPr>
                <w:noProof/>
              </w:rPr>
              <w:t>.</w:t>
            </w:r>
          </w:p>
        </w:tc>
      </w:tr>
      <w:tr w:rsidR="00341AFA" w:rsidRPr="005B0BF0" w14:paraId="2A062D73" w14:textId="77777777" w:rsidTr="00341AFA">
        <w:trPr>
          <w:cantSplit/>
        </w:trPr>
        <w:tc>
          <w:tcPr>
            <w:tcW w:w="2808" w:type="dxa"/>
            <w:shd w:val="clear" w:color="auto" w:fill="auto"/>
          </w:tcPr>
          <w:p w14:paraId="4926578B" w14:textId="77777777" w:rsidR="00341AFA" w:rsidRPr="005B0BF0" w:rsidRDefault="00341AFA" w:rsidP="00341AFA">
            <w:pPr>
              <w:rPr>
                <w:b/>
                <w:noProof/>
                <w:sz w:val="16"/>
                <w:szCs w:val="16"/>
              </w:rPr>
            </w:pPr>
            <w:r w:rsidRPr="005B0BF0">
              <w:rPr>
                <w:b/>
                <w:noProof/>
                <w:sz w:val="16"/>
                <w:szCs w:val="16"/>
              </w:rPr>
              <w:t>Indicatie kardinaliteit</w:t>
            </w:r>
          </w:p>
        </w:tc>
        <w:tc>
          <w:tcPr>
            <w:tcW w:w="6660" w:type="dxa"/>
            <w:shd w:val="clear" w:color="auto" w:fill="auto"/>
          </w:tcPr>
          <w:p w14:paraId="5EF956D2" w14:textId="77777777" w:rsidR="00341AFA" w:rsidRPr="005B0BF0" w:rsidRDefault="00341AFA" w:rsidP="00341AFA">
            <w:pPr>
              <w:rPr>
                <w:noProof/>
              </w:rPr>
            </w:pPr>
            <w:r w:rsidRPr="005B0BF0">
              <w:rPr>
                <w:noProof/>
              </w:rPr>
              <w:t>Deze indicatie geeft aan hoeveel keer waarden van deze attribuutsoort kunnen voorkomen bij een object van het betreffende objecttype:.</w:t>
            </w:r>
          </w:p>
          <w:p w14:paraId="1E84A2A3" w14:textId="77777777" w:rsidR="00341AFA" w:rsidRPr="005B0BF0" w:rsidRDefault="00341AFA" w:rsidP="00341AFA">
            <w:pPr>
              <w:rPr>
                <w:noProof/>
              </w:rPr>
            </w:pPr>
            <w:r w:rsidRPr="005B0BF0">
              <w:rPr>
                <w:noProof/>
              </w:rPr>
              <w:tab/>
              <w:t>0-1: is soms niet beschikbaar</w:t>
            </w:r>
          </w:p>
          <w:p w14:paraId="616013B7" w14:textId="77777777" w:rsidR="00341AFA" w:rsidRPr="005B0BF0" w:rsidRDefault="00341AFA" w:rsidP="00341AFA">
            <w:pPr>
              <w:rPr>
                <w:noProof/>
              </w:rPr>
            </w:pPr>
            <w:r w:rsidRPr="005B0BF0">
              <w:rPr>
                <w:noProof/>
              </w:rPr>
              <w:tab/>
              <w:t>1-1: is altijd beschikbaar</w:t>
            </w:r>
          </w:p>
          <w:p w14:paraId="3DE13EC7" w14:textId="77777777" w:rsidR="00341AFA" w:rsidRPr="005B0BF0" w:rsidRDefault="00341AFA" w:rsidP="00341AFA">
            <w:pPr>
              <w:rPr>
                <w:noProof/>
              </w:rPr>
            </w:pPr>
            <w:r w:rsidRPr="005B0BF0">
              <w:rPr>
                <w:noProof/>
              </w:rPr>
              <w:tab/>
              <w:t xml:space="preserve">0-N: is niet altijd beschikbaar, kan een opsomming zijn </w:t>
            </w:r>
          </w:p>
          <w:p w14:paraId="05323655" w14:textId="77777777" w:rsidR="00341AFA" w:rsidRPr="005B0BF0" w:rsidRDefault="00341AFA" w:rsidP="00341AFA">
            <w:pPr>
              <w:rPr>
                <w:noProof/>
              </w:rPr>
            </w:pPr>
            <w:r w:rsidRPr="005B0BF0">
              <w:rPr>
                <w:noProof/>
              </w:rPr>
              <w:tab/>
              <w:t>1-N: is altijd beschikbaar, kan een opsomming zijn.</w:t>
            </w:r>
          </w:p>
          <w:p w14:paraId="725B0CC7" w14:textId="77777777" w:rsidR="00341AFA" w:rsidRPr="005B0BF0" w:rsidRDefault="00341AFA" w:rsidP="00341AFA">
            <w:pPr>
              <w:rPr>
                <w:noProof/>
              </w:rPr>
            </w:pPr>
            <w:r w:rsidRPr="005B0BF0">
              <w:rPr>
                <w:noProof/>
              </w:rPr>
              <w:t>Indien een attribuutsoort deel uit maakt van een groepsattribuutsoort, dan wordt de kardinaliteit vermeld van het attribuutsoort binnen de groepattribuutsoort. Voor de uiteindelijke kardinaliteit van het attribuutsoort moet ook rekening gehouden worden met de kardinaliteit van het groepsattribuutsoort.</w:t>
            </w:r>
          </w:p>
        </w:tc>
      </w:tr>
      <w:tr w:rsidR="00341AFA" w:rsidRPr="005B0BF0" w14:paraId="03666323" w14:textId="77777777" w:rsidTr="00341AFA">
        <w:trPr>
          <w:cantSplit/>
        </w:trPr>
        <w:tc>
          <w:tcPr>
            <w:tcW w:w="2808" w:type="dxa"/>
            <w:shd w:val="clear" w:color="auto" w:fill="auto"/>
          </w:tcPr>
          <w:p w14:paraId="4A0A51B2" w14:textId="77777777" w:rsidR="00341AFA" w:rsidRPr="005B0BF0" w:rsidRDefault="00341AFA" w:rsidP="00341AFA">
            <w:pPr>
              <w:rPr>
                <w:b/>
                <w:noProof/>
                <w:sz w:val="16"/>
                <w:szCs w:val="16"/>
              </w:rPr>
            </w:pPr>
            <w:r w:rsidRPr="005B0BF0">
              <w:rPr>
                <w:b/>
                <w:noProof/>
                <w:sz w:val="16"/>
                <w:szCs w:val="16"/>
              </w:rPr>
              <w:t>Indicatie authentiek</w:t>
            </w:r>
          </w:p>
        </w:tc>
        <w:tc>
          <w:tcPr>
            <w:tcW w:w="6660" w:type="dxa"/>
            <w:shd w:val="clear" w:color="auto" w:fill="auto"/>
          </w:tcPr>
          <w:p w14:paraId="08ECE6FE" w14:textId="77777777" w:rsidR="00341AFA" w:rsidRPr="005B0BF0" w:rsidRDefault="00341AFA" w:rsidP="00341AFA">
            <w:pPr>
              <w:rPr>
                <w:noProof/>
              </w:rPr>
            </w:pPr>
            <w:r w:rsidRPr="005B0BF0">
              <w:rPr>
                <w:noProof/>
              </w:rPr>
              <w:t>Aanduiding of het een authentiek gegeven (attribuutsoort) betreft.</w:t>
            </w:r>
          </w:p>
        </w:tc>
      </w:tr>
      <w:tr w:rsidR="00341AFA" w:rsidRPr="005B0BF0" w14:paraId="35738365" w14:textId="77777777" w:rsidTr="00341AFA">
        <w:trPr>
          <w:cantSplit/>
        </w:trPr>
        <w:tc>
          <w:tcPr>
            <w:tcW w:w="2808" w:type="dxa"/>
            <w:shd w:val="clear" w:color="auto" w:fill="auto"/>
          </w:tcPr>
          <w:p w14:paraId="09F5E66C" w14:textId="77777777" w:rsidR="00341AFA" w:rsidRPr="005B0BF0" w:rsidRDefault="00341AFA" w:rsidP="00341AFA">
            <w:pPr>
              <w:rPr>
                <w:b/>
                <w:noProof/>
                <w:sz w:val="16"/>
                <w:szCs w:val="16"/>
              </w:rPr>
            </w:pPr>
            <w:r w:rsidRPr="005B0BF0">
              <w:rPr>
                <w:b/>
                <w:noProof/>
                <w:sz w:val="16"/>
                <w:szCs w:val="16"/>
              </w:rPr>
              <w:t xml:space="preserve">Regels </w:t>
            </w:r>
          </w:p>
        </w:tc>
        <w:tc>
          <w:tcPr>
            <w:tcW w:w="6660" w:type="dxa"/>
            <w:shd w:val="clear" w:color="auto" w:fill="auto"/>
          </w:tcPr>
          <w:p w14:paraId="39957342" w14:textId="77777777" w:rsidR="00341AFA" w:rsidRPr="005B0BF0" w:rsidRDefault="00341AFA" w:rsidP="00341AFA">
            <w:pPr>
              <w:rPr>
                <w:noProof/>
              </w:rPr>
            </w:pPr>
            <w:r w:rsidRPr="005B0BF0">
              <w:rPr>
                <w:noProof/>
              </w:rPr>
              <w:t xml:space="preserve">Optionaliteitsregels of waardebeperkende regels </w:t>
            </w:r>
            <w:r>
              <w:rPr>
                <w:noProof/>
              </w:rPr>
              <w:t>voor de waarden van de</w:t>
            </w:r>
            <w:r w:rsidRPr="005B0BF0">
              <w:rPr>
                <w:noProof/>
              </w:rPr>
              <w:t xml:space="preserve"> attribuutsoort</w:t>
            </w:r>
            <w:r>
              <w:rPr>
                <w:noProof/>
              </w:rPr>
              <w:t>.</w:t>
            </w:r>
          </w:p>
        </w:tc>
      </w:tr>
      <w:tr w:rsidR="00341AFA" w:rsidRPr="005B0BF0" w14:paraId="26CB27D5" w14:textId="77777777" w:rsidTr="00341AFA">
        <w:trPr>
          <w:cantSplit/>
        </w:trPr>
        <w:tc>
          <w:tcPr>
            <w:tcW w:w="2808" w:type="dxa"/>
            <w:shd w:val="clear" w:color="auto" w:fill="auto"/>
          </w:tcPr>
          <w:p w14:paraId="2B847A0E" w14:textId="77777777" w:rsidR="00341AFA" w:rsidRPr="005B0BF0" w:rsidRDefault="00341AFA" w:rsidP="00341AFA">
            <w:pPr>
              <w:rPr>
                <w:b/>
                <w:noProof/>
                <w:sz w:val="16"/>
                <w:szCs w:val="16"/>
              </w:rPr>
            </w:pPr>
            <w:r w:rsidRPr="005B0BF0">
              <w:rPr>
                <w:b/>
                <w:noProof/>
                <w:sz w:val="16"/>
                <w:szCs w:val="16"/>
              </w:rPr>
              <w:t xml:space="preserve">Toelichting </w:t>
            </w:r>
          </w:p>
        </w:tc>
        <w:tc>
          <w:tcPr>
            <w:tcW w:w="6660" w:type="dxa"/>
            <w:shd w:val="clear" w:color="auto" w:fill="auto"/>
          </w:tcPr>
          <w:p w14:paraId="144B460D" w14:textId="77777777" w:rsidR="00341AFA" w:rsidRPr="005B0BF0" w:rsidRDefault="00341AFA" w:rsidP="00341AFA">
            <w:pPr>
              <w:rPr>
                <w:noProof/>
              </w:rPr>
            </w:pPr>
            <w:r>
              <w:rPr>
                <w:rFonts w:eastAsia="Batang"/>
              </w:rPr>
              <w:t xml:space="preserve">Een inhoudelijke toelichting op de </w:t>
            </w:r>
            <w:r w:rsidRPr="005B0BF0">
              <w:rPr>
                <w:noProof/>
              </w:rPr>
              <w:t>attribuutsoort.</w:t>
            </w:r>
          </w:p>
        </w:tc>
      </w:tr>
    </w:tbl>
    <w:p w14:paraId="5AC3D851" w14:textId="77777777" w:rsidR="00341AFA" w:rsidRDefault="00341AFA" w:rsidP="00341AFA">
      <w:pPr>
        <w:rPr>
          <w:b/>
          <w:lang w:eastAsia="en-US"/>
        </w:rPr>
      </w:pPr>
    </w:p>
    <w:p w14:paraId="264E6F46" w14:textId="77777777" w:rsidR="00341AFA" w:rsidRDefault="00341AFA" w:rsidP="00341AFA">
      <w:pPr>
        <w:rPr>
          <w:lang w:eastAsia="en-US"/>
        </w:rPr>
      </w:pPr>
    </w:p>
    <w:p w14:paraId="2A0F8DB9" w14:textId="77777777" w:rsidR="00341AFA" w:rsidRPr="00DA6D5A" w:rsidRDefault="00341AFA" w:rsidP="00341AFA">
      <w:pPr>
        <w:rPr>
          <w:b/>
          <w:lang w:eastAsia="en-US"/>
        </w:rPr>
      </w:pPr>
      <w:r w:rsidRPr="00DA6D5A">
        <w:rPr>
          <w:b/>
          <w:lang w:eastAsia="en-US"/>
        </w:rPr>
        <w:t xml:space="preserve">Specificatie relatiesoort </w:t>
      </w:r>
    </w:p>
    <w:p w14:paraId="31BCBC03" w14:textId="77777777" w:rsidR="00341AFA" w:rsidRDefault="00341AFA" w:rsidP="00341AFA">
      <w:pPr>
        <w:rPr>
          <w:lang w:eastAsia="en-US"/>
        </w:rPr>
      </w:pPr>
      <w:r w:rsidRPr="005B0BF0">
        <w:rPr>
          <w:rFonts w:eastAsia="Batang"/>
          <w:noProof/>
        </w:rPr>
        <w:t>Relatiesoorten specificeren we alleen bij het objecttype van waaruit de relatie ontspringt (zie de pijlrichting in het diagram), niet bij het gerelateerde objecttype.</w:t>
      </w:r>
    </w:p>
    <w:p w14:paraId="308595B5" w14:textId="77777777" w:rsidR="00341AFA" w:rsidRDefault="00341AFA" w:rsidP="00341AFA">
      <w:pPr>
        <w:rPr>
          <w:lang w:eastAsia="en-US"/>
        </w:rPr>
      </w:pPr>
    </w:p>
    <w:tbl>
      <w:tblPr>
        <w:tblW w:w="9378" w:type="dxa"/>
        <w:tblLayout w:type="fixed"/>
        <w:tblCellMar>
          <w:top w:w="113" w:type="dxa"/>
        </w:tblCellMar>
        <w:tblLook w:val="0000" w:firstRow="0" w:lastRow="0" w:firstColumn="0" w:lastColumn="0" w:noHBand="0" w:noVBand="0"/>
      </w:tblPr>
      <w:tblGrid>
        <w:gridCol w:w="2808"/>
        <w:gridCol w:w="6570"/>
      </w:tblGrid>
      <w:tr w:rsidR="00341AFA" w:rsidRPr="005B0BF0" w14:paraId="4E9BAF87" w14:textId="77777777" w:rsidTr="00341AFA">
        <w:trPr>
          <w:cantSplit/>
        </w:trPr>
        <w:tc>
          <w:tcPr>
            <w:tcW w:w="2808" w:type="dxa"/>
            <w:shd w:val="clear" w:color="auto" w:fill="auto"/>
          </w:tcPr>
          <w:p w14:paraId="0FCD19B2" w14:textId="77777777" w:rsidR="00341AFA" w:rsidRPr="00410F30" w:rsidRDefault="00341AFA" w:rsidP="00341AFA">
            <w:pPr>
              <w:rPr>
                <w:b/>
                <w:noProof/>
                <w:sz w:val="16"/>
                <w:szCs w:val="16"/>
              </w:rPr>
            </w:pPr>
            <w:r w:rsidRPr="00410F30">
              <w:rPr>
                <w:b/>
                <w:noProof/>
                <w:sz w:val="16"/>
                <w:szCs w:val="16"/>
              </w:rPr>
              <w:t xml:space="preserve">Naam </w:t>
            </w:r>
          </w:p>
        </w:tc>
        <w:tc>
          <w:tcPr>
            <w:tcW w:w="6570" w:type="dxa"/>
            <w:shd w:val="clear" w:color="auto" w:fill="auto"/>
          </w:tcPr>
          <w:p w14:paraId="4A5F8C71" w14:textId="77777777" w:rsidR="00341AFA" w:rsidRPr="005B0BF0" w:rsidRDefault="00341AFA" w:rsidP="00341AFA">
            <w:pPr>
              <w:rPr>
                <w:noProof/>
              </w:rPr>
            </w:pPr>
            <w:r w:rsidRPr="005B0BF0">
              <w:rPr>
                <w:noProof/>
              </w:rPr>
              <w:t xml:space="preserve">De naam van de relatiesoort. </w:t>
            </w:r>
          </w:p>
        </w:tc>
      </w:tr>
      <w:tr w:rsidR="00341AFA" w:rsidRPr="005B0BF0" w14:paraId="644A10D8" w14:textId="77777777" w:rsidTr="00341AFA">
        <w:trPr>
          <w:cantSplit/>
        </w:trPr>
        <w:tc>
          <w:tcPr>
            <w:tcW w:w="2808" w:type="dxa"/>
            <w:shd w:val="clear" w:color="auto" w:fill="auto"/>
          </w:tcPr>
          <w:p w14:paraId="45A9BE23" w14:textId="77777777" w:rsidR="00341AFA" w:rsidRPr="00410F30" w:rsidRDefault="00341AFA" w:rsidP="00341AFA">
            <w:pPr>
              <w:rPr>
                <w:b/>
                <w:noProof/>
                <w:sz w:val="16"/>
                <w:szCs w:val="16"/>
              </w:rPr>
            </w:pPr>
            <w:r w:rsidRPr="00410F30">
              <w:rPr>
                <w:b/>
                <w:noProof/>
                <w:sz w:val="16"/>
                <w:szCs w:val="16"/>
              </w:rPr>
              <w:t>Gerelateerd objecttype</w:t>
            </w:r>
          </w:p>
        </w:tc>
        <w:tc>
          <w:tcPr>
            <w:tcW w:w="6570" w:type="dxa"/>
            <w:shd w:val="clear" w:color="auto" w:fill="auto"/>
          </w:tcPr>
          <w:p w14:paraId="1BF0145E" w14:textId="77777777" w:rsidR="00341AFA" w:rsidRPr="005B0BF0" w:rsidRDefault="00341AFA" w:rsidP="00341AFA">
            <w:pPr>
              <w:rPr>
                <w:noProof/>
              </w:rPr>
            </w:pPr>
            <w:r w:rsidRPr="005B0BF0">
              <w:rPr>
                <w:noProof/>
              </w:rPr>
              <w:t>Het objecttype waarop de relatie van toepassing is.</w:t>
            </w:r>
          </w:p>
        </w:tc>
      </w:tr>
      <w:tr w:rsidR="00341AFA" w:rsidRPr="005B0BF0" w14:paraId="6D5ED755" w14:textId="77777777" w:rsidTr="00341AFA">
        <w:trPr>
          <w:cantSplit/>
        </w:trPr>
        <w:tc>
          <w:tcPr>
            <w:tcW w:w="2808" w:type="dxa"/>
            <w:shd w:val="clear" w:color="auto" w:fill="auto"/>
          </w:tcPr>
          <w:p w14:paraId="08751F3D" w14:textId="77777777" w:rsidR="00341AFA" w:rsidRPr="00410F30" w:rsidRDefault="00341AFA" w:rsidP="00341AFA">
            <w:pPr>
              <w:rPr>
                <w:b/>
                <w:noProof/>
                <w:sz w:val="16"/>
                <w:szCs w:val="16"/>
              </w:rPr>
            </w:pPr>
            <w:r w:rsidRPr="00410F30">
              <w:rPr>
                <w:b/>
                <w:noProof/>
                <w:sz w:val="16"/>
                <w:szCs w:val="16"/>
              </w:rPr>
              <w:lastRenderedPageBreak/>
              <w:t>Indicatie kardinaliteit</w:t>
            </w:r>
          </w:p>
        </w:tc>
        <w:tc>
          <w:tcPr>
            <w:tcW w:w="6570" w:type="dxa"/>
            <w:shd w:val="clear" w:color="auto" w:fill="auto"/>
          </w:tcPr>
          <w:p w14:paraId="103C28CD" w14:textId="77777777" w:rsidR="00341AFA" w:rsidRPr="005B0BF0" w:rsidRDefault="00341AFA" w:rsidP="00341AFA">
            <w:pPr>
              <w:rPr>
                <w:noProof/>
              </w:rPr>
            </w:pPr>
            <w:r w:rsidRPr="005B0BF0">
              <w:rPr>
                <w:noProof/>
              </w:rPr>
              <w:t>Deze indicatie geeft aan hoeveel keer waarden van deze relatiesoort (i.c. relaties) kunnen voorkomen bij een object van het betreffende objecttype:.</w:t>
            </w:r>
          </w:p>
          <w:p w14:paraId="6EF5F871" w14:textId="77777777" w:rsidR="00341AFA" w:rsidRPr="005B0BF0" w:rsidRDefault="00341AFA" w:rsidP="00341AFA">
            <w:pPr>
              <w:rPr>
                <w:noProof/>
              </w:rPr>
            </w:pPr>
            <w:r w:rsidRPr="005B0BF0">
              <w:rPr>
                <w:noProof/>
              </w:rPr>
              <w:tab/>
              <w:t>0-1: is soms niet beschikbaar</w:t>
            </w:r>
          </w:p>
          <w:p w14:paraId="6D48FB30" w14:textId="77777777" w:rsidR="00341AFA" w:rsidRPr="005B0BF0" w:rsidRDefault="00341AFA" w:rsidP="00341AFA">
            <w:pPr>
              <w:rPr>
                <w:noProof/>
              </w:rPr>
            </w:pPr>
            <w:r w:rsidRPr="005B0BF0">
              <w:rPr>
                <w:noProof/>
              </w:rPr>
              <w:tab/>
              <w:t>1-1: is altijd beschikbaar</w:t>
            </w:r>
          </w:p>
          <w:p w14:paraId="23D94F42" w14:textId="77777777" w:rsidR="00341AFA" w:rsidRPr="005B0BF0" w:rsidRDefault="00341AFA" w:rsidP="00341AFA">
            <w:pPr>
              <w:rPr>
                <w:noProof/>
              </w:rPr>
            </w:pPr>
            <w:r w:rsidRPr="005B0BF0">
              <w:rPr>
                <w:noProof/>
              </w:rPr>
              <w:tab/>
              <w:t xml:space="preserve">0-*: is niet altijd beschikbaar, kunnen meerdere relaties zijn </w:t>
            </w:r>
          </w:p>
          <w:p w14:paraId="62C26354" w14:textId="77777777" w:rsidR="00341AFA" w:rsidRPr="005B0BF0" w:rsidRDefault="00341AFA" w:rsidP="00341AFA">
            <w:pPr>
              <w:rPr>
                <w:noProof/>
              </w:rPr>
            </w:pPr>
            <w:r w:rsidRPr="005B0BF0">
              <w:rPr>
                <w:noProof/>
              </w:rPr>
              <w:tab/>
              <w:t>1-*: is altijd beschikbaar, kunnen meerdere relaties zijn</w:t>
            </w:r>
          </w:p>
          <w:p w14:paraId="56696AE0" w14:textId="77777777" w:rsidR="00341AFA" w:rsidRPr="005B0BF0" w:rsidRDefault="00341AFA" w:rsidP="00341AFA">
            <w:pPr>
              <w:rPr>
                <w:noProof/>
              </w:rPr>
            </w:pPr>
            <w:r w:rsidRPr="005B0BF0">
              <w:rPr>
                <w:noProof/>
              </w:rPr>
              <w:tab/>
              <w:t>*-*: is niet altijd beschikbaar, kunnen meerdere relaties zijn</w:t>
            </w:r>
          </w:p>
          <w:p w14:paraId="2535F9A7" w14:textId="77777777" w:rsidR="00341AFA" w:rsidRPr="005B0BF0" w:rsidRDefault="00341AFA" w:rsidP="00341AFA">
            <w:pPr>
              <w:rPr>
                <w:noProof/>
              </w:rPr>
            </w:pPr>
            <w:r w:rsidRPr="005B0BF0">
              <w:rPr>
                <w:noProof/>
              </w:rPr>
              <w:tab/>
              <w:t xml:space="preserve">         tussen objecten van hetzelfde objecttype.</w:t>
            </w:r>
          </w:p>
          <w:p w14:paraId="22B75330" w14:textId="77777777" w:rsidR="00341AFA" w:rsidRPr="005B0BF0" w:rsidRDefault="00341AFA" w:rsidP="00341AFA">
            <w:pPr>
              <w:rPr>
                <w:noProof/>
              </w:rPr>
            </w:pPr>
            <w:r w:rsidRPr="005B0BF0">
              <w:rPr>
                <w:noProof/>
              </w:rPr>
              <w:t>De kardinaliteit van de inverse relatie geven we tussen haken aan.</w:t>
            </w:r>
          </w:p>
          <w:p w14:paraId="6DFF11E8" w14:textId="77777777" w:rsidR="00341AFA" w:rsidRPr="005B0BF0" w:rsidRDefault="00341AFA" w:rsidP="00341AFA">
            <w:pPr>
              <w:rPr>
                <w:noProof/>
              </w:rPr>
            </w:pPr>
            <w:r w:rsidRPr="005B0BF0">
              <w:rPr>
                <w:noProof/>
              </w:rPr>
              <w:t>Indien een relatiesoort deel uit maakt van een groepsattribuutsoort, dan wordt de kardinaliteit vermeld van de relatiesoort binnen de groepattribuutsoort. Voor de uiteindelijke kardinaliteit van de relatiesoort moet ook rekening gehouden worden met de kardinaliteit van het groepsattribuutsoort.</w:t>
            </w:r>
          </w:p>
        </w:tc>
      </w:tr>
      <w:tr w:rsidR="00341AFA" w:rsidRPr="005B0BF0" w14:paraId="5C6B2FE8" w14:textId="77777777" w:rsidTr="00341AFA">
        <w:trPr>
          <w:cantSplit/>
        </w:trPr>
        <w:tc>
          <w:tcPr>
            <w:tcW w:w="2808" w:type="dxa"/>
            <w:shd w:val="clear" w:color="auto" w:fill="auto"/>
          </w:tcPr>
          <w:p w14:paraId="6A77C100" w14:textId="77777777" w:rsidR="00341AFA" w:rsidRPr="00410F30" w:rsidRDefault="00341AFA" w:rsidP="00341AFA">
            <w:pPr>
              <w:rPr>
                <w:b/>
                <w:noProof/>
                <w:sz w:val="16"/>
                <w:szCs w:val="16"/>
              </w:rPr>
            </w:pPr>
            <w:r w:rsidRPr="00410F30">
              <w:rPr>
                <w:b/>
                <w:noProof/>
                <w:sz w:val="16"/>
                <w:szCs w:val="16"/>
              </w:rPr>
              <w:t xml:space="preserve">Herkomst </w:t>
            </w:r>
          </w:p>
        </w:tc>
        <w:tc>
          <w:tcPr>
            <w:tcW w:w="6570" w:type="dxa"/>
            <w:shd w:val="clear" w:color="auto" w:fill="auto"/>
          </w:tcPr>
          <w:p w14:paraId="0F341736" w14:textId="77777777" w:rsidR="00341AFA" w:rsidRPr="005B0BF0" w:rsidRDefault="00341AFA" w:rsidP="00341AFA">
            <w:pPr>
              <w:rPr>
                <w:noProof/>
              </w:rPr>
            </w:pPr>
            <w:r w:rsidRPr="005B0BF0">
              <w:rPr>
                <w:noProof/>
              </w:rPr>
              <w:t xml:space="preserve">De basisregistratie </w:t>
            </w:r>
            <w:r>
              <w:rPr>
                <w:noProof/>
              </w:rPr>
              <w:t xml:space="preserve">of het informatiemodel waaraan de relatiesoort ontleend is </w:t>
            </w:r>
            <w:r>
              <w:rPr>
                <w:rFonts w:eastAsia="Batang"/>
                <w:noProof/>
              </w:rPr>
              <w:t>dan wel ‘KING’ indien het een door KING Gemeenten toegevoegd relatiesoort betreft</w:t>
            </w:r>
            <w:r w:rsidRPr="005B0BF0">
              <w:rPr>
                <w:noProof/>
              </w:rPr>
              <w:t xml:space="preserve">. </w:t>
            </w:r>
          </w:p>
        </w:tc>
      </w:tr>
      <w:tr w:rsidR="00341AFA" w:rsidRPr="005B0BF0" w14:paraId="0FDCC4A2" w14:textId="77777777" w:rsidTr="00341AFA">
        <w:trPr>
          <w:cantSplit/>
        </w:trPr>
        <w:tc>
          <w:tcPr>
            <w:tcW w:w="2808" w:type="dxa"/>
            <w:shd w:val="clear" w:color="auto" w:fill="auto"/>
          </w:tcPr>
          <w:p w14:paraId="1719C774" w14:textId="77777777" w:rsidR="00341AFA" w:rsidRPr="00410F30" w:rsidRDefault="00341AFA" w:rsidP="00341AFA">
            <w:pPr>
              <w:rPr>
                <w:b/>
                <w:noProof/>
                <w:sz w:val="16"/>
                <w:szCs w:val="16"/>
              </w:rPr>
            </w:pPr>
            <w:r w:rsidRPr="00410F30">
              <w:rPr>
                <w:b/>
                <w:noProof/>
                <w:sz w:val="16"/>
                <w:szCs w:val="16"/>
              </w:rPr>
              <w:t xml:space="preserve">Code </w:t>
            </w:r>
          </w:p>
        </w:tc>
        <w:tc>
          <w:tcPr>
            <w:tcW w:w="6570" w:type="dxa"/>
            <w:shd w:val="clear" w:color="auto" w:fill="auto"/>
          </w:tcPr>
          <w:p w14:paraId="53055D65" w14:textId="77777777" w:rsidR="00341AFA" w:rsidRPr="005B0BF0" w:rsidRDefault="00341AFA" w:rsidP="00341AFA">
            <w:pPr>
              <w:rPr>
                <w:noProof/>
              </w:rPr>
            </w:pPr>
            <w:r w:rsidRPr="005B0BF0">
              <w:rPr>
                <w:noProof/>
              </w:rPr>
              <w:t xml:space="preserve">De </w:t>
            </w:r>
            <w:r>
              <w:rPr>
                <w:noProof/>
              </w:rPr>
              <w:t>in een</w:t>
            </w:r>
            <w:r w:rsidRPr="005B0BF0">
              <w:rPr>
                <w:noProof/>
              </w:rPr>
              <w:t xml:space="preserve"> basisregistratie</w:t>
            </w:r>
            <w:r>
              <w:rPr>
                <w:noProof/>
              </w:rPr>
              <w:t xml:space="preserve"> of ander informatiemodel</w:t>
            </w:r>
            <w:r w:rsidRPr="005B0BF0">
              <w:rPr>
                <w:noProof/>
              </w:rPr>
              <w:t xml:space="preserve"> aan de </w:t>
            </w:r>
            <w:r>
              <w:rPr>
                <w:noProof/>
              </w:rPr>
              <w:t xml:space="preserve">relatiesoort of </w:t>
            </w:r>
            <w:r w:rsidRPr="005B0BF0">
              <w:rPr>
                <w:noProof/>
              </w:rPr>
              <w:t xml:space="preserve">overeenkomstige attribuutsoort toegekende uniek code. Voor door KING toegevoegde </w:t>
            </w:r>
            <w:r>
              <w:rPr>
                <w:noProof/>
              </w:rPr>
              <w:t>relatie</w:t>
            </w:r>
            <w:r w:rsidRPr="005B0BF0">
              <w:rPr>
                <w:noProof/>
              </w:rPr>
              <w:t>soorten is vooralsnog afgezien van het specificeren van deze code.</w:t>
            </w:r>
          </w:p>
        </w:tc>
      </w:tr>
      <w:tr w:rsidR="00341AFA" w:rsidRPr="005B0BF0" w14:paraId="275394D3" w14:textId="77777777" w:rsidTr="00341AFA">
        <w:trPr>
          <w:cantSplit/>
        </w:trPr>
        <w:tc>
          <w:tcPr>
            <w:tcW w:w="2808" w:type="dxa"/>
            <w:shd w:val="clear" w:color="auto" w:fill="auto"/>
          </w:tcPr>
          <w:p w14:paraId="237045A2" w14:textId="77777777" w:rsidR="00341AFA" w:rsidRPr="00410F30" w:rsidRDefault="00341AFA" w:rsidP="00341AFA">
            <w:pPr>
              <w:rPr>
                <w:b/>
                <w:noProof/>
                <w:sz w:val="16"/>
                <w:szCs w:val="16"/>
              </w:rPr>
            </w:pPr>
            <w:r w:rsidRPr="00410F30">
              <w:rPr>
                <w:b/>
                <w:noProof/>
                <w:sz w:val="16"/>
                <w:szCs w:val="16"/>
              </w:rPr>
              <w:t xml:space="preserve">Definitie </w:t>
            </w:r>
          </w:p>
        </w:tc>
        <w:tc>
          <w:tcPr>
            <w:tcW w:w="6570" w:type="dxa"/>
            <w:shd w:val="clear" w:color="auto" w:fill="auto"/>
          </w:tcPr>
          <w:p w14:paraId="252C15F8" w14:textId="77777777" w:rsidR="00341AFA" w:rsidRPr="005B0BF0" w:rsidRDefault="00341AFA" w:rsidP="00341AFA">
            <w:pPr>
              <w:rPr>
                <w:noProof/>
              </w:rPr>
            </w:pPr>
            <w:r w:rsidRPr="005B0BF0">
              <w:rPr>
                <w:noProof/>
              </w:rPr>
              <w:t>De beschrijving van de betekenis van de relatiesoort.</w:t>
            </w:r>
          </w:p>
        </w:tc>
      </w:tr>
      <w:tr w:rsidR="00341AFA" w:rsidRPr="005B0BF0" w14:paraId="538FD0AC" w14:textId="77777777" w:rsidTr="00341AFA">
        <w:trPr>
          <w:cantSplit/>
        </w:trPr>
        <w:tc>
          <w:tcPr>
            <w:tcW w:w="2808" w:type="dxa"/>
            <w:shd w:val="clear" w:color="auto" w:fill="auto"/>
          </w:tcPr>
          <w:p w14:paraId="4C81324D" w14:textId="77777777" w:rsidR="00341AFA" w:rsidRPr="00410F30" w:rsidRDefault="00341AFA" w:rsidP="00341AFA">
            <w:pPr>
              <w:rPr>
                <w:b/>
                <w:noProof/>
                <w:sz w:val="16"/>
                <w:szCs w:val="16"/>
              </w:rPr>
            </w:pPr>
            <w:r w:rsidRPr="00410F30">
              <w:rPr>
                <w:b/>
                <w:noProof/>
                <w:sz w:val="16"/>
                <w:szCs w:val="16"/>
              </w:rPr>
              <w:t xml:space="preserve">Herkomst definitie </w:t>
            </w:r>
          </w:p>
        </w:tc>
        <w:tc>
          <w:tcPr>
            <w:tcW w:w="6570" w:type="dxa"/>
            <w:shd w:val="clear" w:color="auto" w:fill="auto"/>
          </w:tcPr>
          <w:p w14:paraId="13739109" w14:textId="77777777" w:rsidR="00341AFA" w:rsidRPr="005B0BF0" w:rsidRDefault="00341AFA" w:rsidP="00341AFA">
            <w:pPr>
              <w:rPr>
                <w:noProof/>
              </w:rPr>
            </w:pPr>
            <w:r w:rsidRPr="005B0BF0">
              <w:rPr>
                <w:rFonts w:eastAsia="Batang"/>
                <w:noProof/>
              </w:rPr>
              <w:t>De basisregistratie</w:t>
            </w:r>
            <w:r>
              <w:rPr>
                <w:rFonts w:eastAsia="Batang"/>
                <w:noProof/>
              </w:rPr>
              <w:t xml:space="preserve"> of het informatiemodel waaruit de definitie is overgenomen dan wel een aanduiding die aangeeft uit welke bronnen de defintie is samengesteld</w:t>
            </w:r>
            <w:r w:rsidRPr="005B0BF0">
              <w:rPr>
                <w:noProof/>
              </w:rPr>
              <w:t>.</w:t>
            </w:r>
          </w:p>
        </w:tc>
      </w:tr>
      <w:tr w:rsidR="00341AFA" w:rsidRPr="005B0BF0" w14:paraId="3EBDF261" w14:textId="77777777" w:rsidTr="00341AFA">
        <w:trPr>
          <w:cantSplit/>
        </w:trPr>
        <w:tc>
          <w:tcPr>
            <w:tcW w:w="2808" w:type="dxa"/>
            <w:shd w:val="clear" w:color="auto" w:fill="auto"/>
          </w:tcPr>
          <w:p w14:paraId="4F453E7C" w14:textId="77777777" w:rsidR="00341AFA" w:rsidRPr="00410F30" w:rsidRDefault="00341AFA" w:rsidP="00341AFA">
            <w:pPr>
              <w:rPr>
                <w:b/>
                <w:noProof/>
                <w:sz w:val="16"/>
                <w:szCs w:val="16"/>
              </w:rPr>
            </w:pPr>
            <w:r w:rsidRPr="00410F30">
              <w:rPr>
                <w:b/>
                <w:noProof/>
                <w:sz w:val="16"/>
                <w:szCs w:val="16"/>
              </w:rPr>
              <w:t xml:space="preserve">Datum opname </w:t>
            </w:r>
          </w:p>
        </w:tc>
        <w:tc>
          <w:tcPr>
            <w:tcW w:w="6570" w:type="dxa"/>
            <w:shd w:val="clear" w:color="auto" w:fill="auto"/>
          </w:tcPr>
          <w:p w14:paraId="2E7AF962" w14:textId="77777777" w:rsidR="00341AFA" w:rsidRPr="005B0BF0" w:rsidRDefault="00341AFA" w:rsidP="00341AFA">
            <w:pPr>
              <w:rPr>
                <w:noProof/>
              </w:rPr>
            </w:pPr>
            <w:r w:rsidRPr="005B0BF0">
              <w:rPr>
                <w:noProof/>
              </w:rPr>
              <w:t xml:space="preserve">De datum waarop de relatiesoort is opgenomen in het </w:t>
            </w:r>
            <w:r>
              <w:rPr>
                <w:noProof/>
              </w:rPr>
              <w:t>informatiemodel</w:t>
            </w:r>
            <w:r w:rsidRPr="005B0BF0">
              <w:rPr>
                <w:noProof/>
              </w:rPr>
              <w:t>.</w:t>
            </w:r>
          </w:p>
        </w:tc>
      </w:tr>
      <w:tr w:rsidR="00341AFA" w:rsidRPr="005B0BF0" w14:paraId="6ED00B29" w14:textId="77777777" w:rsidTr="00341AFA">
        <w:trPr>
          <w:cantSplit/>
        </w:trPr>
        <w:tc>
          <w:tcPr>
            <w:tcW w:w="2808" w:type="dxa"/>
            <w:shd w:val="clear" w:color="auto" w:fill="auto"/>
          </w:tcPr>
          <w:p w14:paraId="18083B8C" w14:textId="77777777" w:rsidR="00341AFA" w:rsidRPr="00410F30" w:rsidRDefault="00341AFA" w:rsidP="00341AFA">
            <w:pPr>
              <w:rPr>
                <w:b/>
                <w:noProof/>
                <w:sz w:val="16"/>
                <w:szCs w:val="16"/>
              </w:rPr>
            </w:pPr>
            <w:r w:rsidRPr="00410F30">
              <w:rPr>
                <w:b/>
                <w:noProof/>
                <w:sz w:val="16"/>
                <w:szCs w:val="16"/>
              </w:rPr>
              <w:t>Indicatie materiële historie</w:t>
            </w:r>
          </w:p>
        </w:tc>
        <w:tc>
          <w:tcPr>
            <w:tcW w:w="6570" w:type="dxa"/>
            <w:shd w:val="clear" w:color="auto" w:fill="auto"/>
          </w:tcPr>
          <w:p w14:paraId="0EE12834" w14:textId="77777777" w:rsidR="00341AFA" w:rsidRDefault="00341AFA" w:rsidP="00341AFA">
            <w:pPr>
              <w:rPr>
                <w:noProof/>
              </w:rPr>
            </w:pPr>
            <w:r w:rsidRPr="005B0BF0">
              <w:rPr>
                <w:noProof/>
              </w:rPr>
              <w:t>Indicatie of de materiële historie van de relatiesoort te bevragen is. Materiële historie geeft aan wanneer een verandering is opgetreden in de werkelijkheid die heeft geleid tot verandering van de relatie.</w:t>
            </w:r>
          </w:p>
        </w:tc>
      </w:tr>
      <w:tr w:rsidR="00341AFA" w:rsidRPr="005B0BF0" w14:paraId="7FCA9827" w14:textId="77777777" w:rsidTr="00341AFA">
        <w:trPr>
          <w:cantSplit/>
        </w:trPr>
        <w:tc>
          <w:tcPr>
            <w:tcW w:w="2808" w:type="dxa"/>
            <w:shd w:val="clear" w:color="auto" w:fill="auto"/>
          </w:tcPr>
          <w:p w14:paraId="3E490D8B" w14:textId="77777777" w:rsidR="00341AFA" w:rsidRPr="00410F30" w:rsidRDefault="00341AFA" w:rsidP="00341AFA">
            <w:pPr>
              <w:rPr>
                <w:b/>
                <w:noProof/>
                <w:sz w:val="16"/>
                <w:szCs w:val="16"/>
              </w:rPr>
            </w:pPr>
            <w:r w:rsidRPr="00410F30">
              <w:rPr>
                <w:b/>
                <w:noProof/>
                <w:sz w:val="16"/>
                <w:szCs w:val="16"/>
              </w:rPr>
              <w:t>Indicatie formele historie</w:t>
            </w:r>
          </w:p>
        </w:tc>
        <w:tc>
          <w:tcPr>
            <w:tcW w:w="6570" w:type="dxa"/>
            <w:shd w:val="clear" w:color="auto" w:fill="auto"/>
          </w:tcPr>
          <w:p w14:paraId="13996BD5" w14:textId="77777777" w:rsidR="00341AFA" w:rsidRDefault="00341AFA" w:rsidP="00341AFA">
            <w:pPr>
              <w:rPr>
                <w:noProof/>
              </w:rPr>
            </w:pPr>
            <w:r w:rsidRPr="005B0BF0">
              <w:rPr>
                <w:noProof/>
              </w:rPr>
              <w:t>Indicatie of de formele historie van de relatiesoort te bevragen is. Formele historie geeft aan wanneer in de administratie een verandering is verwerkt van de relatie (wanneer was de verandering bekend en is deze verwerkt).</w:t>
            </w:r>
          </w:p>
        </w:tc>
      </w:tr>
      <w:tr w:rsidR="00341AFA" w:rsidRPr="005B0BF0" w14:paraId="0C9A9FEC" w14:textId="77777777" w:rsidTr="00341AFA">
        <w:trPr>
          <w:cantSplit/>
        </w:trPr>
        <w:tc>
          <w:tcPr>
            <w:tcW w:w="2808" w:type="dxa"/>
            <w:shd w:val="clear" w:color="auto" w:fill="auto"/>
          </w:tcPr>
          <w:p w14:paraId="1A3BFED7" w14:textId="77777777" w:rsidR="00341AFA" w:rsidRPr="00410F30" w:rsidRDefault="00341AFA" w:rsidP="00341AFA">
            <w:pPr>
              <w:rPr>
                <w:b/>
                <w:noProof/>
                <w:sz w:val="16"/>
                <w:szCs w:val="16"/>
              </w:rPr>
            </w:pPr>
            <w:r w:rsidRPr="00410F30">
              <w:rPr>
                <w:b/>
                <w:noProof/>
                <w:sz w:val="16"/>
                <w:szCs w:val="16"/>
              </w:rPr>
              <w:t>Aanduiding brondocument</w:t>
            </w:r>
          </w:p>
        </w:tc>
        <w:tc>
          <w:tcPr>
            <w:tcW w:w="6570" w:type="dxa"/>
            <w:shd w:val="clear" w:color="auto" w:fill="auto"/>
          </w:tcPr>
          <w:p w14:paraId="0AAC3C86" w14:textId="77777777" w:rsidR="00341AFA" w:rsidRPr="005B0BF0" w:rsidRDefault="00341AFA" w:rsidP="00341AFA">
            <w:pPr>
              <w:rPr>
                <w:noProof/>
              </w:rPr>
            </w:pPr>
            <w:r w:rsidRPr="005B0BF0">
              <w:rPr>
                <w:noProof/>
              </w:rPr>
              <w:t>Indicatie of bij een opname, mutatie of verwijdering van de relatie het brondocument aangeduid wordt op basis waarvan de verandering van de relatie heeft plaatsgevonden en zo ja, de specificatie van de metagegevens waarmee het brondcument aangeduid wordt, zijnde één of meer van de volgende metagegevens: Documentidentificatie, Documentdatum, Documentcode, Documentomschrijving, Document</w:t>
            </w:r>
            <w:r w:rsidRPr="005B0BF0">
              <w:rPr>
                <w:noProof/>
              </w:rPr>
              <w:softHyphen/>
              <w:t xml:space="preserve">soort, Documenthouder. Deze metagegevens specificeren we in </w:t>
            </w:r>
            <w:r>
              <w:rPr>
                <w:noProof/>
              </w:rPr>
              <w:t>een separaat document</w:t>
            </w:r>
            <w:r w:rsidRPr="005B0BF0">
              <w:rPr>
                <w:noProof/>
              </w:rPr>
              <w:t>.</w:t>
            </w:r>
          </w:p>
        </w:tc>
      </w:tr>
      <w:tr w:rsidR="00341AFA" w:rsidRPr="005B0BF0" w14:paraId="5BB69037" w14:textId="77777777" w:rsidTr="00341AFA">
        <w:trPr>
          <w:cantSplit/>
        </w:trPr>
        <w:tc>
          <w:tcPr>
            <w:tcW w:w="2808" w:type="dxa"/>
            <w:shd w:val="clear" w:color="auto" w:fill="auto"/>
          </w:tcPr>
          <w:p w14:paraId="22F5DFE7" w14:textId="77777777" w:rsidR="00341AFA" w:rsidRPr="00410F30" w:rsidRDefault="00341AFA" w:rsidP="00341AFA">
            <w:pPr>
              <w:rPr>
                <w:b/>
                <w:noProof/>
                <w:sz w:val="16"/>
                <w:szCs w:val="16"/>
              </w:rPr>
            </w:pPr>
            <w:r w:rsidRPr="00410F30">
              <w:rPr>
                <w:b/>
                <w:noProof/>
                <w:sz w:val="16"/>
                <w:szCs w:val="16"/>
              </w:rPr>
              <w:lastRenderedPageBreak/>
              <w:t>Indicatie in onderzoek</w:t>
            </w:r>
          </w:p>
        </w:tc>
        <w:tc>
          <w:tcPr>
            <w:tcW w:w="6570" w:type="dxa"/>
            <w:shd w:val="clear" w:color="auto" w:fill="auto"/>
          </w:tcPr>
          <w:p w14:paraId="4D9B591D" w14:textId="77777777" w:rsidR="00341AFA" w:rsidRPr="005B0BF0" w:rsidRDefault="00341AFA" w:rsidP="00341AFA">
            <w:pPr>
              <w:rPr>
                <w:noProof/>
              </w:rPr>
            </w:pPr>
            <w:r w:rsidRPr="005B0BF0">
              <w:rPr>
                <w:noProof/>
              </w:rPr>
              <w:t xml:space="preserve">De indicatie of te bevragen is dat er twijfel is of is geweest aan de juistheid van de relatie en dat een onderzoek wordt of is uitgevoerd naar de juistheid van de relatie. Dit metagegeven specificeren we in </w:t>
            </w:r>
            <w:r>
              <w:rPr>
                <w:noProof/>
              </w:rPr>
              <w:t>een separaat document</w:t>
            </w:r>
            <w:r w:rsidRPr="005B0BF0">
              <w:rPr>
                <w:noProof/>
              </w:rPr>
              <w:t>.</w:t>
            </w:r>
          </w:p>
        </w:tc>
      </w:tr>
      <w:tr w:rsidR="00341AFA" w:rsidRPr="005B0BF0" w14:paraId="53CDD867" w14:textId="77777777" w:rsidTr="00341AFA">
        <w:trPr>
          <w:cantSplit/>
        </w:trPr>
        <w:tc>
          <w:tcPr>
            <w:tcW w:w="2808" w:type="dxa"/>
            <w:shd w:val="clear" w:color="auto" w:fill="auto"/>
          </w:tcPr>
          <w:p w14:paraId="05C7704A" w14:textId="77777777" w:rsidR="00341AFA" w:rsidRPr="00410F30" w:rsidRDefault="00341AFA" w:rsidP="00341AFA">
            <w:pPr>
              <w:rPr>
                <w:b/>
                <w:noProof/>
                <w:sz w:val="16"/>
                <w:szCs w:val="16"/>
              </w:rPr>
            </w:pPr>
            <w:r w:rsidRPr="00410F30">
              <w:rPr>
                <w:b/>
                <w:noProof/>
                <w:sz w:val="16"/>
                <w:szCs w:val="16"/>
              </w:rPr>
              <w:t>Aanduiding strijdigheid/nietigheid</w:t>
            </w:r>
          </w:p>
        </w:tc>
        <w:tc>
          <w:tcPr>
            <w:tcW w:w="6570" w:type="dxa"/>
            <w:shd w:val="clear" w:color="auto" w:fill="auto"/>
          </w:tcPr>
          <w:p w14:paraId="4F2B8659" w14:textId="77777777" w:rsidR="00341AFA" w:rsidRPr="005B0BF0" w:rsidRDefault="00341AFA" w:rsidP="00341AFA">
            <w:pPr>
              <w:rPr>
                <w:noProof/>
              </w:rPr>
            </w:pPr>
            <w:r w:rsidRPr="005B0BF0">
              <w:rPr>
                <w:noProof/>
              </w:rPr>
              <w:t xml:space="preserve">De aanduiding of te bevragen is dat de relatie strijdig met de openbare orde dan wel nietig is. Dit metagegeven specificeren we in </w:t>
            </w:r>
            <w:r>
              <w:rPr>
                <w:noProof/>
              </w:rPr>
              <w:t>een separaat document</w:t>
            </w:r>
            <w:r w:rsidRPr="005B0BF0">
              <w:rPr>
                <w:noProof/>
              </w:rPr>
              <w:t>.</w:t>
            </w:r>
          </w:p>
        </w:tc>
      </w:tr>
      <w:tr w:rsidR="00341AFA" w:rsidRPr="005B0BF0" w14:paraId="7F14D2D8" w14:textId="77777777" w:rsidTr="00341AFA">
        <w:trPr>
          <w:cantSplit/>
        </w:trPr>
        <w:tc>
          <w:tcPr>
            <w:tcW w:w="2808" w:type="dxa"/>
            <w:shd w:val="clear" w:color="auto" w:fill="auto"/>
          </w:tcPr>
          <w:p w14:paraId="1AF3B99E" w14:textId="77777777" w:rsidR="00341AFA" w:rsidRPr="00410F30" w:rsidRDefault="00341AFA" w:rsidP="00341AFA">
            <w:pPr>
              <w:rPr>
                <w:b/>
                <w:noProof/>
                <w:sz w:val="16"/>
                <w:szCs w:val="16"/>
              </w:rPr>
            </w:pPr>
            <w:r w:rsidRPr="00410F30">
              <w:rPr>
                <w:b/>
                <w:noProof/>
                <w:sz w:val="16"/>
                <w:szCs w:val="16"/>
              </w:rPr>
              <w:t>Indicatie authentiek</w:t>
            </w:r>
          </w:p>
        </w:tc>
        <w:tc>
          <w:tcPr>
            <w:tcW w:w="6570" w:type="dxa"/>
            <w:shd w:val="clear" w:color="auto" w:fill="auto"/>
          </w:tcPr>
          <w:p w14:paraId="13249FD8" w14:textId="77777777" w:rsidR="00341AFA" w:rsidRPr="005B0BF0" w:rsidRDefault="00341AFA" w:rsidP="00341AFA">
            <w:pPr>
              <w:rPr>
                <w:noProof/>
              </w:rPr>
            </w:pPr>
            <w:r w:rsidRPr="005B0BF0">
              <w:rPr>
                <w:noProof/>
              </w:rPr>
              <w:t>Aanduiding of de attribuutsoort waarvan de relatiesoort is afgeleid, een authentiek gegeven (attribuutsoort) betreft.</w:t>
            </w:r>
          </w:p>
        </w:tc>
      </w:tr>
      <w:tr w:rsidR="00341AFA" w:rsidRPr="005B0BF0" w14:paraId="17156E65" w14:textId="77777777" w:rsidTr="00341AFA">
        <w:trPr>
          <w:cantSplit/>
        </w:trPr>
        <w:tc>
          <w:tcPr>
            <w:tcW w:w="2808" w:type="dxa"/>
            <w:shd w:val="clear" w:color="auto" w:fill="auto"/>
          </w:tcPr>
          <w:p w14:paraId="5CE99D35" w14:textId="77777777" w:rsidR="00341AFA" w:rsidRPr="00410F30" w:rsidRDefault="00341AFA" w:rsidP="00341AFA">
            <w:pPr>
              <w:rPr>
                <w:b/>
                <w:noProof/>
                <w:sz w:val="16"/>
                <w:szCs w:val="16"/>
              </w:rPr>
            </w:pPr>
            <w:r w:rsidRPr="00410F30">
              <w:rPr>
                <w:b/>
                <w:noProof/>
                <w:sz w:val="16"/>
                <w:szCs w:val="16"/>
              </w:rPr>
              <w:t xml:space="preserve">Regels </w:t>
            </w:r>
          </w:p>
        </w:tc>
        <w:tc>
          <w:tcPr>
            <w:tcW w:w="6570" w:type="dxa"/>
            <w:shd w:val="clear" w:color="auto" w:fill="auto"/>
          </w:tcPr>
          <w:p w14:paraId="0940D419" w14:textId="77777777" w:rsidR="00341AFA" w:rsidRPr="005B0BF0" w:rsidRDefault="00341AFA" w:rsidP="00341AFA">
            <w:pPr>
              <w:rPr>
                <w:noProof/>
              </w:rPr>
            </w:pPr>
            <w:r w:rsidRPr="005B0BF0">
              <w:rPr>
                <w:noProof/>
              </w:rPr>
              <w:t xml:space="preserve">Optionaliteitsregels of waardebeperkende regels </w:t>
            </w:r>
            <w:r>
              <w:rPr>
                <w:noProof/>
              </w:rPr>
              <w:t>voor de voorkomens van de</w:t>
            </w:r>
            <w:r w:rsidRPr="005B0BF0">
              <w:rPr>
                <w:noProof/>
              </w:rPr>
              <w:t xml:space="preserve"> relatiesoort..</w:t>
            </w:r>
          </w:p>
        </w:tc>
      </w:tr>
      <w:tr w:rsidR="00341AFA" w:rsidRPr="005B0BF0" w14:paraId="12971E4B" w14:textId="77777777" w:rsidTr="00341AFA">
        <w:trPr>
          <w:cantSplit/>
        </w:trPr>
        <w:tc>
          <w:tcPr>
            <w:tcW w:w="2808" w:type="dxa"/>
            <w:shd w:val="clear" w:color="auto" w:fill="auto"/>
          </w:tcPr>
          <w:p w14:paraId="2C38CBB8" w14:textId="77777777" w:rsidR="00341AFA" w:rsidRPr="00410F30" w:rsidRDefault="00341AFA" w:rsidP="00341AFA">
            <w:pPr>
              <w:rPr>
                <w:b/>
                <w:noProof/>
                <w:sz w:val="16"/>
                <w:szCs w:val="16"/>
              </w:rPr>
            </w:pPr>
            <w:r w:rsidRPr="00410F30">
              <w:rPr>
                <w:b/>
                <w:noProof/>
                <w:sz w:val="16"/>
                <w:szCs w:val="16"/>
              </w:rPr>
              <w:t xml:space="preserve">Toelichting </w:t>
            </w:r>
          </w:p>
        </w:tc>
        <w:tc>
          <w:tcPr>
            <w:tcW w:w="6570" w:type="dxa"/>
            <w:shd w:val="clear" w:color="auto" w:fill="auto"/>
          </w:tcPr>
          <w:p w14:paraId="19EC2012" w14:textId="77777777" w:rsidR="00341AFA" w:rsidRPr="005B0BF0" w:rsidRDefault="00341AFA" w:rsidP="00341AFA">
            <w:pPr>
              <w:rPr>
                <w:noProof/>
              </w:rPr>
            </w:pPr>
            <w:r>
              <w:rPr>
                <w:rFonts w:eastAsia="Batang"/>
              </w:rPr>
              <w:t>Een inhoudelijke toelichting op de</w:t>
            </w:r>
            <w:r w:rsidRPr="005B0BF0">
              <w:rPr>
                <w:noProof/>
              </w:rPr>
              <w:t xml:space="preserve"> relatiesoort.</w:t>
            </w:r>
          </w:p>
        </w:tc>
      </w:tr>
    </w:tbl>
    <w:p w14:paraId="4A71EF39" w14:textId="77777777" w:rsidR="00341AFA" w:rsidRDefault="00341AFA" w:rsidP="00341AFA">
      <w:pPr>
        <w:rPr>
          <w:lang w:eastAsia="en-US"/>
        </w:rPr>
      </w:pPr>
    </w:p>
    <w:p w14:paraId="0FF33E98" w14:textId="77777777" w:rsidR="00341AFA" w:rsidRDefault="00341AFA" w:rsidP="00341AFA">
      <w:pPr>
        <w:rPr>
          <w:lang w:eastAsia="en-US"/>
        </w:rPr>
      </w:pPr>
    </w:p>
    <w:p w14:paraId="01B4FB61" w14:textId="77777777" w:rsidR="00341AFA" w:rsidRDefault="00341AFA" w:rsidP="00341AFA">
      <w:pPr>
        <w:rPr>
          <w:lang w:eastAsia="en-US"/>
        </w:rPr>
      </w:pPr>
    </w:p>
    <w:p w14:paraId="171C6785" w14:textId="77777777" w:rsidR="00341AFA" w:rsidRDefault="00341AFA" w:rsidP="00341AFA">
      <w:pPr>
        <w:rPr>
          <w:lang w:eastAsia="en-US"/>
        </w:rPr>
      </w:pPr>
    </w:p>
    <w:p w14:paraId="37BC2466" w14:textId="77777777" w:rsidR="00341AFA" w:rsidRDefault="00341AFA" w:rsidP="00341AFA">
      <w:pPr>
        <w:contextualSpacing w:val="0"/>
        <w:rPr>
          <w:lang w:eastAsia="en-US"/>
        </w:rPr>
      </w:pPr>
      <w:r>
        <w:rPr>
          <w:lang w:eastAsia="en-US"/>
        </w:rPr>
        <w:br w:type="page"/>
      </w:r>
    </w:p>
    <w:p w14:paraId="47CD27AF" w14:textId="77777777" w:rsidR="00341AFA" w:rsidRPr="008A6917" w:rsidRDefault="00A85696" w:rsidP="00341AFA">
      <w:pPr>
        <w:pStyle w:val="Kop2"/>
        <w:rPr>
          <w:rFonts w:ascii="Arial" w:hAnsi="Arial" w:cs="Arial"/>
          <w:sz w:val="30"/>
          <w:szCs w:val="30"/>
        </w:rPr>
      </w:pPr>
      <w:r w:rsidRPr="008A6917">
        <w:rPr>
          <w:rFonts w:ascii="Arial" w:hAnsi="Arial" w:cs="Arial"/>
          <w:szCs w:val="20"/>
          <w:lang w:val="en-AU"/>
        </w:rPr>
        <w:lastRenderedPageBreak/>
        <w:fldChar w:fldCharType="begin" w:fldLock="1"/>
      </w:r>
      <w:r w:rsidR="00341AFA" w:rsidRPr="008A6917">
        <w:rPr>
          <w:rFonts w:ascii="Arial" w:hAnsi="Arial" w:cs="Arial"/>
          <w:szCs w:val="20"/>
          <w:lang w:val="en-AU"/>
        </w:rPr>
        <w:instrText xml:space="preserve">MERGEFIELD </w:instrText>
      </w:r>
      <w:r w:rsidR="00341AFA" w:rsidRPr="008A6917">
        <w:instrText>Element.Stereotype</w:instrText>
      </w:r>
      <w:r w:rsidRPr="008A6917">
        <w:rPr>
          <w:rFonts w:ascii="Arial" w:hAnsi="Arial" w:cs="Arial"/>
          <w:szCs w:val="20"/>
          <w:lang w:val="en-AU"/>
        </w:rPr>
        <w:fldChar w:fldCharType="separate"/>
      </w:r>
      <w:bookmarkStart w:id="12" w:name="_Toc404331954"/>
      <w:bookmarkStart w:id="13" w:name="_Toc493808874"/>
      <w:r w:rsidR="00341AFA">
        <w:t>Objecttype</w:t>
      </w:r>
      <w:r w:rsidRPr="008A6917">
        <w:rPr>
          <w:rFonts w:ascii="Arial" w:hAnsi="Arial" w:cs="Arial"/>
          <w:szCs w:val="20"/>
          <w:lang w:val="en-AU"/>
        </w:rPr>
        <w:fldChar w:fldCharType="end"/>
      </w:r>
      <w:r w:rsidR="00341AFA" w:rsidRPr="008A6917">
        <w:t xml:space="preserve"> </w:t>
      </w:r>
      <w:r w:rsidR="0054486A">
        <w:fldChar w:fldCharType="begin" w:fldLock="1"/>
      </w:r>
      <w:r w:rsidR="0054486A">
        <w:instrText>MERGEFIELD Element.Name</w:instrText>
      </w:r>
      <w:r w:rsidR="0054486A">
        <w:fldChar w:fldCharType="separate"/>
      </w:r>
      <w:r w:rsidR="00341AFA" w:rsidRPr="008A6917">
        <w:t>BESLUIT</w:t>
      </w:r>
      <w:bookmarkEnd w:id="12"/>
      <w:bookmarkEnd w:id="13"/>
      <w:r w:rsidR="0054486A">
        <w:fldChar w:fldCharType="end"/>
      </w:r>
    </w:p>
    <w:p w14:paraId="24783B1E"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Besluitidentificatie</w:t>
      </w:r>
      <w:r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1636E501" w14:textId="77777777" w:rsidTr="00341AFA">
        <w:trPr>
          <w:trHeight w:val="230"/>
        </w:trPr>
        <w:tc>
          <w:tcPr>
            <w:tcW w:w="3330" w:type="dxa"/>
            <w:gridSpan w:val="2"/>
            <w:tcBorders>
              <w:top w:val="nil"/>
              <w:left w:val="nil"/>
              <w:bottom w:val="nil"/>
              <w:right w:val="nil"/>
            </w:tcBorders>
          </w:tcPr>
          <w:p w14:paraId="3380BFD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4320" w:type="dxa"/>
            <w:tcBorders>
              <w:top w:val="nil"/>
              <w:left w:val="nil"/>
              <w:bottom w:val="nil"/>
              <w:right w:val="nil"/>
            </w:tcBorders>
          </w:tcPr>
          <w:p w14:paraId="6D4D9CE9"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Besluitidentificatie</w:t>
            </w:r>
            <w:r w:rsidRPr="008A6917">
              <w:rPr>
                <w:rFonts w:ascii="Arial" w:hAnsi="Arial" w:cs="Arial"/>
                <w:color w:val="000000"/>
                <w:szCs w:val="20"/>
                <w:lang w:val="en-AU" w:eastAsia="en-US"/>
              </w:rPr>
              <w:fldChar w:fldCharType="end"/>
            </w:r>
          </w:p>
        </w:tc>
        <w:tc>
          <w:tcPr>
            <w:tcW w:w="1710" w:type="dxa"/>
            <w:tcBorders>
              <w:top w:val="nil"/>
              <w:left w:val="nil"/>
              <w:bottom w:val="nil"/>
              <w:right w:val="nil"/>
            </w:tcBorders>
          </w:tcPr>
          <w:p w14:paraId="55897ABF"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Att.IsDerived</w:instrText>
            </w:r>
            <w:r w:rsidRPr="008A6917">
              <w:rPr>
                <w:rFonts w:ascii="Arial" w:hAnsi="Arial" w:cs="Arial"/>
                <w:color w:val="000000"/>
                <w:szCs w:val="20"/>
                <w:lang w:val="en-AU" w:eastAsia="en-US"/>
              </w:rPr>
              <w:fldChar w:fldCharType="separate"/>
            </w:r>
            <w:r w:rsidR="00341AFA">
              <w:rPr>
                <w:rFonts w:ascii="Calibri" w:hAnsi="Calibri" w:cs="Calibri"/>
                <w:color w:val="000000"/>
                <w:sz w:val="22"/>
                <w:szCs w:val="22"/>
                <w:lang w:eastAsia="en-US"/>
              </w:rPr>
              <w:t xml:space="preserve"> </w:t>
            </w:r>
            <w:r w:rsidRPr="008A6917">
              <w:rPr>
                <w:rFonts w:ascii="Arial" w:hAnsi="Arial" w:cs="Arial"/>
                <w:color w:val="000000"/>
                <w:szCs w:val="20"/>
                <w:lang w:val="en-AU" w:eastAsia="en-US"/>
              </w:rPr>
              <w:fldChar w:fldCharType="end"/>
            </w:r>
          </w:p>
        </w:tc>
      </w:tr>
      <w:tr w:rsidR="00341AFA" w:rsidRPr="008A6917" w14:paraId="3B5E497C" w14:textId="77777777" w:rsidTr="00341AFA">
        <w:tc>
          <w:tcPr>
            <w:tcW w:w="3330" w:type="dxa"/>
            <w:gridSpan w:val="2"/>
            <w:tcBorders>
              <w:top w:val="nil"/>
              <w:left w:val="nil"/>
              <w:bottom w:val="nil"/>
              <w:right w:val="nil"/>
            </w:tcBorders>
          </w:tcPr>
          <w:p w14:paraId="52FC154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6030" w:type="dxa"/>
            <w:gridSpan w:val="2"/>
            <w:tcBorders>
              <w:top w:val="nil"/>
              <w:left w:val="nil"/>
              <w:bottom w:val="nil"/>
              <w:right w:val="nil"/>
            </w:tcBorders>
          </w:tcPr>
          <w:p w14:paraId="2BC839C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GFO Zaken 2004</w:t>
            </w:r>
          </w:p>
        </w:tc>
      </w:tr>
      <w:tr w:rsidR="00341AFA" w:rsidRPr="008A6917" w14:paraId="0D50360C" w14:textId="77777777" w:rsidTr="00341AFA">
        <w:tc>
          <w:tcPr>
            <w:tcW w:w="3330" w:type="dxa"/>
            <w:gridSpan w:val="2"/>
            <w:tcBorders>
              <w:top w:val="nil"/>
              <w:left w:val="nil"/>
              <w:bottom w:val="nil"/>
              <w:right w:val="nil"/>
            </w:tcBorders>
          </w:tcPr>
          <w:p w14:paraId="2B35F5F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6030" w:type="dxa"/>
            <w:gridSpan w:val="2"/>
            <w:tcBorders>
              <w:top w:val="nil"/>
              <w:left w:val="nil"/>
              <w:bottom w:val="nil"/>
              <w:right w:val="nil"/>
            </w:tcBorders>
          </w:tcPr>
          <w:p w14:paraId="502A998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0014</w:t>
            </w:r>
          </w:p>
        </w:tc>
      </w:tr>
      <w:tr w:rsidR="00341AFA" w:rsidRPr="008A6917" w14:paraId="4FE2C389" w14:textId="77777777" w:rsidTr="00341AFA">
        <w:tc>
          <w:tcPr>
            <w:tcW w:w="3330" w:type="dxa"/>
            <w:gridSpan w:val="2"/>
            <w:tcBorders>
              <w:top w:val="nil"/>
              <w:left w:val="nil"/>
              <w:bottom w:val="nil"/>
              <w:right w:val="nil"/>
            </w:tcBorders>
          </w:tcPr>
          <w:p w14:paraId="59361CB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6030" w:type="dxa"/>
            <w:gridSpan w:val="2"/>
            <w:tcBorders>
              <w:top w:val="nil"/>
              <w:left w:val="nil"/>
              <w:bottom w:val="nil"/>
              <w:right w:val="nil"/>
            </w:tcBorders>
          </w:tcPr>
          <w:p w14:paraId="0BF84E5B"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identificatie</w:t>
            </w:r>
            <w:r w:rsidRPr="008A6917">
              <w:rPr>
                <w:rFonts w:ascii="Arial" w:hAnsi="Arial" w:cs="Arial"/>
                <w:color w:val="000000"/>
                <w:szCs w:val="20"/>
                <w:lang w:val="en-AU" w:eastAsia="en-US"/>
              </w:rPr>
              <w:fldChar w:fldCharType="end"/>
            </w:r>
          </w:p>
        </w:tc>
      </w:tr>
      <w:tr w:rsidR="00341AFA" w:rsidRPr="008A6917" w14:paraId="11D4D087" w14:textId="77777777" w:rsidTr="00341AFA">
        <w:tc>
          <w:tcPr>
            <w:tcW w:w="3330" w:type="dxa"/>
            <w:gridSpan w:val="2"/>
            <w:tcBorders>
              <w:top w:val="nil"/>
              <w:left w:val="nil"/>
              <w:bottom w:val="nil"/>
              <w:right w:val="nil"/>
            </w:tcBorders>
          </w:tcPr>
          <w:p w14:paraId="49744DB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6030" w:type="dxa"/>
            <w:gridSpan w:val="2"/>
            <w:tcBorders>
              <w:top w:val="nil"/>
              <w:left w:val="nil"/>
              <w:bottom w:val="nil"/>
              <w:right w:val="nil"/>
            </w:tcBorders>
          </w:tcPr>
          <w:p w14:paraId="0DD725E1"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val="en-US" w:eastAsia="en-US"/>
              </w:rPr>
              <w:t>Identificatie van het besluit.</w:t>
            </w:r>
          </w:p>
        </w:tc>
      </w:tr>
      <w:tr w:rsidR="00341AFA" w:rsidRPr="008A6917" w14:paraId="0E34A10C" w14:textId="77777777" w:rsidTr="00341AFA">
        <w:trPr>
          <w:trHeight w:val="230"/>
        </w:trPr>
        <w:tc>
          <w:tcPr>
            <w:tcW w:w="3330" w:type="dxa"/>
            <w:gridSpan w:val="2"/>
            <w:tcBorders>
              <w:top w:val="nil"/>
              <w:left w:val="nil"/>
              <w:bottom w:val="nil"/>
              <w:right w:val="nil"/>
            </w:tcBorders>
          </w:tcPr>
          <w:p w14:paraId="2C508FD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6030" w:type="dxa"/>
            <w:gridSpan w:val="2"/>
            <w:tcBorders>
              <w:top w:val="nil"/>
              <w:left w:val="nil"/>
              <w:bottom w:val="nil"/>
              <w:right w:val="nil"/>
            </w:tcBorders>
          </w:tcPr>
          <w:p w14:paraId="29AA881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GFO Zaken 2004</w:t>
            </w:r>
          </w:p>
        </w:tc>
      </w:tr>
      <w:tr w:rsidR="00341AFA" w:rsidRPr="008A6917" w14:paraId="18772186" w14:textId="77777777" w:rsidTr="00341AFA">
        <w:tc>
          <w:tcPr>
            <w:tcW w:w="3330" w:type="dxa"/>
            <w:gridSpan w:val="2"/>
            <w:tcBorders>
              <w:top w:val="nil"/>
              <w:left w:val="nil"/>
              <w:bottom w:val="nil"/>
              <w:right w:val="nil"/>
            </w:tcBorders>
          </w:tcPr>
          <w:p w14:paraId="1412FB0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6030" w:type="dxa"/>
            <w:gridSpan w:val="2"/>
            <w:tcBorders>
              <w:top w:val="nil"/>
              <w:left w:val="nil"/>
              <w:bottom w:val="nil"/>
              <w:right w:val="nil"/>
            </w:tcBorders>
          </w:tcPr>
          <w:p w14:paraId="3735728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14:paraId="4A7AE95E" w14:textId="77777777" w:rsidTr="00341AFA">
        <w:tc>
          <w:tcPr>
            <w:tcW w:w="3330" w:type="dxa"/>
            <w:gridSpan w:val="2"/>
            <w:tcBorders>
              <w:top w:val="nil"/>
              <w:left w:val="nil"/>
              <w:bottom w:val="nil"/>
              <w:right w:val="nil"/>
            </w:tcBorders>
          </w:tcPr>
          <w:p w14:paraId="2D4DD6E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Calibri"/>
                <w:b/>
                <w:color w:val="000000"/>
                <w:sz w:val="22"/>
                <w:szCs w:val="22"/>
                <w:lang w:eastAsia="en-US"/>
              </w:rPr>
              <w:t xml:space="preserve">Formaat </w:t>
            </w:r>
          </w:p>
        </w:tc>
        <w:tc>
          <w:tcPr>
            <w:tcW w:w="6030" w:type="dxa"/>
            <w:gridSpan w:val="2"/>
            <w:tcBorders>
              <w:top w:val="nil"/>
              <w:left w:val="nil"/>
              <w:bottom w:val="nil"/>
              <w:right w:val="nil"/>
            </w:tcBorders>
          </w:tcPr>
          <w:p w14:paraId="1E3AA28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AN50</w:t>
            </w:r>
            <w:r w:rsidRPr="008A6917">
              <w:rPr>
                <w:rFonts w:ascii="Arial" w:hAnsi="Arial" w:cs="Arial"/>
                <w:color w:val="000000"/>
                <w:szCs w:val="24"/>
                <w:lang w:val="en-AU" w:eastAsia="en-US"/>
              </w:rPr>
              <w:fldChar w:fldCharType="end"/>
            </w:r>
          </w:p>
        </w:tc>
      </w:tr>
      <w:tr w:rsidR="00341AFA" w:rsidRPr="008A6917" w14:paraId="0899ADC4" w14:textId="77777777" w:rsidTr="00341AFA">
        <w:trPr>
          <w:trHeight w:val="230"/>
        </w:trPr>
        <w:tc>
          <w:tcPr>
            <w:tcW w:w="3330" w:type="dxa"/>
            <w:gridSpan w:val="2"/>
            <w:tcBorders>
              <w:top w:val="nil"/>
              <w:left w:val="nil"/>
              <w:bottom w:val="nil"/>
              <w:right w:val="nil"/>
            </w:tcBorders>
          </w:tcPr>
          <w:p w14:paraId="6857956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030CBEC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1e 4 posities: gemeentecode van de gemeente die verantwoordelijk is voor de genomen besluit;;</w:t>
            </w:r>
          </w:p>
          <w:p w14:paraId="1B00CBD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pos. 5 – 50: alle alfanumerieke tekens m.u.v. diacrieten</w:t>
            </w:r>
          </w:p>
        </w:tc>
      </w:tr>
      <w:tr w:rsidR="00341AFA" w:rsidRPr="008A6917" w14:paraId="29CCA251" w14:textId="77777777" w:rsidTr="00341AFA">
        <w:trPr>
          <w:trHeight w:val="215"/>
        </w:trPr>
        <w:tc>
          <w:tcPr>
            <w:tcW w:w="3330" w:type="dxa"/>
            <w:gridSpan w:val="2"/>
            <w:tcBorders>
              <w:top w:val="nil"/>
              <w:left w:val="nil"/>
              <w:bottom w:val="nil"/>
              <w:right w:val="nil"/>
            </w:tcBorders>
          </w:tcPr>
          <w:p w14:paraId="0AABDF7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7EA8B8F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14D2720" w14:textId="77777777" w:rsidTr="00341AFA">
        <w:trPr>
          <w:trHeight w:val="230"/>
        </w:trPr>
        <w:tc>
          <w:tcPr>
            <w:tcW w:w="3330" w:type="dxa"/>
            <w:gridSpan w:val="2"/>
            <w:tcBorders>
              <w:top w:val="nil"/>
              <w:left w:val="nil"/>
              <w:bottom w:val="nil"/>
              <w:right w:val="nil"/>
            </w:tcBorders>
          </w:tcPr>
          <w:p w14:paraId="2A7BB51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66DF585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229019F" w14:textId="77777777" w:rsidTr="00341AFA">
        <w:trPr>
          <w:trHeight w:val="230"/>
        </w:trPr>
        <w:tc>
          <w:tcPr>
            <w:tcW w:w="3330" w:type="dxa"/>
            <w:gridSpan w:val="2"/>
            <w:tcBorders>
              <w:top w:val="nil"/>
              <w:left w:val="nil"/>
              <w:bottom w:val="nil"/>
              <w:right w:val="nil"/>
            </w:tcBorders>
          </w:tcPr>
          <w:p w14:paraId="27E2B37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3F0BC8F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0B93261" w14:textId="77777777" w:rsidTr="00341AFA">
        <w:trPr>
          <w:trHeight w:val="230"/>
        </w:trPr>
        <w:tc>
          <w:tcPr>
            <w:tcW w:w="3330" w:type="dxa"/>
            <w:gridSpan w:val="2"/>
            <w:tcBorders>
              <w:top w:val="nil"/>
              <w:left w:val="nil"/>
              <w:bottom w:val="nil"/>
              <w:right w:val="nil"/>
            </w:tcBorders>
          </w:tcPr>
          <w:p w14:paraId="3A30077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5F9ACD0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183E394" w14:textId="77777777" w:rsidTr="00341AFA">
        <w:trPr>
          <w:trHeight w:val="230"/>
        </w:trPr>
        <w:tc>
          <w:tcPr>
            <w:tcW w:w="3330" w:type="dxa"/>
            <w:gridSpan w:val="2"/>
            <w:tcBorders>
              <w:top w:val="nil"/>
              <w:left w:val="nil"/>
              <w:bottom w:val="nil"/>
              <w:right w:val="nil"/>
            </w:tcBorders>
          </w:tcPr>
          <w:p w14:paraId="6BCE981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6FAD96E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71545CE" w14:textId="77777777" w:rsidTr="00341AFA">
        <w:tc>
          <w:tcPr>
            <w:tcW w:w="3330" w:type="dxa"/>
            <w:gridSpan w:val="2"/>
            <w:tcBorders>
              <w:top w:val="nil"/>
              <w:left w:val="nil"/>
              <w:bottom w:val="nil"/>
              <w:right w:val="nil"/>
            </w:tcBorders>
          </w:tcPr>
          <w:p w14:paraId="6BBE8AB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07DD7D1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4AE7CEA" w14:textId="77777777" w:rsidTr="00341AFA">
        <w:trPr>
          <w:trHeight w:val="230"/>
        </w:trPr>
        <w:tc>
          <w:tcPr>
            <w:tcW w:w="3330" w:type="dxa"/>
            <w:gridSpan w:val="2"/>
            <w:tcBorders>
              <w:top w:val="nil"/>
              <w:left w:val="nil"/>
              <w:bottom w:val="nil"/>
              <w:right w:val="nil"/>
            </w:tcBorders>
          </w:tcPr>
          <w:p w14:paraId="6623D73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08050C1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657C043B" w14:textId="77777777" w:rsidTr="00341AFA">
        <w:trPr>
          <w:trHeight w:val="230"/>
        </w:trPr>
        <w:tc>
          <w:tcPr>
            <w:tcW w:w="3330" w:type="dxa"/>
            <w:gridSpan w:val="2"/>
            <w:tcBorders>
              <w:top w:val="nil"/>
              <w:left w:val="nil"/>
              <w:bottom w:val="nil"/>
              <w:right w:val="nil"/>
            </w:tcBorders>
          </w:tcPr>
          <w:p w14:paraId="74FB08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5D88D5B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268A0BA2" w14:textId="77777777" w:rsidTr="00341AFA">
        <w:trPr>
          <w:trHeight w:val="230"/>
        </w:trPr>
        <w:tc>
          <w:tcPr>
            <w:tcW w:w="3330" w:type="dxa"/>
            <w:gridSpan w:val="2"/>
            <w:tcBorders>
              <w:top w:val="nil"/>
              <w:left w:val="nil"/>
              <w:bottom w:val="nil"/>
              <w:right w:val="nil"/>
            </w:tcBorders>
          </w:tcPr>
          <w:p w14:paraId="61BB261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63B15E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5AC627E7" w14:textId="77777777" w:rsidTr="00341AFA">
        <w:tc>
          <w:tcPr>
            <w:tcW w:w="9360" w:type="dxa"/>
            <w:gridSpan w:val="4"/>
            <w:tcBorders>
              <w:top w:val="nil"/>
              <w:left w:val="nil"/>
              <w:bottom w:val="nil"/>
              <w:right w:val="nil"/>
            </w:tcBorders>
          </w:tcPr>
          <w:p w14:paraId="18ED18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47842539" w14:textId="77777777" w:rsidTr="00341AFA">
        <w:tc>
          <w:tcPr>
            <w:tcW w:w="450" w:type="dxa"/>
            <w:tcBorders>
              <w:top w:val="nil"/>
              <w:left w:val="nil"/>
              <w:bottom w:val="nil"/>
              <w:right w:val="nil"/>
            </w:tcBorders>
          </w:tcPr>
          <w:p w14:paraId="7EF5BEC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34A4CDC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de identificatie of ook wel nummer dat aan het besluit is toegekend door de organisatie die het besluit heeft genomen.</w:t>
            </w:r>
          </w:p>
          <w:p w14:paraId="3177444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de attribuutsoort Beschikkingidentificatie in het GFO Zaken 2004.</w:t>
            </w:r>
          </w:p>
        </w:tc>
      </w:tr>
    </w:tbl>
    <w:p w14:paraId="3394E116"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Besluitdatum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330668B1" w14:textId="77777777" w:rsidTr="00341AFA">
        <w:trPr>
          <w:trHeight w:val="230"/>
        </w:trPr>
        <w:tc>
          <w:tcPr>
            <w:tcW w:w="3330" w:type="dxa"/>
            <w:gridSpan w:val="2"/>
            <w:tcBorders>
              <w:top w:val="nil"/>
              <w:left w:val="nil"/>
              <w:bottom w:val="nil"/>
              <w:right w:val="nil"/>
            </w:tcBorders>
          </w:tcPr>
          <w:p w14:paraId="718BD99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1D2846F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Besluitdatum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2D3706A3"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631AC36A" w14:textId="77777777" w:rsidTr="00341AFA">
        <w:tc>
          <w:tcPr>
            <w:tcW w:w="3330" w:type="dxa"/>
            <w:gridSpan w:val="2"/>
            <w:tcBorders>
              <w:top w:val="nil"/>
              <w:left w:val="nil"/>
              <w:bottom w:val="nil"/>
              <w:right w:val="nil"/>
            </w:tcBorders>
          </w:tcPr>
          <w:p w14:paraId="17EB211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32618AE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0A75FD22" w14:textId="77777777" w:rsidTr="00341AFA">
        <w:tc>
          <w:tcPr>
            <w:tcW w:w="3330" w:type="dxa"/>
            <w:gridSpan w:val="2"/>
            <w:tcBorders>
              <w:top w:val="nil"/>
              <w:left w:val="nil"/>
              <w:bottom w:val="nil"/>
              <w:right w:val="nil"/>
            </w:tcBorders>
          </w:tcPr>
          <w:p w14:paraId="14C7B13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4BE77B6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0004</w:t>
            </w:r>
          </w:p>
        </w:tc>
      </w:tr>
      <w:tr w:rsidR="00341AFA" w:rsidRPr="008A6917" w14:paraId="41350238" w14:textId="77777777" w:rsidTr="00341AFA">
        <w:tc>
          <w:tcPr>
            <w:tcW w:w="3330" w:type="dxa"/>
            <w:gridSpan w:val="2"/>
            <w:tcBorders>
              <w:top w:val="nil"/>
              <w:left w:val="nil"/>
              <w:bottom w:val="nil"/>
              <w:right w:val="nil"/>
            </w:tcBorders>
          </w:tcPr>
          <w:p w14:paraId="6B7CA53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27DC159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datumBeslissing</w:t>
            </w:r>
            <w:r w:rsidRPr="008A6917">
              <w:rPr>
                <w:rFonts w:ascii="Arial" w:hAnsi="Arial" w:cs="Arial"/>
                <w:color w:val="000000"/>
                <w:szCs w:val="24"/>
                <w:lang w:val="en-AU" w:eastAsia="en-US"/>
              </w:rPr>
              <w:fldChar w:fldCharType="end"/>
            </w:r>
          </w:p>
        </w:tc>
      </w:tr>
      <w:tr w:rsidR="00341AFA" w:rsidRPr="008A6917" w14:paraId="64355122" w14:textId="77777777" w:rsidTr="00341AFA">
        <w:tc>
          <w:tcPr>
            <w:tcW w:w="3330" w:type="dxa"/>
            <w:gridSpan w:val="2"/>
            <w:tcBorders>
              <w:top w:val="nil"/>
              <w:left w:val="nil"/>
              <w:bottom w:val="nil"/>
              <w:right w:val="nil"/>
            </w:tcBorders>
          </w:tcPr>
          <w:p w14:paraId="29A2F94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6C4312C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beslisdatum (AWB) van het besluit.</w:t>
            </w:r>
          </w:p>
        </w:tc>
      </w:tr>
      <w:tr w:rsidR="00341AFA" w:rsidRPr="008A6917" w14:paraId="746E2843" w14:textId="77777777" w:rsidTr="00341AFA">
        <w:trPr>
          <w:trHeight w:val="230"/>
        </w:trPr>
        <w:tc>
          <w:tcPr>
            <w:tcW w:w="3330" w:type="dxa"/>
            <w:gridSpan w:val="2"/>
            <w:tcBorders>
              <w:top w:val="nil"/>
              <w:left w:val="nil"/>
              <w:bottom w:val="nil"/>
              <w:right w:val="nil"/>
            </w:tcBorders>
          </w:tcPr>
          <w:p w14:paraId="6C767F8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1908749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0C57591A" w14:textId="77777777" w:rsidTr="00341AFA">
        <w:tc>
          <w:tcPr>
            <w:tcW w:w="3330" w:type="dxa"/>
            <w:gridSpan w:val="2"/>
            <w:tcBorders>
              <w:top w:val="nil"/>
              <w:left w:val="nil"/>
              <w:bottom w:val="nil"/>
              <w:right w:val="nil"/>
            </w:tcBorders>
          </w:tcPr>
          <w:p w14:paraId="410B76E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6FDD000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0892C5BC" w14:textId="77777777" w:rsidTr="00341AFA">
        <w:tc>
          <w:tcPr>
            <w:tcW w:w="3330" w:type="dxa"/>
            <w:gridSpan w:val="2"/>
            <w:tcBorders>
              <w:top w:val="nil"/>
              <w:left w:val="nil"/>
              <w:bottom w:val="nil"/>
              <w:right w:val="nil"/>
            </w:tcBorders>
          </w:tcPr>
          <w:p w14:paraId="0E01E96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7A64D02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14:paraId="589543FF" w14:textId="77777777" w:rsidTr="00341AFA">
        <w:trPr>
          <w:trHeight w:val="230"/>
        </w:trPr>
        <w:tc>
          <w:tcPr>
            <w:tcW w:w="3330" w:type="dxa"/>
            <w:gridSpan w:val="2"/>
            <w:tcBorders>
              <w:top w:val="nil"/>
              <w:left w:val="nil"/>
              <w:bottom w:val="nil"/>
              <w:right w:val="nil"/>
            </w:tcBorders>
          </w:tcPr>
          <w:p w14:paraId="01B8751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1C71E61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of voor de huidige datum en tijd</w:t>
            </w:r>
          </w:p>
        </w:tc>
      </w:tr>
      <w:tr w:rsidR="00341AFA" w:rsidRPr="008A6917" w14:paraId="7A1DE950" w14:textId="77777777" w:rsidTr="00341AFA">
        <w:trPr>
          <w:trHeight w:val="215"/>
        </w:trPr>
        <w:tc>
          <w:tcPr>
            <w:tcW w:w="3330" w:type="dxa"/>
            <w:gridSpan w:val="2"/>
            <w:tcBorders>
              <w:top w:val="nil"/>
              <w:left w:val="nil"/>
              <w:bottom w:val="nil"/>
              <w:right w:val="nil"/>
            </w:tcBorders>
          </w:tcPr>
          <w:p w14:paraId="715E623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4CEB4E0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8BACD3E" w14:textId="77777777" w:rsidTr="00341AFA">
        <w:trPr>
          <w:trHeight w:val="230"/>
        </w:trPr>
        <w:tc>
          <w:tcPr>
            <w:tcW w:w="3330" w:type="dxa"/>
            <w:gridSpan w:val="2"/>
            <w:tcBorders>
              <w:top w:val="nil"/>
              <w:left w:val="nil"/>
              <w:bottom w:val="nil"/>
              <w:right w:val="nil"/>
            </w:tcBorders>
          </w:tcPr>
          <w:p w14:paraId="688CA2C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764DFB9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618A74D2" w14:textId="77777777" w:rsidTr="00341AFA">
        <w:trPr>
          <w:trHeight w:val="230"/>
        </w:trPr>
        <w:tc>
          <w:tcPr>
            <w:tcW w:w="3330" w:type="dxa"/>
            <w:gridSpan w:val="2"/>
            <w:tcBorders>
              <w:top w:val="nil"/>
              <w:left w:val="nil"/>
              <w:bottom w:val="nil"/>
              <w:right w:val="nil"/>
            </w:tcBorders>
          </w:tcPr>
          <w:p w14:paraId="21608C4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0FF267F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E80596F" w14:textId="77777777" w:rsidTr="00341AFA">
        <w:trPr>
          <w:trHeight w:val="230"/>
        </w:trPr>
        <w:tc>
          <w:tcPr>
            <w:tcW w:w="3330" w:type="dxa"/>
            <w:gridSpan w:val="2"/>
            <w:tcBorders>
              <w:top w:val="nil"/>
              <w:left w:val="nil"/>
              <w:bottom w:val="nil"/>
              <w:right w:val="nil"/>
            </w:tcBorders>
          </w:tcPr>
          <w:p w14:paraId="17B0883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6A65627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62C8A02" w14:textId="77777777" w:rsidTr="00341AFA">
        <w:trPr>
          <w:trHeight w:val="230"/>
        </w:trPr>
        <w:tc>
          <w:tcPr>
            <w:tcW w:w="3330" w:type="dxa"/>
            <w:gridSpan w:val="2"/>
            <w:tcBorders>
              <w:top w:val="nil"/>
              <w:left w:val="nil"/>
              <w:bottom w:val="nil"/>
              <w:right w:val="nil"/>
            </w:tcBorders>
          </w:tcPr>
          <w:p w14:paraId="2CF3D31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20F6C69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79E3C75" w14:textId="77777777" w:rsidTr="00341AFA">
        <w:tc>
          <w:tcPr>
            <w:tcW w:w="3330" w:type="dxa"/>
            <w:gridSpan w:val="2"/>
            <w:tcBorders>
              <w:top w:val="nil"/>
              <w:left w:val="nil"/>
              <w:bottom w:val="nil"/>
              <w:right w:val="nil"/>
            </w:tcBorders>
          </w:tcPr>
          <w:p w14:paraId="65B746B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431FD79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2E61695" w14:textId="77777777" w:rsidTr="00341AFA">
        <w:trPr>
          <w:trHeight w:val="230"/>
        </w:trPr>
        <w:tc>
          <w:tcPr>
            <w:tcW w:w="3330" w:type="dxa"/>
            <w:gridSpan w:val="2"/>
            <w:tcBorders>
              <w:top w:val="nil"/>
              <w:left w:val="nil"/>
              <w:bottom w:val="nil"/>
              <w:right w:val="nil"/>
            </w:tcBorders>
          </w:tcPr>
          <w:p w14:paraId="4C8219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3613DBD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73E04EAB" w14:textId="77777777" w:rsidTr="00341AFA">
        <w:trPr>
          <w:trHeight w:val="230"/>
        </w:trPr>
        <w:tc>
          <w:tcPr>
            <w:tcW w:w="3330" w:type="dxa"/>
            <w:gridSpan w:val="2"/>
            <w:tcBorders>
              <w:top w:val="nil"/>
              <w:left w:val="nil"/>
              <w:bottom w:val="nil"/>
              <w:right w:val="nil"/>
            </w:tcBorders>
          </w:tcPr>
          <w:p w14:paraId="3FFD2A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6E55FD3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5E90861A" w14:textId="77777777" w:rsidTr="00341AFA">
        <w:trPr>
          <w:trHeight w:val="230"/>
        </w:trPr>
        <w:tc>
          <w:tcPr>
            <w:tcW w:w="3330" w:type="dxa"/>
            <w:gridSpan w:val="2"/>
            <w:tcBorders>
              <w:top w:val="nil"/>
              <w:left w:val="nil"/>
              <w:bottom w:val="nil"/>
              <w:right w:val="nil"/>
            </w:tcBorders>
          </w:tcPr>
          <w:p w14:paraId="7F36E3B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77CBBFF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AF3C3E9" w14:textId="77777777" w:rsidTr="00341AFA">
        <w:tc>
          <w:tcPr>
            <w:tcW w:w="9360" w:type="dxa"/>
            <w:gridSpan w:val="4"/>
            <w:tcBorders>
              <w:top w:val="nil"/>
              <w:left w:val="nil"/>
              <w:bottom w:val="nil"/>
              <w:right w:val="nil"/>
            </w:tcBorders>
          </w:tcPr>
          <w:p w14:paraId="69757AC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46E254B7" w14:textId="77777777" w:rsidTr="00341AFA">
        <w:tc>
          <w:tcPr>
            <w:tcW w:w="450" w:type="dxa"/>
            <w:tcBorders>
              <w:top w:val="nil"/>
              <w:left w:val="nil"/>
              <w:bottom w:val="nil"/>
              <w:right w:val="nil"/>
            </w:tcBorders>
          </w:tcPr>
          <w:p w14:paraId="54AFB48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73ACCA8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de attribuutsoort Beschikkingsdatum in het GFO Zaken 2004.</w:t>
            </w:r>
          </w:p>
        </w:tc>
      </w:tr>
    </w:tbl>
    <w:bookmarkStart w:id="14" w:name="BKM_9DB0A0D2_EF4D_43ce_AFB7_9603084D1768"/>
    <w:bookmarkEnd w:id="14"/>
    <w:p w14:paraId="73D8C8D1"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Besluittoelichting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68F47A0B" w14:textId="77777777" w:rsidTr="00341AFA">
        <w:trPr>
          <w:trHeight w:val="230"/>
        </w:trPr>
        <w:tc>
          <w:tcPr>
            <w:tcW w:w="3330" w:type="dxa"/>
            <w:gridSpan w:val="2"/>
            <w:tcBorders>
              <w:top w:val="nil"/>
              <w:left w:val="nil"/>
              <w:bottom w:val="nil"/>
              <w:right w:val="nil"/>
            </w:tcBorders>
          </w:tcPr>
          <w:p w14:paraId="5E9D000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4817AB9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Besluittoelichting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4F1EBAE3"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3FBB177C" w14:textId="77777777" w:rsidTr="00341AFA">
        <w:tc>
          <w:tcPr>
            <w:tcW w:w="3330" w:type="dxa"/>
            <w:gridSpan w:val="2"/>
            <w:tcBorders>
              <w:top w:val="nil"/>
              <w:left w:val="nil"/>
              <w:bottom w:val="nil"/>
              <w:right w:val="nil"/>
            </w:tcBorders>
          </w:tcPr>
          <w:p w14:paraId="05FAE1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049E15E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0800F3F2" w14:textId="77777777" w:rsidTr="00341AFA">
        <w:tc>
          <w:tcPr>
            <w:tcW w:w="3330" w:type="dxa"/>
            <w:gridSpan w:val="2"/>
            <w:tcBorders>
              <w:top w:val="nil"/>
              <w:left w:val="nil"/>
              <w:bottom w:val="nil"/>
              <w:right w:val="nil"/>
            </w:tcBorders>
          </w:tcPr>
          <w:p w14:paraId="0780BE5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71132F0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0003</w:t>
            </w:r>
          </w:p>
        </w:tc>
      </w:tr>
      <w:tr w:rsidR="00341AFA" w:rsidRPr="008A6917" w14:paraId="1FE5BA75" w14:textId="77777777" w:rsidTr="00341AFA">
        <w:tc>
          <w:tcPr>
            <w:tcW w:w="3330" w:type="dxa"/>
            <w:gridSpan w:val="2"/>
            <w:tcBorders>
              <w:top w:val="nil"/>
              <w:left w:val="nil"/>
              <w:bottom w:val="nil"/>
              <w:right w:val="nil"/>
            </w:tcBorders>
          </w:tcPr>
          <w:p w14:paraId="279B45E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0AD4C71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toelichting</w:t>
            </w:r>
            <w:r w:rsidRPr="008A6917">
              <w:rPr>
                <w:rFonts w:ascii="Arial" w:hAnsi="Arial" w:cs="Arial"/>
                <w:color w:val="000000"/>
                <w:szCs w:val="24"/>
                <w:lang w:val="en-AU" w:eastAsia="en-US"/>
              </w:rPr>
              <w:fldChar w:fldCharType="end"/>
            </w:r>
          </w:p>
        </w:tc>
      </w:tr>
      <w:tr w:rsidR="00341AFA" w:rsidRPr="008A6917" w14:paraId="1DD04A3B" w14:textId="77777777" w:rsidTr="00341AFA">
        <w:tc>
          <w:tcPr>
            <w:tcW w:w="3330" w:type="dxa"/>
            <w:gridSpan w:val="2"/>
            <w:tcBorders>
              <w:top w:val="nil"/>
              <w:left w:val="nil"/>
              <w:bottom w:val="nil"/>
              <w:right w:val="nil"/>
            </w:tcBorders>
          </w:tcPr>
          <w:p w14:paraId="4B2EE7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61809B3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val="en-US" w:eastAsia="en-US"/>
              </w:rPr>
              <w:t>Toelichting bij het besluit.</w:t>
            </w:r>
          </w:p>
        </w:tc>
      </w:tr>
      <w:tr w:rsidR="00341AFA" w:rsidRPr="008A6917" w14:paraId="245F251A" w14:textId="77777777" w:rsidTr="00341AFA">
        <w:trPr>
          <w:trHeight w:val="230"/>
        </w:trPr>
        <w:tc>
          <w:tcPr>
            <w:tcW w:w="3330" w:type="dxa"/>
            <w:gridSpan w:val="2"/>
            <w:tcBorders>
              <w:top w:val="nil"/>
              <w:left w:val="nil"/>
              <w:bottom w:val="nil"/>
              <w:right w:val="nil"/>
            </w:tcBorders>
          </w:tcPr>
          <w:p w14:paraId="5ABC6F7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0A0CB3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0ABAC79C" w14:textId="77777777" w:rsidTr="00341AFA">
        <w:tc>
          <w:tcPr>
            <w:tcW w:w="3330" w:type="dxa"/>
            <w:gridSpan w:val="2"/>
            <w:tcBorders>
              <w:top w:val="nil"/>
              <w:left w:val="nil"/>
              <w:bottom w:val="nil"/>
              <w:right w:val="nil"/>
            </w:tcBorders>
          </w:tcPr>
          <w:p w14:paraId="711F0B0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4EF7927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4E13B04A" w14:textId="77777777" w:rsidTr="00341AFA">
        <w:tc>
          <w:tcPr>
            <w:tcW w:w="3330" w:type="dxa"/>
            <w:gridSpan w:val="2"/>
            <w:tcBorders>
              <w:top w:val="nil"/>
              <w:left w:val="nil"/>
              <w:bottom w:val="nil"/>
              <w:right w:val="nil"/>
            </w:tcBorders>
          </w:tcPr>
          <w:p w14:paraId="3A88601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1CDC64C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AN1000</w:t>
            </w:r>
            <w:r w:rsidRPr="008A6917">
              <w:rPr>
                <w:rFonts w:ascii="Arial" w:hAnsi="Arial" w:cs="Arial"/>
                <w:color w:val="000000"/>
                <w:szCs w:val="24"/>
                <w:lang w:val="en-AU" w:eastAsia="en-US"/>
              </w:rPr>
              <w:fldChar w:fldCharType="end"/>
            </w:r>
          </w:p>
        </w:tc>
      </w:tr>
      <w:tr w:rsidR="00341AFA" w:rsidRPr="008A6917" w14:paraId="328158F8" w14:textId="77777777" w:rsidTr="00341AFA">
        <w:trPr>
          <w:trHeight w:val="230"/>
        </w:trPr>
        <w:tc>
          <w:tcPr>
            <w:tcW w:w="3330" w:type="dxa"/>
            <w:gridSpan w:val="2"/>
            <w:tcBorders>
              <w:top w:val="nil"/>
              <w:left w:val="nil"/>
              <w:bottom w:val="nil"/>
              <w:right w:val="nil"/>
            </w:tcBorders>
          </w:tcPr>
          <w:p w14:paraId="645ED9F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25DD368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14:paraId="390456B2" w14:textId="77777777" w:rsidTr="00341AFA">
        <w:trPr>
          <w:trHeight w:val="215"/>
        </w:trPr>
        <w:tc>
          <w:tcPr>
            <w:tcW w:w="3330" w:type="dxa"/>
            <w:gridSpan w:val="2"/>
            <w:tcBorders>
              <w:top w:val="nil"/>
              <w:left w:val="nil"/>
              <w:bottom w:val="nil"/>
              <w:right w:val="nil"/>
            </w:tcBorders>
          </w:tcPr>
          <w:p w14:paraId="273EF4F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35487D8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11FA671F" w14:textId="77777777" w:rsidTr="00341AFA">
        <w:trPr>
          <w:trHeight w:val="230"/>
        </w:trPr>
        <w:tc>
          <w:tcPr>
            <w:tcW w:w="3330" w:type="dxa"/>
            <w:gridSpan w:val="2"/>
            <w:tcBorders>
              <w:top w:val="nil"/>
              <w:left w:val="nil"/>
              <w:bottom w:val="nil"/>
              <w:right w:val="nil"/>
            </w:tcBorders>
          </w:tcPr>
          <w:p w14:paraId="767EBC6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770EE88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636F6CD4" w14:textId="77777777" w:rsidTr="00341AFA">
        <w:trPr>
          <w:trHeight w:val="230"/>
        </w:trPr>
        <w:tc>
          <w:tcPr>
            <w:tcW w:w="3330" w:type="dxa"/>
            <w:gridSpan w:val="2"/>
            <w:tcBorders>
              <w:top w:val="nil"/>
              <w:left w:val="nil"/>
              <w:bottom w:val="nil"/>
              <w:right w:val="nil"/>
            </w:tcBorders>
          </w:tcPr>
          <w:p w14:paraId="4E52C40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58377AD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0C9029A" w14:textId="77777777" w:rsidTr="00341AFA">
        <w:trPr>
          <w:trHeight w:val="230"/>
        </w:trPr>
        <w:tc>
          <w:tcPr>
            <w:tcW w:w="3330" w:type="dxa"/>
            <w:gridSpan w:val="2"/>
            <w:tcBorders>
              <w:top w:val="nil"/>
              <w:left w:val="nil"/>
              <w:bottom w:val="nil"/>
              <w:right w:val="nil"/>
            </w:tcBorders>
          </w:tcPr>
          <w:p w14:paraId="44AEF71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074A847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667ED7A" w14:textId="77777777" w:rsidTr="00341AFA">
        <w:trPr>
          <w:trHeight w:val="230"/>
        </w:trPr>
        <w:tc>
          <w:tcPr>
            <w:tcW w:w="3330" w:type="dxa"/>
            <w:gridSpan w:val="2"/>
            <w:tcBorders>
              <w:top w:val="nil"/>
              <w:left w:val="nil"/>
              <w:bottom w:val="nil"/>
              <w:right w:val="nil"/>
            </w:tcBorders>
          </w:tcPr>
          <w:p w14:paraId="4A75B65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20E0429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49C9A03" w14:textId="77777777" w:rsidTr="00341AFA">
        <w:tc>
          <w:tcPr>
            <w:tcW w:w="3330" w:type="dxa"/>
            <w:gridSpan w:val="2"/>
            <w:tcBorders>
              <w:top w:val="nil"/>
              <w:left w:val="nil"/>
              <w:bottom w:val="nil"/>
              <w:right w:val="nil"/>
            </w:tcBorders>
          </w:tcPr>
          <w:p w14:paraId="6C0E51D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7C675E6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B74C0B6" w14:textId="77777777" w:rsidTr="00341AFA">
        <w:trPr>
          <w:trHeight w:val="230"/>
        </w:trPr>
        <w:tc>
          <w:tcPr>
            <w:tcW w:w="3330" w:type="dxa"/>
            <w:gridSpan w:val="2"/>
            <w:tcBorders>
              <w:top w:val="nil"/>
              <w:left w:val="nil"/>
              <w:bottom w:val="nil"/>
              <w:right w:val="nil"/>
            </w:tcBorders>
          </w:tcPr>
          <w:p w14:paraId="26CD38C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2A084CB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06989104" w14:textId="77777777" w:rsidTr="00341AFA">
        <w:trPr>
          <w:trHeight w:val="230"/>
        </w:trPr>
        <w:tc>
          <w:tcPr>
            <w:tcW w:w="3330" w:type="dxa"/>
            <w:gridSpan w:val="2"/>
            <w:tcBorders>
              <w:top w:val="nil"/>
              <w:left w:val="nil"/>
              <w:bottom w:val="nil"/>
              <w:right w:val="nil"/>
            </w:tcBorders>
          </w:tcPr>
          <w:p w14:paraId="6911B59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677174B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7348CAE" w14:textId="77777777" w:rsidTr="00341AFA">
        <w:trPr>
          <w:trHeight w:val="230"/>
        </w:trPr>
        <w:tc>
          <w:tcPr>
            <w:tcW w:w="3330" w:type="dxa"/>
            <w:gridSpan w:val="2"/>
            <w:tcBorders>
              <w:top w:val="nil"/>
              <w:left w:val="nil"/>
              <w:bottom w:val="nil"/>
              <w:right w:val="nil"/>
            </w:tcBorders>
          </w:tcPr>
          <w:p w14:paraId="260000D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692C653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0A6B81F4" w14:textId="77777777" w:rsidTr="00341AFA">
        <w:tc>
          <w:tcPr>
            <w:tcW w:w="9360" w:type="dxa"/>
            <w:gridSpan w:val="4"/>
            <w:tcBorders>
              <w:top w:val="nil"/>
              <w:left w:val="nil"/>
              <w:bottom w:val="nil"/>
              <w:right w:val="nil"/>
            </w:tcBorders>
          </w:tcPr>
          <w:p w14:paraId="6605DFE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46085881" w14:textId="77777777" w:rsidTr="00341AFA">
        <w:tc>
          <w:tcPr>
            <w:tcW w:w="450" w:type="dxa"/>
            <w:tcBorders>
              <w:top w:val="nil"/>
              <w:left w:val="nil"/>
              <w:bottom w:val="nil"/>
              <w:right w:val="nil"/>
            </w:tcBorders>
          </w:tcPr>
          <w:p w14:paraId="596529B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18FEDEB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De (samenvatting van de) toelichting op het besluit zoals veelal vermeld in de besluittekst. </w:t>
            </w:r>
          </w:p>
          <w:p w14:paraId="04B244D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de attribuutsoort Beschikkingtoelichting in het GFO Zaken 2004.</w:t>
            </w:r>
          </w:p>
        </w:tc>
      </w:tr>
    </w:tbl>
    <w:bookmarkStart w:id="15" w:name="BKM_97EB79EE_9844_4d9b_8993_44FDBCEB78EB"/>
    <w:bookmarkEnd w:id="15"/>
    <w:p w14:paraId="493829A0"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Bestuursorgaan</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11BF231F" w14:textId="77777777" w:rsidTr="00341AFA">
        <w:trPr>
          <w:trHeight w:val="230"/>
        </w:trPr>
        <w:tc>
          <w:tcPr>
            <w:tcW w:w="3330" w:type="dxa"/>
            <w:gridSpan w:val="2"/>
            <w:tcBorders>
              <w:top w:val="nil"/>
              <w:left w:val="nil"/>
              <w:bottom w:val="nil"/>
              <w:right w:val="nil"/>
            </w:tcBorders>
          </w:tcPr>
          <w:p w14:paraId="0AA1B40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7883F5E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Bestuursorgaan</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797ED505"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3E72F86B" w14:textId="77777777" w:rsidTr="00341AFA">
        <w:tc>
          <w:tcPr>
            <w:tcW w:w="3330" w:type="dxa"/>
            <w:gridSpan w:val="2"/>
            <w:tcBorders>
              <w:top w:val="nil"/>
              <w:left w:val="nil"/>
              <w:bottom w:val="nil"/>
              <w:right w:val="nil"/>
            </w:tcBorders>
          </w:tcPr>
          <w:p w14:paraId="6CB30AF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2BB79F9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1B2E3960" w14:textId="77777777" w:rsidTr="00341AFA">
        <w:tc>
          <w:tcPr>
            <w:tcW w:w="3330" w:type="dxa"/>
            <w:gridSpan w:val="2"/>
            <w:tcBorders>
              <w:top w:val="nil"/>
              <w:left w:val="nil"/>
              <w:bottom w:val="nil"/>
              <w:right w:val="nil"/>
            </w:tcBorders>
          </w:tcPr>
          <w:p w14:paraId="5BB0E50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2C502F2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A942F8A" w14:textId="77777777" w:rsidTr="00341AFA">
        <w:tc>
          <w:tcPr>
            <w:tcW w:w="3330" w:type="dxa"/>
            <w:gridSpan w:val="2"/>
            <w:tcBorders>
              <w:top w:val="nil"/>
              <w:left w:val="nil"/>
              <w:bottom w:val="nil"/>
              <w:right w:val="nil"/>
            </w:tcBorders>
          </w:tcPr>
          <w:p w14:paraId="575BC68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76DD15A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bestuursorgaan</w:t>
            </w:r>
            <w:r w:rsidRPr="008A6917">
              <w:rPr>
                <w:rFonts w:ascii="Arial" w:hAnsi="Arial" w:cs="Arial"/>
                <w:color w:val="000000"/>
                <w:szCs w:val="24"/>
                <w:lang w:val="en-AU" w:eastAsia="en-US"/>
              </w:rPr>
              <w:fldChar w:fldCharType="end"/>
            </w:r>
          </w:p>
        </w:tc>
      </w:tr>
      <w:tr w:rsidR="00341AFA" w:rsidRPr="008A6917" w14:paraId="0C8EFF35" w14:textId="77777777" w:rsidTr="00341AFA">
        <w:tc>
          <w:tcPr>
            <w:tcW w:w="3330" w:type="dxa"/>
            <w:gridSpan w:val="2"/>
            <w:tcBorders>
              <w:top w:val="nil"/>
              <w:left w:val="nil"/>
              <w:bottom w:val="nil"/>
              <w:right w:val="nil"/>
            </w:tcBorders>
          </w:tcPr>
          <w:p w14:paraId="41F0777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4123916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orgaan van een rechtspersoon krachtens publiekrecht ingesteld of een persoon of college, met enig openbaar gezag bekleed onder wiens verantwoordelijkheid het besluit vastgesteld is.</w:t>
            </w:r>
            <w:r w:rsidRPr="008A6917">
              <w:rPr>
                <w:rFonts w:ascii="Arial" w:hAnsi="Arial" w:cs="Arial"/>
                <w:color w:val="000000"/>
                <w:szCs w:val="24"/>
                <w:lang w:val="en-AU" w:eastAsia="en-US"/>
              </w:rPr>
              <w:fldChar w:fldCharType="end"/>
            </w:r>
          </w:p>
        </w:tc>
      </w:tr>
      <w:tr w:rsidR="00341AFA" w:rsidRPr="008A6917" w14:paraId="1BD067E0" w14:textId="77777777" w:rsidTr="00341AFA">
        <w:trPr>
          <w:trHeight w:val="230"/>
        </w:trPr>
        <w:tc>
          <w:tcPr>
            <w:tcW w:w="3330" w:type="dxa"/>
            <w:gridSpan w:val="2"/>
            <w:tcBorders>
              <w:top w:val="nil"/>
              <w:left w:val="nil"/>
              <w:bottom w:val="nil"/>
              <w:right w:val="nil"/>
            </w:tcBorders>
          </w:tcPr>
          <w:p w14:paraId="64E14A5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31EE3E1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(o.b.v. de AWB art. 1:1 lid 1)</w:t>
            </w:r>
          </w:p>
        </w:tc>
      </w:tr>
      <w:tr w:rsidR="00341AFA" w:rsidRPr="008A6917" w14:paraId="54ADD6DA" w14:textId="77777777" w:rsidTr="00341AFA">
        <w:tc>
          <w:tcPr>
            <w:tcW w:w="3330" w:type="dxa"/>
            <w:gridSpan w:val="2"/>
            <w:tcBorders>
              <w:top w:val="nil"/>
              <w:left w:val="nil"/>
              <w:bottom w:val="nil"/>
              <w:right w:val="nil"/>
            </w:tcBorders>
          </w:tcPr>
          <w:p w14:paraId="252DB15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64F98D4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1-1-2013</w:t>
            </w:r>
          </w:p>
        </w:tc>
      </w:tr>
      <w:tr w:rsidR="00341AFA" w:rsidRPr="008A6917" w14:paraId="5DF513F4" w14:textId="77777777" w:rsidTr="00341AFA">
        <w:tc>
          <w:tcPr>
            <w:tcW w:w="3330" w:type="dxa"/>
            <w:gridSpan w:val="2"/>
            <w:tcBorders>
              <w:top w:val="nil"/>
              <w:left w:val="nil"/>
              <w:bottom w:val="nil"/>
              <w:right w:val="nil"/>
            </w:tcBorders>
          </w:tcPr>
          <w:p w14:paraId="2C183EE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3932690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AN50</w:t>
            </w:r>
            <w:r w:rsidRPr="008A6917">
              <w:rPr>
                <w:rFonts w:ascii="Arial" w:hAnsi="Arial" w:cs="Arial"/>
                <w:color w:val="000000"/>
                <w:szCs w:val="24"/>
                <w:lang w:val="en-AU" w:eastAsia="en-US"/>
              </w:rPr>
              <w:fldChar w:fldCharType="end"/>
            </w:r>
          </w:p>
        </w:tc>
      </w:tr>
      <w:tr w:rsidR="00341AFA" w:rsidRPr="008A6917" w14:paraId="4C32407B" w14:textId="77777777" w:rsidTr="00341AFA">
        <w:trPr>
          <w:trHeight w:val="230"/>
        </w:trPr>
        <w:tc>
          <w:tcPr>
            <w:tcW w:w="3330" w:type="dxa"/>
            <w:gridSpan w:val="2"/>
            <w:tcBorders>
              <w:top w:val="nil"/>
              <w:left w:val="nil"/>
              <w:bottom w:val="nil"/>
              <w:right w:val="nil"/>
            </w:tcBorders>
          </w:tcPr>
          <w:p w14:paraId="1E0B57A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342D62C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Zie regels attribuutsoort</w:t>
            </w:r>
          </w:p>
        </w:tc>
      </w:tr>
      <w:tr w:rsidR="00341AFA" w:rsidRPr="008A6917" w14:paraId="4B082634" w14:textId="77777777" w:rsidTr="00341AFA">
        <w:trPr>
          <w:trHeight w:val="215"/>
        </w:trPr>
        <w:tc>
          <w:tcPr>
            <w:tcW w:w="3330" w:type="dxa"/>
            <w:gridSpan w:val="2"/>
            <w:tcBorders>
              <w:top w:val="nil"/>
              <w:left w:val="nil"/>
              <w:bottom w:val="nil"/>
              <w:right w:val="nil"/>
            </w:tcBorders>
          </w:tcPr>
          <w:p w14:paraId="3EE09BA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49BF4D6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66D6633" w14:textId="77777777" w:rsidTr="00341AFA">
        <w:trPr>
          <w:trHeight w:val="230"/>
        </w:trPr>
        <w:tc>
          <w:tcPr>
            <w:tcW w:w="3330" w:type="dxa"/>
            <w:gridSpan w:val="2"/>
            <w:tcBorders>
              <w:top w:val="nil"/>
              <w:left w:val="nil"/>
              <w:bottom w:val="nil"/>
              <w:right w:val="nil"/>
            </w:tcBorders>
          </w:tcPr>
          <w:p w14:paraId="12AE79E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4A88353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1909724" w14:textId="77777777" w:rsidTr="00341AFA">
        <w:trPr>
          <w:trHeight w:val="230"/>
        </w:trPr>
        <w:tc>
          <w:tcPr>
            <w:tcW w:w="3330" w:type="dxa"/>
            <w:gridSpan w:val="2"/>
            <w:tcBorders>
              <w:top w:val="nil"/>
              <w:left w:val="nil"/>
              <w:bottom w:val="nil"/>
              <w:right w:val="nil"/>
            </w:tcBorders>
          </w:tcPr>
          <w:p w14:paraId="0DF6A4B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4A19F9C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967E0A1" w14:textId="77777777" w:rsidTr="00341AFA">
        <w:trPr>
          <w:trHeight w:val="230"/>
        </w:trPr>
        <w:tc>
          <w:tcPr>
            <w:tcW w:w="3330" w:type="dxa"/>
            <w:gridSpan w:val="2"/>
            <w:tcBorders>
              <w:top w:val="nil"/>
              <w:left w:val="nil"/>
              <w:bottom w:val="nil"/>
              <w:right w:val="nil"/>
            </w:tcBorders>
          </w:tcPr>
          <w:p w14:paraId="03033B5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2E0824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7971446" w14:textId="77777777" w:rsidTr="00341AFA">
        <w:trPr>
          <w:trHeight w:val="230"/>
        </w:trPr>
        <w:tc>
          <w:tcPr>
            <w:tcW w:w="3330" w:type="dxa"/>
            <w:gridSpan w:val="2"/>
            <w:tcBorders>
              <w:top w:val="nil"/>
              <w:left w:val="nil"/>
              <w:bottom w:val="nil"/>
              <w:right w:val="nil"/>
            </w:tcBorders>
          </w:tcPr>
          <w:p w14:paraId="712126A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1FD3B36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D09EF54" w14:textId="77777777" w:rsidTr="00341AFA">
        <w:tc>
          <w:tcPr>
            <w:tcW w:w="3330" w:type="dxa"/>
            <w:gridSpan w:val="2"/>
            <w:tcBorders>
              <w:top w:val="nil"/>
              <w:left w:val="nil"/>
              <w:bottom w:val="nil"/>
              <w:right w:val="nil"/>
            </w:tcBorders>
          </w:tcPr>
          <w:p w14:paraId="19F1735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5EE25CA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10C12E7" w14:textId="77777777" w:rsidTr="00341AFA">
        <w:trPr>
          <w:trHeight w:val="230"/>
        </w:trPr>
        <w:tc>
          <w:tcPr>
            <w:tcW w:w="3330" w:type="dxa"/>
            <w:gridSpan w:val="2"/>
            <w:tcBorders>
              <w:top w:val="nil"/>
              <w:left w:val="nil"/>
              <w:bottom w:val="nil"/>
              <w:right w:val="nil"/>
            </w:tcBorders>
          </w:tcPr>
          <w:p w14:paraId="712F2FD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3A4C6D5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3D2AD0FB" w14:textId="77777777" w:rsidTr="00341AFA">
        <w:trPr>
          <w:trHeight w:val="230"/>
        </w:trPr>
        <w:tc>
          <w:tcPr>
            <w:tcW w:w="3330" w:type="dxa"/>
            <w:gridSpan w:val="2"/>
            <w:tcBorders>
              <w:top w:val="nil"/>
              <w:left w:val="nil"/>
              <w:bottom w:val="nil"/>
              <w:right w:val="nil"/>
            </w:tcBorders>
          </w:tcPr>
          <w:p w14:paraId="673DEF6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4E1600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250C0588" w14:textId="77777777" w:rsidTr="00341AFA">
        <w:trPr>
          <w:trHeight w:val="230"/>
        </w:trPr>
        <w:tc>
          <w:tcPr>
            <w:tcW w:w="3330" w:type="dxa"/>
            <w:gridSpan w:val="2"/>
            <w:tcBorders>
              <w:top w:val="nil"/>
              <w:left w:val="nil"/>
              <w:bottom w:val="nil"/>
              <w:right w:val="nil"/>
            </w:tcBorders>
          </w:tcPr>
          <w:p w14:paraId="2EA012B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4DFAAE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Alleen de namen van bestuursorganen mogen gebruikt worden die voor de desbetrreffende organisatie van toepassing zijn. Voor een gemeente zijn dit 'Burgemeester', 'Gemeenteraad' en 'College van B&amp;W'. Indien het, bij mandatering, een bestuursorgaan van een andere organisatie betreft dan de organisatie die verantwoordelijk is voor de behandeling van de </w:t>
            </w:r>
            <w:r w:rsidRPr="008A6917">
              <w:rPr>
                <w:rFonts w:ascii="Calibri" w:hAnsi="Calibri" w:cs="Arial"/>
                <w:color w:val="000000"/>
                <w:sz w:val="22"/>
                <w:szCs w:val="24"/>
                <w:lang w:eastAsia="en-US"/>
              </w:rPr>
              <w:lastRenderedPageBreak/>
              <w:t>zaak, dan moet tevens de naam van die andere organisatie vermeld worden (bijvoorbeeld "Burgemeester gemeente Lent").</w:t>
            </w:r>
          </w:p>
        </w:tc>
      </w:tr>
      <w:tr w:rsidR="00341AFA" w:rsidRPr="008A6917" w14:paraId="1190B22A" w14:textId="77777777" w:rsidTr="00341AFA">
        <w:tc>
          <w:tcPr>
            <w:tcW w:w="9360" w:type="dxa"/>
            <w:gridSpan w:val="4"/>
            <w:tcBorders>
              <w:top w:val="nil"/>
              <w:left w:val="nil"/>
              <w:bottom w:val="nil"/>
              <w:right w:val="nil"/>
            </w:tcBorders>
          </w:tcPr>
          <w:p w14:paraId="593CEE5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14:paraId="45C8FAFA" w14:textId="77777777" w:rsidTr="00341AFA">
        <w:tc>
          <w:tcPr>
            <w:tcW w:w="450" w:type="dxa"/>
            <w:tcBorders>
              <w:top w:val="nil"/>
              <w:left w:val="nil"/>
              <w:bottom w:val="nil"/>
              <w:right w:val="nil"/>
            </w:tcBorders>
          </w:tcPr>
          <w:p w14:paraId="770FA2F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2DEBAFE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vastleggen van het bestuursorgaan onder wiens verantwoordelijkheid het besluit vastgesteld is, is vooral relevant indien de besluitvorming gemandateerd is aan een andere organisatie. Bijvoorbeeld een gemeente die de behandeling van milieuvergunningaanvragen heeft gemandateerd aan een Regionale UitvoeringsDienst (of Omgevingsdienst).</w:t>
            </w:r>
          </w:p>
        </w:tc>
      </w:tr>
    </w:tbl>
    <w:bookmarkStart w:id="16" w:name="BKM_35C4D129_94B6_4e17_AE48_05DDD16179A5"/>
    <w:bookmarkEnd w:id="16"/>
    <w:p w14:paraId="4A512788"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Ingangsdatum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21FA48A8" w14:textId="77777777" w:rsidTr="00341AFA">
        <w:trPr>
          <w:trHeight w:val="230"/>
        </w:trPr>
        <w:tc>
          <w:tcPr>
            <w:tcW w:w="3330" w:type="dxa"/>
            <w:gridSpan w:val="2"/>
            <w:tcBorders>
              <w:top w:val="nil"/>
              <w:left w:val="nil"/>
              <w:bottom w:val="nil"/>
              <w:right w:val="nil"/>
            </w:tcBorders>
          </w:tcPr>
          <w:p w14:paraId="266656A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3F176B7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Ingangsdatum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00824E16"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727E506B" w14:textId="77777777" w:rsidTr="00341AFA">
        <w:tc>
          <w:tcPr>
            <w:tcW w:w="3330" w:type="dxa"/>
            <w:gridSpan w:val="2"/>
            <w:tcBorders>
              <w:top w:val="nil"/>
              <w:left w:val="nil"/>
              <w:bottom w:val="nil"/>
              <w:right w:val="nil"/>
            </w:tcBorders>
          </w:tcPr>
          <w:p w14:paraId="19C2246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47FA904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63CC9E74" w14:textId="77777777" w:rsidTr="00341AFA">
        <w:tc>
          <w:tcPr>
            <w:tcW w:w="3330" w:type="dxa"/>
            <w:gridSpan w:val="2"/>
            <w:tcBorders>
              <w:top w:val="nil"/>
              <w:left w:val="nil"/>
              <w:bottom w:val="nil"/>
              <w:right w:val="nil"/>
            </w:tcBorders>
          </w:tcPr>
          <w:p w14:paraId="72DFFFD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16660B4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0008</w:t>
            </w:r>
          </w:p>
        </w:tc>
      </w:tr>
      <w:tr w:rsidR="00341AFA" w:rsidRPr="008A6917" w14:paraId="69170B10" w14:textId="77777777" w:rsidTr="00341AFA">
        <w:tc>
          <w:tcPr>
            <w:tcW w:w="3330" w:type="dxa"/>
            <w:gridSpan w:val="2"/>
            <w:tcBorders>
              <w:top w:val="nil"/>
              <w:left w:val="nil"/>
              <w:bottom w:val="nil"/>
              <w:right w:val="nil"/>
            </w:tcBorders>
          </w:tcPr>
          <w:p w14:paraId="3BE7B04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4262F32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ingangsdatumWerking</w:t>
            </w:r>
            <w:r w:rsidRPr="008A6917">
              <w:rPr>
                <w:rFonts w:ascii="Arial" w:hAnsi="Arial" w:cs="Arial"/>
                <w:color w:val="000000"/>
                <w:szCs w:val="24"/>
                <w:lang w:val="en-AU" w:eastAsia="en-US"/>
              </w:rPr>
              <w:fldChar w:fldCharType="end"/>
            </w:r>
          </w:p>
        </w:tc>
      </w:tr>
      <w:tr w:rsidR="00341AFA" w:rsidRPr="008A6917" w14:paraId="45A72982" w14:textId="77777777" w:rsidTr="00341AFA">
        <w:tc>
          <w:tcPr>
            <w:tcW w:w="3330" w:type="dxa"/>
            <w:gridSpan w:val="2"/>
            <w:tcBorders>
              <w:top w:val="nil"/>
              <w:left w:val="nil"/>
              <w:bottom w:val="nil"/>
              <w:right w:val="nil"/>
            </w:tcBorders>
          </w:tcPr>
          <w:p w14:paraId="3410543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717C391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Ingangsdatum van de werkingsperiode van het besluit.</w:t>
            </w:r>
          </w:p>
        </w:tc>
      </w:tr>
      <w:tr w:rsidR="00341AFA" w:rsidRPr="008A6917" w14:paraId="5C3C488E" w14:textId="77777777" w:rsidTr="00341AFA">
        <w:trPr>
          <w:trHeight w:val="230"/>
        </w:trPr>
        <w:tc>
          <w:tcPr>
            <w:tcW w:w="3330" w:type="dxa"/>
            <w:gridSpan w:val="2"/>
            <w:tcBorders>
              <w:top w:val="nil"/>
              <w:left w:val="nil"/>
              <w:bottom w:val="nil"/>
              <w:right w:val="nil"/>
            </w:tcBorders>
          </w:tcPr>
          <w:p w14:paraId="38F0275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7021D02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015D4607" w14:textId="77777777" w:rsidTr="00341AFA">
        <w:tc>
          <w:tcPr>
            <w:tcW w:w="3330" w:type="dxa"/>
            <w:gridSpan w:val="2"/>
            <w:tcBorders>
              <w:top w:val="nil"/>
              <w:left w:val="nil"/>
              <w:bottom w:val="nil"/>
              <w:right w:val="nil"/>
            </w:tcBorders>
          </w:tcPr>
          <w:p w14:paraId="0FB8535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2D611B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2AB4862E" w14:textId="77777777" w:rsidTr="00341AFA">
        <w:tc>
          <w:tcPr>
            <w:tcW w:w="3330" w:type="dxa"/>
            <w:gridSpan w:val="2"/>
            <w:tcBorders>
              <w:top w:val="nil"/>
              <w:left w:val="nil"/>
              <w:bottom w:val="nil"/>
              <w:right w:val="nil"/>
            </w:tcBorders>
          </w:tcPr>
          <w:p w14:paraId="72542D7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2262286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14:paraId="17E4F6B8" w14:textId="77777777" w:rsidTr="00341AFA">
        <w:trPr>
          <w:trHeight w:val="230"/>
        </w:trPr>
        <w:tc>
          <w:tcPr>
            <w:tcW w:w="3330" w:type="dxa"/>
            <w:gridSpan w:val="2"/>
            <w:tcBorders>
              <w:top w:val="nil"/>
              <w:left w:val="nil"/>
              <w:bottom w:val="nil"/>
              <w:right w:val="nil"/>
            </w:tcBorders>
          </w:tcPr>
          <w:p w14:paraId="6A8C643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26EE1D4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zowel op, voor of na de huidige datum en tijd</w:t>
            </w:r>
          </w:p>
        </w:tc>
      </w:tr>
      <w:tr w:rsidR="00341AFA" w:rsidRPr="008A6917" w14:paraId="5192FCED" w14:textId="77777777" w:rsidTr="00341AFA">
        <w:trPr>
          <w:trHeight w:val="215"/>
        </w:trPr>
        <w:tc>
          <w:tcPr>
            <w:tcW w:w="3330" w:type="dxa"/>
            <w:gridSpan w:val="2"/>
            <w:tcBorders>
              <w:top w:val="nil"/>
              <w:left w:val="nil"/>
              <w:bottom w:val="nil"/>
              <w:right w:val="nil"/>
            </w:tcBorders>
          </w:tcPr>
          <w:p w14:paraId="45D9BBD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4D0846D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BAF5D8B" w14:textId="77777777" w:rsidTr="00341AFA">
        <w:trPr>
          <w:trHeight w:val="230"/>
        </w:trPr>
        <w:tc>
          <w:tcPr>
            <w:tcW w:w="3330" w:type="dxa"/>
            <w:gridSpan w:val="2"/>
            <w:tcBorders>
              <w:top w:val="nil"/>
              <w:left w:val="nil"/>
              <w:bottom w:val="nil"/>
              <w:right w:val="nil"/>
            </w:tcBorders>
          </w:tcPr>
          <w:p w14:paraId="0EFDE0E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3CA89D8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6F042883" w14:textId="77777777" w:rsidTr="00341AFA">
        <w:trPr>
          <w:trHeight w:val="230"/>
        </w:trPr>
        <w:tc>
          <w:tcPr>
            <w:tcW w:w="3330" w:type="dxa"/>
            <w:gridSpan w:val="2"/>
            <w:tcBorders>
              <w:top w:val="nil"/>
              <w:left w:val="nil"/>
              <w:bottom w:val="nil"/>
              <w:right w:val="nil"/>
            </w:tcBorders>
          </w:tcPr>
          <w:p w14:paraId="01A464C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1ABA0FF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8DEB4FB" w14:textId="77777777" w:rsidTr="00341AFA">
        <w:trPr>
          <w:trHeight w:val="230"/>
        </w:trPr>
        <w:tc>
          <w:tcPr>
            <w:tcW w:w="3330" w:type="dxa"/>
            <w:gridSpan w:val="2"/>
            <w:tcBorders>
              <w:top w:val="nil"/>
              <w:left w:val="nil"/>
              <w:bottom w:val="nil"/>
              <w:right w:val="nil"/>
            </w:tcBorders>
          </w:tcPr>
          <w:p w14:paraId="0D93198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5F45EE9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4B34D78" w14:textId="77777777" w:rsidTr="00341AFA">
        <w:trPr>
          <w:trHeight w:val="230"/>
        </w:trPr>
        <w:tc>
          <w:tcPr>
            <w:tcW w:w="3330" w:type="dxa"/>
            <w:gridSpan w:val="2"/>
            <w:tcBorders>
              <w:top w:val="nil"/>
              <w:left w:val="nil"/>
              <w:bottom w:val="nil"/>
              <w:right w:val="nil"/>
            </w:tcBorders>
          </w:tcPr>
          <w:p w14:paraId="32D1B56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322947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20EAE44" w14:textId="77777777" w:rsidTr="00341AFA">
        <w:tc>
          <w:tcPr>
            <w:tcW w:w="3330" w:type="dxa"/>
            <w:gridSpan w:val="2"/>
            <w:tcBorders>
              <w:top w:val="nil"/>
              <w:left w:val="nil"/>
              <w:bottom w:val="nil"/>
              <w:right w:val="nil"/>
            </w:tcBorders>
          </w:tcPr>
          <w:p w14:paraId="1DAFECE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012135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CBD2F62" w14:textId="77777777" w:rsidTr="00341AFA">
        <w:trPr>
          <w:trHeight w:val="230"/>
        </w:trPr>
        <w:tc>
          <w:tcPr>
            <w:tcW w:w="3330" w:type="dxa"/>
            <w:gridSpan w:val="2"/>
            <w:tcBorders>
              <w:top w:val="nil"/>
              <w:left w:val="nil"/>
              <w:bottom w:val="nil"/>
              <w:right w:val="nil"/>
            </w:tcBorders>
          </w:tcPr>
          <w:p w14:paraId="3840521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1699938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7A9357FD" w14:textId="77777777" w:rsidTr="00341AFA">
        <w:trPr>
          <w:trHeight w:val="230"/>
        </w:trPr>
        <w:tc>
          <w:tcPr>
            <w:tcW w:w="3330" w:type="dxa"/>
            <w:gridSpan w:val="2"/>
            <w:tcBorders>
              <w:top w:val="nil"/>
              <w:left w:val="nil"/>
              <w:bottom w:val="nil"/>
              <w:right w:val="nil"/>
            </w:tcBorders>
          </w:tcPr>
          <w:p w14:paraId="20CF82D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53DA58F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01A9235D" w14:textId="77777777" w:rsidTr="00341AFA">
        <w:trPr>
          <w:trHeight w:val="230"/>
        </w:trPr>
        <w:tc>
          <w:tcPr>
            <w:tcW w:w="3330" w:type="dxa"/>
            <w:gridSpan w:val="2"/>
            <w:tcBorders>
              <w:top w:val="nil"/>
              <w:left w:val="nil"/>
              <w:bottom w:val="nil"/>
              <w:right w:val="nil"/>
            </w:tcBorders>
          </w:tcPr>
          <w:p w14:paraId="01A36C7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7584C5E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2F212A77" w14:textId="77777777" w:rsidTr="00341AFA">
        <w:tc>
          <w:tcPr>
            <w:tcW w:w="9360" w:type="dxa"/>
            <w:gridSpan w:val="4"/>
            <w:tcBorders>
              <w:top w:val="nil"/>
              <w:left w:val="nil"/>
              <w:bottom w:val="nil"/>
              <w:right w:val="nil"/>
            </w:tcBorders>
          </w:tcPr>
          <w:p w14:paraId="50BE49C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09C9287E" w14:textId="77777777" w:rsidTr="00341AFA">
        <w:tc>
          <w:tcPr>
            <w:tcW w:w="450" w:type="dxa"/>
            <w:tcBorders>
              <w:top w:val="nil"/>
              <w:left w:val="nil"/>
              <w:bottom w:val="nil"/>
              <w:right w:val="nil"/>
            </w:tcBorders>
          </w:tcPr>
          <w:p w14:paraId="2666EE0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55C5368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de attribuutsoort Ingangsdatum (van BESCHIKKING)  in het GFO Zaken 2004.</w:t>
            </w:r>
          </w:p>
        </w:tc>
      </w:tr>
    </w:tbl>
    <w:bookmarkStart w:id="17" w:name="BKM_016D85C8_46BA_499d_9D8B_69645989F1F3"/>
    <w:bookmarkEnd w:id="17"/>
    <w:p w14:paraId="052328A4"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Vervaldatum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2A43D009" w14:textId="77777777" w:rsidTr="00341AFA">
        <w:trPr>
          <w:trHeight w:val="230"/>
        </w:trPr>
        <w:tc>
          <w:tcPr>
            <w:tcW w:w="3330" w:type="dxa"/>
            <w:gridSpan w:val="2"/>
            <w:tcBorders>
              <w:top w:val="nil"/>
              <w:left w:val="nil"/>
              <w:bottom w:val="nil"/>
              <w:right w:val="nil"/>
            </w:tcBorders>
          </w:tcPr>
          <w:p w14:paraId="30DADE4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578DA38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Vervaldatum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6FC66CAB"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7B6D69DB" w14:textId="77777777" w:rsidTr="00341AFA">
        <w:tc>
          <w:tcPr>
            <w:tcW w:w="3330" w:type="dxa"/>
            <w:gridSpan w:val="2"/>
            <w:tcBorders>
              <w:top w:val="nil"/>
              <w:left w:val="nil"/>
              <w:bottom w:val="nil"/>
              <w:right w:val="nil"/>
            </w:tcBorders>
          </w:tcPr>
          <w:p w14:paraId="0690C31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7A99DAD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67FA6FB0" w14:textId="77777777" w:rsidTr="00341AFA">
        <w:tc>
          <w:tcPr>
            <w:tcW w:w="3330" w:type="dxa"/>
            <w:gridSpan w:val="2"/>
            <w:tcBorders>
              <w:top w:val="nil"/>
              <w:left w:val="nil"/>
              <w:bottom w:val="nil"/>
              <w:right w:val="nil"/>
            </w:tcBorders>
          </w:tcPr>
          <w:p w14:paraId="2F82EB3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4C86BC8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0009</w:t>
            </w:r>
          </w:p>
        </w:tc>
      </w:tr>
      <w:tr w:rsidR="00341AFA" w:rsidRPr="008A6917" w14:paraId="3B78334F" w14:textId="77777777" w:rsidTr="00341AFA">
        <w:tc>
          <w:tcPr>
            <w:tcW w:w="3330" w:type="dxa"/>
            <w:gridSpan w:val="2"/>
            <w:tcBorders>
              <w:top w:val="nil"/>
              <w:left w:val="nil"/>
              <w:bottom w:val="nil"/>
              <w:right w:val="nil"/>
            </w:tcBorders>
          </w:tcPr>
          <w:p w14:paraId="0D9B901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23F2FA4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einddatumWerking</w:t>
            </w:r>
            <w:r w:rsidRPr="008A6917">
              <w:rPr>
                <w:rFonts w:ascii="Arial" w:hAnsi="Arial" w:cs="Arial"/>
                <w:color w:val="000000"/>
                <w:szCs w:val="24"/>
                <w:lang w:val="en-AU" w:eastAsia="en-US"/>
              </w:rPr>
              <w:fldChar w:fldCharType="end"/>
            </w:r>
          </w:p>
        </w:tc>
      </w:tr>
      <w:tr w:rsidR="00341AFA" w:rsidRPr="008A6917" w14:paraId="5994ED1E" w14:textId="77777777" w:rsidTr="00341AFA">
        <w:tc>
          <w:tcPr>
            <w:tcW w:w="3330" w:type="dxa"/>
            <w:gridSpan w:val="2"/>
            <w:tcBorders>
              <w:top w:val="nil"/>
              <w:left w:val="nil"/>
              <w:bottom w:val="nil"/>
              <w:right w:val="nil"/>
            </w:tcBorders>
          </w:tcPr>
          <w:p w14:paraId="0D553C6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19FB526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Datum waarop de werkingsperiode van het besluit eindigt.</w:t>
            </w:r>
          </w:p>
        </w:tc>
      </w:tr>
      <w:tr w:rsidR="00341AFA" w:rsidRPr="008A6917" w14:paraId="75CCB4AE" w14:textId="77777777" w:rsidTr="00341AFA">
        <w:trPr>
          <w:trHeight w:val="230"/>
        </w:trPr>
        <w:tc>
          <w:tcPr>
            <w:tcW w:w="3330" w:type="dxa"/>
            <w:gridSpan w:val="2"/>
            <w:tcBorders>
              <w:top w:val="nil"/>
              <w:left w:val="nil"/>
              <w:bottom w:val="nil"/>
              <w:right w:val="nil"/>
            </w:tcBorders>
          </w:tcPr>
          <w:p w14:paraId="41597E7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2155DB5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6C153AD0" w14:textId="77777777" w:rsidTr="00341AFA">
        <w:tc>
          <w:tcPr>
            <w:tcW w:w="3330" w:type="dxa"/>
            <w:gridSpan w:val="2"/>
            <w:tcBorders>
              <w:top w:val="nil"/>
              <w:left w:val="nil"/>
              <w:bottom w:val="nil"/>
              <w:right w:val="nil"/>
            </w:tcBorders>
          </w:tcPr>
          <w:p w14:paraId="493C5EC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2C0C39E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27ECEC87" w14:textId="77777777" w:rsidTr="00341AFA">
        <w:tc>
          <w:tcPr>
            <w:tcW w:w="3330" w:type="dxa"/>
            <w:gridSpan w:val="2"/>
            <w:tcBorders>
              <w:top w:val="nil"/>
              <w:left w:val="nil"/>
              <w:bottom w:val="nil"/>
              <w:right w:val="nil"/>
            </w:tcBorders>
          </w:tcPr>
          <w:p w14:paraId="057E21B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52E14A5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14:paraId="290A2BD2" w14:textId="77777777" w:rsidTr="00341AFA">
        <w:trPr>
          <w:trHeight w:val="230"/>
        </w:trPr>
        <w:tc>
          <w:tcPr>
            <w:tcW w:w="3330" w:type="dxa"/>
            <w:gridSpan w:val="2"/>
            <w:tcBorders>
              <w:top w:val="nil"/>
              <w:left w:val="nil"/>
              <w:bottom w:val="nil"/>
              <w:right w:val="nil"/>
            </w:tcBorders>
          </w:tcPr>
          <w:p w14:paraId="473ACE7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361043E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zowel op, voor of na de huidige datum en tijd</w:t>
            </w:r>
          </w:p>
        </w:tc>
      </w:tr>
      <w:tr w:rsidR="00341AFA" w:rsidRPr="008A6917" w14:paraId="4F08F139" w14:textId="77777777" w:rsidTr="00341AFA">
        <w:trPr>
          <w:trHeight w:val="215"/>
        </w:trPr>
        <w:tc>
          <w:tcPr>
            <w:tcW w:w="3330" w:type="dxa"/>
            <w:gridSpan w:val="2"/>
            <w:tcBorders>
              <w:top w:val="nil"/>
              <w:left w:val="nil"/>
              <w:bottom w:val="nil"/>
              <w:right w:val="nil"/>
            </w:tcBorders>
          </w:tcPr>
          <w:p w14:paraId="063FD98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5A88D96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B3C1907" w14:textId="77777777" w:rsidTr="00341AFA">
        <w:trPr>
          <w:trHeight w:val="230"/>
        </w:trPr>
        <w:tc>
          <w:tcPr>
            <w:tcW w:w="3330" w:type="dxa"/>
            <w:gridSpan w:val="2"/>
            <w:tcBorders>
              <w:top w:val="nil"/>
              <w:left w:val="nil"/>
              <w:bottom w:val="nil"/>
              <w:right w:val="nil"/>
            </w:tcBorders>
          </w:tcPr>
          <w:p w14:paraId="251B096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1943706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28DF7FDD" w14:textId="77777777" w:rsidTr="00341AFA">
        <w:trPr>
          <w:trHeight w:val="230"/>
        </w:trPr>
        <w:tc>
          <w:tcPr>
            <w:tcW w:w="3330" w:type="dxa"/>
            <w:gridSpan w:val="2"/>
            <w:tcBorders>
              <w:top w:val="nil"/>
              <w:left w:val="nil"/>
              <w:bottom w:val="nil"/>
              <w:right w:val="nil"/>
            </w:tcBorders>
          </w:tcPr>
          <w:p w14:paraId="5B98F3D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15CE5D5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0DC412F" w14:textId="77777777" w:rsidTr="00341AFA">
        <w:trPr>
          <w:trHeight w:val="230"/>
        </w:trPr>
        <w:tc>
          <w:tcPr>
            <w:tcW w:w="3330" w:type="dxa"/>
            <w:gridSpan w:val="2"/>
            <w:tcBorders>
              <w:top w:val="nil"/>
              <w:left w:val="nil"/>
              <w:bottom w:val="nil"/>
              <w:right w:val="nil"/>
            </w:tcBorders>
          </w:tcPr>
          <w:p w14:paraId="2139100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2528FF7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3C6E37A" w14:textId="77777777" w:rsidTr="00341AFA">
        <w:trPr>
          <w:trHeight w:val="230"/>
        </w:trPr>
        <w:tc>
          <w:tcPr>
            <w:tcW w:w="3330" w:type="dxa"/>
            <w:gridSpan w:val="2"/>
            <w:tcBorders>
              <w:top w:val="nil"/>
              <w:left w:val="nil"/>
              <w:bottom w:val="nil"/>
              <w:right w:val="nil"/>
            </w:tcBorders>
          </w:tcPr>
          <w:p w14:paraId="0CBD653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58E0D13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A42F979" w14:textId="77777777" w:rsidTr="00341AFA">
        <w:tc>
          <w:tcPr>
            <w:tcW w:w="3330" w:type="dxa"/>
            <w:gridSpan w:val="2"/>
            <w:tcBorders>
              <w:top w:val="nil"/>
              <w:left w:val="nil"/>
              <w:bottom w:val="nil"/>
              <w:right w:val="nil"/>
            </w:tcBorders>
          </w:tcPr>
          <w:p w14:paraId="4011978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7DEE4E6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27B85E9" w14:textId="77777777" w:rsidTr="00341AFA">
        <w:trPr>
          <w:trHeight w:val="230"/>
        </w:trPr>
        <w:tc>
          <w:tcPr>
            <w:tcW w:w="3330" w:type="dxa"/>
            <w:gridSpan w:val="2"/>
            <w:tcBorders>
              <w:top w:val="nil"/>
              <w:left w:val="nil"/>
              <w:bottom w:val="nil"/>
              <w:right w:val="nil"/>
            </w:tcBorders>
          </w:tcPr>
          <w:p w14:paraId="36695D0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032235E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7C74AADB" w14:textId="77777777" w:rsidTr="00341AFA">
        <w:trPr>
          <w:trHeight w:val="230"/>
        </w:trPr>
        <w:tc>
          <w:tcPr>
            <w:tcW w:w="3330" w:type="dxa"/>
            <w:gridSpan w:val="2"/>
            <w:tcBorders>
              <w:top w:val="nil"/>
              <w:left w:val="nil"/>
              <w:bottom w:val="nil"/>
              <w:right w:val="nil"/>
            </w:tcBorders>
          </w:tcPr>
          <w:p w14:paraId="67CD1A0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426D76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5B882060" w14:textId="77777777" w:rsidTr="00341AFA">
        <w:trPr>
          <w:trHeight w:val="230"/>
        </w:trPr>
        <w:tc>
          <w:tcPr>
            <w:tcW w:w="3330" w:type="dxa"/>
            <w:gridSpan w:val="2"/>
            <w:tcBorders>
              <w:top w:val="nil"/>
              <w:left w:val="nil"/>
              <w:bottom w:val="nil"/>
              <w:right w:val="nil"/>
            </w:tcBorders>
          </w:tcPr>
          <w:p w14:paraId="22CB9F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78BF3CB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3E08980C" w14:textId="77777777" w:rsidTr="00341AFA">
        <w:tc>
          <w:tcPr>
            <w:tcW w:w="9360" w:type="dxa"/>
            <w:gridSpan w:val="4"/>
            <w:tcBorders>
              <w:top w:val="nil"/>
              <w:left w:val="nil"/>
              <w:bottom w:val="nil"/>
              <w:right w:val="nil"/>
            </w:tcBorders>
          </w:tcPr>
          <w:p w14:paraId="104EE73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73C34552" w14:textId="77777777" w:rsidTr="00341AFA">
        <w:tc>
          <w:tcPr>
            <w:tcW w:w="450" w:type="dxa"/>
            <w:tcBorders>
              <w:top w:val="nil"/>
              <w:left w:val="nil"/>
              <w:bottom w:val="nil"/>
              <w:right w:val="nil"/>
            </w:tcBorders>
          </w:tcPr>
          <w:p w14:paraId="6ABDDC3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10B75F9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De werkingsperiode is inclusief de opgeven datum. </w:t>
            </w:r>
          </w:p>
          <w:p w14:paraId="65D9E8C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Het betreft de attribuutsoort Vervaldatum (van BESCHIKKING) in het GFO Zaken 2004.</w:t>
            </w:r>
          </w:p>
        </w:tc>
      </w:tr>
    </w:tbl>
    <w:bookmarkStart w:id="18" w:name="BKM_6344A354_0948_4109_98AC_315FCD5D7C79"/>
    <w:bookmarkEnd w:id="18"/>
    <w:p w14:paraId="25475BBE"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Vervalreden</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39868409" w14:textId="77777777" w:rsidTr="00341AFA">
        <w:trPr>
          <w:trHeight w:val="230"/>
        </w:trPr>
        <w:tc>
          <w:tcPr>
            <w:tcW w:w="3330" w:type="dxa"/>
            <w:gridSpan w:val="2"/>
            <w:tcBorders>
              <w:top w:val="nil"/>
              <w:left w:val="nil"/>
              <w:bottom w:val="nil"/>
              <w:right w:val="nil"/>
            </w:tcBorders>
          </w:tcPr>
          <w:p w14:paraId="3D9752B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714D871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Vervalreden</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4643FE7B"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07DCD7E9" w14:textId="77777777" w:rsidTr="00341AFA">
        <w:tc>
          <w:tcPr>
            <w:tcW w:w="3330" w:type="dxa"/>
            <w:gridSpan w:val="2"/>
            <w:tcBorders>
              <w:top w:val="nil"/>
              <w:left w:val="nil"/>
              <w:bottom w:val="nil"/>
              <w:right w:val="nil"/>
            </w:tcBorders>
          </w:tcPr>
          <w:p w14:paraId="78840E7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7D2B796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139B77CE" w14:textId="77777777" w:rsidTr="00341AFA">
        <w:tc>
          <w:tcPr>
            <w:tcW w:w="3330" w:type="dxa"/>
            <w:gridSpan w:val="2"/>
            <w:tcBorders>
              <w:top w:val="nil"/>
              <w:left w:val="nil"/>
              <w:bottom w:val="nil"/>
              <w:right w:val="nil"/>
            </w:tcBorders>
          </w:tcPr>
          <w:p w14:paraId="3E53AC6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2B0901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2AFAAC9C" w14:textId="77777777" w:rsidTr="00341AFA">
        <w:tc>
          <w:tcPr>
            <w:tcW w:w="3330" w:type="dxa"/>
            <w:gridSpan w:val="2"/>
            <w:tcBorders>
              <w:top w:val="nil"/>
              <w:left w:val="nil"/>
              <w:bottom w:val="nil"/>
              <w:right w:val="nil"/>
            </w:tcBorders>
          </w:tcPr>
          <w:p w14:paraId="4E4FCEB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66BAE54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vervalreden</w:t>
            </w:r>
            <w:r w:rsidRPr="008A6917">
              <w:rPr>
                <w:rFonts w:ascii="Arial" w:hAnsi="Arial" w:cs="Arial"/>
                <w:color w:val="000000"/>
                <w:szCs w:val="24"/>
                <w:lang w:val="en-AU" w:eastAsia="en-US"/>
              </w:rPr>
              <w:fldChar w:fldCharType="end"/>
            </w:r>
          </w:p>
        </w:tc>
      </w:tr>
      <w:tr w:rsidR="00341AFA" w:rsidRPr="008A6917" w14:paraId="33FABF71" w14:textId="77777777" w:rsidTr="00341AFA">
        <w:tc>
          <w:tcPr>
            <w:tcW w:w="3330" w:type="dxa"/>
            <w:gridSpan w:val="2"/>
            <w:tcBorders>
              <w:top w:val="nil"/>
              <w:left w:val="nil"/>
              <w:bottom w:val="nil"/>
              <w:right w:val="nil"/>
            </w:tcBorders>
          </w:tcPr>
          <w:p w14:paraId="6DBCB20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7B06190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omschrijving die aangeeft op grond waarvan het besluit is of komt te vervallen.</w:t>
            </w:r>
          </w:p>
        </w:tc>
      </w:tr>
      <w:tr w:rsidR="00341AFA" w:rsidRPr="008A6917" w14:paraId="580A7C31" w14:textId="77777777" w:rsidTr="00341AFA">
        <w:trPr>
          <w:trHeight w:val="230"/>
        </w:trPr>
        <w:tc>
          <w:tcPr>
            <w:tcW w:w="3330" w:type="dxa"/>
            <w:gridSpan w:val="2"/>
            <w:tcBorders>
              <w:top w:val="nil"/>
              <w:left w:val="nil"/>
              <w:bottom w:val="nil"/>
              <w:right w:val="nil"/>
            </w:tcBorders>
          </w:tcPr>
          <w:p w14:paraId="358F17C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4D913E2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050CFC29" w14:textId="77777777" w:rsidTr="00341AFA">
        <w:tc>
          <w:tcPr>
            <w:tcW w:w="3330" w:type="dxa"/>
            <w:gridSpan w:val="2"/>
            <w:tcBorders>
              <w:top w:val="nil"/>
              <w:left w:val="nil"/>
              <w:bottom w:val="nil"/>
              <w:right w:val="nil"/>
            </w:tcBorders>
          </w:tcPr>
          <w:p w14:paraId="254B40B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52FE68F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47212CFF" w14:textId="77777777" w:rsidTr="00341AFA">
        <w:tc>
          <w:tcPr>
            <w:tcW w:w="3330" w:type="dxa"/>
            <w:gridSpan w:val="2"/>
            <w:tcBorders>
              <w:top w:val="nil"/>
              <w:left w:val="nil"/>
              <w:bottom w:val="nil"/>
              <w:right w:val="nil"/>
            </w:tcBorders>
          </w:tcPr>
          <w:p w14:paraId="5E32681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4ED11BB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X40</w:t>
            </w:r>
            <w:r w:rsidRPr="008A6917">
              <w:rPr>
                <w:rFonts w:ascii="Arial" w:hAnsi="Arial" w:cs="Arial"/>
                <w:color w:val="000000"/>
                <w:szCs w:val="24"/>
                <w:lang w:val="en-AU" w:eastAsia="en-US"/>
              </w:rPr>
              <w:fldChar w:fldCharType="end"/>
            </w:r>
          </w:p>
        </w:tc>
      </w:tr>
      <w:tr w:rsidR="00341AFA" w:rsidRPr="008A6917" w14:paraId="5897EE10" w14:textId="77777777" w:rsidTr="00341AFA">
        <w:trPr>
          <w:trHeight w:val="230"/>
        </w:trPr>
        <w:tc>
          <w:tcPr>
            <w:tcW w:w="3330" w:type="dxa"/>
            <w:gridSpan w:val="2"/>
            <w:tcBorders>
              <w:top w:val="nil"/>
              <w:left w:val="nil"/>
              <w:bottom w:val="nil"/>
              <w:right w:val="nil"/>
            </w:tcBorders>
          </w:tcPr>
          <w:p w14:paraId="5EC8139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3CA489B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Besluit met tijdelijke werking</w:t>
            </w:r>
          </w:p>
          <w:p w14:paraId="0F43B64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Besluit ingetrokken door overheid</w:t>
            </w:r>
          </w:p>
          <w:p w14:paraId="33B48D3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Besluit ingetrokken o.v.v. belanghebbende</w:t>
            </w:r>
          </w:p>
          <w:p w14:paraId="309B805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B44D3F1" w14:textId="77777777" w:rsidTr="00341AFA">
        <w:trPr>
          <w:trHeight w:val="215"/>
        </w:trPr>
        <w:tc>
          <w:tcPr>
            <w:tcW w:w="3330" w:type="dxa"/>
            <w:gridSpan w:val="2"/>
            <w:tcBorders>
              <w:top w:val="nil"/>
              <w:left w:val="nil"/>
              <w:bottom w:val="nil"/>
              <w:right w:val="nil"/>
            </w:tcBorders>
          </w:tcPr>
          <w:p w14:paraId="5794AE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7E04051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2626AFC7" w14:textId="77777777" w:rsidTr="00341AFA">
        <w:trPr>
          <w:trHeight w:val="230"/>
        </w:trPr>
        <w:tc>
          <w:tcPr>
            <w:tcW w:w="3330" w:type="dxa"/>
            <w:gridSpan w:val="2"/>
            <w:tcBorders>
              <w:top w:val="nil"/>
              <w:left w:val="nil"/>
              <w:bottom w:val="nil"/>
              <w:right w:val="nil"/>
            </w:tcBorders>
          </w:tcPr>
          <w:p w14:paraId="1A83BD9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4B0BFE4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4A4C9808" w14:textId="77777777" w:rsidTr="00341AFA">
        <w:trPr>
          <w:trHeight w:val="230"/>
        </w:trPr>
        <w:tc>
          <w:tcPr>
            <w:tcW w:w="3330" w:type="dxa"/>
            <w:gridSpan w:val="2"/>
            <w:tcBorders>
              <w:top w:val="nil"/>
              <w:left w:val="nil"/>
              <w:bottom w:val="nil"/>
              <w:right w:val="nil"/>
            </w:tcBorders>
          </w:tcPr>
          <w:p w14:paraId="353231C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61AD240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73EDA36" w14:textId="77777777" w:rsidTr="00341AFA">
        <w:trPr>
          <w:trHeight w:val="230"/>
        </w:trPr>
        <w:tc>
          <w:tcPr>
            <w:tcW w:w="3330" w:type="dxa"/>
            <w:gridSpan w:val="2"/>
            <w:tcBorders>
              <w:top w:val="nil"/>
              <w:left w:val="nil"/>
              <w:bottom w:val="nil"/>
              <w:right w:val="nil"/>
            </w:tcBorders>
          </w:tcPr>
          <w:p w14:paraId="7771432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4F2AC7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B6FB0FF" w14:textId="77777777" w:rsidTr="00341AFA">
        <w:trPr>
          <w:trHeight w:val="230"/>
        </w:trPr>
        <w:tc>
          <w:tcPr>
            <w:tcW w:w="3330" w:type="dxa"/>
            <w:gridSpan w:val="2"/>
            <w:tcBorders>
              <w:top w:val="nil"/>
              <w:left w:val="nil"/>
              <w:bottom w:val="nil"/>
              <w:right w:val="nil"/>
            </w:tcBorders>
          </w:tcPr>
          <w:p w14:paraId="014616F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78EB06C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783A1FA" w14:textId="77777777" w:rsidTr="00341AFA">
        <w:tc>
          <w:tcPr>
            <w:tcW w:w="3330" w:type="dxa"/>
            <w:gridSpan w:val="2"/>
            <w:tcBorders>
              <w:top w:val="nil"/>
              <w:left w:val="nil"/>
              <w:bottom w:val="nil"/>
              <w:right w:val="nil"/>
            </w:tcBorders>
          </w:tcPr>
          <w:p w14:paraId="36E60E9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32C981C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74CD79A" w14:textId="77777777" w:rsidTr="00341AFA">
        <w:trPr>
          <w:trHeight w:val="230"/>
        </w:trPr>
        <w:tc>
          <w:tcPr>
            <w:tcW w:w="3330" w:type="dxa"/>
            <w:gridSpan w:val="2"/>
            <w:tcBorders>
              <w:top w:val="nil"/>
              <w:left w:val="nil"/>
              <w:bottom w:val="nil"/>
              <w:right w:val="nil"/>
            </w:tcBorders>
          </w:tcPr>
          <w:p w14:paraId="0FE9DDF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19F641F3"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2B6B4796" w14:textId="77777777" w:rsidTr="00341AFA">
        <w:trPr>
          <w:trHeight w:val="230"/>
        </w:trPr>
        <w:tc>
          <w:tcPr>
            <w:tcW w:w="3330" w:type="dxa"/>
            <w:gridSpan w:val="2"/>
            <w:tcBorders>
              <w:top w:val="nil"/>
              <w:left w:val="nil"/>
              <w:bottom w:val="nil"/>
              <w:right w:val="nil"/>
            </w:tcBorders>
          </w:tcPr>
          <w:p w14:paraId="79F7FDF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39D7EB5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3D20B0F7" w14:textId="77777777" w:rsidTr="00341AFA">
        <w:trPr>
          <w:trHeight w:val="230"/>
        </w:trPr>
        <w:tc>
          <w:tcPr>
            <w:tcW w:w="3330" w:type="dxa"/>
            <w:gridSpan w:val="2"/>
            <w:tcBorders>
              <w:top w:val="nil"/>
              <w:left w:val="nil"/>
              <w:bottom w:val="nil"/>
              <w:right w:val="nil"/>
            </w:tcBorders>
          </w:tcPr>
          <w:p w14:paraId="4DA6121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7710087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537A2DC7" w14:textId="77777777" w:rsidTr="00341AFA">
        <w:tc>
          <w:tcPr>
            <w:tcW w:w="9360" w:type="dxa"/>
            <w:gridSpan w:val="4"/>
            <w:tcBorders>
              <w:top w:val="nil"/>
              <w:left w:val="nil"/>
              <w:bottom w:val="nil"/>
              <w:right w:val="nil"/>
            </w:tcBorders>
          </w:tcPr>
          <w:p w14:paraId="2A31CC5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5DE56AFD" w14:textId="77777777" w:rsidTr="00341AFA">
        <w:tc>
          <w:tcPr>
            <w:tcW w:w="450" w:type="dxa"/>
            <w:tcBorders>
              <w:top w:val="nil"/>
              <w:left w:val="nil"/>
              <w:bottom w:val="nil"/>
              <w:right w:val="nil"/>
            </w:tcBorders>
          </w:tcPr>
          <w:p w14:paraId="113B20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24514C3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attribuutsoort geeft aan wat de reden is van het vervallen van het besluit op de vervaldatum. Het kan zijn dat het besluit slechts voor een beperkte periode geldig is. Dan zal de vervaldatum veelal al bij de creatie van het besluit bekend zijn. Het kan ook zijn dat het besluit later ingetrokken is, bijvoorbeeld vanwege gewijizigde omstandigheden (de betrokkene op wie het besluit van toepassing is, is overleden) of vanwege een toegekend bezwaar. In die gevallen is er veelal een gerelateerde zaak die onder meer tot gevolg heeft dat het besluit ingetrokken is.</w:t>
            </w:r>
          </w:p>
        </w:tc>
      </w:tr>
    </w:tbl>
    <w:bookmarkStart w:id="19" w:name="BKM_02E447FB_05DA_43fa_81EC_25C0085AD0C9"/>
    <w:bookmarkEnd w:id="19"/>
    <w:p w14:paraId="45464EAA"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Publicatiedatum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21879D5C" w14:textId="77777777" w:rsidTr="00341AFA">
        <w:trPr>
          <w:trHeight w:val="230"/>
        </w:trPr>
        <w:tc>
          <w:tcPr>
            <w:tcW w:w="3330" w:type="dxa"/>
            <w:gridSpan w:val="2"/>
            <w:tcBorders>
              <w:top w:val="nil"/>
              <w:left w:val="nil"/>
              <w:bottom w:val="nil"/>
              <w:right w:val="nil"/>
            </w:tcBorders>
          </w:tcPr>
          <w:p w14:paraId="3544B90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287B499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Publicatiedatum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1CC3E07B"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3C838801" w14:textId="77777777" w:rsidTr="00341AFA">
        <w:tc>
          <w:tcPr>
            <w:tcW w:w="3330" w:type="dxa"/>
            <w:gridSpan w:val="2"/>
            <w:tcBorders>
              <w:top w:val="nil"/>
              <w:left w:val="nil"/>
              <w:bottom w:val="nil"/>
              <w:right w:val="nil"/>
            </w:tcBorders>
          </w:tcPr>
          <w:p w14:paraId="6AACA19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7BC12A5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4BCFF035" w14:textId="77777777" w:rsidTr="00341AFA">
        <w:tc>
          <w:tcPr>
            <w:tcW w:w="3330" w:type="dxa"/>
            <w:gridSpan w:val="2"/>
            <w:tcBorders>
              <w:top w:val="nil"/>
              <w:left w:val="nil"/>
              <w:bottom w:val="nil"/>
              <w:right w:val="nil"/>
            </w:tcBorders>
          </w:tcPr>
          <w:p w14:paraId="1D05743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75474FD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0013</w:t>
            </w:r>
          </w:p>
        </w:tc>
      </w:tr>
      <w:tr w:rsidR="00341AFA" w:rsidRPr="008A6917" w14:paraId="696BD811" w14:textId="77777777" w:rsidTr="00341AFA">
        <w:tc>
          <w:tcPr>
            <w:tcW w:w="3330" w:type="dxa"/>
            <w:gridSpan w:val="2"/>
            <w:tcBorders>
              <w:top w:val="nil"/>
              <w:left w:val="nil"/>
              <w:bottom w:val="nil"/>
              <w:right w:val="nil"/>
            </w:tcBorders>
          </w:tcPr>
          <w:p w14:paraId="033F052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23B4C81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datumPublicatie</w:t>
            </w:r>
            <w:r w:rsidRPr="008A6917">
              <w:rPr>
                <w:rFonts w:ascii="Arial" w:hAnsi="Arial" w:cs="Arial"/>
                <w:color w:val="000000"/>
                <w:szCs w:val="24"/>
                <w:lang w:val="en-AU" w:eastAsia="en-US"/>
              </w:rPr>
              <w:fldChar w:fldCharType="end"/>
            </w:r>
          </w:p>
        </w:tc>
      </w:tr>
      <w:tr w:rsidR="00341AFA" w:rsidRPr="008A6917" w14:paraId="05580C20" w14:textId="77777777" w:rsidTr="00341AFA">
        <w:tc>
          <w:tcPr>
            <w:tcW w:w="3330" w:type="dxa"/>
            <w:gridSpan w:val="2"/>
            <w:tcBorders>
              <w:top w:val="nil"/>
              <w:left w:val="nil"/>
              <w:bottom w:val="nil"/>
              <w:right w:val="nil"/>
            </w:tcBorders>
          </w:tcPr>
          <w:p w14:paraId="694CF53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4869290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Datum waarop het besluit gepubliceerd wordt.</w:t>
            </w:r>
          </w:p>
        </w:tc>
      </w:tr>
      <w:tr w:rsidR="00341AFA" w:rsidRPr="008A6917" w14:paraId="631D73B4" w14:textId="77777777" w:rsidTr="00341AFA">
        <w:trPr>
          <w:trHeight w:val="230"/>
        </w:trPr>
        <w:tc>
          <w:tcPr>
            <w:tcW w:w="3330" w:type="dxa"/>
            <w:gridSpan w:val="2"/>
            <w:tcBorders>
              <w:top w:val="nil"/>
              <w:left w:val="nil"/>
              <w:bottom w:val="nil"/>
              <w:right w:val="nil"/>
            </w:tcBorders>
          </w:tcPr>
          <w:p w14:paraId="1DD5D08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2EADF85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2E980A6B" w14:textId="77777777" w:rsidTr="00341AFA">
        <w:tc>
          <w:tcPr>
            <w:tcW w:w="3330" w:type="dxa"/>
            <w:gridSpan w:val="2"/>
            <w:tcBorders>
              <w:top w:val="nil"/>
              <w:left w:val="nil"/>
              <w:bottom w:val="nil"/>
              <w:right w:val="nil"/>
            </w:tcBorders>
          </w:tcPr>
          <w:p w14:paraId="7BECA6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40BD05E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0FDF8EB1" w14:textId="77777777" w:rsidTr="00341AFA">
        <w:tc>
          <w:tcPr>
            <w:tcW w:w="3330" w:type="dxa"/>
            <w:gridSpan w:val="2"/>
            <w:tcBorders>
              <w:top w:val="nil"/>
              <w:left w:val="nil"/>
              <w:bottom w:val="nil"/>
              <w:right w:val="nil"/>
            </w:tcBorders>
          </w:tcPr>
          <w:p w14:paraId="19D477C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0702C22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14:paraId="552942AE" w14:textId="77777777" w:rsidTr="00341AFA">
        <w:trPr>
          <w:trHeight w:val="230"/>
        </w:trPr>
        <w:tc>
          <w:tcPr>
            <w:tcW w:w="3330" w:type="dxa"/>
            <w:gridSpan w:val="2"/>
            <w:tcBorders>
              <w:top w:val="nil"/>
              <w:left w:val="nil"/>
              <w:bottom w:val="nil"/>
              <w:right w:val="nil"/>
            </w:tcBorders>
          </w:tcPr>
          <w:p w14:paraId="0E71D01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3F48567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zowel op, voor of na de huidige datum en tijd</w:t>
            </w:r>
          </w:p>
        </w:tc>
      </w:tr>
      <w:tr w:rsidR="00341AFA" w:rsidRPr="008A6917" w14:paraId="332A7FDD" w14:textId="77777777" w:rsidTr="00341AFA">
        <w:trPr>
          <w:trHeight w:val="215"/>
        </w:trPr>
        <w:tc>
          <w:tcPr>
            <w:tcW w:w="3330" w:type="dxa"/>
            <w:gridSpan w:val="2"/>
            <w:tcBorders>
              <w:top w:val="nil"/>
              <w:left w:val="nil"/>
              <w:bottom w:val="nil"/>
              <w:right w:val="nil"/>
            </w:tcBorders>
          </w:tcPr>
          <w:p w14:paraId="2AF0034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54BB5EA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190EFC5" w14:textId="77777777" w:rsidTr="00341AFA">
        <w:trPr>
          <w:trHeight w:val="230"/>
        </w:trPr>
        <w:tc>
          <w:tcPr>
            <w:tcW w:w="3330" w:type="dxa"/>
            <w:gridSpan w:val="2"/>
            <w:tcBorders>
              <w:top w:val="nil"/>
              <w:left w:val="nil"/>
              <w:bottom w:val="nil"/>
              <w:right w:val="nil"/>
            </w:tcBorders>
          </w:tcPr>
          <w:p w14:paraId="0078034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1723556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406883AA" w14:textId="77777777" w:rsidTr="00341AFA">
        <w:trPr>
          <w:trHeight w:val="230"/>
        </w:trPr>
        <w:tc>
          <w:tcPr>
            <w:tcW w:w="3330" w:type="dxa"/>
            <w:gridSpan w:val="2"/>
            <w:tcBorders>
              <w:top w:val="nil"/>
              <w:left w:val="nil"/>
              <w:bottom w:val="nil"/>
              <w:right w:val="nil"/>
            </w:tcBorders>
          </w:tcPr>
          <w:p w14:paraId="704B2E3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0F3A089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132124C" w14:textId="77777777" w:rsidTr="00341AFA">
        <w:trPr>
          <w:trHeight w:val="230"/>
        </w:trPr>
        <w:tc>
          <w:tcPr>
            <w:tcW w:w="3330" w:type="dxa"/>
            <w:gridSpan w:val="2"/>
            <w:tcBorders>
              <w:top w:val="nil"/>
              <w:left w:val="nil"/>
              <w:bottom w:val="nil"/>
              <w:right w:val="nil"/>
            </w:tcBorders>
          </w:tcPr>
          <w:p w14:paraId="048FDF7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1E7B748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0599B20" w14:textId="77777777" w:rsidTr="00341AFA">
        <w:trPr>
          <w:trHeight w:val="230"/>
        </w:trPr>
        <w:tc>
          <w:tcPr>
            <w:tcW w:w="3330" w:type="dxa"/>
            <w:gridSpan w:val="2"/>
            <w:tcBorders>
              <w:top w:val="nil"/>
              <w:left w:val="nil"/>
              <w:bottom w:val="nil"/>
              <w:right w:val="nil"/>
            </w:tcBorders>
          </w:tcPr>
          <w:p w14:paraId="78F4AA6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5D390AA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E8BA5BD" w14:textId="77777777" w:rsidTr="00341AFA">
        <w:tc>
          <w:tcPr>
            <w:tcW w:w="3330" w:type="dxa"/>
            <w:gridSpan w:val="2"/>
            <w:tcBorders>
              <w:top w:val="nil"/>
              <w:left w:val="nil"/>
              <w:bottom w:val="nil"/>
              <w:right w:val="nil"/>
            </w:tcBorders>
          </w:tcPr>
          <w:p w14:paraId="38A116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16DFB0B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73138B6" w14:textId="77777777" w:rsidTr="00341AFA">
        <w:trPr>
          <w:trHeight w:val="230"/>
        </w:trPr>
        <w:tc>
          <w:tcPr>
            <w:tcW w:w="3330" w:type="dxa"/>
            <w:gridSpan w:val="2"/>
            <w:tcBorders>
              <w:top w:val="nil"/>
              <w:left w:val="nil"/>
              <w:bottom w:val="nil"/>
              <w:right w:val="nil"/>
            </w:tcBorders>
          </w:tcPr>
          <w:p w14:paraId="6E62192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446BD0A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41B5DBAC" w14:textId="77777777" w:rsidTr="00341AFA">
        <w:trPr>
          <w:trHeight w:val="230"/>
        </w:trPr>
        <w:tc>
          <w:tcPr>
            <w:tcW w:w="3330" w:type="dxa"/>
            <w:gridSpan w:val="2"/>
            <w:tcBorders>
              <w:top w:val="nil"/>
              <w:left w:val="nil"/>
              <w:bottom w:val="nil"/>
              <w:right w:val="nil"/>
            </w:tcBorders>
          </w:tcPr>
          <w:p w14:paraId="3659A35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27DC18F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C58F063" w14:textId="77777777" w:rsidTr="00341AFA">
        <w:trPr>
          <w:trHeight w:val="230"/>
        </w:trPr>
        <w:tc>
          <w:tcPr>
            <w:tcW w:w="3330" w:type="dxa"/>
            <w:gridSpan w:val="2"/>
            <w:tcBorders>
              <w:top w:val="nil"/>
              <w:left w:val="nil"/>
              <w:bottom w:val="nil"/>
              <w:right w:val="nil"/>
            </w:tcBorders>
          </w:tcPr>
          <w:p w14:paraId="78B9349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lastRenderedPageBreak/>
              <w:t xml:space="preserve">Regels </w:t>
            </w:r>
          </w:p>
        </w:tc>
        <w:tc>
          <w:tcPr>
            <w:tcW w:w="6030" w:type="dxa"/>
            <w:gridSpan w:val="2"/>
            <w:tcBorders>
              <w:top w:val="nil"/>
              <w:left w:val="nil"/>
              <w:bottom w:val="nil"/>
              <w:right w:val="nil"/>
            </w:tcBorders>
          </w:tcPr>
          <w:p w14:paraId="74228BC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5D6C1A3C" w14:textId="77777777" w:rsidTr="00341AFA">
        <w:tc>
          <w:tcPr>
            <w:tcW w:w="9360" w:type="dxa"/>
            <w:gridSpan w:val="4"/>
            <w:tcBorders>
              <w:top w:val="nil"/>
              <w:left w:val="nil"/>
              <w:bottom w:val="nil"/>
              <w:right w:val="nil"/>
            </w:tcBorders>
          </w:tcPr>
          <w:p w14:paraId="2B0AEE7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6B721C67" w14:textId="77777777" w:rsidTr="00341AFA">
        <w:tc>
          <w:tcPr>
            <w:tcW w:w="450" w:type="dxa"/>
            <w:tcBorders>
              <w:top w:val="nil"/>
              <w:left w:val="nil"/>
              <w:bottom w:val="nil"/>
              <w:right w:val="nil"/>
            </w:tcBorders>
          </w:tcPr>
          <w:p w14:paraId="17374E0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3FBA5C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de attribuutsoort Publicatiedatum (van BESCHIKKING) in het GFO Zaken 2004.</w:t>
            </w:r>
          </w:p>
        </w:tc>
      </w:tr>
    </w:tbl>
    <w:bookmarkStart w:id="20" w:name="BKM_C8F7C0AF_FBC8_4c0b_B246_1D9F908A7871"/>
    <w:bookmarkEnd w:id="20"/>
    <w:p w14:paraId="13B87FC0"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Verzenddatum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0D9BAF72" w14:textId="77777777" w:rsidTr="00341AFA">
        <w:trPr>
          <w:trHeight w:val="230"/>
        </w:trPr>
        <w:tc>
          <w:tcPr>
            <w:tcW w:w="3330" w:type="dxa"/>
            <w:gridSpan w:val="2"/>
            <w:tcBorders>
              <w:top w:val="nil"/>
              <w:left w:val="nil"/>
              <w:bottom w:val="nil"/>
              <w:right w:val="nil"/>
            </w:tcBorders>
          </w:tcPr>
          <w:p w14:paraId="2809A49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14FD2043"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Verzenddatum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4DCB5C2B"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1EE87B36" w14:textId="77777777" w:rsidTr="00341AFA">
        <w:tc>
          <w:tcPr>
            <w:tcW w:w="3330" w:type="dxa"/>
            <w:gridSpan w:val="2"/>
            <w:tcBorders>
              <w:top w:val="nil"/>
              <w:left w:val="nil"/>
              <w:bottom w:val="nil"/>
              <w:right w:val="nil"/>
            </w:tcBorders>
          </w:tcPr>
          <w:p w14:paraId="28A6696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1325743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6BB9823D" w14:textId="77777777" w:rsidTr="00341AFA">
        <w:tc>
          <w:tcPr>
            <w:tcW w:w="3330" w:type="dxa"/>
            <w:gridSpan w:val="2"/>
            <w:tcBorders>
              <w:top w:val="nil"/>
              <w:left w:val="nil"/>
              <w:bottom w:val="nil"/>
              <w:right w:val="nil"/>
            </w:tcBorders>
          </w:tcPr>
          <w:p w14:paraId="57CB8B8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36B57E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0015</w:t>
            </w:r>
          </w:p>
        </w:tc>
      </w:tr>
      <w:tr w:rsidR="00341AFA" w:rsidRPr="008A6917" w14:paraId="0BCB624C" w14:textId="77777777" w:rsidTr="00341AFA">
        <w:tc>
          <w:tcPr>
            <w:tcW w:w="3330" w:type="dxa"/>
            <w:gridSpan w:val="2"/>
            <w:tcBorders>
              <w:top w:val="nil"/>
              <w:left w:val="nil"/>
              <w:bottom w:val="nil"/>
              <w:right w:val="nil"/>
            </w:tcBorders>
          </w:tcPr>
          <w:p w14:paraId="46C65D5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42F6A95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datumVerzending</w:t>
            </w:r>
            <w:r w:rsidRPr="008A6917">
              <w:rPr>
                <w:rFonts w:ascii="Arial" w:hAnsi="Arial" w:cs="Arial"/>
                <w:color w:val="000000"/>
                <w:szCs w:val="24"/>
                <w:lang w:val="en-AU" w:eastAsia="en-US"/>
              </w:rPr>
              <w:fldChar w:fldCharType="end"/>
            </w:r>
          </w:p>
        </w:tc>
      </w:tr>
      <w:tr w:rsidR="00341AFA" w:rsidRPr="008A6917" w14:paraId="618CCBC8" w14:textId="77777777" w:rsidTr="00341AFA">
        <w:tc>
          <w:tcPr>
            <w:tcW w:w="3330" w:type="dxa"/>
            <w:gridSpan w:val="2"/>
            <w:tcBorders>
              <w:top w:val="nil"/>
              <w:left w:val="nil"/>
              <w:bottom w:val="nil"/>
              <w:right w:val="nil"/>
            </w:tcBorders>
          </w:tcPr>
          <w:p w14:paraId="1486C27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10DF4CA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Datum waarop het besluit verzonden is.</w:t>
            </w:r>
          </w:p>
        </w:tc>
      </w:tr>
      <w:tr w:rsidR="00341AFA" w:rsidRPr="008A6917" w14:paraId="57BAB0BD" w14:textId="77777777" w:rsidTr="00341AFA">
        <w:trPr>
          <w:trHeight w:val="230"/>
        </w:trPr>
        <w:tc>
          <w:tcPr>
            <w:tcW w:w="3330" w:type="dxa"/>
            <w:gridSpan w:val="2"/>
            <w:tcBorders>
              <w:top w:val="nil"/>
              <w:left w:val="nil"/>
              <w:bottom w:val="nil"/>
              <w:right w:val="nil"/>
            </w:tcBorders>
          </w:tcPr>
          <w:p w14:paraId="7172901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530DE94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4E4D448F" w14:textId="77777777" w:rsidTr="00341AFA">
        <w:tc>
          <w:tcPr>
            <w:tcW w:w="3330" w:type="dxa"/>
            <w:gridSpan w:val="2"/>
            <w:tcBorders>
              <w:top w:val="nil"/>
              <w:left w:val="nil"/>
              <w:bottom w:val="nil"/>
              <w:right w:val="nil"/>
            </w:tcBorders>
          </w:tcPr>
          <w:p w14:paraId="301B371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1F1D9E4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14321F4B" w14:textId="77777777" w:rsidTr="00341AFA">
        <w:tc>
          <w:tcPr>
            <w:tcW w:w="3330" w:type="dxa"/>
            <w:gridSpan w:val="2"/>
            <w:tcBorders>
              <w:top w:val="nil"/>
              <w:left w:val="nil"/>
              <w:bottom w:val="nil"/>
              <w:right w:val="nil"/>
            </w:tcBorders>
          </w:tcPr>
          <w:p w14:paraId="054C021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4FF8BB3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14:paraId="40765B27" w14:textId="77777777" w:rsidTr="00341AFA">
        <w:trPr>
          <w:trHeight w:val="230"/>
        </w:trPr>
        <w:tc>
          <w:tcPr>
            <w:tcW w:w="3330" w:type="dxa"/>
            <w:gridSpan w:val="2"/>
            <w:tcBorders>
              <w:top w:val="nil"/>
              <w:left w:val="nil"/>
              <w:bottom w:val="nil"/>
              <w:right w:val="nil"/>
            </w:tcBorders>
          </w:tcPr>
          <w:p w14:paraId="61E7479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00B1CF9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zowel op, voor of na de huidige datum en tijd</w:t>
            </w:r>
          </w:p>
        </w:tc>
      </w:tr>
      <w:tr w:rsidR="00341AFA" w:rsidRPr="008A6917" w14:paraId="5EB3C1B1" w14:textId="77777777" w:rsidTr="00341AFA">
        <w:trPr>
          <w:trHeight w:val="215"/>
        </w:trPr>
        <w:tc>
          <w:tcPr>
            <w:tcW w:w="3330" w:type="dxa"/>
            <w:gridSpan w:val="2"/>
            <w:tcBorders>
              <w:top w:val="nil"/>
              <w:left w:val="nil"/>
              <w:bottom w:val="nil"/>
              <w:right w:val="nil"/>
            </w:tcBorders>
          </w:tcPr>
          <w:p w14:paraId="1793CBF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1C03F3F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4B1FBA8" w14:textId="77777777" w:rsidTr="00341AFA">
        <w:trPr>
          <w:trHeight w:val="230"/>
        </w:trPr>
        <w:tc>
          <w:tcPr>
            <w:tcW w:w="3330" w:type="dxa"/>
            <w:gridSpan w:val="2"/>
            <w:tcBorders>
              <w:top w:val="nil"/>
              <w:left w:val="nil"/>
              <w:bottom w:val="nil"/>
              <w:right w:val="nil"/>
            </w:tcBorders>
          </w:tcPr>
          <w:p w14:paraId="311A97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6433723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5DC3E67" w14:textId="77777777" w:rsidTr="00341AFA">
        <w:trPr>
          <w:trHeight w:val="230"/>
        </w:trPr>
        <w:tc>
          <w:tcPr>
            <w:tcW w:w="3330" w:type="dxa"/>
            <w:gridSpan w:val="2"/>
            <w:tcBorders>
              <w:top w:val="nil"/>
              <w:left w:val="nil"/>
              <w:bottom w:val="nil"/>
              <w:right w:val="nil"/>
            </w:tcBorders>
          </w:tcPr>
          <w:p w14:paraId="5B1014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12F616F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689D0E8" w14:textId="77777777" w:rsidTr="00341AFA">
        <w:trPr>
          <w:trHeight w:val="230"/>
        </w:trPr>
        <w:tc>
          <w:tcPr>
            <w:tcW w:w="3330" w:type="dxa"/>
            <w:gridSpan w:val="2"/>
            <w:tcBorders>
              <w:top w:val="nil"/>
              <w:left w:val="nil"/>
              <w:bottom w:val="nil"/>
              <w:right w:val="nil"/>
            </w:tcBorders>
          </w:tcPr>
          <w:p w14:paraId="6D52B72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1948524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376254E" w14:textId="77777777" w:rsidTr="00341AFA">
        <w:trPr>
          <w:trHeight w:val="230"/>
        </w:trPr>
        <w:tc>
          <w:tcPr>
            <w:tcW w:w="3330" w:type="dxa"/>
            <w:gridSpan w:val="2"/>
            <w:tcBorders>
              <w:top w:val="nil"/>
              <w:left w:val="nil"/>
              <w:bottom w:val="nil"/>
              <w:right w:val="nil"/>
            </w:tcBorders>
          </w:tcPr>
          <w:p w14:paraId="701FF69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15442CC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864123B" w14:textId="77777777" w:rsidTr="00341AFA">
        <w:tc>
          <w:tcPr>
            <w:tcW w:w="3330" w:type="dxa"/>
            <w:gridSpan w:val="2"/>
            <w:tcBorders>
              <w:top w:val="nil"/>
              <w:left w:val="nil"/>
              <w:bottom w:val="nil"/>
              <w:right w:val="nil"/>
            </w:tcBorders>
          </w:tcPr>
          <w:p w14:paraId="168213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173F747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92B65C1" w14:textId="77777777" w:rsidTr="00341AFA">
        <w:trPr>
          <w:trHeight w:val="230"/>
        </w:trPr>
        <w:tc>
          <w:tcPr>
            <w:tcW w:w="3330" w:type="dxa"/>
            <w:gridSpan w:val="2"/>
            <w:tcBorders>
              <w:top w:val="nil"/>
              <w:left w:val="nil"/>
              <w:bottom w:val="nil"/>
              <w:right w:val="nil"/>
            </w:tcBorders>
          </w:tcPr>
          <w:p w14:paraId="321C5E3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055641E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5D60DEBA" w14:textId="77777777" w:rsidTr="00341AFA">
        <w:trPr>
          <w:trHeight w:val="230"/>
        </w:trPr>
        <w:tc>
          <w:tcPr>
            <w:tcW w:w="3330" w:type="dxa"/>
            <w:gridSpan w:val="2"/>
            <w:tcBorders>
              <w:top w:val="nil"/>
              <w:left w:val="nil"/>
              <w:bottom w:val="nil"/>
              <w:right w:val="nil"/>
            </w:tcBorders>
          </w:tcPr>
          <w:p w14:paraId="70EB7C5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150E370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03E7B692" w14:textId="77777777" w:rsidTr="00341AFA">
        <w:trPr>
          <w:trHeight w:val="230"/>
        </w:trPr>
        <w:tc>
          <w:tcPr>
            <w:tcW w:w="3330" w:type="dxa"/>
            <w:gridSpan w:val="2"/>
            <w:tcBorders>
              <w:top w:val="nil"/>
              <w:left w:val="nil"/>
              <w:bottom w:val="nil"/>
              <w:right w:val="nil"/>
            </w:tcBorders>
          </w:tcPr>
          <w:p w14:paraId="684D7CB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7FB5FE3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022B63B4" w14:textId="77777777" w:rsidTr="00341AFA">
        <w:tc>
          <w:tcPr>
            <w:tcW w:w="9360" w:type="dxa"/>
            <w:gridSpan w:val="4"/>
            <w:tcBorders>
              <w:top w:val="nil"/>
              <w:left w:val="nil"/>
              <w:bottom w:val="nil"/>
              <w:right w:val="nil"/>
            </w:tcBorders>
          </w:tcPr>
          <w:p w14:paraId="6B539FE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4FB86FBC" w14:textId="77777777" w:rsidTr="00341AFA">
        <w:tc>
          <w:tcPr>
            <w:tcW w:w="450" w:type="dxa"/>
            <w:tcBorders>
              <w:top w:val="nil"/>
              <w:left w:val="nil"/>
              <w:bottom w:val="nil"/>
              <w:right w:val="nil"/>
            </w:tcBorders>
          </w:tcPr>
          <w:p w14:paraId="559C95C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732AE5A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de attribuutsoort Verzenddatum (van BESCHIKKING) in het GFO Zaken 2004.</w:t>
            </w:r>
          </w:p>
        </w:tc>
      </w:tr>
    </w:tbl>
    <w:bookmarkStart w:id="21" w:name="BKM_88B027D5_9C49_4066_AE46_65986E3E3C92"/>
    <w:bookmarkEnd w:id="21"/>
    <w:p w14:paraId="71A3711C"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Uiterlijke reactiedatum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43073322" w14:textId="77777777" w:rsidTr="00341AFA">
        <w:trPr>
          <w:trHeight w:val="230"/>
        </w:trPr>
        <w:tc>
          <w:tcPr>
            <w:tcW w:w="3330" w:type="dxa"/>
            <w:gridSpan w:val="2"/>
            <w:tcBorders>
              <w:top w:val="nil"/>
              <w:left w:val="nil"/>
              <w:bottom w:val="nil"/>
              <w:right w:val="nil"/>
            </w:tcBorders>
          </w:tcPr>
          <w:p w14:paraId="26373C0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3005BD8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Uiterlijke reactiedatum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674451E9"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25BCF77C" w14:textId="77777777" w:rsidTr="00341AFA">
        <w:tc>
          <w:tcPr>
            <w:tcW w:w="3330" w:type="dxa"/>
            <w:gridSpan w:val="2"/>
            <w:tcBorders>
              <w:top w:val="nil"/>
              <w:left w:val="nil"/>
              <w:bottom w:val="nil"/>
              <w:right w:val="nil"/>
            </w:tcBorders>
          </w:tcPr>
          <w:p w14:paraId="064170E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17940C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28F020C1" w14:textId="77777777" w:rsidTr="00341AFA">
        <w:tc>
          <w:tcPr>
            <w:tcW w:w="3330" w:type="dxa"/>
            <w:gridSpan w:val="2"/>
            <w:tcBorders>
              <w:top w:val="nil"/>
              <w:left w:val="nil"/>
              <w:bottom w:val="nil"/>
              <w:right w:val="nil"/>
            </w:tcBorders>
          </w:tcPr>
          <w:p w14:paraId="5D6F1B0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0A6D94B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C3AB0AF" w14:textId="77777777" w:rsidTr="00341AFA">
        <w:tc>
          <w:tcPr>
            <w:tcW w:w="3330" w:type="dxa"/>
            <w:gridSpan w:val="2"/>
            <w:tcBorders>
              <w:top w:val="nil"/>
              <w:left w:val="nil"/>
              <w:bottom w:val="nil"/>
              <w:right w:val="nil"/>
            </w:tcBorders>
          </w:tcPr>
          <w:p w14:paraId="1F255CE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776942F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datumUiterlijkeReactie</w:t>
            </w:r>
            <w:r w:rsidRPr="008A6917">
              <w:rPr>
                <w:rFonts w:ascii="Arial" w:hAnsi="Arial" w:cs="Arial"/>
                <w:color w:val="000000"/>
                <w:szCs w:val="24"/>
                <w:lang w:val="en-AU" w:eastAsia="en-US"/>
              </w:rPr>
              <w:fldChar w:fldCharType="end"/>
            </w:r>
          </w:p>
        </w:tc>
      </w:tr>
      <w:tr w:rsidR="00341AFA" w:rsidRPr="008A6917" w14:paraId="315CE838" w14:textId="77777777" w:rsidTr="00341AFA">
        <w:tc>
          <w:tcPr>
            <w:tcW w:w="3330" w:type="dxa"/>
            <w:gridSpan w:val="2"/>
            <w:tcBorders>
              <w:top w:val="nil"/>
              <w:left w:val="nil"/>
              <w:bottom w:val="nil"/>
              <w:right w:val="nil"/>
            </w:tcBorders>
          </w:tcPr>
          <w:p w14:paraId="1298F0D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105BEB4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datum tot wanneer verweer tegen het besluit mogelijk is.</w:t>
            </w:r>
          </w:p>
        </w:tc>
      </w:tr>
      <w:tr w:rsidR="00341AFA" w:rsidRPr="008A6917" w14:paraId="0C812558" w14:textId="77777777" w:rsidTr="00341AFA">
        <w:trPr>
          <w:trHeight w:val="230"/>
        </w:trPr>
        <w:tc>
          <w:tcPr>
            <w:tcW w:w="3330" w:type="dxa"/>
            <w:gridSpan w:val="2"/>
            <w:tcBorders>
              <w:top w:val="nil"/>
              <w:left w:val="nil"/>
              <w:bottom w:val="nil"/>
              <w:right w:val="nil"/>
            </w:tcBorders>
          </w:tcPr>
          <w:p w14:paraId="54456A6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060F1AB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2702BC3B" w14:textId="77777777" w:rsidTr="00341AFA">
        <w:tc>
          <w:tcPr>
            <w:tcW w:w="3330" w:type="dxa"/>
            <w:gridSpan w:val="2"/>
            <w:tcBorders>
              <w:top w:val="nil"/>
              <w:left w:val="nil"/>
              <w:bottom w:val="nil"/>
              <w:right w:val="nil"/>
            </w:tcBorders>
          </w:tcPr>
          <w:p w14:paraId="5182574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105BA62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1FB1C8FE" w14:textId="77777777" w:rsidTr="00341AFA">
        <w:tc>
          <w:tcPr>
            <w:tcW w:w="3330" w:type="dxa"/>
            <w:gridSpan w:val="2"/>
            <w:tcBorders>
              <w:top w:val="nil"/>
              <w:left w:val="nil"/>
              <w:bottom w:val="nil"/>
              <w:right w:val="nil"/>
            </w:tcBorders>
          </w:tcPr>
          <w:p w14:paraId="2EFBD98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0ED515C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14:paraId="6FAE2C70" w14:textId="77777777" w:rsidTr="00341AFA">
        <w:trPr>
          <w:trHeight w:val="230"/>
        </w:trPr>
        <w:tc>
          <w:tcPr>
            <w:tcW w:w="3330" w:type="dxa"/>
            <w:gridSpan w:val="2"/>
            <w:tcBorders>
              <w:top w:val="nil"/>
              <w:left w:val="nil"/>
              <w:bottom w:val="nil"/>
              <w:right w:val="nil"/>
            </w:tcBorders>
          </w:tcPr>
          <w:p w14:paraId="02786D4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6103F3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zowel op, voor of na de huidige datum en tijd</w:t>
            </w:r>
          </w:p>
        </w:tc>
      </w:tr>
      <w:tr w:rsidR="00341AFA" w:rsidRPr="008A6917" w14:paraId="78E9CC2F" w14:textId="77777777" w:rsidTr="00341AFA">
        <w:trPr>
          <w:trHeight w:val="215"/>
        </w:trPr>
        <w:tc>
          <w:tcPr>
            <w:tcW w:w="3330" w:type="dxa"/>
            <w:gridSpan w:val="2"/>
            <w:tcBorders>
              <w:top w:val="nil"/>
              <w:left w:val="nil"/>
              <w:bottom w:val="nil"/>
              <w:right w:val="nil"/>
            </w:tcBorders>
          </w:tcPr>
          <w:p w14:paraId="07EBB16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7801D23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985436D" w14:textId="77777777" w:rsidTr="00341AFA">
        <w:trPr>
          <w:trHeight w:val="230"/>
        </w:trPr>
        <w:tc>
          <w:tcPr>
            <w:tcW w:w="3330" w:type="dxa"/>
            <w:gridSpan w:val="2"/>
            <w:tcBorders>
              <w:top w:val="nil"/>
              <w:left w:val="nil"/>
              <w:bottom w:val="nil"/>
              <w:right w:val="nil"/>
            </w:tcBorders>
          </w:tcPr>
          <w:p w14:paraId="3C4B296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2A7F1C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0AD99E7D" w14:textId="77777777" w:rsidTr="00341AFA">
        <w:trPr>
          <w:trHeight w:val="230"/>
        </w:trPr>
        <w:tc>
          <w:tcPr>
            <w:tcW w:w="3330" w:type="dxa"/>
            <w:gridSpan w:val="2"/>
            <w:tcBorders>
              <w:top w:val="nil"/>
              <w:left w:val="nil"/>
              <w:bottom w:val="nil"/>
              <w:right w:val="nil"/>
            </w:tcBorders>
          </w:tcPr>
          <w:p w14:paraId="3878A78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07C0CF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85A2F56" w14:textId="77777777" w:rsidTr="00341AFA">
        <w:trPr>
          <w:trHeight w:val="230"/>
        </w:trPr>
        <w:tc>
          <w:tcPr>
            <w:tcW w:w="3330" w:type="dxa"/>
            <w:gridSpan w:val="2"/>
            <w:tcBorders>
              <w:top w:val="nil"/>
              <w:left w:val="nil"/>
              <w:bottom w:val="nil"/>
              <w:right w:val="nil"/>
            </w:tcBorders>
          </w:tcPr>
          <w:p w14:paraId="59A1D56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3084F93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09D7360" w14:textId="77777777" w:rsidTr="00341AFA">
        <w:trPr>
          <w:trHeight w:val="230"/>
        </w:trPr>
        <w:tc>
          <w:tcPr>
            <w:tcW w:w="3330" w:type="dxa"/>
            <w:gridSpan w:val="2"/>
            <w:tcBorders>
              <w:top w:val="nil"/>
              <w:left w:val="nil"/>
              <w:bottom w:val="nil"/>
              <w:right w:val="nil"/>
            </w:tcBorders>
          </w:tcPr>
          <w:p w14:paraId="36D6ED7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6E6054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6142E6C" w14:textId="77777777" w:rsidTr="00341AFA">
        <w:tc>
          <w:tcPr>
            <w:tcW w:w="3330" w:type="dxa"/>
            <w:gridSpan w:val="2"/>
            <w:tcBorders>
              <w:top w:val="nil"/>
              <w:left w:val="nil"/>
              <w:bottom w:val="nil"/>
              <w:right w:val="nil"/>
            </w:tcBorders>
          </w:tcPr>
          <w:p w14:paraId="335FED8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02287B7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4D18C99" w14:textId="77777777" w:rsidTr="00341AFA">
        <w:trPr>
          <w:trHeight w:val="230"/>
        </w:trPr>
        <w:tc>
          <w:tcPr>
            <w:tcW w:w="3330" w:type="dxa"/>
            <w:gridSpan w:val="2"/>
            <w:tcBorders>
              <w:top w:val="nil"/>
              <w:left w:val="nil"/>
              <w:bottom w:val="nil"/>
              <w:right w:val="nil"/>
            </w:tcBorders>
          </w:tcPr>
          <w:p w14:paraId="2F45C64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22D5881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454AC089" w14:textId="77777777" w:rsidTr="00341AFA">
        <w:trPr>
          <w:trHeight w:val="230"/>
        </w:trPr>
        <w:tc>
          <w:tcPr>
            <w:tcW w:w="3330" w:type="dxa"/>
            <w:gridSpan w:val="2"/>
            <w:tcBorders>
              <w:top w:val="nil"/>
              <w:left w:val="nil"/>
              <w:bottom w:val="nil"/>
              <w:right w:val="nil"/>
            </w:tcBorders>
          </w:tcPr>
          <w:p w14:paraId="260BD20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2E8527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10A4F72B" w14:textId="77777777" w:rsidTr="00341AFA">
        <w:trPr>
          <w:trHeight w:val="230"/>
        </w:trPr>
        <w:tc>
          <w:tcPr>
            <w:tcW w:w="3330" w:type="dxa"/>
            <w:gridSpan w:val="2"/>
            <w:tcBorders>
              <w:top w:val="nil"/>
              <w:left w:val="nil"/>
              <w:bottom w:val="nil"/>
              <w:right w:val="nil"/>
            </w:tcBorders>
          </w:tcPr>
          <w:p w14:paraId="5FC914B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402CC59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Afleidbaar gegeven (uit BESLUITTYPE.Reactietermijn en BESLUIT.Besluitdatum)</w:t>
            </w:r>
          </w:p>
        </w:tc>
      </w:tr>
      <w:tr w:rsidR="00341AFA" w:rsidRPr="008A6917" w14:paraId="6D7DCF96" w14:textId="77777777" w:rsidTr="00341AFA">
        <w:tc>
          <w:tcPr>
            <w:tcW w:w="9360" w:type="dxa"/>
            <w:gridSpan w:val="4"/>
            <w:tcBorders>
              <w:top w:val="nil"/>
              <w:left w:val="nil"/>
              <w:bottom w:val="nil"/>
              <w:right w:val="nil"/>
            </w:tcBorders>
          </w:tcPr>
          <w:p w14:paraId="23AAE0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224CA42C" w14:textId="77777777" w:rsidTr="00341AFA">
        <w:tc>
          <w:tcPr>
            <w:tcW w:w="450" w:type="dxa"/>
            <w:tcBorders>
              <w:top w:val="nil"/>
              <w:left w:val="nil"/>
              <w:bottom w:val="nil"/>
              <w:right w:val="nil"/>
            </w:tcBorders>
          </w:tcPr>
          <w:p w14:paraId="0E91AE8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05E0F61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De reactiedatum valt op zich af te leiden met behulp van andere attributen zoals Besluittype.Reactietermijn en Besluitdatum. De reactiedatum is hier als attribuutsoort opgenomen om deze datum expliciet te kunnen communiceren. Zodoende hoeven partijen niet telkens deze datum zelf af te leiden (rekening houdend met weekend- en feestdagen) en hoeven </w:t>
            </w:r>
            <w:r w:rsidRPr="008A6917">
              <w:rPr>
                <w:rFonts w:ascii="Calibri" w:hAnsi="Calibri" w:cs="Arial"/>
                <w:color w:val="000000"/>
                <w:sz w:val="22"/>
                <w:szCs w:val="24"/>
                <w:lang w:eastAsia="en-US"/>
              </w:rPr>
              <w:lastRenderedPageBreak/>
              <w:t>zij niet te beschikken over de desbetreffende besluittype-attributen.</w:t>
            </w:r>
          </w:p>
        </w:tc>
      </w:tr>
    </w:tbl>
    <w:p w14:paraId="7142F616"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 uitkomst van</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65586623" w14:textId="77777777" w:rsidTr="00341AFA">
        <w:trPr>
          <w:trHeight w:val="230"/>
        </w:trPr>
        <w:tc>
          <w:tcPr>
            <w:tcW w:w="3330" w:type="dxa"/>
            <w:gridSpan w:val="2"/>
            <w:tcBorders>
              <w:top w:val="nil"/>
              <w:left w:val="nil"/>
              <w:bottom w:val="nil"/>
              <w:right w:val="nil"/>
            </w:tcBorders>
          </w:tcPr>
          <w:p w14:paraId="30E79C7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406B098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 uitkomst van</w:t>
            </w:r>
            <w:r w:rsidRPr="008A6917">
              <w:rPr>
                <w:rFonts w:ascii="Arial" w:hAnsi="Arial" w:cs="Arial"/>
                <w:color w:val="000000"/>
                <w:szCs w:val="24"/>
                <w:lang w:val="en-AU" w:eastAsia="en-US"/>
              </w:rPr>
              <w:fldChar w:fldCharType="end"/>
            </w:r>
          </w:p>
        </w:tc>
      </w:tr>
      <w:tr w:rsidR="00341AFA" w:rsidRPr="008A6917" w14:paraId="4D41F494" w14:textId="77777777" w:rsidTr="00341AFA">
        <w:tc>
          <w:tcPr>
            <w:tcW w:w="3330" w:type="dxa"/>
            <w:gridSpan w:val="2"/>
            <w:tcBorders>
              <w:top w:val="nil"/>
              <w:left w:val="nil"/>
              <w:bottom w:val="nil"/>
              <w:right w:val="nil"/>
            </w:tcBorders>
          </w:tcPr>
          <w:p w14:paraId="0B53497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15366AF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63B3696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ZAAK</w:t>
            </w:r>
            <w:r w:rsidRPr="008A6917">
              <w:rPr>
                <w:rFonts w:ascii="Arial" w:hAnsi="Arial" w:cs="Arial"/>
                <w:color w:val="000000"/>
                <w:szCs w:val="24"/>
                <w:lang w:val="en-AU" w:eastAsia="en-US"/>
              </w:rPr>
              <w:fldChar w:fldCharType="end"/>
            </w:r>
          </w:p>
          <w:p w14:paraId="74DFEAD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0677591D" w14:textId="77777777" w:rsidTr="00341AFA">
        <w:tc>
          <w:tcPr>
            <w:tcW w:w="3330" w:type="dxa"/>
            <w:gridSpan w:val="2"/>
            <w:tcBorders>
              <w:top w:val="nil"/>
              <w:left w:val="nil"/>
              <w:bottom w:val="nil"/>
              <w:right w:val="nil"/>
            </w:tcBorders>
          </w:tcPr>
          <w:p w14:paraId="7650B8F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11D3D3F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GFO Zaken 2004</w:t>
            </w:r>
          </w:p>
        </w:tc>
      </w:tr>
      <w:tr w:rsidR="00341AFA" w:rsidRPr="008A6917" w14:paraId="79852CD8" w14:textId="77777777" w:rsidTr="00341AFA">
        <w:trPr>
          <w:trHeight w:val="230"/>
        </w:trPr>
        <w:tc>
          <w:tcPr>
            <w:tcW w:w="3330" w:type="dxa"/>
            <w:gridSpan w:val="2"/>
            <w:tcBorders>
              <w:top w:val="nil"/>
              <w:left w:val="nil"/>
              <w:bottom w:val="nil"/>
              <w:right w:val="nil"/>
            </w:tcBorders>
          </w:tcPr>
          <w:p w14:paraId="2BA271B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11F184E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RES</w:t>
            </w:r>
          </w:p>
        </w:tc>
      </w:tr>
      <w:tr w:rsidR="00341AFA" w:rsidRPr="008A6917" w14:paraId="460F20CA" w14:textId="77777777" w:rsidTr="00341AFA">
        <w:tc>
          <w:tcPr>
            <w:tcW w:w="3330" w:type="dxa"/>
            <w:gridSpan w:val="2"/>
            <w:tcBorders>
              <w:top w:val="nil"/>
              <w:left w:val="nil"/>
              <w:bottom w:val="nil"/>
              <w:right w:val="nil"/>
            </w:tcBorders>
          </w:tcPr>
          <w:p w14:paraId="051655E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44E9528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Aanduiding van de ZAAK waarbinnen het BESLUIT genomen is.</w:t>
            </w:r>
          </w:p>
        </w:tc>
      </w:tr>
      <w:tr w:rsidR="00341AFA" w:rsidRPr="008A6917" w14:paraId="379C5399" w14:textId="77777777" w:rsidTr="00341AFA">
        <w:tc>
          <w:tcPr>
            <w:tcW w:w="3330" w:type="dxa"/>
            <w:gridSpan w:val="2"/>
            <w:tcBorders>
              <w:top w:val="nil"/>
              <w:left w:val="nil"/>
              <w:bottom w:val="nil"/>
              <w:right w:val="nil"/>
            </w:tcBorders>
          </w:tcPr>
          <w:p w14:paraId="4D69BDD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6CA601B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79838E59" w14:textId="77777777" w:rsidTr="00341AFA">
        <w:trPr>
          <w:trHeight w:val="215"/>
        </w:trPr>
        <w:tc>
          <w:tcPr>
            <w:tcW w:w="3330" w:type="dxa"/>
            <w:gridSpan w:val="2"/>
            <w:tcBorders>
              <w:top w:val="nil"/>
              <w:left w:val="nil"/>
              <w:bottom w:val="nil"/>
              <w:right w:val="nil"/>
            </w:tcBorders>
          </w:tcPr>
          <w:p w14:paraId="033FDC2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43ED167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09071620" w14:textId="77777777" w:rsidTr="00341AFA">
        <w:tc>
          <w:tcPr>
            <w:tcW w:w="3330" w:type="dxa"/>
            <w:gridSpan w:val="2"/>
            <w:tcBorders>
              <w:top w:val="nil"/>
              <w:left w:val="nil"/>
              <w:bottom w:val="nil"/>
              <w:right w:val="nil"/>
            </w:tcBorders>
          </w:tcPr>
          <w:p w14:paraId="46F8E93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56189B3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2AEE354" w14:textId="77777777" w:rsidTr="00341AFA">
        <w:trPr>
          <w:trHeight w:val="230"/>
        </w:trPr>
        <w:tc>
          <w:tcPr>
            <w:tcW w:w="3330" w:type="dxa"/>
            <w:gridSpan w:val="2"/>
            <w:tcBorders>
              <w:top w:val="nil"/>
              <w:left w:val="nil"/>
              <w:bottom w:val="nil"/>
              <w:right w:val="nil"/>
            </w:tcBorders>
          </w:tcPr>
          <w:p w14:paraId="6FE8833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45FFD58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05E46367" w14:textId="77777777" w:rsidTr="00341AFA">
        <w:tc>
          <w:tcPr>
            <w:tcW w:w="3330" w:type="dxa"/>
            <w:gridSpan w:val="2"/>
            <w:tcBorders>
              <w:top w:val="nil"/>
              <w:left w:val="nil"/>
              <w:bottom w:val="nil"/>
              <w:right w:val="nil"/>
            </w:tcBorders>
          </w:tcPr>
          <w:p w14:paraId="0A53ADB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473CE32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55B39B6" w14:textId="77777777" w:rsidTr="00341AFA">
        <w:tc>
          <w:tcPr>
            <w:tcW w:w="3330" w:type="dxa"/>
            <w:gridSpan w:val="2"/>
            <w:tcBorders>
              <w:top w:val="nil"/>
              <w:left w:val="nil"/>
              <w:bottom w:val="nil"/>
              <w:right w:val="nil"/>
            </w:tcBorders>
          </w:tcPr>
          <w:p w14:paraId="25C608B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3949F57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BF24095" w14:textId="77777777" w:rsidTr="00341AFA">
        <w:tc>
          <w:tcPr>
            <w:tcW w:w="3330" w:type="dxa"/>
            <w:gridSpan w:val="2"/>
            <w:tcBorders>
              <w:top w:val="nil"/>
              <w:left w:val="nil"/>
              <w:bottom w:val="nil"/>
              <w:right w:val="nil"/>
            </w:tcBorders>
          </w:tcPr>
          <w:p w14:paraId="77C1E6A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64B9EE2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C965625" w14:textId="77777777" w:rsidTr="00341AFA">
        <w:tc>
          <w:tcPr>
            <w:tcW w:w="3330" w:type="dxa"/>
            <w:gridSpan w:val="2"/>
            <w:tcBorders>
              <w:top w:val="nil"/>
              <w:left w:val="nil"/>
              <w:bottom w:val="nil"/>
              <w:right w:val="nil"/>
            </w:tcBorders>
          </w:tcPr>
          <w:p w14:paraId="27A47BF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6C351C9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A9AC31A" w14:textId="77777777" w:rsidTr="00341AFA">
        <w:tc>
          <w:tcPr>
            <w:tcW w:w="3330" w:type="dxa"/>
            <w:gridSpan w:val="2"/>
            <w:tcBorders>
              <w:top w:val="nil"/>
              <w:left w:val="nil"/>
              <w:bottom w:val="nil"/>
              <w:right w:val="nil"/>
            </w:tcBorders>
          </w:tcPr>
          <w:p w14:paraId="3E73B7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784E302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60D2EB3D" w14:textId="77777777" w:rsidTr="00341AFA">
        <w:tc>
          <w:tcPr>
            <w:tcW w:w="9360" w:type="dxa"/>
            <w:gridSpan w:val="3"/>
            <w:tcBorders>
              <w:top w:val="nil"/>
              <w:left w:val="nil"/>
              <w:bottom w:val="nil"/>
              <w:right w:val="nil"/>
            </w:tcBorders>
          </w:tcPr>
          <w:p w14:paraId="4E3BA26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6FD9A912" w14:textId="77777777" w:rsidTr="00341AFA">
        <w:tc>
          <w:tcPr>
            <w:tcW w:w="450" w:type="dxa"/>
            <w:tcBorders>
              <w:top w:val="nil"/>
              <w:left w:val="nil"/>
              <w:bottom w:val="nil"/>
              <w:right w:val="nil"/>
            </w:tcBorders>
          </w:tcPr>
          <w:p w14:paraId="1697737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4B35F3E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14:paraId="0C38096F"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 van</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697C4B95" w14:textId="77777777" w:rsidTr="00341AFA">
        <w:trPr>
          <w:trHeight w:val="230"/>
        </w:trPr>
        <w:tc>
          <w:tcPr>
            <w:tcW w:w="3330" w:type="dxa"/>
            <w:gridSpan w:val="2"/>
            <w:tcBorders>
              <w:top w:val="nil"/>
              <w:left w:val="nil"/>
              <w:bottom w:val="nil"/>
              <w:right w:val="nil"/>
            </w:tcBorders>
          </w:tcPr>
          <w:p w14:paraId="5CCE9E6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7D9F75E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 van</w:t>
            </w:r>
            <w:r w:rsidRPr="008A6917">
              <w:rPr>
                <w:rFonts w:ascii="Arial" w:hAnsi="Arial" w:cs="Arial"/>
                <w:color w:val="000000"/>
                <w:szCs w:val="24"/>
                <w:lang w:val="en-AU" w:eastAsia="en-US"/>
              </w:rPr>
              <w:fldChar w:fldCharType="end"/>
            </w:r>
          </w:p>
        </w:tc>
      </w:tr>
      <w:tr w:rsidR="00341AFA" w:rsidRPr="008A6917" w14:paraId="0DB966E7" w14:textId="77777777" w:rsidTr="00341AFA">
        <w:tc>
          <w:tcPr>
            <w:tcW w:w="3330" w:type="dxa"/>
            <w:gridSpan w:val="2"/>
            <w:tcBorders>
              <w:top w:val="nil"/>
              <w:left w:val="nil"/>
              <w:bottom w:val="nil"/>
              <w:right w:val="nil"/>
            </w:tcBorders>
          </w:tcPr>
          <w:p w14:paraId="606C736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3B946CA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4818C63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BESLUITTYPE</w:t>
            </w:r>
            <w:r w:rsidRPr="008A6917">
              <w:rPr>
                <w:rFonts w:ascii="Arial" w:hAnsi="Arial" w:cs="Arial"/>
                <w:color w:val="000000"/>
                <w:szCs w:val="24"/>
                <w:lang w:val="en-AU" w:eastAsia="en-US"/>
              </w:rPr>
              <w:fldChar w:fldCharType="end"/>
            </w:r>
          </w:p>
          <w:p w14:paraId="79780DE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12002708" w14:textId="77777777" w:rsidTr="00341AFA">
        <w:tc>
          <w:tcPr>
            <w:tcW w:w="3330" w:type="dxa"/>
            <w:gridSpan w:val="2"/>
            <w:tcBorders>
              <w:top w:val="nil"/>
              <w:left w:val="nil"/>
              <w:bottom w:val="nil"/>
              <w:right w:val="nil"/>
            </w:tcBorders>
          </w:tcPr>
          <w:p w14:paraId="1CAD70A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44C6999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43718DFD" w14:textId="77777777" w:rsidTr="00341AFA">
        <w:trPr>
          <w:trHeight w:val="230"/>
        </w:trPr>
        <w:tc>
          <w:tcPr>
            <w:tcW w:w="3330" w:type="dxa"/>
            <w:gridSpan w:val="2"/>
            <w:tcBorders>
              <w:top w:val="nil"/>
              <w:left w:val="nil"/>
              <w:bottom w:val="nil"/>
              <w:right w:val="nil"/>
            </w:tcBorders>
          </w:tcPr>
          <w:p w14:paraId="2AE60F3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56E2520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8247099" w14:textId="77777777" w:rsidTr="00341AFA">
        <w:tc>
          <w:tcPr>
            <w:tcW w:w="3330" w:type="dxa"/>
            <w:gridSpan w:val="2"/>
            <w:tcBorders>
              <w:top w:val="nil"/>
              <w:left w:val="nil"/>
              <w:bottom w:val="nil"/>
              <w:right w:val="nil"/>
            </w:tcBorders>
          </w:tcPr>
          <w:p w14:paraId="76610CA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042E880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Aanduiding van de aard van het BESLUIT.</w:t>
            </w:r>
          </w:p>
        </w:tc>
      </w:tr>
      <w:tr w:rsidR="00341AFA" w:rsidRPr="008A6917" w14:paraId="348AFB67" w14:textId="77777777" w:rsidTr="00341AFA">
        <w:tc>
          <w:tcPr>
            <w:tcW w:w="3330" w:type="dxa"/>
            <w:gridSpan w:val="2"/>
            <w:tcBorders>
              <w:top w:val="nil"/>
              <w:left w:val="nil"/>
              <w:bottom w:val="nil"/>
              <w:right w:val="nil"/>
            </w:tcBorders>
          </w:tcPr>
          <w:p w14:paraId="7900561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1CF3157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7B6FD6D3" w14:textId="77777777" w:rsidTr="00341AFA">
        <w:trPr>
          <w:trHeight w:val="215"/>
        </w:trPr>
        <w:tc>
          <w:tcPr>
            <w:tcW w:w="3330" w:type="dxa"/>
            <w:gridSpan w:val="2"/>
            <w:tcBorders>
              <w:top w:val="nil"/>
              <w:left w:val="nil"/>
              <w:bottom w:val="nil"/>
              <w:right w:val="nil"/>
            </w:tcBorders>
          </w:tcPr>
          <w:p w14:paraId="52DB665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45F24C8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26412B57" w14:textId="77777777" w:rsidTr="00341AFA">
        <w:tc>
          <w:tcPr>
            <w:tcW w:w="3330" w:type="dxa"/>
            <w:gridSpan w:val="2"/>
            <w:tcBorders>
              <w:top w:val="nil"/>
              <w:left w:val="nil"/>
              <w:bottom w:val="nil"/>
              <w:right w:val="nil"/>
            </w:tcBorders>
          </w:tcPr>
          <w:p w14:paraId="0C91446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3BFAF97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C61639F" w14:textId="77777777" w:rsidTr="00341AFA">
        <w:trPr>
          <w:trHeight w:val="230"/>
        </w:trPr>
        <w:tc>
          <w:tcPr>
            <w:tcW w:w="3330" w:type="dxa"/>
            <w:gridSpan w:val="2"/>
            <w:tcBorders>
              <w:top w:val="nil"/>
              <w:left w:val="nil"/>
              <w:bottom w:val="nil"/>
              <w:right w:val="nil"/>
            </w:tcBorders>
          </w:tcPr>
          <w:p w14:paraId="2D286BA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02B7486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1277549" w14:textId="77777777" w:rsidTr="00341AFA">
        <w:tc>
          <w:tcPr>
            <w:tcW w:w="3330" w:type="dxa"/>
            <w:gridSpan w:val="2"/>
            <w:tcBorders>
              <w:top w:val="nil"/>
              <w:left w:val="nil"/>
              <w:bottom w:val="nil"/>
              <w:right w:val="nil"/>
            </w:tcBorders>
          </w:tcPr>
          <w:p w14:paraId="4F379A3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2323029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2EC861DD" w14:textId="77777777" w:rsidTr="00341AFA">
        <w:tc>
          <w:tcPr>
            <w:tcW w:w="3330" w:type="dxa"/>
            <w:gridSpan w:val="2"/>
            <w:tcBorders>
              <w:top w:val="nil"/>
              <w:left w:val="nil"/>
              <w:bottom w:val="nil"/>
              <w:right w:val="nil"/>
            </w:tcBorders>
          </w:tcPr>
          <w:p w14:paraId="31CB32D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5B6AE46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BD0D2C5" w14:textId="77777777" w:rsidTr="00341AFA">
        <w:tc>
          <w:tcPr>
            <w:tcW w:w="3330" w:type="dxa"/>
            <w:gridSpan w:val="2"/>
            <w:tcBorders>
              <w:top w:val="nil"/>
              <w:left w:val="nil"/>
              <w:bottom w:val="nil"/>
              <w:right w:val="nil"/>
            </w:tcBorders>
          </w:tcPr>
          <w:p w14:paraId="585F221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54ABBF2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ECD4177" w14:textId="77777777" w:rsidTr="00341AFA">
        <w:tc>
          <w:tcPr>
            <w:tcW w:w="3330" w:type="dxa"/>
            <w:gridSpan w:val="2"/>
            <w:tcBorders>
              <w:top w:val="nil"/>
              <w:left w:val="nil"/>
              <w:bottom w:val="nil"/>
              <w:right w:val="nil"/>
            </w:tcBorders>
          </w:tcPr>
          <w:p w14:paraId="7532B1B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34D8DE1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05FE7D1C" w14:textId="77777777" w:rsidTr="00341AFA">
        <w:tc>
          <w:tcPr>
            <w:tcW w:w="3330" w:type="dxa"/>
            <w:gridSpan w:val="2"/>
            <w:tcBorders>
              <w:top w:val="nil"/>
              <w:left w:val="nil"/>
              <w:bottom w:val="nil"/>
              <w:right w:val="nil"/>
            </w:tcBorders>
          </w:tcPr>
          <w:p w14:paraId="2355710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1FDD407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4991684F" w14:textId="77777777" w:rsidTr="00341AFA">
        <w:tc>
          <w:tcPr>
            <w:tcW w:w="9360" w:type="dxa"/>
            <w:gridSpan w:val="3"/>
            <w:tcBorders>
              <w:top w:val="nil"/>
              <w:left w:val="nil"/>
              <w:bottom w:val="nil"/>
              <w:right w:val="nil"/>
            </w:tcBorders>
          </w:tcPr>
          <w:p w14:paraId="0F123BE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0A98FBFA" w14:textId="77777777" w:rsidTr="00341AFA">
        <w:tc>
          <w:tcPr>
            <w:tcW w:w="450" w:type="dxa"/>
            <w:tcBorders>
              <w:top w:val="nil"/>
              <w:left w:val="nil"/>
              <w:bottom w:val="nil"/>
              <w:right w:val="nil"/>
            </w:tcBorders>
          </w:tcPr>
          <w:p w14:paraId="6A5B72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5146222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14:paraId="2A075613"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kan vastgelegd zijn als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01E7E185" w14:textId="77777777" w:rsidTr="00341AFA">
        <w:trPr>
          <w:trHeight w:val="230"/>
        </w:trPr>
        <w:tc>
          <w:tcPr>
            <w:tcW w:w="3330" w:type="dxa"/>
            <w:gridSpan w:val="2"/>
            <w:tcBorders>
              <w:top w:val="nil"/>
              <w:left w:val="nil"/>
              <w:bottom w:val="nil"/>
              <w:right w:val="nil"/>
            </w:tcBorders>
          </w:tcPr>
          <w:p w14:paraId="767DEFD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5866FC3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kan vastgelegd zijn als</w:t>
            </w:r>
            <w:r w:rsidRPr="008A6917">
              <w:rPr>
                <w:rFonts w:ascii="Arial" w:hAnsi="Arial" w:cs="Arial"/>
                <w:color w:val="000000"/>
                <w:szCs w:val="24"/>
                <w:lang w:val="en-AU" w:eastAsia="en-US"/>
              </w:rPr>
              <w:fldChar w:fldCharType="end"/>
            </w:r>
          </w:p>
        </w:tc>
      </w:tr>
      <w:tr w:rsidR="00341AFA" w:rsidRPr="008A6917" w14:paraId="0710F62A" w14:textId="77777777" w:rsidTr="00341AFA">
        <w:tc>
          <w:tcPr>
            <w:tcW w:w="3330" w:type="dxa"/>
            <w:gridSpan w:val="2"/>
            <w:tcBorders>
              <w:top w:val="nil"/>
              <w:left w:val="nil"/>
              <w:bottom w:val="nil"/>
              <w:right w:val="nil"/>
            </w:tcBorders>
          </w:tcPr>
          <w:p w14:paraId="37C35C9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5CC5072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0DB0F17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INFORMATIEOBJECT</w:t>
            </w:r>
            <w:r w:rsidRPr="008A6917">
              <w:rPr>
                <w:rFonts w:ascii="Arial" w:hAnsi="Arial" w:cs="Arial"/>
                <w:color w:val="000000"/>
                <w:szCs w:val="24"/>
                <w:lang w:val="en-AU" w:eastAsia="en-US"/>
              </w:rPr>
              <w:fldChar w:fldCharType="end"/>
            </w:r>
          </w:p>
          <w:p w14:paraId="582B0FF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0..*</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71933E90" w14:textId="77777777" w:rsidTr="00341AFA">
        <w:tc>
          <w:tcPr>
            <w:tcW w:w="3330" w:type="dxa"/>
            <w:gridSpan w:val="2"/>
            <w:tcBorders>
              <w:top w:val="nil"/>
              <w:left w:val="nil"/>
              <w:bottom w:val="nil"/>
              <w:right w:val="nil"/>
            </w:tcBorders>
          </w:tcPr>
          <w:p w14:paraId="30C064E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5FEBBBD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5AE13BB9" w14:textId="77777777" w:rsidTr="00341AFA">
        <w:trPr>
          <w:trHeight w:val="230"/>
        </w:trPr>
        <w:tc>
          <w:tcPr>
            <w:tcW w:w="3330" w:type="dxa"/>
            <w:gridSpan w:val="2"/>
            <w:tcBorders>
              <w:top w:val="nil"/>
              <w:left w:val="nil"/>
              <w:bottom w:val="nil"/>
              <w:right w:val="nil"/>
            </w:tcBorders>
          </w:tcPr>
          <w:p w14:paraId="38D4116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3AAB5B7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CCE65FE" w14:textId="77777777" w:rsidTr="00341AFA">
        <w:tc>
          <w:tcPr>
            <w:tcW w:w="3330" w:type="dxa"/>
            <w:gridSpan w:val="2"/>
            <w:tcBorders>
              <w:top w:val="nil"/>
              <w:left w:val="nil"/>
              <w:bottom w:val="nil"/>
              <w:right w:val="nil"/>
            </w:tcBorders>
          </w:tcPr>
          <w:p w14:paraId="0DBD115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294EBDA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Aanduiding van het (de) INFORMATIEOBJECT(en) waarin het BESLUIT beschreven is.</w:t>
            </w:r>
            <w:r w:rsidRPr="008A6917">
              <w:rPr>
                <w:rFonts w:ascii="Arial" w:hAnsi="Arial" w:cs="Arial"/>
                <w:color w:val="000000"/>
                <w:szCs w:val="24"/>
                <w:lang w:val="en-AU" w:eastAsia="en-US"/>
              </w:rPr>
              <w:fldChar w:fldCharType="end"/>
            </w:r>
          </w:p>
        </w:tc>
      </w:tr>
      <w:tr w:rsidR="00341AFA" w:rsidRPr="008A6917" w14:paraId="047CFB08" w14:textId="77777777" w:rsidTr="00341AFA">
        <w:tc>
          <w:tcPr>
            <w:tcW w:w="3330" w:type="dxa"/>
            <w:gridSpan w:val="2"/>
            <w:tcBorders>
              <w:top w:val="nil"/>
              <w:left w:val="nil"/>
              <w:bottom w:val="nil"/>
              <w:right w:val="nil"/>
            </w:tcBorders>
          </w:tcPr>
          <w:p w14:paraId="252B8F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13216D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1FD64CBB" w14:textId="77777777" w:rsidTr="00341AFA">
        <w:trPr>
          <w:trHeight w:val="215"/>
        </w:trPr>
        <w:tc>
          <w:tcPr>
            <w:tcW w:w="3330" w:type="dxa"/>
            <w:gridSpan w:val="2"/>
            <w:tcBorders>
              <w:top w:val="nil"/>
              <w:left w:val="nil"/>
              <w:bottom w:val="nil"/>
              <w:right w:val="nil"/>
            </w:tcBorders>
          </w:tcPr>
          <w:p w14:paraId="49B71AE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1090D8B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67BA0FE1" w14:textId="77777777" w:rsidTr="00341AFA">
        <w:tc>
          <w:tcPr>
            <w:tcW w:w="3330" w:type="dxa"/>
            <w:gridSpan w:val="2"/>
            <w:tcBorders>
              <w:top w:val="nil"/>
              <w:left w:val="nil"/>
              <w:bottom w:val="nil"/>
              <w:right w:val="nil"/>
            </w:tcBorders>
          </w:tcPr>
          <w:p w14:paraId="7B4A65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materiële historie</w:t>
            </w:r>
          </w:p>
        </w:tc>
        <w:tc>
          <w:tcPr>
            <w:tcW w:w="6030" w:type="dxa"/>
            <w:tcBorders>
              <w:top w:val="nil"/>
              <w:left w:val="nil"/>
              <w:bottom w:val="nil"/>
              <w:right w:val="nil"/>
            </w:tcBorders>
          </w:tcPr>
          <w:p w14:paraId="7025730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DB90E31" w14:textId="77777777" w:rsidTr="00341AFA">
        <w:trPr>
          <w:trHeight w:val="230"/>
        </w:trPr>
        <w:tc>
          <w:tcPr>
            <w:tcW w:w="3330" w:type="dxa"/>
            <w:gridSpan w:val="2"/>
            <w:tcBorders>
              <w:top w:val="nil"/>
              <w:left w:val="nil"/>
              <w:bottom w:val="nil"/>
              <w:right w:val="nil"/>
            </w:tcBorders>
          </w:tcPr>
          <w:p w14:paraId="68002A3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695F72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1DC150E" w14:textId="77777777" w:rsidTr="00341AFA">
        <w:tc>
          <w:tcPr>
            <w:tcW w:w="3330" w:type="dxa"/>
            <w:gridSpan w:val="2"/>
            <w:tcBorders>
              <w:top w:val="nil"/>
              <w:left w:val="nil"/>
              <w:bottom w:val="nil"/>
              <w:right w:val="nil"/>
            </w:tcBorders>
          </w:tcPr>
          <w:p w14:paraId="0F62384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4615EAC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23892404" w14:textId="77777777" w:rsidTr="00341AFA">
        <w:tc>
          <w:tcPr>
            <w:tcW w:w="3330" w:type="dxa"/>
            <w:gridSpan w:val="2"/>
            <w:tcBorders>
              <w:top w:val="nil"/>
              <w:left w:val="nil"/>
              <w:bottom w:val="nil"/>
              <w:right w:val="nil"/>
            </w:tcBorders>
          </w:tcPr>
          <w:p w14:paraId="0320883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121750F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75D2A73" w14:textId="77777777" w:rsidTr="00341AFA">
        <w:tc>
          <w:tcPr>
            <w:tcW w:w="3330" w:type="dxa"/>
            <w:gridSpan w:val="2"/>
            <w:tcBorders>
              <w:top w:val="nil"/>
              <w:left w:val="nil"/>
              <w:bottom w:val="nil"/>
              <w:right w:val="nil"/>
            </w:tcBorders>
          </w:tcPr>
          <w:p w14:paraId="5F377E9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6F00A8E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B09622E" w14:textId="77777777" w:rsidTr="00341AFA">
        <w:tc>
          <w:tcPr>
            <w:tcW w:w="3330" w:type="dxa"/>
            <w:gridSpan w:val="2"/>
            <w:tcBorders>
              <w:top w:val="nil"/>
              <w:left w:val="nil"/>
              <w:bottom w:val="nil"/>
              <w:right w:val="nil"/>
            </w:tcBorders>
          </w:tcPr>
          <w:p w14:paraId="1C32209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4A1A38F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068504B2" w14:textId="77777777" w:rsidTr="00341AFA">
        <w:tc>
          <w:tcPr>
            <w:tcW w:w="3330" w:type="dxa"/>
            <w:gridSpan w:val="2"/>
            <w:tcBorders>
              <w:top w:val="nil"/>
              <w:left w:val="nil"/>
              <w:bottom w:val="nil"/>
              <w:right w:val="nil"/>
            </w:tcBorders>
          </w:tcPr>
          <w:p w14:paraId="62086CD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7844E7F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1FC7B1F5" w14:textId="77777777" w:rsidTr="00341AFA">
        <w:tc>
          <w:tcPr>
            <w:tcW w:w="9360" w:type="dxa"/>
            <w:gridSpan w:val="3"/>
            <w:tcBorders>
              <w:top w:val="nil"/>
              <w:left w:val="nil"/>
              <w:bottom w:val="nil"/>
              <w:right w:val="nil"/>
            </w:tcBorders>
          </w:tcPr>
          <w:p w14:paraId="3811D93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4C76312E" w14:textId="77777777" w:rsidTr="00341AFA">
        <w:tc>
          <w:tcPr>
            <w:tcW w:w="450" w:type="dxa"/>
            <w:tcBorders>
              <w:top w:val="nil"/>
              <w:left w:val="nil"/>
              <w:bottom w:val="nil"/>
              <w:right w:val="nil"/>
            </w:tcBorders>
          </w:tcPr>
          <w:p w14:paraId="4B02D1B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4633CE1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Besluiten worden veelal schriftelijk vastgelegd maar kunnen ook mondeling genomen zijn. Deze relatie verwijst naar het informatieobject waarin het besluit is vastgelegd, indien van toepassing. Mogelijkerwijs is het besluit in meerdere afzonderlijke informatieobject en vastgelegd of zijn in één informatieobject meerdere besluiten vastgelegd.</w:t>
            </w:r>
          </w:p>
        </w:tc>
      </w:tr>
    </w:tbl>
    <w:bookmarkStart w:id="22" w:name="BKM_3DFCD685_B081_47f0_B69A_A794202399E7"/>
    <w:p w14:paraId="6D498FF8" w14:textId="77777777" w:rsidR="00341AFA" w:rsidRPr="008A6917" w:rsidRDefault="00A85696" w:rsidP="00341AFA">
      <w:pPr>
        <w:pStyle w:val="Kop2"/>
        <w:rPr>
          <w:rFonts w:ascii="Arial" w:hAnsi="Arial"/>
          <w:sz w:val="30"/>
        </w:rPr>
      </w:pPr>
      <w:r w:rsidRPr="008A6917">
        <w:rPr>
          <w:rFonts w:ascii="Arial" w:hAnsi="Arial"/>
          <w:lang w:val="en-AU"/>
        </w:rPr>
        <w:lastRenderedPageBreak/>
        <w:fldChar w:fldCharType="begin" w:fldLock="1"/>
      </w:r>
      <w:r w:rsidR="00341AFA" w:rsidRPr="008A6917">
        <w:rPr>
          <w:rFonts w:ascii="Arial" w:hAnsi="Arial"/>
          <w:lang w:val="en-AU"/>
        </w:rPr>
        <w:instrText xml:space="preserve">MERGEFIELD </w:instrText>
      </w:r>
      <w:r w:rsidR="00341AFA" w:rsidRPr="008A6917">
        <w:instrText>Element.Stereotype</w:instrText>
      </w:r>
      <w:r w:rsidRPr="008A6917">
        <w:rPr>
          <w:rFonts w:ascii="Arial" w:hAnsi="Arial"/>
          <w:lang w:val="en-AU"/>
        </w:rPr>
        <w:fldChar w:fldCharType="separate"/>
      </w:r>
      <w:bookmarkStart w:id="23" w:name="_Toc404331955"/>
      <w:bookmarkStart w:id="24" w:name="_Toc493808875"/>
      <w:r w:rsidR="00341AFA">
        <w:t>Objecttype</w:t>
      </w:r>
      <w:r w:rsidRPr="008A6917">
        <w:rPr>
          <w:rFonts w:ascii="Arial" w:hAnsi="Arial"/>
          <w:lang w:val="en-AU"/>
        </w:rPr>
        <w:fldChar w:fldCharType="end"/>
      </w:r>
      <w:r w:rsidR="00341AFA" w:rsidRPr="008A6917">
        <w:t xml:space="preserve"> </w:t>
      </w:r>
      <w:r w:rsidR="0054486A">
        <w:fldChar w:fldCharType="begin" w:fldLock="1"/>
      </w:r>
      <w:r w:rsidR="0054486A">
        <w:instrText>MERGEFIELD Element.Name</w:instrText>
      </w:r>
      <w:r w:rsidR="0054486A">
        <w:fldChar w:fldCharType="separate"/>
      </w:r>
      <w:r w:rsidR="00341AFA" w:rsidRPr="008A6917">
        <w:t>BETROKKENE</w:t>
      </w:r>
      <w:bookmarkEnd w:id="23"/>
      <w:bookmarkEnd w:id="24"/>
      <w:r w:rsidR="0054486A">
        <w:fldChar w:fldCharType="end"/>
      </w:r>
    </w:p>
    <w:bookmarkStart w:id="25" w:name="BKM_D6D05601_4B87_42aa_BC87_39CFB764E92A"/>
    <w:bookmarkEnd w:id="25"/>
    <w:p w14:paraId="3A250A44"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Naam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66A16E38" w14:textId="77777777" w:rsidTr="00341AFA">
        <w:trPr>
          <w:trHeight w:val="230"/>
        </w:trPr>
        <w:tc>
          <w:tcPr>
            <w:tcW w:w="3330" w:type="dxa"/>
            <w:gridSpan w:val="2"/>
            <w:tcBorders>
              <w:top w:val="nil"/>
              <w:left w:val="nil"/>
              <w:bottom w:val="nil"/>
              <w:right w:val="nil"/>
            </w:tcBorders>
          </w:tcPr>
          <w:p w14:paraId="3A079F3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5173793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Naam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55FD0479"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(is afgeleid)</w:t>
            </w:r>
            <w:r w:rsidRPr="008A6917">
              <w:rPr>
                <w:rFonts w:ascii="Arial" w:hAnsi="Arial" w:cs="Arial"/>
                <w:color w:val="000000"/>
                <w:szCs w:val="24"/>
                <w:lang w:val="en-AU" w:eastAsia="en-US"/>
              </w:rPr>
              <w:fldChar w:fldCharType="end"/>
            </w:r>
          </w:p>
        </w:tc>
      </w:tr>
      <w:tr w:rsidR="00341AFA" w:rsidRPr="008A6917" w14:paraId="668D3653" w14:textId="77777777" w:rsidTr="00341AFA">
        <w:tc>
          <w:tcPr>
            <w:tcW w:w="3330" w:type="dxa"/>
            <w:gridSpan w:val="2"/>
            <w:tcBorders>
              <w:top w:val="nil"/>
              <w:left w:val="nil"/>
              <w:bottom w:val="nil"/>
              <w:right w:val="nil"/>
            </w:tcBorders>
          </w:tcPr>
          <w:p w14:paraId="5A0E597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738C405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56FB59D0" w14:textId="77777777" w:rsidTr="00341AFA">
        <w:tc>
          <w:tcPr>
            <w:tcW w:w="3330" w:type="dxa"/>
            <w:gridSpan w:val="2"/>
            <w:tcBorders>
              <w:top w:val="nil"/>
              <w:left w:val="nil"/>
              <w:bottom w:val="nil"/>
              <w:right w:val="nil"/>
            </w:tcBorders>
          </w:tcPr>
          <w:p w14:paraId="5269FD9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4731A7B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F758836" w14:textId="77777777" w:rsidTr="00341AFA">
        <w:tc>
          <w:tcPr>
            <w:tcW w:w="3330" w:type="dxa"/>
            <w:gridSpan w:val="2"/>
            <w:tcBorders>
              <w:top w:val="nil"/>
              <w:left w:val="nil"/>
              <w:bottom w:val="nil"/>
              <w:right w:val="nil"/>
            </w:tcBorders>
          </w:tcPr>
          <w:p w14:paraId="03B16DF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48D4315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naam</w:t>
            </w:r>
            <w:r w:rsidRPr="008A6917">
              <w:rPr>
                <w:rFonts w:ascii="Arial" w:hAnsi="Arial" w:cs="Arial"/>
                <w:color w:val="000000"/>
                <w:szCs w:val="24"/>
                <w:lang w:val="en-AU" w:eastAsia="en-US"/>
              </w:rPr>
              <w:fldChar w:fldCharType="end"/>
            </w:r>
          </w:p>
        </w:tc>
      </w:tr>
      <w:tr w:rsidR="00341AFA" w:rsidRPr="008A6917" w14:paraId="703480F0" w14:textId="77777777" w:rsidTr="00341AFA">
        <w:tc>
          <w:tcPr>
            <w:tcW w:w="3330" w:type="dxa"/>
            <w:gridSpan w:val="2"/>
            <w:tcBorders>
              <w:top w:val="nil"/>
              <w:left w:val="nil"/>
              <w:bottom w:val="nil"/>
              <w:right w:val="nil"/>
            </w:tcBorders>
          </w:tcPr>
          <w:p w14:paraId="2AF73C8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69DA211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benaming van de BETROKKENE  indien dit een (NIET) NATUURLIJK PERSOON, VESTIGING of specialisatie daarvan is.</w:t>
            </w:r>
          </w:p>
        </w:tc>
      </w:tr>
      <w:tr w:rsidR="00341AFA" w:rsidRPr="008A6917" w14:paraId="2266902E" w14:textId="77777777" w:rsidTr="00341AFA">
        <w:trPr>
          <w:trHeight w:val="230"/>
        </w:trPr>
        <w:tc>
          <w:tcPr>
            <w:tcW w:w="3330" w:type="dxa"/>
            <w:gridSpan w:val="2"/>
            <w:tcBorders>
              <w:top w:val="nil"/>
              <w:left w:val="nil"/>
              <w:bottom w:val="nil"/>
              <w:right w:val="nil"/>
            </w:tcBorders>
          </w:tcPr>
          <w:p w14:paraId="2943749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1BDDADF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3CF0EFC8" w14:textId="77777777" w:rsidTr="00341AFA">
        <w:tc>
          <w:tcPr>
            <w:tcW w:w="3330" w:type="dxa"/>
            <w:gridSpan w:val="2"/>
            <w:tcBorders>
              <w:top w:val="nil"/>
              <w:left w:val="nil"/>
              <w:bottom w:val="nil"/>
              <w:right w:val="nil"/>
            </w:tcBorders>
          </w:tcPr>
          <w:p w14:paraId="53B5EC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054B831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29 mei 2009</w:t>
            </w:r>
          </w:p>
        </w:tc>
      </w:tr>
      <w:tr w:rsidR="00341AFA" w:rsidRPr="008A6917" w14:paraId="7CAB5DA4" w14:textId="77777777" w:rsidTr="00341AFA">
        <w:tc>
          <w:tcPr>
            <w:tcW w:w="3330" w:type="dxa"/>
            <w:gridSpan w:val="2"/>
            <w:tcBorders>
              <w:top w:val="nil"/>
              <w:left w:val="nil"/>
              <w:bottom w:val="nil"/>
              <w:right w:val="nil"/>
            </w:tcBorders>
          </w:tcPr>
          <w:p w14:paraId="022BB11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613656C3"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AN200</w:t>
            </w:r>
            <w:r w:rsidRPr="008A6917">
              <w:rPr>
                <w:rFonts w:ascii="Arial" w:hAnsi="Arial" w:cs="Arial"/>
                <w:color w:val="000000"/>
                <w:szCs w:val="24"/>
                <w:lang w:val="en-AU" w:eastAsia="en-US"/>
              </w:rPr>
              <w:fldChar w:fldCharType="end"/>
            </w:r>
          </w:p>
        </w:tc>
      </w:tr>
      <w:tr w:rsidR="00341AFA" w:rsidRPr="008A6917" w14:paraId="3D00AE41" w14:textId="77777777" w:rsidTr="00341AFA">
        <w:trPr>
          <w:trHeight w:val="230"/>
        </w:trPr>
        <w:tc>
          <w:tcPr>
            <w:tcW w:w="3330" w:type="dxa"/>
            <w:gridSpan w:val="2"/>
            <w:tcBorders>
              <w:top w:val="nil"/>
              <w:left w:val="nil"/>
              <w:bottom w:val="nil"/>
              <w:right w:val="nil"/>
            </w:tcBorders>
          </w:tcPr>
          <w:p w14:paraId="5534558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53C1630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14:paraId="296B0EFA" w14:textId="77777777" w:rsidTr="00341AFA">
        <w:trPr>
          <w:trHeight w:val="215"/>
        </w:trPr>
        <w:tc>
          <w:tcPr>
            <w:tcW w:w="3330" w:type="dxa"/>
            <w:gridSpan w:val="2"/>
            <w:tcBorders>
              <w:top w:val="nil"/>
              <w:left w:val="nil"/>
              <w:bottom w:val="nil"/>
              <w:right w:val="nil"/>
            </w:tcBorders>
          </w:tcPr>
          <w:p w14:paraId="5E29BB9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020F8B9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A289DF7" w14:textId="77777777" w:rsidTr="00341AFA">
        <w:trPr>
          <w:trHeight w:val="230"/>
        </w:trPr>
        <w:tc>
          <w:tcPr>
            <w:tcW w:w="3330" w:type="dxa"/>
            <w:gridSpan w:val="2"/>
            <w:tcBorders>
              <w:top w:val="nil"/>
              <w:left w:val="nil"/>
              <w:bottom w:val="nil"/>
              <w:right w:val="nil"/>
            </w:tcBorders>
          </w:tcPr>
          <w:p w14:paraId="0B2A4E9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7116939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FCDE6AB" w14:textId="77777777" w:rsidTr="00341AFA">
        <w:trPr>
          <w:trHeight w:val="230"/>
        </w:trPr>
        <w:tc>
          <w:tcPr>
            <w:tcW w:w="3330" w:type="dxa"/>
            <w:gridSpan w:val="2"/>
            <w:tcBorders>
              <w:top w:val="nil"/>
              <w:left w:val="nil"/>
              <w:bottom w:val="nil"/>
              <w:right w:val="nil"/>
            </w:tcBorders>
          </w:tcPr>
          <w:p w14:paraId="5340B05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73B91E5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011D3CD" w14:textId="77777777" w:rsidTr="00341AFA">
        <w:trPr>
          <w:trHeight w:val="230"/>
        </w:trPr>
        <w:tc>
          <w:tcPr>
            <w:tcW w:w="3330" w:type="dxa"/>
            <w:gridSpan w:val="2"/>
            <w:tcBorders>
              <w:top w:val="nil"/>
              <w:left w:val="nil"/>
              <w:bottom w:val="nil"/>
              <w:right w:val="nil"/>
            </w:tcBorders>
          </w:tcPr>
          <w:p w14:paraId="3916F9B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4177129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4D55386" w14:textId="77777777" w:rsidTr="00341AFA">
        <w:trPr>
          <w:trHeight w:val="230"/>
        </w:trPr>
        <w:tc>
          <w:tcPr>
            <w:tcW w:w="3330" w:type="dxa"/>
            <w:gridSpan w:val="2"/>
            <w:tcBorders>
              <w:top w:val="nil"/>
              <w:left w:val="nil"/>
              <w:bottom w:val="nil"/>
              <w:right w:val="nil"/>
            </w:tcBorders>
          </w:tcPr>
          <w:p w14:paraId="16F70CE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1EB5F06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DD1C88C" w14:textId="77777777" w:rsidTr="00341AFA">
        <w:tc>
          <w:tcPr>
            <w:tcW w:w="3330" w:type="dxa"/>
            <w:gridSpan w:val="2"/>
            <w:tcBorders>
              <w:top w:val="nil"/>
              <w:left w:val="nil"/>
              <w:bottom w:val="nil"/>
              <w:right w:val="nil"/>
            </w:tcBorders>
          </w:tcPr>
          <w:p w14:paraId="46F211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4FA6673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58101A0" w14:textId="77777777" w:rsidTr="00341AFA">
        <w:trPr>
          <w:trHeight w:val="230"/>
        </w:trPr>
        <w:tc>
          <w:tcPr>
            <w:tcW w:w="3330" w:type="dxa"/>
            <w:gridSpan w:val="2"/>
            <w:tcBorders>
              <w:top w:val="nil"/>
              <w:left w:val="nil"/>
              <w:bottom w:val="nil"/>
              <w:right w:val="nil"/>
            </w:tcBorders>
          </w:tcPr>
          <w:p w14:paraId="3407857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1F98019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53446EC6" w14:textId="77777777" w:rsidTr="00341AFA">
        <w:trPr>
          <w:trHeight w:val="230"/>
        </w:trPr>
        <w:tc>
          <w:tcPr>
            <w:tcW w:w="3330" w:type="dxa"/>
            <w:gridSpan w:val="2"/>
            <w:tcBorders>
              <w:top w:val="nil"/>
              <w:left w:val="nil"/>
              <w:bottom w:val="nil"/>
              <w:right w:val="nil"/>
            </w:tcBorders>
          </w:tcPr>
          <w:p w14:paraId="61282AD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5CFF900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21A73F59" w14:textId="77777777" w:rsidTr="00341AFA">
        <w:trPr>
          <w:trHeight w:val="230"/>
        </w:trPr>
        <w:tc>
          <w:tcPr>
            <w:tcW w:w="3330" w:type="dxa"/>
            <w:gridSpan w:val="2"/>
            <w:tcBorders>
              <w:top w:val="nil"/>
              <w:left w:val="nil"/>
              <w:bottom w:val="nil"/>
              <w:right w:val="nil"/>
            </w:tcBorders>
          </w:tcPr>
          <w:p w14:paraId="035A77C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40B2AD1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Zie voor de afleiding van dit gegeven ten eerste het overeenkomstige attribuutsoort bij SUBJECT in het RSGB.</w:t>
            </w:r>
          </w:p>
        </w:tc>
      </w:tr>
      <w:tr w:rsidR="00341AFA" w:rsidRPr="008A6917" w14:paraId="38D306F9" w14:textId="77777777" w:rsidTr="00341AFA">
        <w:tc>
          <w:tcPr>
            <w:tcW w:w="9360" w:type="dxa"/>
            <w:gridSpan w:val="4"/>
            <w:tcBorders>
              <w:top w:val="nil"/>
              <w:left w:val="nil"/>
              <w:bottom w:val="nil"/>
              <w:right w:val="nil"/>
            </w:tcBorders>
          </w:tcPr>
          <w:p w14:paraId="2835F3B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71CF52A4" w14:textId="77777777" w:rsidTr="00341AFA">
        <w:tc>
          <w:tcPr>
            <w:tcW w:w="450" w:type="dxa"/>
            <w:tcBorders>
              <w:top w:val="nil"/>
              <w:left w:val="nil"/>
              <w:bottom w:val="nil"/>
              <w:right w:val="nil"/>
            </w:tcBorders>
          </w:tcPr>
          <w:p w14:paraId="12BF5C5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5246664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een afleidbaar gegeven dat is opgenomen om BETROKKENEn zijnde (niet) natuurlijke personen of vestigingen te kunnen zoeken op hun benaming. Het betreft het overeenkomstige gegeven bij SUBJECT in het RSGB.</w:t>
            </w:r>
          </w:p>
        </w:tc>
      </w:tr>
    </w:tbl>
    <w:p w14:paraId="39A24009" w14:textId="20B29765" w:rsidR="00341AFA" w:rsidRPr="008A6917" w:rsidDel="006362C3" w:rsidRDefault="00341AFA" w:rsidP="00341AFA">
      <w:pPr>
        <w:widowControl w:val="0"/>
        <w:autoSpaceDE w:val="0"/>
        <w:autoSpaceDN w:val="0"/>
        <w:adjustRightInd w:val="0"/>
        <w:spacing w:before="240" w:after="60" w:line="240" w:lineRule="auto"/>
        <w:contextualSpacing w:val="0"/>
        <w:outlineLvl w:val="3"/>
        <w:rPr>
          <w:del w:id="26" w:author="Arjan Kloosterboer" w:date="2017-09-21T11:45:00Z"/>
          <w:rFonts w:ascii="Arial" w:hAnsi="Arial" w:cs="Arial"/>
          <w:b/>
          <w:color w:val="000000"/>
          <w:sz w:val="24"/>
          <w:szCs w:val="24"/>
          <w:lang w:eastAsia="en-US"/>
        </w:rPr>
      </w:pPr>
      <w:bookmarkStart w:id="27" w:name="BKM_F2A7E14D_E4B6_40bd_97FB_0874B240AA24"/>
      <w:bookmarkEnd w:id="27"/>
      <w:del w:id="28" w:author="Arjan Kloosterboer" w:date="2017-09-21T11:45:00Z">
        <w:r w:rsidRPr="008A6917" w:rsidDel="006362C3">
          <w:rPr>
            <w:rFonts w:ascii="Arial" w:hAnsi="Arial" w:cs="Arial"/>
            <w:b/>
            <w:color w:val="000000"/>
            <w:sz w:val="24"/>
            <w:szCs w:val="24"/>
            <w:lang w:eastAsia="en-US"/>
          </w:rPr>
          <w:delText xml:space="preserve"> </w:delText>
        </w:r>
        <w:r w:rsidR="00A85696" w:rsidRPr="008A6917" w:rsidDel="006362C3">
          <w:rPr>
            <w:rFonts w:ascii="Arial" w:hAnsi="Arial" w:cs="Arial"/>
            <w:b/>
            <w:color w:val="000000"/>
            <w:sz w:val="24"/>
            <w:szCs w:val="24"/>
            <w:lang w:eastAsia="en-US"/>
          </w:rPr>
          <w:fldChar w:fldCharType="begin" w:fldLock="1"/>
        </w:r>
        <w:r w:rsidRPr="008A6917" w:rsidDel="006362C3">
          <w:rPr>
            <w:rFonts w:ascii="Arial" w:hAnsi="Arial" w:cs="Arial"/>
            <w:b/>
            <w:color w:val="000000"/>
            <w:sz w:val="24"/>
            <w:szCs w:val="24"/>
            <w:lang w:eastAsia="en-US"/>
          </w:rPr>
          <w:delInstrText>MERGEFIELD Att.Name</w:delInstrText>
        </w:r>
        <w:r w:rsidR="00A85696" w:rsidRPr="008A6917" w:rsidDel="006362C3">
          <w:rPr>
            <w:rFonts w:ascii="Arial" w:hAnsi="Arial" w:cs="Arial"/>
            <w:b/>
            <w:color w:val="000000"/>
            <w:sz w:val="24"/>
            <w:szCs w:val="24"/>
            <w:lang w:eastAsia="en-US"/>
          </w:rPr>
          <w:fldChar w:fldCharType="separate"/>
        </w:r>
        <w:r w:rsidRPr="008A6917" w:rsidDel="006362C3">
          <w:rPr>
            <w:rFonts w:ascii="Arial" w:hAnsi="Arial" w:cs="Arial"/>
            <w:b/>
            <w:color w:val="000000"/>
            <w:sz w:val="24"/>
            <w:szCs w:val="24"/>
            <w:lang w:eastAsia="en-US"/>
          </w:rPr>
          <w:delText>Identificatie</w:delText>
        </w:r>
        <w:r w:rsidR="00A85696" w:rsidRPr="008A6917" w:rsidDel="006362C3">
          <w:rPr>
            <w:rFonts w:ascii="Arial" w:hAnsi="Arial" w:cs="Arial"/>
            <w:b/>
            <w:color w:val="000000"/>
            <w:sz w:val="24"/>
            <w:szCs w:val="24"/>
            <w:lang w:eastAsia="en-US"/>
          </w:rPr>
          <w:fldChar w:fldCharType="end"/>
        </w:r>
      </w:del>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rsidDel="006362C3" w14:paraId="1DC8F9E5" w14:textId="479F9C42" w:rsidTr="00341AFA">
        <w:trPr>
          <w:trHeight w:val="230"/>
          <w:del w:id="29" w:author="Arjan Kloosterboer" w:date="2017-09-21T11:45:00Z"/>
        </w:trPr>
        <w:tc>
          <w:tcPr>
            <w:tcW w:w="3330" w:type="dxa"/>
            <w:gridSpan w:val="2"/>
            <w:tcBorders>
              <w:top w:val="nil"/>
              <w:left w:val="nil"/>
              <w:bottom w:val="nil"/>
              <w:right w:val="nil"/>
            </w:tcBorders>
          </w:tcPr>
          <w:p w14:paraId="207F66D3" w14:textId="7AFA43AB" w:rsidR="00341AFA" w:rsidRPr="008A6917" w:rsidDel="006362C3" w:rsidRDefault="00341AFA" w:rsidP="00341AFA">
            <w:pPr>
              <w:widowControl w:val="0"/>
              <w:autoSpaceDE w:val="0"/>
              <w:autoSpaceDN w:val="0"/>
              <w:adjustRightInd w:val="0"/>
              <w:spacing w:line="240" w:lineRule="auto"/>
              <w:contextualSpacing w:val="0"/>
              <w:rPr>
                <w:del w:id="30" w:author="Arjan Kloosterboer" w:date="2017-09-21T11:45:00Z"/>
                <w:rFonts w:ascii="Calibri" w:hAnsi="Calibri" w:cs="Arial"/>
                <w:color w:val="000000"/>
                <w:sz w:val="22"/>
                <w:szCs w:val="24"/>
                <w:lang w:eastAsia="en-US"/>
              </w:rPr>
            </w:pPr>
            <w:del w:id="31" w:author="Arjan Kloosterboer" w:date="2017-09-21T11:45:00Z">
              <w:r w:rsidRPr="008A6917" w:rsidDel="006362C3">
                <w:rPr>
                  <w:rFonts w:ascii="Calibri" w:hAnsi="Calibri" w:cs="Arial"/>
                  <w:b/>
                  <w:color w:val="000000"/>
                  <w:sz w:val="22"/>
                  <w:szCs w:val="24"/>
                  <w:lang w:eastAsia="en-US"/>
                </w:rPr>
                <w:delText xml:space="preserve">Naam </w:delText>
              </w:r>
            </w:del>
          </w:p>
        </w:tc>
        <w:tc>
          <w:tcPr>
            <w:tcW w:w="4320" w:type="dxa"/>
            <w:tcBorders>
              <w:top w:val="nil"/>
              <w:left w:val="nil"/>
              <w:bottom w:val="nil"/>
              <w:right w:val="nil"/>
            </w:tcBorders>
          </w:tcPr>
          <w:p w14:paraId="5298600D" w14:textId="58F2EF15" w:rsidR="00341AFA" w:rsidRPr="008A6917" w:rsidDel="006362C3" w:rsidRDefault="00341AFA" w:rsidP="00341AFA">
            <w:pPr>
              <w:widowControl w:val="0"/>
              <w:autoSpaceDE w:val="0"/>
              <w:autoSpaceDN w:val="0"/>
              <w:adjustRightInd w:val="0"/>
              <w:spacing w:line="240" w:lineRule="auto"/>
              <w:contextualSpacing w:val="0"/>
              <w:rPr>
                <w:del w:id="32" w:author="Arjan Kloosterboer" w:date="2017-09-21T11:45:00Z"/>
                <w:rFonts w:ascii="Calibri" w:hAnsi="Calibri" w:cs="Arial"/>
                <w:color w:val="000000"/>
                <w:sz w:val="22"/>
                <w:szCs w:val="24"/>
                <w:lang w:eastAsia="en-US"/>
              </w:rPr>
            </w:pPr>
          </w:p>
        </w:tc>
        <w:tc>
          <w:tcPr>
            <w:tcW w:w="1710" w:type="dxa"/>
            <w:tcBorders>
              <w:top w:val="nil"/>
              <w:left w:val="nil"/>
              <w:bottom w:val="nil"/>
              <w:right w:val="nil"/>
            </w:tcBorders>
          </w:tcPr>
          <w:p w14:paraId="3AA9C3CA" w14:textId="15B1F623" w:rsidR="00341AFA" w:rsidRPr="008A6917" w:rsidDel="006362C3" w:rsidRDefault="00341AFA" w:rsidP="00341AFA">
            <w:pPr>
              <w:widowControl w:val="0"/>
              <w:autoSpaceDE w:val="0"/>
              <w:autoSpaceDN w:val="0"/>
              <w:adjustRightInd w:val="0"/>
              <w:spacing w:line="240" w:lineRule="auto"/>
              <w:contextualSpacing w:val="0"/>
              <w:jc w:val="right"/>
              <w:rPr>
                <w:del w:id="33" w:author="Arjan Kloosterboer" w:date="2017-09-21T11:45:00Z"/>
                <w:rFonts w:ascii="Calibri" w:hAnsi="Calibri" w:cs="Arial"/>
                <w:color w:val="000000"/>
                <w:sz w:val="22"/>
                <w:szCs w:val="24"/>
                <w:lang w:eastAsia="en-US"/>
              </w:rPr>
            </w:pPr>
          </w:p>
        </w:tc>
      </w:tr>
      <w:tr w:rsidR="00341AFA" w:rsidRPr="008A6917" w:rsidDel="006362C3" w14:paraId="2A0CECA7" w14:textId="0B06BC5F" w:rsidTr="00341AFA">
        <w:trPr>
          <w:del w:id="34" w:author="Arjan Kloosterboer" w:date="2017-09-21T11:45:00Z"/>
        </w:trPr>
        <w:tc>
          <w:tcPr>
            <w:tcW w:w="3330" w:type="dxa"/>
            <w:gridSpan w:val="2"/>
            <w:tcBorders>
              <w:top w:val="nil"/>
              <w:left w:val="nil"/>
              <w:bottom w:val="nil"/>
              <w:right w:val="nil"/>
            </w:tcBorders>
          </w:tcPr>
          <w:p w14:paraId="4227940B" w14:textId="48846DE6" w:rsidR="00341AFA" w:rsidRPr="008A6917" w:rsidDel="006362C3" w:rsidRDefault="00341AFA" w:rsidP="00341AFA">
            <w:pPr>
              <w:widowControl w:val="0"/>
              <w:autoSpaceDE w:val="0"/>
              <w:autoSpaceDN w:val="0"/>
              <w:adjustRightInd w:val="0"/>
              <w:spacing w:line="240" w:lineRule="auto"/>
              <w:contextualSpacing w:val="0"/>
              <w:rPr>
                <w:del w:id="35" w:author="Arjan Kloosterboer" w:date="2017-09-21T11:45:00Z"/>
                <w:rFonts w:ascii="Calibri" w:hAnsi="Calibri" w:cs="Arial"/>
                <w:color w:val="000000"/>
                <w:sz w:val="22"/>
                <w:szCs w:val="24"/>
                <w:lang w:eastAsia="en-US"/>
              </w:rPr>
            </w:pPr>
            <w:del w:id="36" w:author="Arjan Kloosterboer" w:date="2017-09-21T11:45:00Z">
              <w:r w:rsidRPr="008A6917" w:rsidDel="006362C3">
                <w:rPr>
                  <w:rFonts w:ascii="Calibri" w:hAnsi="Calibri" w:cs="Arial"/>
                  <w:b/>
                  <w:color w:val="000000"/>
                  <w:sz w:val="22"/>
                  <w:szCs w:val="24"/>
                  <w:lang w:eastAsia="en-US"/>
                </w:rPr>
                <w:delText xml:space="preserve">Herkomst </w:delText>
              </w:r>
            </w:del>
          </w:p>
        </w:tc>
        <w:tc>
          <w:tcPr>
            <w:tcW w:w="6030" w:type="dxa"/>
            <w:gridSpan w:val="2"/>
            <w:tcBorders>
              <w:top w:val="nil"/>
              <w:left w:val="nil"/>
              <w:bottom w:val="nil"/>
              <w:right w:val="nil"/>
            </w:tcBorders>
          </w:tcPr>
          <w:p w14:paraId="03673946" w14:textId="1B78F975" w:rsidR="00341AFA" w:rsidRPr="008A6917" w:rsidDel="006362C3" w:rsidRDefault="00341AFA" w:rsidP="00341AFA">
            <w:pPr>
              <w:widowControl w:val="0"/>
              <w:autoSpaceDE w:val="0"/>
              <w:autoSpaceDN w:val="0"/>
              <w:adjustRightInd w:val="0"/>
              <w:spacing w:line="240" w:lineRule="auto"/>
              <w:contextualSpacing w:val="0"/>
              <w:rPr>
                <w:del w:id="37" w:author="Arjan Kloosterboer" w:date="2017-09-21T11:45:00Z"/>
                <w:rFonts w:ascii="Calibri" w:hAnsi="Calibri" w:cs="Arial"/>
                <w:color w:val="000000"/>
                <w:sz w:val="22"/>
                <w:szCs w:val="24"/>
                <w:lang w:eastAsia="en-US"/>
              </w:rPr>
            </w:pPr>
            <w:del w:id="38" w:author="Arjan Kloosterboer" w:date="2017-09-21T11:45:00Z">
              <w:r w:rsidRPr="008A6917" w:rsidDel="006362C3">
                <w:rPr>
                  <w:rFonts w:ascii="Calibri" w:hAnsi="Calibri" w:cs="Arial"/>
                  <w:color w:val="000000"/>
                  <w:sz w:val="22"/>
                  <w:szCs w:val="24"/>
                  <w:lang w:eastAsia="en-US"/>
                </w:rPr>
                <w:delText>KING</w:delText>
              </w:r>
            </w:del>
          </w:p>
        </w:tc>
      </w:tr>
      <w:tr w:rsidR="00341AFA" w:rsidRPr="008A6917" w:rsidDel="006362C3" w14:paraId="43172B61" w14:textId="665FA8B3" w:rsidTr="00341AFA">
        <w:trPr>
          <w:del w:id="39" w:author="Arjan Kloosterboer" w:date="2017-09-21T11:45:00Z"/>
        </w:trPr>
        <w:tc>
          <w:tcPr>
            <w:tcW w:w="3330" w:type="dxa"/>
            <w:gridSpan w:val="2"/>
            <w:tcBorders>
              <w:top w:val="nil"/>
              <w:left w:val="nil"/>
              <w:bottom w:val="nil"/>
              <w:right w:val="nil"/>
            </w:tcBorders>
          </w:tcPr>
          <w:p w14:paraId="4CDF7B50" w14:textId="5AD2B054" w:rsidR="00341AFA" w:rsidRPr="008A6917" w:rsidDel="006362C3" w:rsidRDefault="00341AFA" w:rsidP="00341AFA">
            <w:pPr>
              <w:widowControl w:val="0"/>
              <w:autoSpaceDE w:val="0"/>
              <w:autoSpaceDN w:val="0"/>
              <w:adjustRightInd w:val="0"/>
              <w:spacing w:line="240" w:lineRule="auto"/>
              <w:contextualSpacing w:val="0"/>
              <w:rPr>
                <w:del w:id="40" w:author="Arjan Kloosterboer" w:date="2017-09-21T11:45:00Z"/>
                <w:rFonts w:ascii="Calibri" w:hAnsi="Calibri" w:cs="Arial"/>
                <w:color w:val="000000"/>
                <w:sz w:val="22"/>
                <w:szCs w:val="24"/>
                <w:lang w:eastAsia="en-US"/>
              </w:rPr>
            </w:pPr>
            <w:del w:id="41" w:author="Arjan Kloosterboer" w:date="2017-09-21T11:45:00Z">
              <w:r w:rsidRPr="008A6917" w:rsidDel="006362C3">
                <w:rPr>
                  <w:rFonts w:ascii="Calibri" w:hAnsi="Calibri" w:cs="Arial"/>
                  <w:b/>
                  <w:color w:val="000000"/>
                  <w:sz w:val="22"/>
                  <w:szCs w:val="24"/>
                  <w:lang w:eastAsia="en-US"/>
                </w:rPr>
                <w:delText xml:space="preserve">Code </w:delText>
              </w:r>
            </w:del>
          </w:p>
        </w:tc>
        <w:tc>
          <w:tcPr>
            <w:tcW w:w="6030" w:type="dxa"/>
            <w:gridSpan w:val="2"/>
            <w:tcBorders>
              <w:top w:val="nil"/>
              <w:left w:val="nil"/>
              <w:bottom w:val="nil"/>
              <w:right w:val="nil"/>
            </w:tcBorders>
          </w:tcPr>
          <w:p w14:paraId="348A9231" w14:textId="5FC36752" w:rsidR="00341AFA" w:rsidRPr="008A6917" w:rsidDel="006362C3" w:rsidRDefault="00341AFA" w:rsidP="00341AFA">
            <w:pPr>
              <w:widowControl w:val="0"/>
              <w:autoSpaceDE w:val="0"/>
              <w:autoSpaceDN w:val="0"/>
              <w:adjustRightInd w:val="0"/>
              <w:spacing w:line="240" w:lineRule="auto"/>
              <w:contextualSpacing w:val="0"/>
              <w:rPr>
                <w:del w:id="42" w:author="Arjan Kloosterboer" w:date="2017-09-21T11:45:00Z"/>
                <w:rFonts w:ascii="Calibri" w:hAnsi="Calibri" w:cs="Arial"/>
                <w:color w:val="000000"/>
                <w:sz w:val="22"/>
                <w:szCs w:val="24"/>
                <w:lang w:eastAsia="en-US"/>
              </w:rPr>
            </w:pPr>
          </w:p>
        </w:tc>
      </w:tr>
      <w:tr w:rsidR="00341AFA" w:rsidRPr="008A6917" w:rsidDel="006362C3" w14:paraId="58B589CD" w14:textId="7044E969" w:rsidTr="00341AFA">
        <w:trPr>
          <w:del w:id="43" w:author="Arjan Kloosterboer" w:date="2017-09-21T11:45:00Z"/>
        </w:trPr>
        <w:tc>
          <w:tcPr>
            <w:tcW w:w="3330" w:type="dxa"/>
            <w:gridSpan w:val="2"/>
            <w:tcBorders>
              <w:top w:val="nil"/>
              <w:left w:val="nil"/>
              <w:bottom w:val="nil"/>
              <w:right w:val="nil"/>
            </w:tcBorders>
          </w:tcPr>
          <w:p w14:paraId="6AE81050" w14:textId="39FF583C" w:rsidR="00341AFA" w:rsidRPr="008A6917" w:rsidDel="006362C3" w:rsidRDefault="00341AFA" w:rsidP="00341AFA">
            <w:pPr>
              <w:widowControl w:val="0"/>
              <w:autoSpaceDE w:val="0"/>
              <w:autoSpaceDN w:val="0"/>
              <w:adjustRightInd w:val="0"/>
              <w:spacing w:line="240" w:lineRule="auto"/>
              <w:contextualSpacing w:val="0"/>
              <w:rPr>
                <w:del w:id="44" w:author="Arjan Kloosterboer" w:date="2017-09-21T11:45:00Z"/>
                <w:rFonts w:ascii="Calibri" w:hAnsi="Calibri" w:cs="Arial"/>
                <w:color w:val="000000"/>
                <w:sz w:val="22"/>
                <w:szCs w:val="24"/>
                <w:lang w:eastAsia="en-US"/>
              </w:rPr>
            </w:pPr>
            <w:del w:id="45" w:author="Arjan Kloosterboer" w:date="2017-09-21T11:45:00Z">
              <w:r w:rsidRPr="008A6917" w:rsidDel="006362C3">
                <w:rPr>
                  <w:rFonts w:ascii="Calibri" w:hAnsi="Calibri" w:cs="Arial"/>
                  <w:b/>
                  <w:color w:val="000000"/>
                  <w:sz w:val="22"/>
                  <w:szCs w:val="24"/>
                  <w:lang w:eastAsia="en-US"/>
                </w:rPr>
                <w:delText xml:space="preserve">XML-tag </w:delText>
              </w:r>
            </w:del>
          </w:p>
        </w:tc>
        <w:tc>
          <w:tcPr>
            <w:tcW w:w="6030" w:type="dxa"/>
            <w:gridSpan w:val="2"/>
            <w:tcBorders>
              <w:top w:val="nil"/>
              <w:left w:val="nil"/>
              <w:bottom w:val="nil"/>
              <w:right w:val="nil"/>
            </w:tcBorders>
          </w:tcPr>
          <w:p w14:paraId="63C6B25D" w14:textId="7BE15491" w:rsidR="00341AFA" w:rsidRPr="008A6917" w:rsidDel="006362C3" w:rsidRDefault="00341AFA" w:rsidP="00341AFA">
            <w:pPr>
              <w:widowControl w:val="0"/>
              <w:autoSpaceDE w:val="0"/>
              <w:autoSpaceDN w:val="0"/>
              <w:adjustRightInd w:val="0"/>
              <w:spacing w:line="240" w:lineRule="auto"/>
              <w:contextualSpacing w:val="0"/>
              <w:rPr>
                <w:del w:id="46" w:author="Arjan Kloosterboer" w:date="2017-09-21T11:45:00Z"/>
                <w:rFonts w:ascii="Calibri" w:hAnsi="Calibri" w:cs="Arial"/>
                <w:color w:val="000000"/>
                <w:sz w:val="22"/>
                <w:szCs w:val="24"/>
                <w:lang w:eastAsia="en-US"/>
              </w:rPr>
            </w:pPr>
          </w:p>
        </w:tc>
      </w:tr>
      <w:tr w:rsidR="00341AFA" w:rsidRPr="008A6917" w:rsidDel="006362C3" w14:paraId="712A39BE" w14:textId="6E2D0659" w:rsidTr="00341AFA">
        <w:trPr>
          <w:del w:id="47" w:author="Arjan Kloosterboer" w:date="2017-09-21T11:45:00Z"/>
        </w:trPr>
        <w:tc>
          <w:tcPr>
            <w:tcW w:w="3330" w:type="dxa"/>
            <w:gridSpan w:val="2"/>
            <w:tcBorders>
              <w:top w:val="nil"/>
              <w:left w:val="nil"/>
              <w:bottom w:val="nil"/>
              <w:right w:val="nil"/>
            </w:tcBorders>
          </w:tcPr>
          <w:p w14:paraId="47746C84" w14:textId="13593EB0" w:rsidR="00341AFA" w:rsidRPr="008A6917" w:rsidDel="006362C3" w:rsidRDefault="00341AFA" w:rsidP="00341AFA">
            <w:pPr>
              <w:widowControl w:val="0"/>
              <w:autoSpaceDE w:val="0"/>
              <w:autoSpaceDN w:val="0"/>
              <w:adjustRightInd w:val="0"/>
              <w:spacing w:line="240" w:lineRule="auto"/>
              <w:contextualSpacing w:val="0"/>
              <w:rPr>
                <w:del w:id="48" w:author="Arjan Kloosterboer" w:date="2017-09-21T11:45:00Z"/>
                <w:rFonts w:ascii="Calibri" w:hAnsi="Calibri" w:cs="Arial"/>
                <w:color w:val="000000"/>
                <w:sz w:val="22"/>
                <w:szCs w:val="24"/>
                <w:lang w:eastAsia="en-US"/>
              </w:rPr>
            </w:pPr>
            <w:del w:id="49" w:author="Arjan Kloosterboer" w:date="2017-09-21T11:45:00Z">
              <w:r w:rsidRPr="008A6917" w:rsidDel="006362C3">
                <w:rPr>
                  <w:rFonts w:ascii="Calibri" w:hAnsi="Calibri" w:cs="Arial"/>
                  <w:b/>
                  <w:color w:val="000000"/>
                  <w:sz w:val="22"/>
                  <w:szCs w:val="24"/>
                  <w:lang w:eastAsia="en-US"/>
                </w:rPr>
                <w:delText xml:space="preserve">Definitie </w:delText>
              </w:r>
            </w:del>
          </w:p>
        </w:tc>
        <w:tc>
          <w:tcPr>
            <w:tcW w:w="6030" w:type="dxa"/>
            <w:gridSpan w:val="2"/>
            <w:tcBorders>
              <w:top w:val="nil"/>
              <w:left w:val="nil"/>
              <w:bottom w:val="nil"/>
              <w:right w:val="nil"/>
            </w:tcBorders>
          </w:tcPr>
          <w:p w14:paraId="5873E522" w14:textId="0CCEA217" w:rsidR="00341AFA" w:rsidRPr="008A6917" w:rsidDel="006362C3" w:rsidRDefault="00A85696" w:rsidP="00341AFA">
            <w:pPr>
              <w:widowControl w:val="0"/>
              <w:autoSpaceDE w:val="0"/>
              <w:autoSpaceDN w:val="0"/>
              <w:adjustRightInd w:val="0"/>
              <w:spacing w:line="240" w:lineRule="auto"/>
              <w:contextualSpacing w:val="0"/>
              <w:rPr>
                <w:del w:id="50" w:author="Arjan Kloosterboer" w:date="2017-09-21T11:45:00Z"/>
                <w:rFonts w:ascii="Calibri" w:hAnsi="Calibri" w:cs="Arial"/>
                <w:color w:val="000000"/>
                <w:sz w:val="22"/>
                <w:szCs w:val="24"/>
                <w:lang w:eastAsia="en-US"/>
              </w:rPr>
            </w:pPr>
            <w:del w:id="51" w:author="Arjan Kloosterboer" w:date="2017-09-21T11:45:00Z">
              <w:r w:rsidRPr="008A6917" w:rsidDel="006362C3">
                <w:rPr>
                  <w:rFonts w:ascii="Arial" w:hAnsi="Arial" w:cs="Arial"/>
                  <w:color w:val="000000"/>
                  <w:szCs w:val="24"/>
                  <w:lang w:val="en-AU" w:eastAsia="en-US"/>
                </w:rPr>
                <w:fldChar w:fldCharType="begin" w:fldLock="1"/>
              </w:r>
              <w:r w:rsidR="00341AFA" w:rsidRPr="008A6917" w:rsidDel="006362C3">
                <w:rPr>
                  <w:rFonts w:ascii="Arial" w:hAnsi="Arial" w:cs="Arial"/>
                  <w:color w:val="000000"/>
                  <w:szCs w:val="24"/>
                  <w:lang w:eastAsia="en-US"/>
                </w:rPr>
                <w:delInstrText xml:space="preserve">MERGEFIELD </w:delInstrText>
              </w:r>
              <w:r w:rsidR="00341AFA" w:rsidRPr="008A6917" w:rsidDel="006362C3">
                <w:rPr>
                  <w:rFonts w:ascii="Calibri" w:hAnsi="Calibri" w:cs="Arial"/>
                  <w:color w:val="000000"/>
                  <w:sz w:val="22"/>
                  <w:szCs w:val="24"/>
                  <w:lang w:eastAsia="en-US"/>
                </w:rPr>
                <w:delInstrText>Att.Notes</w:delInstrText>
              </w:r>
              <w:r w:rsidRPr="008A6917" w:rsidDel="006362C3">
                <w:rPr>
                  <w:rFonts w:ascii="Arial" w:hAnsi="Arial" w:cs="Arial"/>
                  <w:color w:val="000000"/>
                  <w:szCs w:val="24"/>
                  <w:lang w:val="en-AU" w:eastAsia="en-US"/>
                </w:rPr>
                <w:fldChar w:fldCharType="end"/>
              </w:r>
              <w:r w:rsidR="00341AFA" w:rsidRPr="008A6917" w:rsidDel="006362C3">
                <w:rPr>
                  <w:rFonts w:ascii="Calibri" w:hAnsi="Calibri" w:cs="Arial"/>
                  <w:color w:val="000000"/>
                  <w:sz w:val="22"/>
                  <w:szCs w:val="24"/>
                  <w:lang w:eastAsia="en-US"/>
                </w:rPr>
                <w:delText>De unieke identificatie van de BETROKKENE</w:delText>
              </w:r>
            </w:del>
          </w:p>
        </w:tc>
      </w:tr>
      <w:tr w:rsidR="00341AFA" w:rsidRPr="008A6917" w:rsidDel="006362C3" w14:paraId="259E608A" w14:textId="2B74C5A8" w:rsidTr="00341AFA">
        <w:trPr>
          <w:trHeight w:val="230"/>
          <w:del w:id="52" w:author="Arjan Kloosterboer" w:date="2017-09-21T11:45:00Z"/>
        </w:trPr>
        <w:tc>
          <w:tcPr>
            <w:tcW w:w="3330" w:type="dxa"/>
            <w:gridSpan w:val="2"/>
            <w:tcBorders>
              <w:top w:val="nil"/>
              <w:left w:val="nil"/>
              <w:bottom w:val="nil"/>
              <w:right w:val="nil"/>
            </w:tcBorders>
          </w:tcPr>
          <w:p w14:paraId="7BF6198B" w14:textId="149BE4DD" w:rsidR="00341AFA" w:rsidRPr="008A6917" w:rsidDel="006362C3" w:rsidRDefault="00341AFA" w:rsidP="00341AFA">
            <w:pPr>
              <w:widowControl w:val="0"/>
              <w:autoSpaceDE w:val="0"/>
              <w:autoSpaceDN w:val="0"/>
              <w:adjustRightInd w:val="0"/>
              <w:spacing w:line="240" w:lineRule="auto"/>
              <w:contextualSpacing w:val="0"/>
              <w:rPr>
                <w:del w:id="53" w:author="Arjan Kloosterboer" w:date="2017-09-21T11:45:00Z"/>
                <w:rFonts w:ascii="Calibri" w:hAnsi="Calibri" w:cs="Arial"/>
                <w:color w:val="000000"/>
                <w:sz w:val="22"/>
                <w:szCs w:val="24"/>
                <w:lang w:eastAsia="en-US"/>
              </w:rPr>
            </w:pPr>
            <w:del w:id="54" w:author="Arjan Kloosterboer" w:date="2017-09-21T11:45:00Z">
              <w:r w:rsidRPr="008A6917" w:rsidDel="006362C3">
                <w:rPr>
                  <w:rFonts w:ascii="Calibri" w:hAnsi="Calibri" w:cs="Arial"/>
                  <w:b/>
                  <w:color w:val="000000"/>
                  <w:sz w:val="22"/>
                  <w:szCs w:val="24"/>
                  <w:lang w:eastAsia="en-US"/>
                </w:rPr>
                <w:delText xml:space="preserve">Herkomst definitie </w:delText>
              </w:r>
            </w:del>
          </w:p>
        </w:tc>
        <w:tc>
          <w:tcPr>
            <w:tcW w:w="6030" w:type="dxa"/>
            <w:gridSpan w:val="2"/>
            <w:tcBorders>
              <w:top w:val="nil"/>
              <w:left w:val="nil"/>
              <w:bottom w:val="nil"/>
              <w:right w:val="nil"/>
            </w:tcBorders>
          </w:tcPr>
          <w:p w14:paraId="2B3EDC83" w14:textId="3BA7B26D" w:rsidR="00341AFA" w:rsidRPr="008A6917" w:rsidDel="006362C3" w:rsidRDefault="00341AFA" w:rsidP="00341AFA">
            <w:pPr>
              <w:widowControl w:val="0"/>
              <w:autoSpaceDE w:val="0"/>
              <w:autoSpaceDN w:val="0"/>
              <w:adjustRightInd w:val="0"/>
              <w:spacing w:line="240" w:lineRule="auto"/>
              <w:contextualSpacing w:val="0"/>
              <w:rPr>
                <w:del w:id="55" w:author="Arjan Kloosterboer" w:date="2017-09-21T11:45:00Z"/>
                <w:rFonts w:ascii="Calibri" w:hAnsi="Calibri" w:cs="Arial"/>
                <w:color w:val="000000"/>
                <w:sz w:val="22"/>
                <w:szCs w:val="24"/>
                <w:lang w:eastAsia="en-US"/>
              </w:rPr>
            </w:pPr>
            <w:del w:id="56" w:author="Arjan Kloosterboer" w:date="2017-09-21T11:45:00Z">
              <w:r w:rsidRPr="008A6917" w:rsidDel="006362C3">
                <w:rPr>
                  <w:rFonts w:ascii="Calibri" w:hAnsi="Calibri" w:cs="Arial"/>
                  <w:color w:val="000000"/>
                  <w:sz w:val="22"/>
                  <w:szCs w:val="24"/>
                  <w:lang w:eastAsia="en-US"/>
                </w:rPr>
                <w:delText>KING</w:delText>
              </w:r>
            </w:del>
          </w:p>
        </w:tc>
      </w:tr>
      <w:tr w:rsidR="00341AFA" w:rsidRPr="008A6917" w:rsidDel="006362C3" w14:paraId="0B505E19" w14:textId="2E57C9B9" w:rsidTr="00341AFA">
        <w:trPr>
          <w:del w:id="57" w:author="Arjan Kloosterboer" w:date="2017-09-21T11:45:00Z"/>
        </w:trPr>
        <w:tc>
          <w:tcPr>
            <w:tcW w:w="3330" w:type="dxa"/>
            <w:gridSpan w:val="2"/>
            <w:tcBorders>
              <w:top w:val="nil"/>
              <w:left w:val="nil"/>
              <w:bottom w:val="nil"/>
              <w:right w:val="nil"/>
            </w:tcBorders>
          </w:tcPr>
          <w:p w14:paraId="47EA4488" w14:textId="6B0DC2AD" w:rsidR="00341AFA" w:rsidRPr="008A6917" w:rsidDel="006362C3" w:rsidRDefault="00341AFA" w:rsidP="00341AFA">
            <w:pPr>
              <w:widowControl w:val="0"/>
              <w:autoSpaceDE w:val="0"/>
              <w:autoSpaceDN w:val="0"/>
              <w:adjustRightInd w:val="0"/>
              <w:spacing w:line="240" w:lineRule="auto"/>
              <w:contextualSpacing w:val="0"/>
              <w:rPr>
                <w:del w:id="58" w:author="Arjan Kloosterboer" w:date="2017-09-21T11:45:00Z"/>
                <w:rFonts w:ascii="Calibri" w:hAnsi="Calibri" w:cs="Arial"/>
                <w:color w:val="000000"/>
                <w:sz w:val="22"/>
                <w:szCs w:val="24"/>
                <w:lang w:eastAsia="en-US"/>
              </w:rPr>
            </w:pPr>
            <w:del w:id="59" w:author="Arjan Kloosterboer" w:date="2017-09-21T11:45:00Z">
              <w:r w:rsidRPr="008A6917" w:rsidDel="006362C3">
                <w:rPr>
                  <w:rFonts w:ascii="Calibri" w:hAnsi="Calibri" w:cs="Arial"/>
                  <w:b/>
                  <w:color w:val="000000"/>
                  <w:sz w:val="22"/>
                  <w:szCs w:val="24"/>
                  <w:lang w:eastAsia="en-US"/>
                </w:rPr>
                <w:delText xml:space="preserve">Datum opname </w:delText>
              </w:r>
            </w:del>
          </w:p>
        </w:tc>
        <w:tc>
          <w:tcPr>
            <w:tcW w:w="6030" w:type="dxa"/>
            <w:gridSpan w:val="2"/>
            <w:tcBorders>
              <w:top w:val="nil"/>
              <w:left w:val="nil"/>
              <w:bottom w:val="nil"/>
              <w:right w:val="nil"/>
            </w:tcBorders>
          </w:tcPr>
          <w:p w14:paraId="0153EA4E" w14:textId="09F24543" w:rsidR="00341AFA" w:rsidRPr="008A6917" w:rsidDel="006362C3" w:rsidRDefault="00341AFA" w:rsidP="00341AFA">
            <w:pPr>
              <w:widowControl w:val="0"/>
              <w:autoSpaceDE w:val="0"/>
              <w:autoSpaceDN w:val="0"/>
              <w:adjustRightInd w:val="0"/>
              <w:spacing w:line="240" w:lineRule="auto"/>
              <w:contextualSpacing w:val="0"/>
              <w:rPr>
                <w:del w:id="60" w:author="Arjan Kloosterboer" w:date="2017-09-21T11:45:00Z"/>
                <w:rFonts w:ascii="Calibri" w:hAnsi="Calibri" w:cs="Arial"/>
                <w:color w:val="000000"/>
                <w:sz w:val="22"/>
                <w:szCs w:val="24"/>
                <w:lang w:eastAsia="en-US"/>
              </w:rPr>
            </w:pPr>
            <w:del w:id="61" w:author="Arjan Kloosterboer" w:date="2017-09-21T11:45:00Z">
              <w:r w:rsidRPr="008A6917" w:rsidDel="006362C3">
                <w:rPr>
                  <w:rFonts w:ascii="Calibri" w:hAnsi="Calibri" w:cs="Arial"/>
                  <w:color w:val="000000"/>
                  <w:sz w:val="22"/>
                  <w:szCs w:val="24"/>
                  <w:lang w:eastAsia="en-US"/>
                </w:rPr>
                <w:delText>21 februari 2011</w:delText>
              </w:r>
            </w:del>
          </w:p>
        </w:tc>
      </w:tr>
      <w:tr w:rsidR="00341AFA" w:rsidRPr="008A6917" w:rsidDel="006362C3" w14:paraId="36BEAFED" w14:textId="4C7B8A10" w:rsidTr="00341AFA">
        <w:trPr>
          <w:del w:id="62" w:author="Arjan Kloosterboer" w:date="2017-09-21T11:45:00Z"/>
        </w:trPr>
        <w:tc>
          <w:tcPr>
            <w:tcW w:w="3330" w:type="dxa"/>
            <w:gridSpan w:val="2"/>
            <w:tcBorders>
              <w:top w:val="nil"/>
              <w:left w:val="nil"/>
              <w:bottom w:val="nil"/>
              <w:right w:val="nil"/>
            </w:tcBorders>
          </w:tcPr>
          <w:p w14:paraId="25369B8F" w14:textId="24B11B69" w:rsidR="00341AFA" w:rsidRPr="008A6917" w:rsidDel="006362C3" w:rsidRDefault="00341AFA" w:rsidP="00341AFA">
            <w:pPr>
              <w:widowControl w:val="0"/>
              <w:autoSpaceDE w:val="0"/>
              <w:autoSpaceDN w:val="0"/>
              <w:adjustRightInd w:val="0"/>
              <w:spacing w:line="240" w:lineRule="auto"/>
              <w:contextualSpacing w:val="0"/>
              <w:rPr>
                <w:del w:id="63" w:author="Arjan Kloosterboer" w:date="2017-09-21T11:45:00Z"/>
                <w:rFonts w:ascii="Calibri" w:hAnsi="Calibri" w:cs="Arial"/>
                <w:color w:val="000000"/>
                <w:sz w:val="22"/>
                <w:szCs w:val="24"/>
                <w:lang w:eastAsia="en-US"/>
              </w:rPr>
            </w:pPr>
            <w:del w:id="64" w:author="Arjan Kloosterboer" w:date="2017-09-21T11:45:00Z">
              <w:r w:rsidRPr="008A6917" w:rsidDel="006362C3">
                <w:rPr>
                  <w:rFonts w:ascii="Calibri" w:hAnsi="Calibri" w:cs="Arial"/>
                  <w:b/>
                  <w:color w:val="000000"/>
                  <w:sz w:val="22"/>
                  <w:szCs w:val="24"/>
                  <w:lang w:eastAsia="en-US"/>
                </w:rPr>
                <w:delText xml:space="preserve">Formaat </w:delText>
              </w:r>
            </w:del>
          </w:p>
        </w:tc>
        <w:tc>
          <w:tcPr>
            <w:tcW w:w="6030" w:type="dxa"/>
            <w:gridSpan w:val="2"/>
            <w:tcBorders>
              <w:top w:val="nil"/>
              <w:left w:val="nil"/>
              <w:bottom w:val="nil"/>
              <w:right w:val="nil"/>
            </w:tcBorders>
          </w:tcPr>
          <w:p w14:paraId="3AFA7DF3" w14:textId="175AC84D" w:rsidR="00341AFA" w:rsidRPr="008A6917" w:rsidDel="006362C3" w:rsidRDefault="00341AFA" w:rsidP="00341AFA">
            <w:pPr>
              <w:widowControl w:val="0"/>
              <w:autoSpaceDE w:val="0"/>
              <w:autoSpaceDN w:val="0"/>
              <w:adjustRightInd w:val="0"/>
              <w:spacing w:line="240" w:lineRule="auto"/>
              <w:contextualSpacing w:val="0"/>
              <w:rPr>
                <w:del w:id="65" w:author="Arjan Kloosterboer" w:date="2017-09-21T11:45:00Z"/>
                <w:rFonts w:ascii="Calibri" w:hAnsi="Calibri" w:cs="Arial"/>
                <w:color w:val="000000"/>
                <w:sz w:val="22"/>
                <w:szCs w:val="24"/>
                <w:lang w:eastAsia="en-US"/>
              </w:rPr>
            </w:pPr>
          </w:p>
        </w:tc>
      </w:tr>
      <w:tr w:rsidR="00341AFA" w:rsidRPr="008A6917" w:rsidDel="006362C3" w14:paraId="69B101BC" w14:textId="1FE39586" w:rsidTr="00341AFA">
        <w:trPr>
          <w:trHeight w:val="230"/>
          <w:del w:id="66" w:author="Arjan Kloosterboer" w:date="2017-09-21T11:45:00Z"/>
        </w:trPr>
        <w:tc>
          <w:tcPr>
            <w:tcW w:w="3330" w:type="dxa"/>
            <w:gridSpan w:val="2"/>
            <w:tcBorders>
              <w:top w:val="nil"/>
              <w:left w:val="nil"/>
              <w:bottom w:val="nil"/>
              <w:right w:val="nil"/>
            </w:tcBorders>
          </w:tcPr>
          <w:p w14:paraId="4C6FF4C2" w14:textId="6E1B709C" w:rsidR="00341AFA" w:rsidRPr="008A6917" w:rsidDel="006362C3" w:rsidRDefault="00341AFA" w:rsidP="00341AFA">
            <w:pPr>
              <w:widowControl w:val="0"/>
              <w:autoSpaceDE w:val="0"/>
              <w:autoSpaceDN w:val="0"/>
              <w:adjustRightInd w:val="0"/>
              <w:spacing w:line="240" w:lineRule="auto"/>
              <w:contextualSpacing w:val="0"/>
              <w:rPr>
                <w:del w:id="67" w:author="Arjan Kloosterboer" w:date="2017-09-21T11:45:00Z"/>
                <w:rFonts w:ascii="Calibri" w:hAnsi="Calibri" w:cs="Arial"/>
                <w:color w:val="000000"/>
                <w:sz w:val="22"/>
                <w:szCs w:val="24"/>
                <w:lang w:eastAsia="en-US"/>
              </w:rPr>
            </w:pPr>
            <w:del w:id="68" w:author="Arjan Kloosterboer" w:date="2017-09-21T11:45:00Z">
              <w:r w:rsidRPr="008A6917" w:rsidDel="006362C3">
                <w:rPr>
                  <w:rFonts w:ascii="Calibri" w:hAnsi="Calibri" w:cs="Arial"/>
                  <w:b/>
                  <w:color w:val="000000"/>
                  <w:sz w:val="22"/>
                  <w:szCs w:val="24"/>
                  <w:lang w:eastAsia="en-US"/>
                </w:rPr>
                <w:delText>Waardenverzameling</w:delText>
              </w:r>
            </w:del>
          </w:p>
        </w:tc>
        <w:tc>
          <w:tcPr>
            <w:tcW w:w="6030" w:type="dxa"/>
            <w:gridSpan w:val="2"/>
            <w:tcBorders>
              <w:top w:val="nil"/>
              <w:left w:val="nil"/>
              <w:bottom w:val="nil"/>
              <w:right w:val="nil"/>
            </w:tcBorders>
          </w:tcPr>
          <w:p w14:paraId="7E0D9243" w14:textId="2DBBFCF2" w:rsidR="00341AFA" w:rsidRPr="008A6917" w:rsidDel="006362C3" w:rsidRDefault="00341AFA" w:rsidP="00341AFA">
            <w:pPr>
              <w:widowControl w:val="0"/>
              <w:autoSpaceDE w:val="0"/>
              <w:autoSpaceDN w:val="0"/>
              <w:adjustRightInd w:val="0"/>
              <w:spacing w:line="240" w:lineRule="auto"/>
              <w:contextualSpacing w:val="0"/>
              <w:rPr>
                <w:del w:id="69" w:author="Arjan Kloosterboer" w:date="2017-09-21T11:45:00Z"/>
                <w:rFonts w:ascii="Calibri" w:hAnsi="Calibri" w:cs="Arial"/>
                <w:color w:val="000000"/>
                <w:sz w:val="22"/>
                <w:szCs w:val="24"/>
                <w:lang w:eastAsia="en-US"/>
              </w:rPr>
            </w:pPr>
          </w:p>
        </w:tc>
      </w:tr>
      <w:tr w:rsidR="00341AFA" w:rsidRPr="008A6917" w:rsidDel="006362C3" w14:paraId="756D976B" w14:textId="757E4681" w:rsidTr="00341AFA">
        <w:trPr>
          <w:trHeight w:val="215"/>
          <w:del w:id="70" w:author="Arjan Kloosterboer" w:date="2017-09-21T11:45:00Z"/>
        </w:trPr>
        <w:tc>
          <w:tcPr>
            <w:tcW w:w="3330" w:type="dxa"/>
            <w:gridSpan w:val="2"/>
            <w:tcBorders>
              <w:top w:val="nil"/>
              <w:left w:val="nil"/>
              <w:bottom w:val="nil"/>
              <w:right w:val="nil"/>
            </w:tcBorders>
          </w:tcPr>
          <w:p w14:paraId="469C6AA1" w14:textId="11A3A3EF" w:rsidR="00341AFA" w:rsidRPr="008A6917" w:rsidDel="006362C3" w:rsidRDefault="00341AFA" w:rsidP="00341AFA">
            <w:pPr>
              <w:widowControl w:val="0"/>
              <w:autoSpaceDE w:val="0"/>
              <w:autoSpaceDN w:val="0"/>
              <w:adjustRightInd w:val="0"/>
              <w:spacing w:line="240" w:lineRule="auto"/>
              <w:contextualSpacing w:val="0"/>
              <w:rPr>
                <w:del w:id="71" w:author="Arjan Kloosterboer" w:date="2017-09-21T11:45:00Z"/>
                <w:rFonts w:ascii="Calibri" w:hAnsi="Calibri" w:cs="Arial"/>
                <w:color w:val="000000"/>
                <w:sz w:val="22"/>
                <w:szCs w:val="24"/>
                <w:lang w:eastAsia="en-US"/>
              </w:rPr>
            </w:pPr>
            <w:del w:id="72" w:author="Arjan Kloosterboer" w:date="2017-09-21T11:45:00Z">
              <w:r w:rsidRPr="008A6917" w:rsidDel="006362C3">
                <w:rPr>
                  <w:rFonts w:ascii="Calibri" w:hAnsi="Calibri" w:cs="Arial"/>
                  <w:b/>
                  <w:color w:val="000000"/>
                  <w:sz w:val="22"/>
                  <w:szCs w:val="24"/>
                  <w:lang w:eastAsia="en-US"/>
                </w:rPr>
                <w:delText>Indicatie materiële historie</w:delText>
              </w:r>
            </w:del>
          </w:p>
        </w:tc>
        <w:tc>
          <w:tcPr>
            <w:tcW w:w="6030" w:type="dxa"/>
            <w:gridSpan w:val="2"/>
            <w:tcBorders>
              <w:top w:val="nil"/>
              <w:left w:val="nil"/>
              <w:bottom w:val="nil"/>
              <w:right w:val="nil"/>
            </w:tcBorders>
          </w:tcPr>
          <w:p w14:paraId="79B37A73" w14:textId="4DD4BDB2" w:rsidR="00341AFA" w:rsidRPr="008A6917" w:rsidDel="006362C3" w:rsidRDefault="00341AFA" w:rsidP="00341AFA">
            <w:pPr>
              <w:widowControl w:val="0"/>
              <w:autoSpaceDE w:val="0"/>
              <w:autoSpaceDN w:val="0"/>
              <w:adjustRightInd w:val="0"/>
              <w:spacing w:line="240" w:lineRule="auto"/>
              <w:contextualSpacing w:val="0"/>
              <w:rPr>
                <w:del w:id="73" w:author="Arjan Kloosterboer" w:date="2017-09-21T11:45:00Z"/>
                <w:rFonts w:ascii="Calibri" w:hAnsi="Calibri" w:cs="Arial"/>
                <w:color w:val="000000"/>
                <w:sz w:val="22"/>
                <w:szCs w:val="24"/>
                <w:lang w:eastAsia="en-US"/>
              </w:rPr>
            </w:pPr>
            <w:del w:id="74" w:author="Arjan Kloosterboer" w:date="2017-09-21T11:45:00Z">
              <w:r w:rsidRPr="008A6917" w:rsidDel="006362C3">
                <w:rPr>
                  <w:rFonts w:ascii="Calibri" w:hAnsi="Calibri" w:cs="Arial"/>
                  <w:color w:val="000000"/>
                  <w:sz w:val="22"/>
                  <w:szCs w:val="24"/>
                  <w:lang w:eastAsia="en-US"/>
                </w:rPr>
                <w:delText>Nee</w:delText>
              </w:r>
            </w:del>
          </w:p>
        </w:tc>
      </w:tr>
      <w:tr w:rsidR="00341AFA" w:rsidRPr="008A6917" w:rsidDel="006362C3" w14:paraId="0FF6DCD1" w14:textId="7B3EAE2F" w:rsidTr="00341AFA">
        <w:trPr>
          <w:trHeight w:val="230"/>
          <w:del w:id="75" w:author="Arjan Kloosterboer" w:date="2017-09-21T11:45:00Z"/>
        </w:trPr>
        <w:tc>
          <w:tcPr>
            <w:tcW w:w="3330" w:type="dxa"/>
            <w:gridSpan w:val="2"/>
            <w:tcBorders>
              <w:top w:val="nil"/>
              <w:left w:val="nil"/>
              <w:bottom w:val="nil"/>
              <w:right w:val="nil"/>
            </w:tcBorders>
          </w:tcPr>
          <w:p w14:paraId="0856D7A4" w14:textId="73AA12AA" w:rsidR="00341AFA" w:rsidRPr="008A6917" w:rsidDel="006362C3" w:rsidRDefault="00341AFA" w:rsidP="00341AFA">
            <w:pPr>
              <w:widowControl w:val="0"/>
              <w:autoSpaceDE w:val="0"/>
              <w:autoSpaceDN w:val="0"/>
              <w:adjustRightInd w:val="0"/>
              <w:spacing w:line="240" w:lineRule="auto"/>
              <w:contextualSpacing w:val="0"/>
              <w:rPr>
                <w:del w:id="76" w:author="Arjan Kloosterboer" w:date="2017-09-21T11:45:00Z"/>
                <w:rFonts w:ascii="Calibri" w:hAnsi="Calibri" w:cs="Arial"/>
                <w:color w:val="000000"/>
                <w:sz w:val="22"/>
                <w:szCs w:val="24"/>
                <w:lang w:eastAsia="en-US"/>
              </w:rPr>
            </w:pPr>
            <w:del w:id="77" w:author="Arjan Kloosterboer" w:date="2017-09-21T11:45:00Z">
              <w:r w:rsidRPr="008A6917" w:rsidDel="006362C3">
                <w:rPr>
                  <w:rFonts w:ascii="Calibri" w:hAnsi="Calibri" w:cs="Arial"/>
                  <w:b/>
                  <w:color w:val="000000"/>
                  <w:sz w:val="22"/>
                  <w:szCs w:val="24"/>
                  <w:lang w:eastAsia="en-US"/>
                </w:rPr>
                <w:delText>Indicatie formele historie</w:delText>
              </w:r>
            </w:del>
          </w:p>
        </w:tc>
        <w:tc>
          <w:tcPr>
            <w:tcW w:w="6030" w:type="dxa"/>
            <w:gridSpan w:val="2"/>
            <w:tcBorders>
              <w:top w:val="nil"/>
              <w:left w:val="nil"/>
              <w:bottom w:val="nil"/>
              <w:right w:val="nil"/>
            </w:tcBorders>
          </w:tcPr>
          <w:p w14:paraId="069B541F" w14:textId="5E9AFF3D" w:rsidR="00341AFA" w:rsidRPr="008A6917" w:rsidDel="006362C3" w:rsidRDefault="00341AFA" w:rsidP="00341AFA">
            <w:pPr>
              <w:widowControl w:val="0"/>
              <w:autoSpaceDE w:val="0"/>
              <w:autoSpaceDN w:val="0"/>
              <w:adjustRightInd w:val="0"/>
              <w:spacing w:line="240" w:lineRule="auto"/>
              <w:contextualSpacing w:val="0"/>
              <w:rPr>
                <w:del w:id="78" w:author="Arjan Kloosterboer" w:date="2017-09-21T11:45:00Z"/>
                <w:rFonts w:ascii="Calibri" w:hAnsi="Calibri" w:cs="Arial"/>
                <w:color w:val="000000"/>
                <w:sz w:val="22"/>
                <w:szCs w:val="24"/>
                <w:lang w:eastAsia="en-US"/>
              </w:rPr>
            </w:pPr>
            <w:del w:id="79" w:author="Arjan Kloosterboer" w:date="2017-09-21T11:45:00Z">
              <w:r w:rsidRPr="008A6917" w:rsidDel="006362C3">
                <w:rPr>
                  <w:rFonts w:ascii="Calibri" w:hAnsi="Calibri" w:cs="Arial"/>
                  <w:color w:val="000000"/>
                  <w:sz w:val="22"/>
                  <w:szCs w:val="24"/>
                  <w:lang w:eastAsia="en-US"/>
                </w:rPr>
                <w:delText>Nee</w:delText>
              </w:r>
            </w:del>
          </w:p>
        </w:tc>
      </w:tr>
      <w:tr w:rsidR="00341AFA" w:rsidRPr="008A6917" w:rsidDel="006362C3" w14:paraId="5186837E" w14:textId="7C5DA46B" w:rsidTr="00341AFA">
        <w:trPr>
          <w:trHeight w:val="230"/>
          <w:del w:id="80" w:author="Arjan Kloosterboer" w:date="2017-09-21T11:45:00Z"/>
        </w:trPr>
        <w:tc>
          <w:tcPr>
            <w:tcW w:w="3330" w:type="dxa"/>
            <w:gridSpan w:val="2"/>
            <w:tcBorders>
              <w:top w:val="nil"/>
              <w:left w:val="nil"/>
              <w:bottom w:val="nil"/>
              <w:right w:val="nil"/>
            </w:tcBorders>
          </w:tcPr>
          <w:p w14:paraId="0C81F035" w14:textId="4646C2C8" w:rsidR="00341AFA" w:rsidRPr="008A6917" w:rsidDel="006362C3" w:rsidRDefault="00341AFA" w:rsidP="00341AFA">
            <w:pPr>
              <w:widowControl w:val="0"/>
              <w:autoSpaceDE w:val="0"/>
              <w:autoSpaceDN w:val="0"/>
              <w:adjustRightInd w:val="0"/>
              <w:spacing w:line="240" w:lineRule="auto"/>
              <w:contextualSpacing w:val="0"/>
              <w:rPr>
                <w:del w:id="81" w:author="Arjan Kloosterboer" w:date="2017-09-21T11:45:00Z"/>
                <w:rFonts w:ascii="Calibri" w:hAnsi="Calibri" w:cs="Arial"/>
                <w:b/>
                <w:color w:val="000000"/>
                <w:sz w:val="22"/>
                <w:szCs w:val="24"/>
                <w:lang w:eastAsia="en-US"/>
              </w:rPr>
            </w:pPr>
            <w:del w:id="82" w:author="Arjan Kloosterboer" w:date="2017-09-21T11:45:00Z">
              <w:r w:rsidRPr="008A6917" w:rsidDel="006362C3">
                <w:rPr>
                  <w:rFonts w:ascii="Calibri" w:hAnsi="Calibri" w:cs="Arial"/>
                  <w:b/>
                  <w:color w:val="000000"/>
                  <w:sz w:val="22"/>
                  <w:szCs w:val="24"/>
                  <w:lang w:eastAsia="en-US"/>
                </w:rPr>
                <w:delText>Aanduiding gebeurtenis</w:delText>
              </w:r>
            </w:del>
          </w:p>
        </w:tc>
        <w:tc>
          <w:tcPr>
            <w:tcW w:w="6030" w:type="dxa"/>
            <w:gridSpan w:val="2"/>
            <w:tcBorders>
              <w:top w:val="nil"/>
              <w:left w:val="nil"/>
              <w:bottom w:val="nil"/>
              <w:right w:val="nil"/>
            </w:tcBorders>
          </w:tcPr>
          <w:p w14:paraId="6FE8D028" w14:textId="23AB4408" w:rsidR="00341AFA" w:rsidRPr="008A6917" w:rsidDel="006362C3" w:rsidRDefault="00341AFA" w:rsidP="00341AFA">
            <w:pPr>
              <w:widowControl w:val="0"/>
              <w:autoSpaceDE w:val="0"/>
              <w:autoSpaceDN w:val="0"/>
              <w:adjustRightInd w:val="0"/>
              <w:spacing w:line="240" w:lineRule="auto"/>
              <w:contextualSpacing w:val="0"/>
              <w:rPr>
                <w:del w:id="83" w:author="Arjan Kloosterboer" w:date="2017-09-21T11:45:00Z"/>
                <w:rFonts w:ascii="Calibri" w:hAnsi="Calibri" w:cs="Arial"/>
                <w:color w:val="000000"/>
                <w:sz w:val="22"/>
                <w:szCs w:val="24"/>
                <w:lang w:eastAsia="en-US"/>
              </w:rPr>
            </w:pPr>
            <w:del w:id="84" w:author="Arjan Kloosterboer" w:date="2017-09-21T11:45:00Z">
              <w:r w:rsidRPr="008A6917" w:rsidDel="006362C3">
                <w:rPr>
                  <w:rFonts w:ascii="Calibri" w:hAnsi="Calibri" w:cs="Arial"/>
                  <w:color w:val="000000"/>
                  <w:sz w:val="22"/>
                  <w:szCs w:val="24"/>
                  <w:lang w:eastAsia="en-US"/>
                </w:rPr>
                <w:delText>Nee</w:delText>
              </w:r>
            </w:del>
          </w:p>
        </w:tc>
      </w:tr>
      <w:tr w:rsidR="00341AFA" w:rsidRPr="008A6917" w:rsidDel="006362C3" w14:paraId="01D450C0" w14:textId="774D8226" w:rsidTr="00341AFA">
        <w:trPr>
          <w:trHeight w:val="230"/>
          <w:del w:id="85" w:author="Arjan Kloosterboer" w:date="2017-09-21T11:45:00Z"/>
        </w:trPr>
        <w:tc>
          <w:tcPr>
            <w:tcW w:w="3330" w:type="dxa"/>
            <w:gridSpan w:val="2"/>
            <w:tcBorders>
              <w:top w:val="nil"/>
              <w:left w:val="nil"/>
              <w:bottom w:val="nil"/>
              <w:right w:val="nil"/>
            </w:tcBorders>
          </w:tcPr>
          <w:p w14:paraId="306F6772" w14:textId="68468B2A" w:rsidR="00341AFA" w:rsidRPr="008A6917" w:rsidDel="006362C3" w:rsidRDefault="00341AFA" w:rsidP="00341AFA">
            <w:pPr>
              <w:widowControl w:val="0"/>
              <w:autoSpaceDE w:val="0"/>
              <w:autoSpaceDN w:val="0"/>
              <w:adjustRightInd w:val="0"/>
              <w:spacing w:line="240" w:lineRule="auto"/>
              <w:contextualSpacing w:val="0"/>
              <w:rPr>
                <w:del w:id="86" w:author="Arjan Kloosterboer" w:date="2017-09-21T11:45:00Z"/>
                <w:rFonts w:ascii="Calibri" w:hAnsi="Calibri" w:cs="Arial"/>
                <w:color w:val="000000"/>
                <w:sz w:val="22"/>
                <w:szCs w:val="24"/>
                <w:lang w:eastAsia="en-US"/>
              </w:rPr>
            </w:pPr>
            <w:del w:id="87" w:author="Arjan Kloosterboer" w:date="2017-09-21T11:45:00Z">
              <w:r w:rsidRPr="008A6917" w:rsidDel="006362C3">
                <w:rPr>
                  <w:rFonts w:ascii="Calibri" w:hAnsi="Calibri" w:cs="Arial"/>
                  <w:b/>
                  <w:color w:val="000000"/>
                  <w:sz w:val="22"/>
                  <w:szCs w:val="24"/>
                  <w:lang w:eastAsia="en-US"/>
                </w:rPr>
                <w:delText>Aanduiding brondocument</w:delText>
              </w:r>
            </w:del>
          </w:p>
        </w:tc>
        <w:tc>
          <w:tcPr>
            <w:tcW w:w="6030" w:type="dxa"/>
            <w:gridSpan w:val="2"/>
            <w:tcBorders>
              <w:top w:val="nil"/>
              <w:left w:val="nil"/>
              <w:bottom w:val="nil"/>
              <w:right w:val="nil"/>
            </w:tcBorders>
          </w:tcPr>
          <w:p w14:paraId="3CE03EC1" w14:textId="7555CAAF" w:rsidR="00341AFA" w:rsidRPr="008A6917" w:rsidDel="006362C3" w:rsidRDefault="00341AFA" w:rsidP="00341AFA">
            <w:pPr>
              <w:widowControl w:val="0"/>
              <w:autoSpaceDE w:val="0"/>
              <w:autoSpaceDN w:val="0"/>
              <w:adjustRightInd w:val="0"/>
              <w:spacing w:line="240" w:lineRule="auto"/>
              <w:contextualSpacing w:val="0"/>
              <w:rPr>
                <w:del w:id="88" w:author="Arjan Kloosterboer" w:date="2017-09-21T11:45:00Z"/>
                <w:rFonts w:ascii="Calibri" w:hAnsi="Calibri" w:cs="Arial"/>
                <w:color w:val="000000"/>
                <w:sz w:val="22"/>
                <w:szCs w:val="24"/>
                <w:lang w:eastAsia="en-US"/>
              </w:rPr>
            </w:pPr>
          </w:p>
        </w:tc>
      </w:tr>
      <w:tr w:rsidR="00341AFA" w:rsidRPr="008A6917" w:rsidDel="006362C3" w14:paraId="17D97B59" w14:textId="5B736EEE" w:rsidTr="00341AFA">
        <w:trPr>
          <w:trHeight w:val="230"/>
          <w:del w:id="89" w:author="Arjan Kloosterboer" w:date="2017-09-21T11:45:00Z"/>
        </w:trPr>
        <w:tc>
          <w:tcPr>
            <w:tcW w:w="3330" w:type="dxa"/>
            <w:gridSpan w:val="2"/>
            <w:tcBorders>
              <w:top w:val="nil"/>
              <w:left w:val="nil"/>
              <w:bottom w:val="nil"/>
              <w:right w:val="nil"/>
            </w:tcBorders>
          </w:tcPr>
          <w:p w14:paraId="492A9909" w14:textId="18303076" w:rsidR="00341AFA" w:rsidRPr="008A6917" w:rsidDel="006362C3" w:rsidRDefault="00341AFA" w:rsidP="00341AFA">
            <w:pPr>
              <w:widowControl w:val="0"/>
              <w:autoSpaceDE w:val="0"/>
              <w:autoSpaceDN w:val="0"/>
              <w:adjustRightInd w:val="0"/>
              <w:spacing w:line="240" w:lineRule="auto"/>
              <w:contextualSpacing w:val="0"/>
              <w:rPr>
                <w:del w:id="90" w:author="Arjan Kloosterboer" w:date="2017-09-21T11:45:00Z"/>
                <w:rFonts w:ascii="Calibri" w:hAnsi="Calibri" w:cs="Arial"/>
                <w:color w:val="000000"/>
                <w:sz w:val="22"/>
                <w:szCs w:val="24"/>
                <w:lang w:eastAsia="en-US"/>
              </w:rPr>
            </w:pPr>
            <w:del w:id="91" w:author="Arjan Kloosterboer" w:date="2017-09-21T11:45:00Z">
              <w:r w:rsidRPr="008A6917" w:rsidDel="006362C3">
                <w:rPr>
                  <w:rFonts w:ascii="Calibri" w:hAnsi="Calibri" w:cs="Arial"/>
                  <w:b/>
                  <w:color w:val="000000"/>
                  <w:sz w:val="22"/>
                  <w:szCs w:val="24"/>
                  <w:lang w:eastAsia="en-US"/>
                </w:rPr>
                <w:delText>Indicatie in onderzoek</w:delText>
              </w:r>
            </w:del>
          </w:p>
        </w:tc>
        <w:tc>
          <w:tcPr>
            <w:tcW w:w="6030" w:type="dxa"/>
            <w:gridSpan w:val="2"/>
            <w:tcBorders>
              <w:top w:val="nil"/>
              <w:left w:val="nil"/>
              <w:bottom w:val="nil"/>
              <w:right w:val="nil"/>
            </w:tcBorders>
          </w:tcPr>
          <w:p w14:paraId="023DCC76" w14:textId="0BBFE2FB" w:rsidR="00341AFA" w:rsidRPr="008A6917" w:rsidDel="006362C3" w:rsidRDefault="00341AFA" w:rsidP="00341AFA">
            <w:pPr>
              <w:widowControl w:val="0"/>
              <w:autoSpaceDE w:val="0"/>
              <w:autoSpaceDN w:val="0"/>
              <w:adjustRightInd w:val="0"/>
              <w:spacing w:line="240" w:lineRule="auto"/>
              <w:contextualSpacing w:val="0"/>
              <w:rPr>
                <w:del w:id="92" w:author="Arjan Kloosterboer" w:date="2017-09-21T11:45:00Z"/>
                <w:rFonts w:ascii="Calibri" w:hAnsi="Calibri" w:cs="Arial"/>
                <w:color w:val="000000"/>
                <w:sz w:val="22"/>
                <w:szCs w:val="24"/>
                <w:lang w:eastAsia="en-US"/>
              </w:rPr>
            </w:pPr>
            <w:del w:id="93" w:author="Arjan Kloosterboer" w:date="2017-09-21T11:45:00Z">
              <w:r w:rsidRPr="008A6917" w:rsidDel="006362C3">
                <w:rPr>
                  <w:rFonts w:ascii="Calibri" w:hAnsi="Calibri" w:cs="Arial"/>
                  <w:color w:val="000000"/>
                  <w:sz w:val="22"/>
                  <w:szCs w:val="24"/>
                  <w:lang w:eastAsia="en-US"/>
                </w:rPr>
                <w:delText>Nee</w:delText>
              </w:r>
            </w:del>
          </w:p>
        </w:tc>
      </w:tr>
      <w:tr w:rsidR="00341AFA" w:rsidRPr="008A6917" w:rsidDel="006362C3" w14:paraId="7A2F6381" w14:textId="34EE1572" w:rsidTr="00341AFA">
        <w:trPr>
          <w:del w:id="94" w:author="Arjan Kloosterboer" w:date="2017-09-21T11:45:00Z"/>
        </w:trPr>
        <w:tc>
          <w:tcPr>
            <w:tcW w:w="3330" w:type="dxa"/>
            <w:gridSpan w:val="2"/>
            <w:tcBorders>
              <w:top w:val="nil"/>
              <w:left w:val="nil"/>
              <w:bottom w:val="nil"/>
              <w:right w:val="nil"/>
            </w:tcBorders>
          </w:tcPr>
          <w:p w14:paraId="0D5DCCD2" w14:textId="47F6A455" w:rsidR="00341AFA" w:rsidRPr="008A6917" w:rsidDel="006362C3" w:rsidRDefault="00341AFA" w:rsidP="00341AFA">
            <w:pPr>
              <w:widowControl w:val="0"/>
              <w:autoSpaceDE w:val="0"/>
              <w:autoSpaceDN w:val="0"/>
              <w:adjustRightInd w:val="0"/>
              <w:spacing w:line="240" w:lineRule="auto"/>
              <w:contextualSpacing w:val="0"/>
              <w:rPr>
                <w:del w:id="95" w:author="Arjan Kloosterboer" w:date="2017-09-21T11:45:00Z"/>
                <w:rFonts w:ascii="Calibri" w:hAnsi="Calibri" w:cs="Arial"/>
                <w:color w:val="000000"/>
                <w:sz w:val="22"/>
                <w:szCs w:val="24"/>
                <w:lang w:eastAsia="en-US"/>
              </w:rPr>
            </w:pPr>
            <w:del w:id="96" w:author="Arjan Kloosterboer" w:date="2017-09-21T11:45:00Z">
              <w:r w:rsidRPr="008A6917" w:rsidDel="006362C3">
                <w:rPr>
                  <w:rFonts w:ascii="Calibri" w:hAnsi="Calibri" w:cs="Arial"/>
                  <w:b/>
                  <w:color w:val="000000"/>
                  <w:sz w:val="22"/>
                  <w:szCs w:val="24"/>
                  <w:lang w:eastAsia="en-US"/>
                </w:rPr>
                <w:delText>Aanduiding strijdigheid/nietigheid</w:delText>
              </w:r>
            </w:del>
          </w:p>
        </w:tc>
        <w:tc>
          <w:tcPr>
            <w:tcW w:w="6030" w:type="dxa"/>
            <w:gridSpan w:val="2"/>
            <w:tcBorders>
              <w:top w:val="nil"/>
              <w:left w:val="nil"/>
              <w:bottom w:val="nil"/>
              <w:right w:val="nil"/>
            </w:tcBorders>
          </w:tcPr>
          <w:p w14:paraId="62874358" w14:textId="5C0B349B" w:rsidR="00341AFA" w:rsidRPr="008A6917" w:rsidDel="006362C3" w:rsidRDefault="00341AFA" w:rsidP="00341AFA">
            <w:pPr>
              <w:widowControl w:val="0"/>
              <w:autoSpaceDE w:val="0"/>
              <w:autoSpaceDN w:val="0"/>
              <w:adjustRightInd w:val="0"/>
              <w:spacing w:line="240" w:lineRule="auto"/>
              <w:contextualSpacing w:val="0"/>
              <w:rPr>
                <w:del w:id="97" w:author="Arjan Kloosterboer" w:date="2017-09-21T11:45:00Z"/>
                <w:rFonts w:ascii="Calibri" w:hAnsi="Calibri" w:cs="Arial"/>
                <w:color w:val="000000"/>
                <w:sz w:val="22"/>
                <w:szCs w:val="24"/>
                <w:lang w:eastAsia="en-US"/>
              </w:rPr>
            </w:pPr>
            <w:del w:id="98" w:author="Arjan Kloosterboer" w:date="2017-09-21T11:45:00Z">
              <w:r w:rsidRPr="008A6917" w:rsidDel="006362C3">
                <w:rPr>
                  <w:rFonts w:ascii="Calibri" w:hAnsi="Calibri" w:cs="Arial"/>
                  <w:color w:val="000000"/>
                  <w:sz w:val="22"/>
                  <w:szCs w:val="24"/>
                  <w:lang w:eastAsia="en-US"/>
                </w:rPr>
                <w:delText>Nee</w:delText>
              </w:r>
            </w:del>
          </w:p>
        </w:tc>
      </w:tr>
      <w:tr w:rsidR="00341AFA" w:rsidRPr="008A6917" w:rsidDel="006362C3" w14:paraId="3219DEAF" w14:textId="061BE4FE" w:rsidTr="00341AFA">
        <w:trPr>
          <w:trHeight w:val="230"/>
          <w:del w:id="99" w:author="Arjan Kloosterboer" w:date="2017-09-21T11:45:00Z"/>
        </w:trPr>
        <w:tc>
          <w:tcPr>
            <w:tcW w:w="3330" w:type="dxa"/>
            <w:gridSpan w:val="2"/>
            <w:tcBorders>
              <w:top w:val="nil"/>
              <w:left w:val="nil"/>
              <w:bottom w:val="nil"/>
              <w:right w:val="nil"/>
            </w:tcBorders>
          </w:tcPr>
          <w:p w14:paraId="07093238" w14:textId="64C62BF5" w:rsidR="00341AFA" w:rsidRPr="008A6917" w:rsidDel="006362C3" w:rsidRDefault="00341AFA" w:rsidP="00341AFA">
            <w:pPr>
              <w:widowControl w:val="0"/>
              <w:autoSpaceDE w:val="0"/>
              <w:autoSpaceDN w:val="0"/>
              <w:adjustRightInd w:val="0"/>
              <w:spacing w:line="240" w:lineRule="auto"/>
              <w:contextualSpacing w:val="0"/>
              <w:rPr>
                <w:del w:id="100" w:author="Arjan Kloosterboer" w:date="2017-09-21T11:45:00Z"/>
                <w:rFonts w:ascii="Calibri" w:hAnsi="Calibri" w:cs="Arial"/>
                <w:color w:val="000000"/>
                <w:sz w:val="22"/>
                <w:szCs w:val="24"/>
                <w:lang w:eastAsia="en-US"/>
              </w:rPr>
            </w:pPr>
            <w:del w:id="101" w:author="Arjan Kloosterboer" w:date="2017-09-21T11:45:00Z">
              <w:r w:rsidRPr="008A6917" w:rsidDel="006362C3">
                <w:rPr>
                  <w:rFonts w:ascii="Calibri" w:hAnsi="Calibri" w:cs="Arial"/>
                  <w:b/>
                  <w:color w:val="000000"/>
                  <w:sz w:val="22"/>
                  <w:szCs w:val="24"/>
                  <w:lang w:eastAsia="en-US"/>
                </w:rPr>
                <w:delText>Indicatie kardinaliteit</w:delText>
              </w:r>
            </w:del>
          </w:p>
        </w:tc>
        <w:tc>
          <w:tcPr>
            <w:tcW w:w="6030" w:type="dxa"/>
            <w:gridSpan w:val="2"/>
            <w:tcBorders>
              <w:top w:val="nil"/>
              <w:left w:val="nil"/>
              <w:bottom w:val="nil"/>
              <w:right w:val="nil"/>
            </w:tcBorders>
          </w:tcPr>
          <w:p w14:paraId="06D8469E" w14:textId="15D047B8" w:rsidR="00341AFA" w:rsidRPr="008A6917" w:rsidDel="006362C3" w:rsidRDefault="00341AFA" w:rsidP="00341AFA">
            <w:pPr>
              <w:widowControl w:val="0"/>
              <w:autoSpaceDE w:val="0"/>
              <w:autoSpaceDN w:val="0"/>
              <w:adjustRightInd w:val="0"/>
              <w:spacing w:line="240" w:lineRule="auto"/>
              <w:contextualSpacing w:val="0"/>
              <w:rPr>
                <w:del w:id="102" w:author="Arjan Kloosterboer" w:date="2017-09-21T11:45:00Z"/>
                <w:rFonts w:ascii="Calibri" w:hAnsi="Calibri" w:cs="Arial"/>
                <w:color w:val="000000"/>
                <w:sz w:val="22"/>
                <w:szCs w:val="24"/>
                <w:lang w:eastAsia="en-US"/>
              </w:rPr>
            </w:pPr>
            <w:del w:id="103" w:author="Arjan Kloosterboer" w:date="2017-09-21T11:45:00Z">
              <w:r w:rsidRPr="008A6917" w:rsidDel="006362C3">
                <w:rPr>
                  <w:rFonts w:ascii="Calibri" w:hAnsi="Calibri" w:cs="Arial"/>
                  <w:color w:val="000000"/>
                  <w:sz w:val="22"/>
                  <w:szCs w:val="24"/>
                  <w:lang w:eastAsia="en-US"/>
                </w:rPr>
                <w:delText xml:space="preserve"> - </w:delText>
              </w:r>
              <w:r w:rsidR="00A85696" w:rsidRPr="008A6917" w:rsidDel="006362C3">
                <w:rPr>
                  <w:rFonts w:ascii="Calibri" w:hAnsi="Calibri" w:cs="Arial"/>
                  <w:color w:val="000000"/>
                  <w:sz w:val="22"/>
                  <w:szCs w:val="24"/>
                  <w:lang w:eastAsia="en-US"/>
                </w:rPr>
                <w:fldChar w:fldCharType="begin" w:fldLock="1"/>
              </w:r>
              <w:r w:rsidRPr="008A6917" w:rsidDel="006362C3">
                <w:rPr>
                  <w:rFonts w:ascii="Calibri" w:hAnsi="Calibri" w:cs="Arial"/>
                  <w:color w:val="000000"/>
                  <w:sz w:val="22"/>
                  <w:szCs w:val="24"/>
                  <w:lang w:eastAsia="en-US"/>
                </w:rPr>
                <w:delInstrText>MERGEFIELD Att.UpperBound</w:delInstrText>
              </w:r>
              <w:r w:rsidR="00A85696" w:rsidRPr="008A6917" w:rsidDel="006362C3">
                <w:rPr>
                  <w:rFonts w:ascii="Calibri" w:hAnsi="Calibri" w:cs="Arial"/>
                  <w:color w:val="000000"/>
                  <w:sz w:val="22"/>
                  <w:szCs w:val="24"/>
                  <w:lang w:eastAsia="en-US"/>
                </w:rPr>
                <w:fldChar w:fldCharType="separate"/>
              </w:r>
              <w:r w:rsidRPr="008A6917" w:rsidDel="006362C3">
                <w:rPr>
                  <w:rFonts w:ascii="Calibri" w:hAnsi="Calibri" w:cs="Arial"/>
                  <w:color w:val="000000"/>
                  <w:sz w:val="22"/>
                  <w:szCs w:val="24"/>
                  <w:lang w:eastAsia="en-US"/>
                </w:rPr>
                <w:delText>1</w:delText>
              </w:r>
              <w:r w:rsidR="00A85696" w:rsidRPr="008A6917" w:rsidDel="006362C3">
                <w:rPr>
                  <w:rFonts w:ascii="Calibri" w:hAnsi="Calibri" w:cs="Arial"/>
                  <w:color w:val="000000"/>
                  <w:sz w:val="22"/>
                  <w:szCs w:val="24"/>
                  <w:lang w:eastAsia="en-US"/>
                </w:rPr>
                <w:fldChar w:fldCharType="end"/>
              </w:r>
            </w:del>
          </w:p>
        </w:tc>
      </w:tr>
      <w:tr w:rsidR="00341AFA" w:rsidRPr="008A6917" w:rsidDel="006362C3" w14:paraId="34D360C3" w14:textId="43BA6093" w:rsidTr="00341AFA">
        <w:trPr>
          <w:trHeight w:val="230"/>
          <w:del w:id="104" w:author="Arjan Kloosterboer" w:date="2017-09-21T11:45:00Z"/>
        </w:trPr>
        <w:tc>
          <w:tcPr>
            <w:tcW w:w="3330" w:type="dxa"/>
            <w:gridSpan w:val="2"/>
            <w:tcBorders>
              <w:top w:val="nil"/>
              <w:left w:val="nil"/>
              <w:bottom w:val="nil"/>
              <w:right w:val="nil"/>
            </w:tcBorders>
          </w:tcPr>
          <w:p w14:paraId="2580BDC3" w14:textId="07785EE2" w:rsidR="00341AFA" w:rsidRPr="008A6917" w:rsidDel="006362C3" w:rsidRDefault="00341AFA" w:rsidP="00341AFA">
            <w:pPr>
              <w:widowControl w:val="0"/>
              <w:autoSpaceDE w:val="0"/>
              <w:autoSpaceDN w:val="0"/>
              <w:adjustRightInd w:val="0"/>
              <w:spacing w:line="240" w:lineRule="auto"/>
              <w:contextualSpacing w:val="0"/>
              <w:rPr>
                <w:del w:id="105" w:author="Arjan Kloosterboer" w:date="2017-09-21T11:45:00Z"/>
                <w:rFonts w:ascii="Calibri" w:hAnsi="Calibri" w:cs="Arial"/>
                <w:color w:val="000000"/>
                <w:sz w:val="22"/>
                <w:szCs w:val="24"/>
                <w:lang w:eastAsia="en-US"/>
              </w:rPr>
            </w:pPr>
            <w:del w:id="106" w:author="Arjan Kloosterboer" w:date="2017-09-21T11:45:00Z">
              <w:r w:rsidRPr="008A6917" w:rsidDel="006362C3">
                <w:rPr>
                  <w:rFonts w:ascii="Calibri" w:hAnsi="Calibri" w:cs="Arial"/>
                  <w:b/>
                  <w:color w:val="000000"/>
                  <w:sz w:val="22"/>
                  <w:szCs w:val="24"/>
                  <w:lang w:eastAsia="en-US"/>
                </w:rPr>
                <w:delText>Indicatie authentiek</w:delText>
              </w:r>
            </w:del>
          </w:p>
        </w:tc>
        <w:tc>
          <w:tcPr>
            <w:tcW w:w="6030" w:type="dxa"/>
            <w:gridSpan w:val="2"/>
            <w:tcBorders>
              <w:top w:val="nil"/>
              <w:left w:val="nil"/>
              <w:bottom w:val="nil"/>
              <w:right w:val="nil"/>
            </w:tcBorders>
          </w:tcPr>
          <w:p w14:paraId="56FCA1AD" w14:textId="2FDCC690" w:rsidR="00341AFA" w:rsidRPr="008A6917" w:rsidDel="006362C3" w:rsidRDefault="00341AFA" w:rsidP="00341AFA">
            <w:pPr>
              <w:widowControl w:val="0"/>
              <w:autoSpaceDE w:val="0"/>
              <w:autoSpaceDN w:val="0"/>
              <w:adjustRightInd w:val="0"/>
              <w:spacing w:line="240" w:lineRule="auto"/>
              <w:contextualSpacing w:val="0"/>
              <w:rPr>
                <w:del w:id="107" w:author="Arjan Kloosterboer" w:date="2017-09-21T11:45:00Z"/>
                <w:rFonts w:ascii="Calibri" w:hAnsi="Calibri" w:cs="Arial"/>
                <w:color w:val="000000"/>
                <w:sz w:val="22"/>
                <w:szCs w:val="24"/>
                <w:lang w:eastAsia="en-US"/>
              </w:rPr>
            </w:pPr>
            <w:del w:id="108" w:author="Arjan Kloosterboer" w:date="2017-09-21T11:45:00Z">
              <w:r w:rsidRPr="008A6917" w:rsidDel="006362C3">
                <w:rPr>
                  <w:rFonts w:ascii="Calibri" w:hAnsi="Calibri" w:cs="Arial"/>
                  <w:color w:val="000000"/>
                  <w:sz w:val="22"/>
                  <w:szCs w:val="24"/>
                  <w:lang w:eastAsia="en-US"/>
                </w:rPr>
                <w:delText>Gemeentelijk kerngegeven</w:delText>
              </w:r>
            </w:del>
          </w:p>
        </w:tc>
      </w:tr>
      <w:tr w:rsidR="00341AFA" w:rsidRPr="008A6917" w:rsidDel="006362C3" w14:paraId="74E89CB5" w14:textId="2DFEDE4F" w:rsidTr="00341AFA">
        <w:trPr>
          <w:trHeight w:val="230"/>
          <w:del w:id="109" w:author="Arjan Kloosterboer" w:date="2017-09-21T11:45:00Z"/>
        </w:trPr>
        <w:tc>
          <w:tcPr>
            <w:tcW w:w="3330" w:type="dxa"/>
            <w:gridSpan w:val="2"/>
            <w:tcBorders>
              <w:top w:val="nil"/>
              <w:left w:val="nil"/>
              <w:bottom w:val="nil"/>
              <w:right w:val="nil"/>
            </w:tcBorders>
          </w:tcPr>
          <w:p w14:paraId="2C33D66F" w14:textId="6017AE35" w:rsidR="00341AFA" w:rsidRPr="008A6917" w:rsidDel="006362C3" w:rsidRDefault="00341AFA" w:rsidP="00341AFA">
            <w:pPr>
              <w:widowControl w:val="0"/>
              <w:autoSpaceDE w:val="0"/>
              <w:autoSpaceDN w:val="0"/>
              <w:adjustRightInd w:val="0"/>
              <w:spacing w:line="240" w:lineRule="auto"/>
              <w:contextualSpacing w:val="0"/>
              <w:rPr>
                <w:del w:id="110" w:author="Arjan Kloosterboer" w:date="2017-09-21T11:45:00Z"/>
                <w:rFonts w:ascii="Calibri" w:hAnsi="Calibri" w:cs="Arial"/>
                <w:b/>
                <w:color w:val="000000"/>
                <w:sz w:val="22"/>
                <w:szCs w:val="24"/>
                <w:lang w:eastAsia="en-US"/>
              </w:rPr>
            </w:pPr>
            <w:del w:id="111" w:author="Arjan Kloosterboer" w:date="2017-09-21T11:45:00Z">
              <w:r w:rsidRPr="008A6917" w:rsidDel="006362C3">
                <w:rPr>
                  <w:rFonts w:ascii="Calibri" w:hAnsi="Calibri" w:cs="Arial"/>
                  <w:b/>
                  <w:color w:val="000000"/>
                  <w:sz w:val="22"/>
                  <w:szCs w:val="24"/>
                  <w:lang w:eastAsia="en-US"/>
                </w:rPr>
                <w:delText xml:space="preserve">Regels </w:delText>
              </w:r>
            </w:del>
          </w:p>
        </w:tc>
        <w:tc>
          <w:tcPr>
            <w:tcW w:w="6030" w:type="dxa"/>
            <w:gridSpan w:val="2"/>
            <w:tcBorders>
              <w:top w:val="nil"/>
              <w:left w:val="nil"/>
              <w:bottom w:val="nil"/>
              <w:right w:val="nil"/>
            </w:tcBorders>
          </w:tcPr>
          <w:p w14:paraId="5BB61FA3" w14:textId="4B8AFC53" w:rsidR="00341AFA" w:rsidRPr="008A6917" w:rsidDel="006362C3" w:rsidRDefault="00341AFA" w:rsidP="00341AFA">
            <w:pPr>
              <w:widowControl w:val="0"/>
              <w:autoSpaceDE w:val="0"/>
              <w:autoSpaceDN w:val="0"/>
              <w:adjustRightInd w:val="0"/>
              <w:spacing w:line="240" w:lineRule="auto"/>
              <w:contextualSpacing w:val="0"/>
              <w:rPr>
                <w:del w:id="112" w:author="Arjan Kloosterboer" w:date="2017-09-21T11:45:00Z"/>
                <w:rFonts w:ascii="Calibri" w:hAnsi="Calibri" w:cs="Arial"/>
                <w:color w:val="000000"/>
                <w:sz w:val="22"/>
                <w:szCs w:val="24"/>
                <w:lang w:eastAsia="en-US"/>
              </w:rPr>
            </w:pPr>
            <w:del w:id="113" w:author="Arjan Kloosterboer" w:date="2017-09-21T11:45:00Z">
              <w:r w:rsidRPr="008A6917" w:rsidDel="006362C3">
                <w:rPr>
                  <w:rFonts w:ascii="Calibri" w:hAnsi="Calibri" w:cs="Arial"/>
                  <w:color w:val="000000"/>
                  <w:sz w:val="22"/>
                  <w:szCs w:val="24"/>
                  <w:lang w:eastAsia="en-US"/>
                </w:rPr>
                <w:delText>De Betrokkene typering gevolgd door de unieke aanduiding van het desbetreffende specialiserend objecttype.</w:delText>
              </w:r>
            </w:del>
          </w:p>
        </w:tc>
      </w:tr>
      <w:tr w:rsidR="00341AFA" w:rsidRPr="008A6917" w:rsidDel="006362C3" w14:paraId="574446B7" w14:textId="09C6A012" w:rsidTr="00341AFA">
        <w:trPr>
          <w:del w:id="114" w:author="Arjan Kloosterboer" w:date="2017-09-21T11:45:00Z"/>
        </w:trPr>
        <w:tc>
          <w:tcPr>
            <w:tcW w:w="9360" w:type="dxa"/>
            <w:gridSpan w:val="4"/>
            <w:tcBorders>
              <w:top w:val="nil"/>
              <w:left w:val="nil"/>
              <w:bottom w:val="nil"/>
              <w:right w:val="nil"/>
            </w:tcBorders>
          </w:tcPr>
          <w:p w14:paraId="1AD0CC8F" w14:textId="05F1012C" w:rsidR="00341AFA" w:rsidRPr="008A6917" w:rsidDel="006362C3" w:rsidRDefault="00341AFA" w:rsidP="00341AFA">
            <w:pPr>
              <w:widowControl w:val="0"/>
              <w:autoSpaceDE w:val="0"/>
              <w:autoSpaceDN w:val="0"/>
              <w:adjustRightInd w:val="0"/>
              <w:spacing w:line="240" w:lineRule="auto"/>
              <w:contextualSpacing w:val="0"/>
              <w:rPr>
                <w:del w:id="115" w:author="Arjan Kloosterboer" w:date="2017-09-21T11:45:00Z"/>
                <w:rFonts w:ascii="Calibri" w:hAnsi="Calibri" w:cs="Arial"/>
                <w:color w:val="000000"/>
                <w:sz w:val="22"/>
                <w:szCs w:val="24"/>
                <w:lang w:eastAsia="en-US"/>
              </w:rPr>
            </w:pPr>
            <w:del w:id="116" w:author="Arjan Kloosterboer" w:date="2017-09-21T11:45:00Z">
              <w:r w:rsidRPr="008A6917" w:rsidDel="006362C3">
                <w:rPr>
                  <w:rFonts w:ascii="Calibri" w:hAnsi="Calibri" w:cs="Arial"/>
                  <w:b/>
                  <w:color w:val="000000"/>
                  <w:sz w:val="22"/>
                  <w:szCs w:val="24"/>
                  <w:lang w:eastAsia="en-US"/>
                </w:rPr>
                <w:delText>Toelichting</w:delText>
              </w:r>
            </w:del>
          </w:p>
        </w:tc>
      </w:tr>
      <w:tr w:rsidR="00341AFA" w:rsidRPr="008A6917" w:rsidDel="006362C3" w14:paraId="3189B135" w14:textId="3D534A9F" w:rsidTr="00341AFA">
        <w:trPr>
          <w:del w:id="117" w:author="Arjan Kloosterboer" w:date="2017-09-21T11:45:00Z"/>
        </w:trPr>
        <w:tc>
          <w:tcPr>
            <w:tcW w:w="450" w:type="dxa"/>
            <w:tcBorders>
              <w:top w:val="nil"/>
              <w:left w:val="nil"/>
              <w:bottom w:val="nil"/>
              <w:right w:val="nil"/>
            </w:tcBorders>
          </w:tcPr>
          <w:p w14:paraId="7159C03B" w14:textId="23F79707" w:rsidR="00341AFA" w:rsidRPr="008A6917" w:rsidDel="006362C3" w:rsidRDefault="00341AFA" w:rsidP="00341AFA">
            <w:pPr>
              <w:widowControl w:val="0"/>
              <w:autoSpaceDE w:val="0"/>
              <w:autoSpaceDN w:val="0"/>
              <w:adjustRightInd w:val="0"/>
              <w:spacing w:line="240" w:lineRule="auto"/>
              <w:contextualSpacing w:val="0"/>
              <w:rPr>
                <w:del w:id="118" w:author="Arjan Kloosterboer" w:date="2017-09-21T11:45:00Z"/>
                <w:rFonts w:ascii="Calibri" w:hAnsi="Calibri" w:cs="Arial"/>
                <w:b/>
                <w:color w:val="000000"/>
                <w:sz w:val="22"/>
                <w:szCs w:val="24"/>
                <w:lang w:eastAsia="en-US"/>
              </w:rPr>
            </w:pPr>
          </w:p>
        </w:tc>
        <w:tc>
          <w:tcPr>
            <w:tcW w:w="8910" w:type="dxa"/>
            <w:gridSpan w:val="3"/>
            <w:tcBorders>
              <w:top w:val="nil"/>
              <w:left w:val="nil"/>
              <w:bottom w:val="nil"/>
              <w:right w:val="nil"/>
            </w:tcBorders>
          </w:tcPr>
          <w:p w14:paraId="1B308AE7" w14:textId="2A899F32" w:rsidR="00341AFA" w:rsidRPr="008A6917" w:rsidDel="006362C3" w:rsidRDefault="00341AFA" w:rsidP="00341AFA">
            <w:pPr>
              <w:widowControl w:val="0"/>
              <w:autoSpaceDE w:val="0"/>
              <w:autoSpaceDN w:val="0"/>
              <w:adjustRightInd w:val="0"/>
              <w:spacing w:line="240" w:lineRule="auto"/>
              <w:contextualSpacing w:val="0"/>
              <w:rPr>
                <w:del w:id="119" w:author="Arjan Kloosterboer" w:date="2017-09-21T11:45:00Z"/>
                <w:rFonts w:ascii="Calibri" w:hAnsi="Calibri" w:cs="Arial"/>
                <w:color w:val="000000"/>
                <w:sz w:val="22"/>
                <w:szCs w:val="24"/>
                <w:lang w:eastAsia="en-US"/>
              </w:rPr>
            </w:pPr>
            <w:del w:id="120" w:author="Arjan Kloosterboer" w:date="2017-09-21T11:45:00Z">
              <w:r w:rsidRPr="008A6917" w:rsidDel="006362C3">
                <w:rPr>
                  <w:rFonts w:ascii="Calibri" w:hAnsi="Calibri" w:cs="Arial"/>
                  <w:color w:val="000000"/>
                  <w:sz w:val="22"/>
                  <w:szCs w:val="24"/>
                  <w:lang w:eastAsia="en-US"/>
                </w:rPr>
                <w:delText xml:space="preserve">Het betreft een afleidbaar gegeven dat is opgenomen om betrokkenen te kunnen zoeken op hun </w:delText>
              </w:r>
              <w:r w:rsidRPr="008A6917" w:rsidDel="006362C3">
                <w:rPr>
                  <w:rFonts w:ascii="Calibri" w:hAnsi="Calibri" w:cs="Arial"/>
                  <w:color w:val="000000"/>
                  <w:sz w:val="22"/>
                  <w:szCs w:val="24"/>
                  <w:lang w:eastAsia="en-US"/>
                </w:rPr>
                <w:lastRenderedPageBreak/>
                <w:delText>identificatie. Deze is immers voor de verschillende specialisaties anders gespecificeerd.</w:delText>
              </w:r>
            </w:del>
          </w:p>
          <w:p w14:paraId="304D6FF3" w14:textId="7CAD17B4" w:rsidR="00341AFA" w:rsidRPr="008A6917" w:rsidDel="006362C3" w:rsidRDefault="00341AFA" w:rsidP="00341AFA">
            <w:pPr>
              <w:widowControl w:val="0"/>
              <w:autoSpaceDE w:val="0"/>
              <w:autoSpaceDN w:val="0"/>
              <w:adjustRightInd w:val="0"/>
              <w:spacing w:line="240" w:lineRule="auto"/>
              <w:contextualSpacing w:val="0"/>
              <w:rPr>
                <w:del w:id="121" w:author="Arjan Kloosterboer" w:date="2017-09-21T11:45:00Z"/>
                <w:rFonts w:ascii="Calibri" w:hAnsi="Calibri" w:cs="Arial"/>
                <w:color w:val="000000"/>
                <w:sz w:val="22"/>
                <w:szCs w:val="24"/>
                <w:lang w:eastAsia="en-US"/>
              </w:rPr>
            </w:pPr>
          </w:p>
          <w:p w14:paraId="25CC8150" w14:textId="17734CBA" w:rsidR="00341AFA" w:rsidRPr="008A6917" w:rsidDel="006362C3" w:rsidRDefault="00341AFA" w:rsidP="00341AFA">
            <w:pPr>
              <w:widowControl w:val="0"/>
              <w:autoSpaceDE w:val="0"/>
              <w:autoSpaceDN w:val="0"/>
              <w:adjustRightInd w:val="0"/>
              <w:spacing w:line="240" w:lineRule="auto"/>
              <w:contextualSpacing w:val="0"/>
              <w:rPr>
                <w:del w:id="122" w:author="Arjan Kloosterboer" w:date="2017-09-21T11:45:00Z"/>
                <w:rFonts w:ascii="Calibri" w:hAnsi="Calibri" w:cs="Arial"/>
                <w:color w:val="000000"/>
                <w:sz w:val="22"/>
                <w:szCs w:val="24"/>
                <w:lang w:eastAsia="en-US"/>
              </w:rPr>
            </w:pPr>
            <w:del w:id="123" w:author="Arjan Kloosterboer" w:date="2017-09-21T11:45:00Z">
              <w:r w:rsidRPr="008A6917" w:rsidDel="006362C3">
                <w:rPr>
                  <w:rFonts w:ascii="Calibri" w:hAnsi="Calibri" w:cs="Arial"/>
                  <w:color w:val="000000"/>
                  <w:sz w:val="22"/>
                  <w:szCs w:val="24"/>
                  <w:lang w:eastAsia="en-US"/>
                </w:rPr>
                <w:delText>Opgebouwd uit Betrokkene typering gevolgd door de in het gespecialiserend, concreet objecttype te vinden waarde van het, in diens "Unieke Aanduiding Objecttype" gespecificeerd, attribuut.</w:delText>
              </w:r>
            </w:del>
          </w:p>
        </w:tc>
      </w:tr>
    </w:tbl>
    <w:bookmarkStart w:id="124" w:name="BKM_466431EC_7F60_4a12_B950_3A55DCE352FB"/>
    <w:bookmarkEnd w:id="124"/>
    <w:p w14:paraId="0A5FFB40"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Adres binnenland</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1995BD3B" w14:textId="77777777" w:rsidTr="00341AFA">
        <w:trPr>
          <w:trHeight w:val="230"/>
        </w:trPr>
        <w:tc>
          <w:tcPr>
            <w:tcW w:w="3330" w:type="dxa"/>
            <w:gridSpan w:val="2"/>
            <w:tcBorders>
              <w:top w:val="nil"/>
              <w:left w:val="nil"/>
              <w:bottom w:val="nil"/>
              <w:right w:val="nil"/>
            </w:tcBorders>
          </w:tcPr>
          <w:p w14:paraId="1F36742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0713EFD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Adres binnenland</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22E3D602"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(is afgeleid)</w:t>
            </w:r>
            <w:r w:rsidRPr="008A6917">
              <w:rPr>
                <w:rFonts w:ascii="Arial" w:hAnsi="Arial" w:cs="Arial"/>
                <w:color w:val="000000"/>
                <w:szCs w:val="24"/>
                <w:lang w:val="en-AU" w:eastAsia="en-US"/>
              </w:rPr>
              <w:fldChar w:fldCharType="end"/>
            </w:r>
          </w:p>
        </w:tc>
      </w:tr>
      <w:tr w:rsidR="00341AFA" w:rsidRPr="008A6917" w14:paraId="5CAE7FFA" w14:textId="77777777" w:rsidTr="00341AFA">
        <w:tc>
          <w:tcPr>
            <w:tcW w:w="3330" w:type="dxa"/>
            <w:gridSpan w:val="2"/>
            <w:tcBorders>
              <w:top w:val="nil"/>
              <w:left w:val="nil"/>
              <w:bottom w:val="nil"/>
              <w:right w:val="nil"/>
            </w:tcBorders>
          </w:tcPr>
          <w:p w14:paraId="2089443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4D0BE71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56F31951" w14:textId="77777777" w:rsidTr="00341AFA">
        <w:tc>
          <w:tcPr>
            <w:tcW w:w="3330" w:type="dxa"/>
            <w:gridSpan w:val="2"/>
            <w:tcBorders>
              <w:top w:val="nil"/>
              <w:left w:val="nil"/>
              <w:bottom w:val="nil"/>
              <w:right w:val="nil"/>
            </w:tcBorders>
          </w:tcPr>
          <w:p w14:paraId="2D70935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52D1D55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2A3DB1E3" w14:textId="77777777" w:rsidTr="00341AFA">
        <w:tc>
          <w:tcPr>
            <w:tcW w:w="3330" w:type="dxa"/>
            <w:gridSpan w:val="2"/>
            <w:tcBorders>
              <w:top w:val="nil"/>
              <w:left w:val="nil"/>
              <w:bottom w:val="nil"/>
              <w:right w:val="nil"/>
            </w:tcBorders>
          </w:tcPr>
          <w:p w14:paraId="471F0BA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0D0F97C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Betrokkene typering gevolgd door de unieke aanduiding van het desbetreffende specialiserend objecttype.</w:t>
            </w:r>
            <w:r w:rsidRPr="008A6917">
              <w:rPr>
                <w:rFonts w:ascii="Arial" w:hAnsi="Arial" w:cs="Arial"/>
                <w:color w:val="000000"/>
                <w:szCs w:val="24"/>
                <w:lang w:val="en-AU" w:eastAsia="en-US"/>
              </w:rPr>
              <w:fldChar w:fldCharType="end"/>
            </w:r>
          </w:p>
        </w:tc>
      </w:tr>
      <w:tr w:rsidR="00341AFA" w:rsidRPr="008A6917" w14:paraId="519ACE31" w14:textId="77777777" w:rsidTr="00341AFA">
        <w:tc>
          <w:tcPr>
            <w:tcW w:w="3330" w:type="dxa"/>
            <w:gridSpan w:val="2"/>
            <w:tcBorders>
              <w:top w:val="nil"/>
              <w:left w:val="nil"/>
              <w:bottom w:val="nil"/>
              <w:right w:val="nil"/>
            </w:tcBorders>
          </w:tcPr>
          <w:p w14:paraId="1BDE251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34418BB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aanduiding van het adres van de BETROKKENE indien dit adres in Nederland gelegen is.</w:t>
            </w:r>
          </w:p>
        </w:tc>
      </w:tr>
      <w:tr w:rsidR="00341AFA" w:rsidRPr="008A6917" w14:paraId="15B3A2FC" w14:textId="77777777" w:rsidTr="00341AFA">
        <w:trPr>
          <w:trHeight w:val="230"/>
        </w:trPr>
        <w:tc>
          <w:tcPr>
            <w:tcW w:w="3330" w:type="dxa"/>
            <w:gridSpan w:val="2"/>
            <w:tcBorders>
              <w:top w:val="nil"/>
              <w:left w:val="nil"/>
              <w:bottom w:val="nil"/>
              <w:right w:val="nil"/>
            </w:tcBorders>
          </w:tcPr>
          <w:p w14:paraId="3AE5034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7EBC37B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7193B926" w14:textId="77777777" w:rsidTr="00341AFA">
        <w:tc>
          <w:tcPr>
            <w:tcW w:w="3330" w:type="dxa"/>
            <w:gridSpan w:val="2"/>
            <w:tcBorders>
              <w:top w:val="nil"/>
              <w:left w:val="nil"/>
              <w:bottom w:val="nil"/>
              <w:right w:val="nil"/>
            </w:tcBorders>
          </w:tcPr>
          <w:p w14:paraId="2780561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01749C1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27-04-09</w:t>
            </w:r>
          </w:p>
        </w:tc>
      </w:tr>
      <w:tr w:rsidR="00341AFA" w:rsidRPr="008A6917" w14:paraId="7F9FD147" w14:textId="77777777" w:rsidTr="00341AFA">
        <w:tc>
          <w:tcPr>
            <w:tcW w:w="3330" w:type="dxa"/>
            <w:gridSpan w:val="2"/>
            <w:tcBorders>
              <w:top w:val="nil"/>
              <w:left w:val="nil"/>
              <w:bottom w:val="nil"/>
              <w:right w:val="nil"/>
            </w:tcBorders>
          </w:tcPr>
          <w:p w14:paraId="4B32CE8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77291F3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end"/>
            </w:r>
          </w:p>
        </w:tc>
      </w:tr>
      <w:tr w:rsidR="00341AFA" w:rsidRPr="008A6917" w14:paraId="64A24225" w14:textId="77777777" w:rsidTr="00341AFA">
        <w:trPr>
          <w:trHeight w:val="230"/>
        </w:trPr>
        <w:tc>
          <w:tcPr>
            <w:tcW w:w="3330" w:type="dxa"/>
            <w:gridSpan w:val="2"/>
            <w:tcBorders>
              <w:top w:val="nil"/>
              <w:left w:val="nil"/>
              <w:bottom w:val="nil"/>
              <w:right w:val="nil"/>
            </w:tcBorders>
          </w:tcPr>
          <w:p w14:paraId="312C8F7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1589DAF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14:paraId="490F1252" w14:textId="77777777" w:rsidTr="00341AFA">
        <w:trPr>
          <w:trHeight w:val="215"/>
        </w:trPr>
        <w:tc>
          <w:tcPr>
            <w:tcW w:w="3330" w:type="dxa"/>
            <w:gridSpan w:val="2"/>
            <w:tcBorders>
              <w:top w:val="nil"/>
              <w:left w:val="nil"/>
              <w:bottom w:val="nil"/>
              <w:right w:val="nil"/>
            </w:tcBorders>
          </w:tcPr>
          <w:p w14:paraId="3FD06E6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3A28C4B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2DDD5C4" w14:textId="77777777" w:rsidTr="00341AFA">
        <w:trPr>
          <w:trHeight w:val="230"/>
        </w:trPr>
        <w:tc>
          <w:tcPr>
            <w:tcW w:w="3330" w:type="dxa"/>
            <w:gridSpan w:val="2"/>
            <w:tcBorders>
              <w:top w:val="nil"/>
              <w:left w:val="nil"/>
              <w:bottom w:val="nil"/>
              <w:right w:val="nil"/>
            </w:tcBorders>
          </w:tcPr>
          <w:p w14:paraId="623EA0F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17B2010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1D0C3DD" w14:textId="77777777" w:rsidTr="00341AFA">
        <w:trPr>
          <w:trHeight w:val="230"/>
        </w:trPr>
        <w:tc>
          <w:tcPr>
            <w:tcW w:w="3330" w:type="dxa"/>
            <w:gridSpan w:val="2"/>
            <w:tcBorders>
              <w:top w:val="nil"/>
              <w:left w:val="nil"/>
              <w:bottom w:val="nil"/>
              <w:right w:val="nil"/>
            </w:tcBorders>
          </w:tcPr>
          <w:p w14:paraId="335E757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49CDA8C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09B1AEB" w14:textId="77777777" w:rsidTr="00341AFA">
        <w:trPr>
          <w:trHeight w:val="230"/>
        </w:trPr>
        <w:tc>
          <w:tcPr>
            <w:tcW w:w="3330" w:type="dxa"/>
            <w:gridSpan w:val="2"/>
            <w:tcBorders>
              <w:top w:val="nil"/>
              <w:left w:val="nil"/>
              <w:bottom w:val="nil"/>
              <w:right w:val="nil"/>
            </w:tcBorders>
          </w:tcPr>
          <w:p w14:paraId="70F6F2D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4CCFF29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38C3035" w14:textId="77777777" w:rsidTr="00341AFA">
        <w:trPr>
          <w:trHeight w:val="230"/>
        </w:trPr>
        <w:tc>
          <w:tcPr>
            <w:tcW w:w="3330" w:type="dxa"/>
            <w:gridSpan w:val="2"/>
            <w:tcBorders>
              <w:top w:val="nil"/>
              <w:left w:val="nil"/>
              <w:bottom w:val="nil"/>
              <w:right w:val="nil"/>
            </w:tcBorders>
          </w:tcPr>
          <w:p w14:paraId="396497D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6320FCB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A52F544" w14:textId="77777777" w:rsidTr="00341AFA">
        <w:tc>
          <w:tcPr>
            <w:tcW w:w="3330" w:type="dxa"/>
            <w:gridSpan w:val="2"/>
            <w:tcBorders>
              <w:top w:val="nil"/>
              <w:left w:val="nil"/>
              <w:bottom w:val="nil"/>
              <w:right w:val="nil"/>
            </w:tcBorders>
          </w:tcPr>
          <w:p w14:paraId="3422236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1CB5824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887B3CA" w14:textId="77777777" w:rsidTr="00341AFA">
        <w:trPr>
          <w:trHeight w:val="230"/>
        </w:trPr>
        <w:tc>
          <w:tcPr>
            <w:tcW w:w="3330" w:type="dxa"/>
            <w:gridSpan w:val="2"/>
            <w:tcBorders>
              <w:top w:val="nil"/>
              <w:left w:val="nil"/>
              <w:bottom w:val="nil"/>
              <w:right w:val="nil"/>
            </w:tcBorders>
          </w:tcPr>
          <w:p w14:paraId="5B9822F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76835CB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56A75A56" w14:textId="77777777" w:rsidTr="00341AFA">
        <w:trPr>
          <w:trHeight w:val="230"/>
        </w:trPr>
        <w:tc>
          <w:tcPr>
            <w:tcW w:w="3330" w:type="dxa"/>
            <w:gridSpan w:val="2"/>
            <w:tcBorders>
              <w:top w:val="nil"/>
              <w:left w:val="nil"/>
              <w:bottom w:val="nil"/>
              <w:right w:val="nil"/>
            </w:tcBorders>
          </w:tcPr>
          <w:p w14:paraId="79091CE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6DA7BA6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79FAD5D1" w14:textId="77777777" w:rsidTr="00341AFA">
        <w:trPr>
          <w:trHeight w:val="230"/>
        </w:trPr>
        <w:tc>
          <w:tcPr>
            <w:tcW w:w="3330" w:type="dxa"/>
            <w:gridSpan w:val="2"/>
            <w:tcBorders>
              <w:top w:val="nil"/>
              <w:left w:val="nil"/>
              <w:bottom w:val="nil"/>
              <w:right w:val="nil"/>
            </w:tcBorders>
          </w:tcPr>
          <w:p w14:paraId="6D41696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0174D42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Zie voor de afleiding van dit gegeven v.w.b. (specialisaties van) (NIET) NATUURLIJK PERSOON of  VESTIGING het overeenkomstige attribuutsoort bij (NIET) NATUURLIJK PERSOON of VESTIGING in het RSGB.</w:t>
            </w:r>
          </w:p>
        </w:tc>
      </w:tr>
      <w:tr w:rsidR="00341AFA" w:rsidRPr="008A6917" w14:paraId="705E611E" w14:textId="77777777" w:rsidTr="00341AFA">
        <w:tc>
          <w:tcPr>
            <w:tcW w:w="9360" w:type="dxa"/>
            <w:gridSpan w:val="4"/>
            <w:tcBorders>
              <w:top w:val="nil"/>
              <w:left w:val="nil"/>
              <w:bottom w:val="nil"/>
              <w:right w:val="nil"/>
            </w:tcBorders>
          </w:tcPr>
          <w:p w14:paraId="26E9BF5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171EE2C9" w14:textId="77777777" w:rsidTr="00341AFA">
        <w:tc>
          <w:tcPr>
            <w:tcW w:w="450" w:type="dxa"/>
            <w:tcBorders>
              <w:top w:val="nil"/>
              <w:left w:val="nil"/>
              <w:bottom w:val="nil"/>
              <w:right w:val="nil"/>
            </w:tcBorders>
          </w:tcPr>
          <w:p w14:paraId="6FC0A70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4CD5479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een afleidbaar gegeven dat is opgenomen om objecten te kunnen zoeken op hun binnenlandse adres. Deze is immers voor de verschillende specialisaties anders gespecificeerd.</w:t>
            </w:r>
          </w:p>
          <w:p w14:paraId="2D28F3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Bij (NIET) NATUURLIJK PERSOON, VESTIGING en of de specialisaties daarvan betreft dit het adres waar de   (NIET) NATUURLIJK PERSOON, VESTIGINGverblijft dan wel bereikbaar is.</w:t>
            </w:r>
          </w:p>
        </w:tc>
      </w:tr>
    </w:tbl>
    <w:bookmarkStart w:id="125" w:name="BKM_C71035C0_1AC2_48c1_8BAF_123B63CA03FB"/>
    <w:bookmarkEnd w:id="125"/>
    <w:p w14:paraId="16EEF989"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Adres buitenland</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333CDD96" w14:textId="77777777" w:rsidTr="00341AFA">
        <w:trPr>
          <w:trHeight w:val="230"/>
        </w:trPr>
        <w:tc>
          <w:tcPr>
            <w:tcW w:w="3330" w:type="dxa"/>
            <w:gridSpan w:val="2"/>
            <w:tcBorders>
              <w:top w:val="nil"/>
              <w:left w:val="nil"/>
              <w:bottom w:val="nil"/>
              <w:right w:val="nil"/>
            </w:tcBorders>
          </w:tcPr>
          <w:p w14:paraId="68E7BF4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1DA2F89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Adres buitenland</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1026955D"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(is afgeleid)</w:t>
            </w:r>
            <w:r w:rsidRPr="008A6917">
              <w:rPr>
                <w:rFonts w:ascii="Arial" w:hAnsi="Arial" w:cs="Arial"/>
                <w:color w:val="000000"/>
                <w:szCs w:val="24"/>
                <w:lang w:val="en-AU" w:eastAsia="en-US"/>
              </w:rPr>
              <w:fldChar w:fldCharType="end"/>
            </w:r>
          </w:p>
        </w:tc>
      </w:tr>
      <w:tr w:rsidR="00341AFA" w:rsidRPr="008A6917" w14:paraId="11AC4D72" w14:textId="77777777" w:rsidTr="00341AFA">
        <w:tc>
          <w:tcPr>
            <w:tcW w:w="3330" w:type="dxa"/>
            <w:gridSpan w:val="2"/>
            <w:tcBorders>
              <w:top w:val="nil"/>
              <w:left w:val="nil"/>
              <w:bottom w:val="nil"/>
              <w:right w:val="nil"/>
            </w:tcBorders>
          </w:tcPr>
          <w:p w14:paraId="410DA44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4364EB8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686D56FE" w14:textId="77777777" w:rsidTr="00341AFA">
        <w:tc>
          <w:tcPr>
            <w:tcW w:w="3330" w:type="dxa"/>
            <w:gridSpan w:val="2"/>
            <w:tcBorders>
              <w:top w:val="nil"/>
              <w:left w:val="nil"/>
              <w:bottom w:val="nil"/>
              <w:right w:val="nil"/>
            </w:tcBorders>
          </w:tcPr>
          <w:p w14:paraId="1A23D91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6C4D316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9ED53F9" w14:textId="77777777" w:rsidTr="00341AFA">
        <w:tc>
          <w:tcPr>
            <w:tcW w:w="3330" w:type="dxa"/>
            <w:gridSpan w:val="2"/>
            <w:tcBorders>
              <w:top w:val="nil"/>
              <w:left w:val="nil"/>
              <w:bottom w:val="nil"/>
              <w:right w:val="nil"/>
            </w:tcBorders>
          </w:tcPr>
          <w:p w14:paraId="45AF43F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6FD0021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adresBuitenland</w:t>
            </w:r>
            <w:r w:rsidRPr="008A6917">
              <w:rPr>
                <w:rFonts w:ascii="Arial" w:hAnsi="Arial" w:cs="Arial"/>
                <w:color w:val="000000"/>
                <w:szCs w:val="24"/>
                <w:lang w:val="en-AU" w:eastAsia="en-US"/>
              </w:rPr>
              <w:fldChar w:fldCharType="end"/>
            </w:r>
          </w:p>
        </w:tc>
      </w:tr>
      <w:tr w:rsidR="00341AFA" w:rsidRPr="008A6917" w14:paraId="458F06F0" w14:textId="77777777" w:rsidTr="00341AFA">
        <w:tc>
          <w:tcPr>
            <w:tcW w:w="3330" w:type="dxa"/>
            <w:gridSpan w:val="2"/>
            <w:tcBorders>
              <w:top w:val="nil"/>
              <w:left w:val="nil"/>
              <w:bottom w:val="nil"/>
              <w:right w:val="nil"/>
            </w:tcBorders>
          </w:tcPr>
          <w:p w14:paraId="40BB37A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69538E8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aanduiding van het adres waar specialisaties van de BETROKKENE  zijnde een (NIET) NATUURLIJK PERSOON of VESTIGING dan wel een specialisatie daarvan, verblijft dan wel bereikbaar is in het buitenland.</w:t>
            </w:r>
          </w:p>
        </w:tc>
      </w:tr>
      <w:tr w:rsidR="00341AFA" w:rsidRPr="008A6917" w14:paraId="2F84A65D" w14:textId="77777777" w:rsidTr="00341AFA">
        <w:trPr>
          <w:trHeight w:val="230"/>
        </w:trPr>
        <w:tc>
          <w:tcPr>
            <w:tcW w:w="3330" w:type="dxa"/>
            <w:gridSpan w:val="2"/>
            <w:tcBorders>
              <w:top w:val="nil"/>
              <w:left w:val="nil"/>
              <w:bottom w:val="nil"/>
              <w:right w:val="nil"/>
            </w:tcBorders>
          </w:tcPr>
          <w:p w14:paraId="1B0A0CB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6B97898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1BC2065E" w14:textId="77777777" w:rsidTr="00341AFA">
        <w:tc>
          <w:tcPr>
            <w:tcW w:w="3330" w:type="dxa"/>
            <w:gridSpan w:val="2"/>
            <w:tcBorders>
              <w:top w:val="nil"/>
              <w:left w:val="nil"/>
              <w:bottom w:val="nil"/>
              <w:right w:val="nil"/>
            </w:tcBorders>
          </w:tcPr>
          <w:p w14:paraId="0EEF03D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027348F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29 mei 2009</w:t>
            </w:r>
          </w:p>
        </w:tc>
      </w:tr>
      <w:tr w:rsidR="00341AFA" w:rsidRPr="008A6917" w14:paraId="4ECBCD47" w14:textId="77777777" w:rsidTr="00341AFA">
        <w:tc>
          <w:tcPr>
            <w:tcW w:w="3330" w:type="dxa"/>
            <w:gridSpan w:val="2"/>
            <w:tcBorders>
              <w:top w:val="nil"/>
              <w:left w:val="nil"/>
              <w:bottom w:val="nil"/>
              <w:right w:val="nil"/>
            </w:tcBorders>
          </w:tcPr>
          <w:p w14:paraId="7D7AFC3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7229F5E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end"/>
            </w:r>
          </w:p>
        </w:tc>
      </w:tr>
      <w:tr w:rsidR="00341AFA" w:rsidRPr="008A6917" w14:paraId="6CEBF626" w14:textId="77777777" w:rsidTr="00341AFA">
        <w:trPr>
          <w:trHeight w:val="230"/>
        </w:trPr>
        <w:tc>
          <w:tcPr>
            <w:tcW w:w="3330" w:type="dxa"/>
            <w:gridSpan w:val="2"/>
            <w:tcBorders>
              <w:top w:val="nil"/>
              <w:left w:val="nil"/>
              <w:bottom w:val="nil"/>
              <w:right w:val="nil"/>
            </w:tcBorders>
          </w:tcPr>
          <w:p w14:paraId="7B8EEA5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34C10BB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14:paraId="270CC479" w14:textId="77777777" w:rsidTr="00341AFA">
        <w:trPr>
          <w:trHeight w:val="215"/>
        </w:trPr>
        <w:tc>
          <w:tcPr>
            <w:tcW w:w="3330" w:type="dxa"/>
            <w:gridSpan w:val="2"/>
            <w:tcBorders>
              <w:top w:val="nil"/>
              <w:left w:val="nil"/>
              <w:bottom w:val="nil"/>
              <w:right w:val="nil"/>
            </w:tcBorders>
          </w:tcPr>
          <w:p w14:paraId="334EFB4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7809B25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3D35C4A" w14:textId="77777777" w:rsidTr="00341AFA">
        <w:trPr>
          <w:trHeight w:val="230"/>
        </w:trPr>
        <w:tc>
          <w:tcPr>
            <w:tcW w:w="3330" w:type="dxa"/>
            <w:gridSpan w:val="2"/>
            <w:tcBorders>
              <w:top w:val="nil"/>
              <w:left w:val="nil"/>
              <w:bottom w:val="nil"/>
              <w:right w:val="nil"/>
            </w:tcBorders>
          </w:tcPr>
          <w:p w14:paraId="2FDA276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5F26854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15EBF59" w14:textId="77777777" w:rsidTr="00341AFA">
        <w:trPr>
          <w:trHeight w:val="230"/>
        </w:trPr>
        <w:tc>
          <w:tcPr>
            <w:tcW w:w="3330" w:type="dxa"/>
            <w:gridSpan w:val="2"/>
            <w:tcBorders>
              <w:top w:val="nil"/>
              <w:left w:val="nil"/>
              <w:bottom w:val="nil"/>
              <w:right w:val="nil"/>
            </w:tcBorders>
          </w:tcPr>
          <w:p w14:paraId="3E8873E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13D22E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7DE75DE" w14:textId="77777777" w:rsidTr="00341AFA">
        <w:trPr>
          <w:trHeight w:val="230"/>
        </w:trPr>
        <w:tc>
          <w:tcPr>
            <w:tcW w:w="3330" w:type="dxa"/>
            <w:gridSpan w:val="2"/>
            <w:tcBorders>
              <w:top w:val="nil"/>
              <w:left w:val="nil"/>
              <w:bottom w:val="nil"/>
              <w:right w:val="nil"/>
            </w:tcBorders>
          </w:tcPr>
          <w:p w14:paraId="2ADF61D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Aanduiding brondocument</w:t>
            </w:r>
          </w:p>
        </w:tc>
        <w:tc>
          <w:tcPr>
            <w:tcW w:w="6030" w:type="dxa"/>
            <w:gridSpan w:val="2"/>
            <w:tcBorders>
              <w:top w:val="nil"/>
              <w:left w:val="nil"/>
              <w:bottom w:val="nil"/>
              <w:right w:val="nil"/>
            </w:tcBorders>
          </w:tcPr>
          <w:p w14:paraId="56BA65C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CE0D85F" w14:textId="77777777" w:rsidTr="00341AFA">
        <w:trPr>
          <w:trHeight w:val="230"/>
        </w:trPr>
        <w:tc>
          <w:tcPr>
            <w:tcW w:w="3330" w:type="dxa"/>
            <w:gridSpan w:val="2"/>
            <w:tcBorders>
              <w:top w:val="nil"/>
              <w:left w:val="nil"/>
              <w:bottom w:val="nil"/>
              <w:right w:val="nil"/>
            </w:tcBorders>
          </w:tcPr>
          <w:p w14:paraId="3C5C923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466286F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97D2549" w14:textId="77777777" w:rsidTr="00341AFA">
        <w:tc>
          <w:tcPr>
            <w:tcW w:w="3330" w:type="dxa"/>
            <w:gridSpan w:val="2"/>
            <w:tcBorders>
              <w:top w:val="nil"/>
              <w:left w:val="nil"/>
              <w:bottom w:val="nil"/>
              <w:right w:val="nil"/>
            </w:tcBorders>
          </w:tcPr>
          <w:p w14:paraId="68D98D2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7D08E66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65D11B7" w14:textId="77777777" w:rsidTr="00341AFA">
        <w:trPr>
          <w:trHeight w:val="230"/>
        </w:trPr>
        <w:tc>
          <w:tcPr>
            <w:tcW w:w="3330" w:type="dxa"/>
            <w:gridSpan w:val="2"/>
            <w:tcBorders>
              <w:top w:val="nil"/>
              <w:left w:val="nil"/>
              <w:bottom w:val="nil"/>
              <w:right w:val="nil"/>
            </w:tcBorders>
          </w:tcPr>
          <w:p w14:paraId="310C503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406D262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14DB212C" w14:textId="77777777" w:rsidTr="00341AFA">
        <w:trPr>
          <w:trHeight w:val="230"/>
        </w:trPr>
        <w:tc>
          <w:tcPr>
            <w:tcW w:w="3330" w:type="dxa"/>
            <w:gridSpan w:val="2"/>
            <w:tcBorders>
              <w:top w:val="nil"/>
              <w:left w:val="nil"/>
              <w:bottom w:val="nil"/>
              <w:right w:val="nil"/>
            </w:tcBorders>
          </w:tcPr>
          <w:p w14:paraId="2B7D5CC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035CA96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54AF4514" w14:textId="77777777" w:rsidTr="00341AFA">
        <w:trPr>
          <w:trHeight w:val="230"/>
        </w:trPr>
        <w:tc>
          <w:tcPr>
            <w:tcW w:w="3330" w:type="dxa"/>
            <w:gridSpan w:val="2"/>
            <w:tcBorders>
              <w:top w:val="nil"/>
              <w:left w:val="nil"/>
              <w:bottom w:val="nil"/>
              <w:right w:val="nil"/>
            </w:tcBorders>
          </w:tcPr>
          <w:p w14:paraId="35943F2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1348389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Zie voor de afleiding van dit gegeven het overeenkomstige attribuutsoort bij SUBJECT in het RSGB.</w:t>
            </w:r>
          </w:p>
        </w:tc>
      </w:tr>
      <w:tr w:rsidR="00341AFA" w:rsidRPr="008A6917" w14:paraId="2B629F48" w14:textId="77777777" w:rsidTr="00341AFA">
        <w:tc>
          <w:tcPr>
            <w:tcW w:w="9360" w:type="dxa"/>
            <w:gridSpan w:val="4"/>
            <w:tcBorders>
              <w:top w:val="nil"/>
              <w:left w:val="nil"/>
              <w:bottom w:val="nil"/>
              <w:right w:val="nil"/>
            </w:tcBorders>
          </w:tcPr>
          <w:p w14:paraId="62F9FCC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46DEC69F" w14:textId="77777777" w:rsidTr="00341AFA">
        <w:tc>
          <w:tcPr>
            <w:tcW w:w="450" w:type="dxa"/>
            <w:tcBorders>
              <w:top w:val="nil"/>
              <w:left w:val="nil"/>
              <w:bottom w:val="nil"/>
              <w:right w:val="nil"/>
            </w:tcBorders>
          </w:tcPr>
          <w:p w14:paraId="018549D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716EE89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een afleidbaar gegeven dat is opgenomen om BETROKKENEn  te kunnen zoeken op hun eventuele buitenlandse adres. Het betreft het overeenkomstige gegeven bij (NIET) NATUURLIJK PERSOON of VESTIGING in het RSGB.</w:t>
            </w:r>
          </w:p>
        </w:tc>
      </w:tr>
    </w:tbl>
    <w:p w14:paraId="6B76A33E"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 xml:space="preserve">heeft rol in </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61648A4A" w14:textId="77777777" w:rsidTr="00341AFA">
        <w:trPr>
          <w:trHeight w:val="230"/>
        </w:trPr>
        <w:tc>
          <w:tcPr>
            <w:tcW w:w="3330" w:type="dxa"/>
            <w:gridSpan w:val="2"/>
            <w:tcBorders>
              <w:top w:val="nil"/>
              <w:left w:val="nil"/>
              <w:bottom w:val="nil"/>
              <w:right w:val="nil"/>
            </w:tcBorders>
          </w:tcPr>
          <w:p w14:paraId="4161676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50C99BA3"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 xml:space="preserve">heeft rol in </w:t>
            </w:r>
            <w:r w:rsidRPr="008A6917">
              <w:rPr>
                <w:rFonts w:ascii="Arial" w:hAnsi="Arial" w:cs="Arial"/>
                <w:color w:val="000000"/>
                <w:szCs w:val="24"/>
                <w:lang w:val="en-AU" w:eastAsia="en-US"/>
              </w:rPr>
              <w:fldChar w:fldCharType="end"/>
            </w:r>
          </w:p>
        </w:tc>
      </w:tr>
      <w:tr w:rsidR="00341AFA" w:rsidRPr="008A6917" w14:paraId="0A7A1FA8" w14:textId="77777777" w:rsidTr="00341AFA">
        <w:tc>
          <w:tcPr>
            <w:tcW w:w="3330" w:type="dxa"/>
            <w:gridSpan w:val="2"/>
            <w:tcBorders>
              <w:top w:val="nil"/>
              <w:left w:val="nil"/>
              <w:bottom w:val="nil"/>
              <w:right w:val="nil"/>
            </w:tcBorders>
          </w:tcPr>
          <w:p w14:paraId="691A1D0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29D9C30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221BEA0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ZAAK</w:t>
            </w:r>
            <w:r w:rsidRPr="008A6917">
              <w:rPr>
                <w:rFonts w:ascii="Arial" w:hAnsi="Arial" w:cs="Arial"/>
                <w:color w:val="000000"/>
                <w:szCs w:val="24"/>
                <w:lang w:val="en-AU" w:eastAsia="en-US"/>
              </w:rPr>
              <w:fldChar w:fldCharType="end"/>
            </w:r>
          </w:p>
          <w:p w14:paraId="23EE5D3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78CE04F7" w14:textId="77777777" w:rsidTr="00341AFA">
        <w:tc>
          <w:tcPr>
            <w:tcW w:w="3330" w:type="dxa"/>
            <w:gridSpan w:val="2"/>
            <w:tcBorders>
              <w:top w:val="nil"/>
              <w:left w:val="nil"/>
              <w:bottom w:val="nil"/>
              <w:right w:val="nil"/>
            </w:tcBorders>
          </w:tcPr>
          <w:p w14:paraId="0A1D375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1DE1C1A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36A36E6F" w14:textId="77777777" w:rsidTr="00341AFA">
        <w:trPr>
          <w:trHeight w:val="230"/>
        </w:trPr>
        <w:tc>
          <w:tcPr>
            <w:tcW w:w="3330" w:type="dxa"/>
            <w:gridSpan w:val="2"/>
            <w:tcBorders>
              <w:top w:val="nil"/>
              <w:left w:val="nil"/>
              <w:bottom w:val="nil"/>
              <w:right w:val="nil"/>
            </w:tcBorders>
          </w:tcPr>
          <w:p w14:paraId="12A182E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59268AB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55080FA" w14:textId="77777777" w:rsidTr="00341AFA">
        <w:tc>
          <w:tcPr>
            <w:tcW w:w="3330" w:type="dxa"/>
            <w:gridSpan w:val="2"/>
            <w:tcBorders>
              <w:top w:val="nil"/>
              <w:left w:val="nil"/>
              <w:bottom w:val="nil"/>
              <w:right w:val="nil"/>
            </w:tcBorders>
          </w:tcPr>
          <w:p w14:paraId="36D072C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75CF85E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taken, rechten en/of verplichtingen die een specifieke betrokkene heeft ten aanzien van een specifieke zaak.</w:t>
            </w:r>
          </w:p>
        </w:tc>
      </w:tr>
      <w:tr w:rsidR="00341AFA" w:rsidRPr="008A6917" w14:paraId="2430FF08" w14:textId="77777777" w:rsidTr="00341AFA">
        <w:tc>
          <w:tcPr>
            <w:tcW w:w="3330" w:type="dxa"/>
            <w:gridSpan w:val="2"/>
            <w:tcBorders>
              <w:top w:val="nil"/>
              <w:left w:val="nil"/>
              <w:bottom w:val="nil"/>
              <w:right w:val="nil"/>
            </w:tcBorders>
          </w:tcPr>
          <w:p w14:paraId="6C70C81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3DBA03C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195D7221" w14:textId="77777777" w:rsidTr="00341AFA">
        <w:trPr>
          <w:trHeight w:val="215"/>
        </w:trPr>
        <w:tc>
          <w:tcPr>
            <w:tcW w:w="3330" w:type="dxa"/>
            <w:gridSpan w:val="2"/>
            <w:tcBorders>
              <w:top w:val="nil"/>
              <w:left w:val="nil"/>
              <w:bottom w:val="nil"/>
              <w:right w:val="nil"/>
            </w:tcBorders>
          </w:tcPr>
          <w:p w14:paraId="06B49FC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A62BF9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796F41C1" w14:textId="77777777" w:rsidTr="00341AFA">
        <w:tc>
          <w:tcPr>
            <w:tcW w:w="3330" w:type="dxa"/>
            <w:gridSpan w:val="2"/>
            <w:tcBorders>
              <w:top w:val="nil"/>
              <w:left w:val="nil"/>
              <w:bottom w:val="nil"/>
              <w:right w:val="nil"/>
            </w:tcBorders>
          </w:tcPr>
          <w:p w14:paraId="30F0272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081A710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0F12409C" w14:textId="77777777" w:rsidTr="00341AFA">
        <w:trPr>
          <w:trHeight w:val="230"/>
        </w:trPr>
        <w:tc>
          <w:tcPr>
            <w:tcW w:w="3330" w:type="dxa"/>
            <w:gridSpan w:val="2"/>
            <w:tcBorders>
              <w:top w:val="nil"/>
              <w:left w:val="nil"/>
              <w:bottom w:val="nil"/>
              <w:right w:val="nil"/>
            </w:tcBorders>
          </w:tcPr>
          <w:p w14:paraId="3C3A810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B73A87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1E1B8E61" w14:textId="77777777" w:rsidTr="00341AFA">
        <w:tc>
          <w:tcPr>
            <w:tcW w:w="3330" w:type="dxa"/>
            <w:gridSpan w:val="2"/>
            <w:tcBorders>
              <w:top w:val="nil"/>
              <w:left w:val="nil"/>
              <w:bottom w:val="nil"/>
              <w:right w:val="nil"/>
            </w:tcBorders>
          </w:tcPr>
          <w:p w14:paraId="4A456B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64409ED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2E98D4CF" w14:textId="77777777" w:rsidTr="00341AFA">
        <w:tc>
          <w:tcPr>
            <w:tcW w:w="3330" w:type="dxa"/>
            <w:gridSpan w:val="2"/>
            <w:tcBorders>
              <w:top w:val="nil"/>
              <w:left w:val="nil"/>
              <w:bottom w:val="nil"/>
              <w:right w:val="nil"/>
            </w:tcBorders>
          </w:tcPr>
          <w:p w14:paraId="2231F00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0D1759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FCC9CD7" w14:textId="77777777" w:rsidTr="00341AFA">
        <w:tc>
          <w:tcPr>
            <w:tcW w:w="3330" w:type="dxa"/>
            <w:gridSpan w:val="2"/>
            <w:tcBorders>
              <w:top w:val="nil"/>
              <w:left w:val="nil"/>
              <w:bottom w:val="nil"/>
              <w:right w:val="nil"/>
            </w:tcBorders>
          </w:tcPr>
          <w:p w14:paraId="3828D07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10D1E86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9ACAC78" w14:textId="77777777" w:rsidTr="00341AFA">
        <w:tc>
          <w:tcPr>
            <w:tcW w:w="3330" w:type="dxa"/>
            <w:gridSpan w:val="2"/>
            <w:tcBorders>
              <w:top w:val="nil"/>
              <w:left w:val="nil"/>
              <w:bottom w:val="nil"/>
              <w:right w:val="nil"/>
            </w:tcBorders>
          </w:tcPr>
          <w:p w14:paraId="47A9C88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577E0C5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49CD5FDA" w14:textId="77777777" w:rsidTr="00341AFA">
        <w:tc>
          <w:tcPr>
            <w:tcW w:w="3330" w:type="dxa"/>
            <w:gridSpan w:val="2"/>
            <w:tcBorders>
              <w:top w:val="nil"/>
              <w:left w:val="nil"/>
              <w:bottom w:val="nil"/>
              <w:right w:val="nil"/>
            </w:tcBorders>
          </w:tcPr>
          <w:p w14:paraId="10612D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7B2B5E4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Indien van de ROL de Roltype-omschrijving generiek 'Verantwoordelijke' is, dan kan de relatie alleen liggen naar de specialisatie ORGANISATORISCHE EENHEID of MEDEWERKER van BETROKKENE.</w:t>
            </w:r>
          </w:p>
        </w:tc>
      </w:tr>
      <w:tr w:rsidR="00341AFA" w:rsidRPr="008A6917" w14:paraId="2F1F8E49" w14:textId="77777777" w:rsidTr="00341AFA">
        <w:tc>
          <w:tcPr>
            <w:tcW w:w="9360" w:type="dxa"/>
            <w:gridSpan w:val="3"/>
            <w:tcBorders>
              <w:top w:val="nil"/>
              <w:left w:val="nil"/>
              <w:bottom w:val="nil"/>
              <w:right w:val="nil"/>
            </w:tcBorders>
          </w:tcPr>
          <w:p w14:paraId="66E30AB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22CA5A30" w14:textId="77777777" w:rsidTr="00341AFA">
        <w:tc>
          <w:tcPr>
            <w:tcW w:w="450" w:type="dxa"/>
            <w:tcBorders>
              <w:top w:val="nil"/>
              <w:left w:val="nil"/>
              <w:bottom w:val="nil"/>
              <w:right w:val="nil"/>
            </w:tcBorders>
          </w:tcPr>
          <w:p w14:paraId="68A2650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3909B31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De ROL verbindt de zaak met de daarbij betrokken personen en organisaties. Het gaat daarbij om de aard van de betrokkenheid van zowel de, veelal externe, initiator van de zaak als de behandelaren van de zaak. De aard van de betrokkenheid is dan ook divers: aanvrager, behandelaar, medebehandelaar, belanghebbende, indiener namens een ander, etcetera. </w:t>
            </w:r>
          </w:p>
          <w:p w14:paraId="4427C65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is overigens  niet ondenkbaar dat één betrokkene meer dan één rol heeft in één zaak. Bijvoorbeeld als aanvrager van de zaak en als beschikkinghouder van het besluit (zoals een vergunning) dat de uitkomst is van de zaak.</w:t>
            </w:r>
          </w:p>
          <w:p w14:paraId="44F069F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Elke zaakbehandelende organisatie kan diverse rolbenamingen (Rolomschrijving) hanteren. Om bij uitwisseling van zaakgegevens tussen organisaties te bereiken dat rolbenamingen juist geinterpreteerd worden, hebben we Rolomschrijving generiek toegevoegd. Dit bevat de landelijk gehanteerde rolbenamingen.</w:t>
            </w:r>
          </w:p>
          <w:p w14:paraId="561E26A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Indien er sprake is van machtiging door een betrokkene van een andere betrokken bij dezelfde zaak, dan kan dat bij de ROL gespecificeerd worden. </w:t>
            </w:r>
          </w:p>
          <w:p w14:paraId="5DBEEE6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Indien de betrokkene bij een zaak een natuurlijk persoon, niet-natuurlijk persoon of vestiging (van een niet zaakbehandelende organisatie) is, kan het gewenst zijn de contactpersoon te kennen namens die betrokkene in die zaak. Deze hebben we dan ook opgenomen in ROL. </w:t>
            </w:r>
          </w:p>
          <w:p w14:paraId="00CBBAC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Tevens hebben we de gegevens opgenomen van het correspondentieadres waarop de (externe) betrokkene (natuurlijk persoon,niet-natuurlijk persoon of vestiging van niet-zaakbehandelende </w:t>
            </w:r>
            <w:r w:rsidRPr="008A6917">
              <w:rPr>
                <w:rFonts w:ascii="Calibri" w:hAnsi="Calibri" w:cs="Arial"/>
                <w:color w:val="000000"/>
                <w:sz w:val="22"/>
                <w:szCs w:val="24"/>
                <w:lang w:eastAsia="en-US"/>
              </w:rPr>
              <w:lastRenderedPageBreak/>
              <w:t>organisatie) in zijn of haar rol bij de zaak heeft aangegeven schriftelijk te willen communiceren indien dit afwijkt van het correspondentie-adres zoals dat voor de betrokkene regulier geldt.</w:t>
            </w:r>
          </w:p>
        </w:tc>
      </w:tr>
    </w:tbl>
    <w:bookmarkStart w:id="126" w:name="BKM_D0C3EA8E_77E1_43fd_A36A_26DC09B8C7E9"/>
    <w:bookmarkEnd w:id="22"/>
    <w:p w14:paraId="4B085D79" w14:textId="77777777" w:rsidR="00341AFA" w:rsidRPr="008A6917" w:rsidRDefault="00A85696" w:rsidP="00341AFA">
      <w:pPr>
        <w:pStyle w:val="Kop2"/>
        <w:rPr>
          <w:rFonts w:ascii="Arial" w:hAnsi="Arial"/>
          <w:sz w:val="30"/>
        </w:rPr>
      </w:pPr>
      <w:r w:rsidRPr="008A6917">
        <w:rPr>
          <w:rFonts w:ascii="Arial" w:hAnsi="Arial"/>
          <w:lang w:val="en-AU"/>
        </w:rPr>
        <w:lastRenderedPageBreak/>
        <w:fldChar w:fldCharType="begin" w:fldLock="1"/>
      </w:r>
      <w:r w:rsidR="00341AFA" w:rsidRPr="008A6917">
        <w:rPr>
          <w:rFonts w:ascii="Arial" w:hAnsi="Arial"/>
          <w:lang w:val="en-AU"/>
        </w:rPr>
        <w:instrText xml:space="preserve">MERGEFIELD </w:instrText>
      </w:r>
      <w:r w:rsidR="00341AFA" w:rsidRPr="008A6917">
        <w:instrText>Element.Stereotype</w:instrText>
      </w:r>
      <w:r w:rsidRPr="008A6917">
        <w:rPr>
          <w:rFonts w:ascii="Arial" w:hAnsi="Arial"/>
          <w:lang w:val="en-AU"/>
        </w:rPr>
        <w:fldChar w:fldCharType="separate"/>
      </w:r>
      <w:bookmarkStart w:id="127" w:name="_Toc404331956"/>
      <w:bookmarkStart w:id="128" w:name="_Toc493808876"/>
      <w:r w:rsidR="00341AFA">
        <w:t>Objecttype</w:t>
      </w:r>
      <w:r w:rsidRPr="008A6917">
        <w:rPr>
          <w:rFonts w:ascii="Arial" w:hAnsi="Arial"/>
          <w:lang w:val="en-AU"/>
        </w:rPr>
        <w:fldChar w:fldCharType="end"/>
      </w:r>
      <w:r w:rsidR="00341AFA" w:rsidRPr="008A6917">
        <w:t xml:space="preserve"> </w:t>
      </w:r>
      <w:r w:rsidR="0054486A">
        <w:fldChar w:fldCharType="begin" w:fldLock="1"/>
      </w:r>
      <w:r w:rsidR="0054486A">
        <w:instrText>MERGEFIELD Element.Name</w:instrText>
      </w:r>
      <w:r w:rsidR="0054486A">
        <w:fldChar w:fldCharType="separate"/>
      </w:r>
      <w:r w:rsidR="00341AFA" w:rsidRPr="008A6917">
        <w:t>ENKELVOUDIG INFORMATIEOBJECT</w:t>
      </w:r>
      <w:bookmarkEnd w:id="127"/>
      <w:bookmarkEnd w:id="128"/>
      <w:r w:rsidR="0054486A">
        <w:fldChar w:fldCharType="end"/>
      </w:r>
    </w:p>
    <w:bookmarkStart w:id="129" w:name="BKM_7DA741EF_5282_4260_9793_74A9E485B60F"/>
    <w:bookmarkEnd w:id="129"/>
    <w:p w14:paraId="1AF6BB22"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Formaat</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356C86B8" w14:textId="77777777" w:rsidTr="00341AFA">
        <w:trPr>
          <w:trHeight w:val="230"/>
        </w:trPr>
        <w:tc>
          <w:tcPr>
            <w:tcW w:w="3330" w:type="dxa"/>
            <w:gridSpan w:val="2"/>
            <w:tcBorders>
              <w:top w:val="nil"/>
              <w:left w:val="nil"/>
              <w:bottom w:val="nil"/>
              <w:right w:val="nil"/>
            </w:tcBorders>
          </w:tcPr>
          <w:p w14:paraId="0675C87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6F98512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Formaat</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416E096E"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794F7342" w14:textId="77777777" w:rsidTr="00341AFA">
        <w:tc>
          <w:tcPr>
            <w:tcW w:w="3330" w:type="dxa"/>
            <w:gridSpan w:val="2"/>
            <w:tcBorders>
              <w:top w:val="nil"/>
              <w:left w:val="nil"/>
              <w:bottom w:val="nil"/>
              <w:right w:val="nil"/>
            </w:tcBorders>
          </w:tcPr>
          <w:p w14:paraId="1F791EC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049F962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14:paraId="0FFF6CD2" w14:textId="77777777" w:rsidTr="00341AFA">
        <w:tc>
          <w:tcPr>
            <w:tcW w:w="3330" w:type="dxa"/>
            <w:gridSpan w:val="2"/>
            <w:tcBorders>
              <w:top w:val="nil"/>
              <w:left w:val="nil"/>
              <w:bottom w:val="nil"/>
              <w:right w:val="nil"/>
            </w:tcBorders>
          </w:tcPr>
          <w:p w14:paraId="7805B42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0DDDC5F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2571BAF0" w14:textId="77777777" w:rsidTr="00341AFA">
        <w:tc>
          <w:tcPr>
            <w:tcW w:w="3330" w:type="dxa"/>
            <w:gridSpan w:val="2"/>
            <w:tcBorders>
              <w:top w:val="nil"/>
              <w:left w:val="nil"/>
              <w:bottom w:val="nil"/>
              <w:right w:val="nil"/>
            </w:tcBorders>
          </w:tcPr>
          <w:p w14:paraId="54FE659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3E8C3FA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del w:id="130" w:author="A.C. Kloosterboer" w:date="2017-01-17T15:55:00Z">
              <w:r w:rsidRPr="008A6917" w:rsidDel="00231E50">
                <w:rPr>
                  <w:rFonts w:ascii="Arial" w:hAnsi="Arial" w:cs="Arial"/>
                  <w:color w:val="000000"/>
                  <w:szCs w:val="24"/>
                  <w:lang w:val="en-AU" w:eastAsia="en-US"/>
                </w:rPr>
                <w:fldChar w:fldCharType="begin" w:fldLock="1"/>
              </w:r>
              <w:r w:rsidR="00341AFA" w:rsidRPr="008A6917" w:rsidDel="00231E50">
                <w:rPr>
                  <w:rFonts w:ascii="Arial" w:hAnsi="Arial" w:cs="Arial"/>
                  <w:color w:val="000000"/>
                  <w:szCs w:val="24"/>
                  <w:lang w:val="en-AU" w:eastAsia="en-US"/>
                </w:rPr>
                <w:delInstrText xml:space="preserve">MERGEFIELD </w:delInstrText>
              </w:r>
              <w:r w:rsidR="00341AFA" w:rsidRPr="008A6917" w:rsidDel="00231E50">
                <w:rPr>
                  <w:rFonts w:ascii="Calibri" w:hAnsi="Calibri" w:cs="Arial"/>
                  <w:color w:val="000000"/>
                  <w:sz w:val="22"/>
                  <w:szCs w:val="24"/>
                  <w:lang w:eastAsia="en-US"/>
                </w:rPr>
                <w:delInstrText>Att.Alias</w:delInstrText>
              </w:r>
              <w:r w:rsidRPr="008A6917" w:rsidDel="00231E50">
                <w:rPr>
                  <w:rFonts w:ascii="Arial" w:hAnsi="Arial" w:cs="Arial"/>
                  <w:color w:val="000000"/>
                  <w:szCs w:val="24"/>
                  <w:lang w:val="en-AU" w:eastAsia="en-US"/>
                </w:rPr>
                <w:fldChar w:fldCharType="separate"/>
              </w:r>
              <w:r w:rsidR="00341AFA" w:rsidRPr="008A6917" w:rsidDel="00231E50">
                <w:rPr>
                  <w:rFonts w:ascii="Calibri" w:hAnsi="Calibri" w:cs="Arial"/>
                  <w:color w:val="000000"/>
                  <w:sz w:val="22"/>
                  <w:szCs w:val="24"/>
                  <w:lang w:eastAsia="en-US"/>
                </w:rPr>
                <w:delText>formaat</w:delText>
              </w:r>
              <w:r w:rsidRPr="008A6917" w:rsidDel="00231E50">
                <w:rPr>
                  <w:rFonts w:ascii="Arial" w:hAnsi="Arial" w:cs="Arial"/>
                  <w:color w:val="000000"/>
                  <w:szCs w:val="24"/>
                  <w:lang w:val="en-AU" w:eastAsia="en-US"/>
                </w:rPr>
                <w:fldChar w:fldCharType="end"/>
              </w:r>
            </w:del>
            <w:ins w:id="131" w:author="A.C. Kloosterboer" w:date="2017-01-17T15:56:00Z">
              <w:r w:rsidR="00231E50" w:rsidRPr="00231E50">
                <w:rPr>
                  <w:rFonts w:ascii="Arial" w:hAnsi="Arial" w:cs="Arial"/>
                  <w:color w:val="000000"/>
                  <w:szCs w:val="24"/>
                  <w:lang w:val="en-AU" w:eastAsia="en-US"/>
                </w:rPr>
                <w:t>inhoud/@contentType</w:t>
              </w:r>
            </w:ins>
          </w:p>
        </w:tc>
      </w:tr>
      <w:tr w:rsidR="00341AFA" w:rsidRPr="008A6917" w14:paraId="78B8612B" w14:textId="77777777" w:rsidTr="00341AFA">
        <w:tc>
          <w:tcPr>
            <w:tcW w:w="3330" w:type="dxa"/>
            <w:gridSpan w:val="2"/>
            <w:tcBorders>
              <w:top w:val="nil"/>
              <w:left w:val="nil"/>
              <w:bottom w:val="nil"/>
              <w:right w:val="nil"/>
            </w:tcBorders>
          </w:tcPr>
          <w:p w14:paraId="171D4C8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5A0E7C03"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code voor de wijze waarop de inhoud van het ENKELVOUDIG INFORMATIEOBJECT is vastgelegd in een computerbestand.</w:t>
            </w:r>
            <w:r w:rsidRPr="008A6917">
              <w:rPr>
                <w:rFonts w:ascii="Arial" w:hAnsi="Arial" w:cs="Arial"/>
                <w:color w:val="000000"/>
                <w:szCs w:val="24"/>
                <w:lang w:val="en-AU" w:eastAsia="en-US"/>
              </w:rPr>
              <w:fldChar w:fldCharType="end"/>
            </w:r>
          </w:p>
        </w:tc>
      </w:tr>
      <w:tr w:rsidR="00341AFA" w:rsidRPr="008A6917" w14:paraId="16355E8E" w14:textId="77777777" w:rsidTr="00341AFA">
        <w:trPr>
          <w:trHeight w:val="230"/>
        </w:trPr>
        <w:tc>
          <w:tcPr>
            <w:tcW w:w="3330" w:type="dxa"/>
            <w:gridSpan w:val="2"/>
            <w:tcBorders>
              <w:top w:val="nil"/>
              <w:left w:val="nil"/>
              <w:bottom w:val="nil"/>
              <w:right w:val="nil"/>
            </w:tcBorders>
          </w:tcPr>
          <w:p w14:paraId="5474A5E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1A0D95B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14:paraId="7CA5A87A" w14:textId="77777777" w:rsidTr="00341AFA">
        <w:tc>
          <w:tcPr>
            <w:tcW w:w="3330" w:type="dxa"/>
            <w:gridSpan w:val="2"/>
            <w:tcBorders>
              <w:top w:val="nil"/>
              <w:left w:val="nil"/>
              <w:bottom w:val="nil"/>
              <w:right w:val="nil"/>
            </w:tcBorders>
          </w:tcPr>
          <w:p w14:paraId="1879359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7D09D10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6E643704" w14:textId="77777777" w:rsidTr="00341AFA">
        <w:tc>
          <w:tcPr>
            <w:tcW w:w="3330" w:type="dxa"/>
            <w:gridSpan w:val="2"/>
            <w:tcBorders>
              <w:top w:val="nil"/>
              <w:left w:val="nil"/>
              <w:bottom w:val="nil"/>
              <w:right w:val="nil"/>
            </w:tcBorders>
          </w:tcPr>
          <w:p w14:paraId="7A3D38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19AF1FD0" w14:textId="77777777" w:rsidR="00341AFA" w:rsidRPr="008A6917" w:rsidRDefault="00B94D2F"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ins w:id="132" w:author="A.C. Kloosterboer" w:date="2017-01-17T19:22:00Z">
              <w:r>
                <w:rPr>
                  <w:rFonts w:ascii="Arial" w:hAnsi="Arial" w:cs="Arial"/>
                  <w:color w:val="000000"/>
                  <w:szCs w:val="24"/>
                  <w:lang w:val="en-AU" w:eastAsia="en-US"/>
                </w:rPr>
                <w:t>AN</w:t>
              </w:r>
            </w:ins>
            <w:del w:id="133" w:author="A.C. Kloosterboer" w:date="2017-01-17T19:22:00Z">
              <w:r w:rsidR="00A85696" w:rsidRPr="008A6917" w:rsidDel="00B94D2F">
                <w:rPr>
                  <w:rFonts w:ascii="Arial" w:hAnsi="Arial" w:cs="Arial"/>
                  <w:color w:val="000000"/>
                  <w:szCs w:val="24"/>
                  <w:lang w:val="en-AU" w:eastAsia="en-US"/>
                </w:rPr>
                <w:fldChar w:fldCharType="begin" w:fldLock="1"/>
              </w:r>
              <w:r w:rsidR="00341AFA" w:rsidRPr="008A6917" w:rsidDel="00B94D2F">
                <w:rPr>
                  <w:rFonts w:ascii="Arial" w:hAnsi="Arial" w:cs="Arial"/>
                  <w:color w:val="000000"/>
                  <w:szCs w:val="24"/>
                  <w:lang w:val="en-AU" w:eastAsia="en-US"/>
                </w:rPr>
                <w:delInstrText xml:space="preserve">MERGEFIELD </w:delInstrText>
              </w:r>
              <w:r w:rsidR="00341AFA" w:rsidRPr="008A6917" w:rsidDel="00B94D2F">
                <w:rPr>
                  <w:rFonts w:ascii="Calibri" w:hAnsi="Calibri" w:cs="Arial"/>
                  <w:color w:val="000000"/>
                  <w:sz w:val="22"/>
                  <w:szCs w:val="24"/>
                  <w:lang w:eastAsia="en-US"/>
                </w:rPr>
                <w:delInstrText>Att.Type</w:delInstrText>
              </w:r>
              <w:r w:rsidR="00A85696" w:rsidRPr="008A6917" w:rsidDel="00B94D2F">
                <w:rPr>
                  <w:rFonts w:ascii="Arial" w:hAnsi="Arial" w:cs="Arial"/>
                  <w:color w:val="000000"/>
                  <w:szCs w:val="24"/>
                  <w:lang w:val="en-AU" w:eastAsia="en-US"/>
                </w:rPr>
                <w:fldChar w:fldCharType="separate"/>
              </w:r>
              <w:r w:rsidR="00341AFA" w:rsidRPr="008A6917" w:rsidDel="00B94D2F">
                <w:rPr>
                  <w:rFonts w:ascii="Calibri" w:hAnsi="Calibri" w:cs="Arial"/>
                  <w:color w:val="000000"/>
                  <w:sz w:val="22"/>
                  <w:szCs w:val="24"/>
                  <w:lang w:eastAsia="en-US"/>
                </w:rPr>
                <w:delText>String</w:delText>
              </w:r>
              <w:r w:rsidR="00A85696" w:rsidRPr="008A6917" w:rsidDel="00B94D2F">
                <w:rPr>
                  <w:rFonts w:ascii="Arial" w:hAnsi="Arial" w:cs="Arial"/>
                  <w:color w:val="000000"/>
                  <w:szCs w:val="24"/>
                  <w:lang w:val="en-AU" w:eastAsia="en-US"/>
                </w:rPr>
                <w:fldChar w:fldCharType="end"/>
              </w:r>
            </w:del>
          </w:p>
        </w:tc>
      </w:tr>
      <w:tr w:rsidR="00341AFA" w:rsidRPr="008A6917" w14:paraId="5A752E4F" w14:textId="77777777" w:rsidTr="00341AFA">
        <w:trPr>
          <w:trHeight w:val="230"/>
        </w:trPr>
        <w:tc>
          <w:tcPr>
            <w:tcW w:w="3330" w:type="dxa"/>
            <w:gridSpan w:val="2"/>
            <w:tcBorders>
              <w:top w:val="nil"/>
              <w:left w:val="nil"/>
              <w:bottom w:val="nil"/>
              <w:right w:val="nil"/>
            </w:tcBorders>
          </w:tcPr>
          <w:p w14:paraId="159F871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240E7A4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MIME-types en –subtypes conform IANA</w:t>
            </w:r>
          </w:p>
        </w:tc>
      </w:tr>
      <w:tr w:rsidR="00341AFA" w:rsidRPr="008A6917" w14:paraId="22685536" w14:textId="77777777" w:rsidTr="00341AFA">
        <w:trPr>
          <w:trHeight w:val="215"/>
        </w:trPr>
        <w:tc>
          <w:tcPr>
            <w:tcW w:w="3330" w:type="dxa"/>
            <w:gridSpan w:val="2"/>
            <w:tcBorders>
              <w:top w:val="nil"/>
              <w:left w:val="nil"/>
              <w:bottom w:val="nil"/>
              <w:right w:val="nil"/>
            </w:tcBorders>
          </w:tcPr>
          <w:p w14:paraId="5C7E81F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7C4C9E7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7DF44C68" w14:textId="77777777" w:rsidTr="00341AFA">
        <w:trPr>
          <w:trHeight w:val="230"/>
        </w:trPr>
        <w:tc>
          <w:tcPr>
            <w:tcW w:w="3330" w:type="dxa"/>
            <w:gridSpan w:val="2"/>
            <w:tcBorders>
              <w:top w:val="nil"/>
              <w:left w:val="nil"/>
              <w:bottom w:val="nil"/>
              <w:right w:val="nil"/>
            </w:tcBorders>
          </w:tcPr>
          <w:p w14:paraId="1799B69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7EFE544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787C7E3" w14:textId="77777777" w:rsidTr="00341AFA">
        <w:trPr>
          <w:trHeight w:val="230"/>
        </w:trPr>
        <w:tc>
          <w:tcPr>
            <w:tcW w:w="3330" w:type="dxa"/>
            <w:gridSpan w:val="2"/>
            <w:tcBorders>
              <w:top w:val="nil"/>
              <w:left w:val="nil"/>
              <w:bottom w:val="nil"/>
              <w:right w:val="nil"/>
            </w:tcBorders>
          </w:tcPr>
          <w:p w14:paraId="2024348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28001DE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D11057D" w14:textId="77777777" w:rsidTr="00341AFA">
        <w:trPr>
          <w:trHeight w:val="230"/>
        </w:trPr>
        <w:tc>
          <w:tcPr>
            <w:tcW w:w="3330" w:type="dxa"/>
            <w:gridSpan w:val="2"/>
            <w:tcBorders>
              <w:top w:val="nil"/>
              <w:left w:val="nil"/>
              <w:bottom w:val="nil"/>
              <w:right w:val="nil"/>
            </w:tcBorders>
          </w:tcPr>
          <w:p w14:paraId="1F0C264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30266C2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AFD05F6" w14:textId="77777777" w:rsidTr="00341AFA">
        <w:trPr>
          <w:trHeight w:val="230"/>
        </w:trPr>
        <w:tc>
          <w:tcPr>
            <w:tcW w:w="3330" w:type="dxa"/>
            <w:gridSpan w:val="2"/>
            <w:tcBorders>
              <w:top w:val="nil"/>
              <w:left w:val="nil"/>
              <w:bottom w:val="nil"/>
              <w:right w:val="nil"/>
            </w:tcBorders>
          </w:tcPr>
          <w:p w14:paraId="210C720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757EC29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3B17A80" w14:textId="77777777" w:rsidTr="00341AFA">
        <w:tc>
          <w:tcPr>
            <w:tcW w:w="3330" w:type="dxa"/>
            <w:gridSpan w:val="2"/>
            <w:tcBorders>
              <w:top w:val="nil"/>
              <w:left w:val="nil"/>
              <w:bottom w:val="nil"/>
              <w:right w:val="nil"/>
            </w:tcBorders>
          </w:tcPr>
          <w:p w14:paraId="77DA6A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11415DA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1BB2728" w14:textId="77777777" w:rsidTr="00341AFA">
        <w:trPr>
          <w:trHeight w:val="230"/>
        </w:trPr>
        <w:tc>
          <w:tcPr>
            <w:tcW w:w="3330" w:type="dxa"/>
            <w:gridSpan w:val="2"/>
            <w:tcBorders>
              <w:top w:val="nil"/>
              <w:left w:val="nil"/>
              <w:bottom w:val="nil"/>
              <w:right w:val="nil"/>
            </w:tcBorders>
          </w:tcPr>
          <w:p w14:paraId="1AB53CE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35EDE01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1EBDDC50" w14:textId="77777777" w:rsidTr="00341AFA">
        <w:trPr>
          <w:trHeight w:val="230"/>
        </w:trPr>
        <w:tc>
          <w:tcPr>
            <w:tcW w:w="3330" w:type="dxa"/>
            <w:gridSpan w:val="2"/>
            <w:tcBorders>
              <w:top w:val="nil"/>
              <w:left w:val="nil"/>
              <w:bottom w:val="nil"/>
              <w:right w:val="nil"/>
            </w:tcBorders>
          </w:tcPr>
          <w:p w14:paraId="03D9D79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573170B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0040410B" w14:textId="77777777" w:rsidTr="00341AFA">
        <w:trPr>
          <w:trHeight w:val="230"/>
        </w:trPr>
        <w:tc>
          <w:tcPr>
            <w:tcW w:w="3330" w:type="dxa"/>
            <w:gridSpan w:val="2"/>
            <w:tcBorders>
              <w:top w:val="nil"/>
              <w:left w:val="nil"/>
              <w:bottom w:val="nil"/>
              <w:right w:val="nil"/>
            </w:tcBorders>
          </w:tcPr>
          <w:p w14:paraId="74B9AA5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11C8140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Formaat moet van een waarde voorzien zijn indien:</w:t>
            </w:r>
          </w:p>
          <w:p w14:paraId="43B473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 de attribuutsoort Inhoud van een waarde is voorzien (d.w.z. het betreft een digitaal bestand), of </w:t>
            </w:r>
          </w:p>
          <w:p w14:paraId="7CB67F5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Bestandsnaam een waarde heeft (d.w.z. het betreft een digitaal bestand) en uit de waarde van Bestandsnaam (cq. de bestandsextensie) geen geldig bestandstype af te leiden is.</w:t>
            </w:r>
          </w:p>
        </w:tc>
      </w:tr>
      <w:tr w:rsidR="00341AFA" w:rsidRPr="008A6917" w14:paraId="31041CC1" w14:textId="77777777" w:rsidTr="00341AFA">
        <w:tc>
          <w:tcPr>
            <w:tcW w:w="9360" w:type="dxa"/>
            <w:gridSpan w:val="4"/>
            <w:tcBorders>
              <w:top w:val="nil"/>
              <w:left w:val="nil"/>
              <w:bottom w:val="nil"/>
              <w:right w:val="nil"/>
            </w:tcBorders>
          </w:tcPr>
          <w:p w14:paraId="3C0BF00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238FAC01" w14:textId="77777777" w:rsidTr="00341AFA">
        <w:tc>
          <w:tcPr>
            <w:tcW w:w="450" w:type="dxa"/>
            <w:tcBorders>
              <w:top w:val="nil"/>
              <w:left w:val="nil"/>
              <w:bottom w:val="nil"/>
              <w:right w:val="nil"/>
            </w:tcBorders>
          </w:tcPr>
          <w:p w14:paraId="05CFE2A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133789B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val="en-US" w:eastAsia="en-US"/>
              </w:rPr>
            </w:pPr>
            <w:r w:rsidRPr="008A6917">
              <w:rPr>
                <w:rFonts w:ascii="Calibri" w:hAnsi="Calibri" w:cs="Arial"/>
                <w:color w:val="000000"/>
                <w:sz w:val="22"/>
                <w:szCs w:val="24"/>
                <w:lang w:eastAsia="en-US"/>
              </w:rPr>
              <w:t xml:space="preserve">Het gaat hier om de bestandsoort van het enkelvoudig informatieobject. Het betreft het Dublin Core metadata-element ‘Format’ met als toelichting: Typically, Format will include the media-type or dimensions of the resource. </w:t>
            </w:r>
            <w:r w:rsidRPr="008A6917">
              <w:rPr>
                <w:rFonts w:ascii="Calibri" w:hAnsi="Calibri" w:cs="Arial"/>
                <w:color w:val="000000"/>
                <w:sz w:val="22"/>
                <w:szCs w:val="24"/>
                <w:lang w:val="en-US" w:eastAsia="en-US"/>
              </w:rPr>
              <w:t xml:space="preserve">Format may be used to identify the software, hardware, or other equipment needed to display or operate the resource. Examples of dimensions include size and duration. Recommended best practice is to select a value from a controlled vocabulary (for example, the list of Internet Media Types (MIME) defining computer media formats). </w:t>
            </w:r>
          </w:p>
          <w:p w14:paraId="54AA47C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Aangezien, bij bijvoorbeeld omzetting naar een duurzaam bewaarbaar informatieobject, het formaat kan wijzigen kent deze attribuutsoort historie.</w:t>
            </w:r>
          </w:p>
        </w:tc>
      </w:tr>
    </w:tbl>
    <w:bookmarkStart w:id="134" w:name="BKM_47C799C8_2227_44fa_8706_E75E3091E445"/>
    <w:bookmarkEnd w:id="134"/>
    <w:p w14:paraId="59C663A0"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Taal</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49C4B01F" w14:textId="77777777" w:rsidTr="00341AFA">
        <w:trPr>
          <w:trHeight w:val="230"/>
        </w:trPr>
        <w:tc>
          <w:tcPr>
            <w:tcW w:w="3330" w:type="dxa"/>
            <w:gridSpan w:val="2"/>
            <w:tcBorders>
              <w:top w:val="nil"/>
              <w:left w:val="nil"/>
              <w:bottom w:val="nil"/>
              <w:right w:val="nil"/>
            </w:tcBorders>
          </w:tcPr>
          <w:p w14:paraId="2AE8D2F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40F2C99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Taal</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3D2B861C"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3976DAE5" w14:textId="77777777" w:rsidTr="00341AFA">
        <w:tc>
          <w:tcPr>
            <w:tcW w:w="3330" w:type="dxa"/>
            <w:gridSpan w:val="2"/>
            <w:tcBorders>
              <w:top w:val="nil"/>
              <w:left w:val="nil"/>
              <w:bottom w:val="nil"/>
              <w:right w:val="nil"/>
            </w:tcBorders>
          </w:tcPr>
          <w:p w14:paraId="19A567D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798D36A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14:paraId="48078E26" w14:textId="77777777" w:rsidTr="00341AFA">
        <w:tc>
          <w:tcPr>
            <w:tcW w:w="3330" w:type="dxa"/>
            <w:gridSpan w:val="2"/>
            <w:tcBorders>
              <w:top w:val="nil"/>
              <w:left w:val="nil"/>
              <w:bottom w:val="nil"/>
              <w:right w:val="nil"/>
            </w:tcBorders>
          </w:tcPr>
          <w:p w14:paraId="1FB8537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7D65DE2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DF0EB48" w14:textId="77777777" w:rsidTr="00341AFA">
        <w:tc>
          <w:tcPr>
            <w:tcW w:w="3330" w:type="dxa"/>
            <w:gridSpan w:val="2"/>
            <w:tcBorders>
              <w:top w:val="nil"/>
              <w:left w:val="nil"/>
              <w:bottom w:val="nil"/>
              <w:right w:val="nil"/>
            </w:tcBorders>
          </w:tcPr>
          <w:p w14:paraId="64E532E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47DDAAD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taal</w:t>
            </w:r>
            <w:r w:rsidRPr="008A6917">
              <w:rPr>
                <w:rFonts w:ascii="Arial" w:hAnsi="Arial" w:cs="Arial"/>
                <w:color w:val="000000"/>
                <w:szCs w:val="24"/>
                <w:lang w:val="en-AU" w:eastAsia="en-US"/>
              </w:rPr>
              <w:fldChar w:fldCharType="end"/>
            </w:r>
          </w:p>
        </w:tc>
      </w:tr>
      <w:tr w:rsidR="00341AFA" w:rsidRPr="008A6917" w14:paraId="5937633D" w14:textId="77777777" w:rsidTr="00341AFA">
        <w:tc>
          <w:tcPr>
            <w:tcW w:w="3330" w:type="dxa"/>
            <w:gridSpan w:val="2"/>
            <w:tcBorders>
              <w:top w:val="nil"/>
              <w:left w:val="nil"/>
              <w:bottom w:val="nil"/>
              <w:right w:val="nil"/>
            </w:tcBorders>
          </w:tcPr>
          <w:p w14:paraId="3E7EDA7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238FA84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taal van de intellectuele inhoud van het ENKELVOUDIG INFORMATIEOBJECT</w:t>
            </w:r>
          </w:p>
        </w:tc>
      </w:tr>
      <w:tr w:rsidR="00341AFA" w:rsidRPr="008A6917" w14:paraId="475B9AB2" w14:textId="77777777" w:rsidTr="00341AFA">
        <w:trPr>
          <w:trHeight w:val="230"/>
        </w:trPr>
        <w:tc>
          <w:tcPr>
            <w:tcW w:w="3330" w:type="dxa"/>
            <w:gridSpan w:val="2"/>
            <w:tcBorders>
              <w:top w:val="nil"/>
              <w:left w:val="nil"/>
              <w:bottom w:val="nil"/>
              <w:right w:val="nil"/>
            </w:tcBorders>
          </w:tcPr>
          <w:p w14:paraId="3CE704E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05B337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14:paraId="55C82E2B" w14:textId="77777777" w:rsidTr="00341AFA">
        <w:tc>
          <w:tcPr>
            <w:tcW w:w="3330" w:type="dxa"/>
            <w:gridSpan w:val="2"/>
            <w:tcBorders>
              <w:top w:val="nil"/>
              <w:left w:val="nil"/>
              <w:bottom w:val="nil"/>
              <w:right w:val="nil"/>
            </w:tcBorders>
          </w:tcPr>
          <w:p w14:paraId="204A6F9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62A7AD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73F12690" w14:textId="77777777" w:rsidTr="00341AFA">
        <w:tc>
          <w:tcPr>
            <w:tcW w:w="3330" w:type="dxa"/>
            <w:gridSpan w:val="2"/>
            <w:tcBorders>
              <w:top w:val="nil"/>
              <w:left w:val="nil"/>
              <w:bottom w:val="nil"/>
              <w:right w:val="nil"/>
            </w:tcBorders>
          </w:tcPr>
          <w:p w14:paraId="7BA015F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47787A1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w:t>
            </w:r>
            <w:r w:rsidRPr="008A6917">
              <w:rPr>
                <w:rFonts w:ascii="Arial" w:hAnsi="Arial" w:cs="Arial"/>
                <w:color w:val="000000"/>
                <w:szCs w:val="24"/>
                <w:lang w:val="en-AU" w:eastAsia="en-US"/>
              </w:rPr>
              <w:fldChar w:fldCharType="end"/>
            </w:r>
          </w:p>
        </w:tc>
      </w:tr>
      <w:tr w:rsidR="00341AFA" w:rsidRPr="008A6917" w14:paraId="433D535A" w14:textId="77777777" w:rsidTr="00341AFA">
        <w:trPr>
          <w:trHeight w:val="230"/>
        </w:trPr>
        <w:tc>
          <w:tcPr>
            <w:tcW w:w="3330" w:type="dxa"/>
            <w:gridSpan w:val="2"/>
            <w:tcBorders>
              <w:top w:val="nil"/>
              <w:left w:val="nil"/>
              <w:bottom w:val="nil"/>
              <w:right w:val="nil"/>
            </w:tcBorders>
          </w:tcPr>
          <w:p w14:paraId="05614A7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00727D4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bij voorkeur ISO 639-2/B</w:t>
            </w:r>
          </w:p>
        </w:tc>
      </w:tr>
      <w:tr w:rsidR="00341AFA" w:rsidRPr="008A6917" w14:paraId="1D54AF32" w14:textId="77777777" w:rsidTr="00341AFA">
        <w:trPr>
          <w:trHeight w:val="215"/>
        </w:trPr>
        <w:tc>
          <w:tcPr>
            <w:tcW w:w="3330" w:type="dxa"/>
            <w:gridSpan w:val="2"/>
            <w:tcBorders>
              <w:top w:val="nil"/>
              <w:left w:val="nil"/>
              <w:bottom w:val="nil"/>
              <w:right w:val="nil"/>
            </w:tcBorders>
          </w:tcPr>
          <w:p w14:paraId="22B38AE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5CE376E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71105A4" w14:textId="77777777" w:rsidTr="00341AFA">
        <w:trPr>
          <w:trHeight w:val="230"/>
        </w:trPr>
        <w:tc>
          <w:tcPr>
            <w:tcW w:w="3330" w:type="dxa"/>
            <w:gridSpan w:val="2"/>
            <w:tcBorders>
              <w:top w:val="nil"/>
              <w:left w:val="nil"/>
              <w:bottom w:val="nil"/>
              <w:right w:val="nil"/>
            </w:tcBorders>
          </w:tcPr>
          <w:p w14:paraId="54D1C4A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0E71994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B6F70D5" w14:textId="77777777" w:rsidTr="00341AFA">
        <w:trPr>
          <w:trHeight w:val="230"/>
        </w:trPr>
        <w:tc>
          <w:tcPr>
            <w:tcW w:w="3330" w:type="dxa"/>
            <w:gridSpan w:val="2"/>
            <w:tcBorders>
              <w:top w:val="nil"/>
              <w:left w:val="nil"/>
              <w:bottom w:val="nil"/>
              <w:right w:val="nil"/>
            </w:tcBorders>
          </w:tcPr>
          <w:p w14:paraId="231232C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lastRenderedPageBreak/>
              <w:t>Aanduiding gebeurtenis</w:t>
            </w:r>
          </w:p>
        </w:tc>
        <w:tc>
          <w:tcPr>
            <w:tcW w:w="6030" w:type="dxa"/>
            <w:gridSpan w:val="2"/>
            <w:tcBorders>
              <w:top w:val="nil"/>
              <w:left w:val="nil"/>
              <w:bottom w:val="nil"/>
              <w:right w:val="nil"/>
            </w:tcBorders>
          </w:tcPr>
          <w:p w14:paraId="0C33D49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CE5CF90" w14:textId="77777777" w:rsidTr="00341AFA">
        <w:trPr>
          <w:trHeight w:val="230"/>
        </w:trPr>
        <w:tc>
          <w:tcPr>
            <w:tcW w:w="3330" w:type="dxa"/>
            <w:gridSpan w:val="2"/>
            <w:tcBorders>
              <w:top w:val="nil"/>
              <w:left w:val="nil"/>
              <w:bottom w:val="nil"/>
              <w:right w:val="nil"/>
            </w:tcBorders>
          </w:tcPr>
          <w:p w14:paraId="3D487C4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20D3EAD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927EACC" w14:textId="77777777" w:rsidTr="00341AFA">
        <w:trPr>
          <w:trHeight w:val="230"/>
        </w:trPr>
        <w:tc>
          <w:tcPr>
            <w:tcW w:w="3330" w:type="dxa"/>
            <w:gridSpan w:val="2"/>
            <w:tcBorders>
              <w:top w:val="nil"/>
              <w:left w:val="nil"/>
              <w:bottom w:val="nil"/>
              <w:right w:val="nil"/>
            </w:tcBorders>
          </w:tcPr>
          <w:p w14:paraId="1758B8C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41B49E4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359CC61" w14:textId="77777777" w:rsidTr="00341AFA">
        <w:tc>
          <w:tcPr>
            <w:tcW w:w="3330" w:type="dxa"/>
            <w:gridSpan w:val="2"/>
            <w:tcBorders>
              <w:top w:val="nil"/>
              <w:left w:val="nil"/>
              <w:bottom w:val="nil"/>
              <w:right w:val="nil"/>
            </w:tcBorders>
          </w:tcPr>
          <w:p w14:paraId="1B675D0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6768322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4BE221D" w14:textId="77777777" w:rsidTr="00341AFA">
        <w:trPr>
          <w:trHeight w:val="230"/>
        </w:trPr>
        <w:tc>
          <w:tcPr>
            <w:tcW w:w="3330" w:type="dxa"/>
            <w:gridSpan w:val="2"/>
            <w:tcBorders>
              <w:top w:val="nil"/>
              <w:left w:val="nil"/>
              <w:bottom w:val="nil"/>
              <w:right w:val="nil"/>
            </w:tcBorders>
          </w:tcPr>
          <w:p w14:paraId="47026B8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42E3B5B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13541418" w14:textId="77777777" w:rsidTr="00341AFA">
        <w:trPr>
          <w:trHeight w:val="230"/>
        </w:trPr>
        <w:tc>
          <w:tcPr>
            <w:tcW w:w="3330" w:type="dxa"/>
            <w:gridSpan w:val="2"/>
            <w:tcBorders>
              <w:top w:val="nil"/>
              <w:left w:val="nil"/>
              <w:bottom w:val="nil"/>
              <w:right w:val="nil"/>
            </w:tcBorders>
          </w:tcPr>
          <w:p w14:paraId="7D2F921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250386B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7BABE72C" w14:textId="77777777" w:rsidTr="00341AFA">
        <w:trPr>
          <w:trHeight w:val="230"/>
        </w:trPr>
        <w:tc>
          <w:tcPr>
            <w:tcW w:w="3330" w:type="dxa"/>
            <w:gridSpan w:val="2"/>
            <w:tcBorders>
              <w:top w:val="nil"/>
              <w:left w:val="nil"/>
              <w:bottom w:val="nil"/>
              <w:right w:val="nil"/>
            </w:tcBorders>
          </w:tcPr>
          <w:p w14:paraId="1B9388A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05ED4CE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349C2D53" w14:textId="77777777" w:rsidTr="00341AFA">
        <w:tc>
          <w:tcPr>
            <w:tcW w:w="9360" w:type="dxa"/>
            <w:gridSpan w:val="4"/>
            <w:tcBorders>
              <w:top w:val="nil"/>
              <w:left w:val="nil"/>
              <w:bottom w:val="nil"/>
              <w:right w:val="nil"/>
            </w:tcBorders>
          </w:tcPr>
          <w:p w14:paraId="0CD0781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27A7867B" w14:textId="77777777" w:rsidTr="00341AFA">
        <w:tc>
          <w:tcPr>
            <w:tcW w:w="450" w:type="dxa"/>
            <w:tcBorders>
              <w:top w:val="nil"/>
              <w:left w:val="nil"/>
              <w:bottom w:val="nil"/>
              <w:right w:val="nil"/>
            </w:tcBorders>
          </w:tcPr>
          <w:p w14:paraId="6683A59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6375576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val="en-US" w:eastAsia="en-US"/>
              </w:rPr>
              <w:t xml:space="preserve">Het betreft het Dublin Core metadata-element ‘Language’ met als toelichting: Recommended best practice is to use RFC 3066 (RFC3066), which, in conjunction with ISO 639 (ISO639), defines two- and three-letter primary language tags with optional subtags. Examples include “en” or “eng” for English, “akk" for Akkadian, and “en-GB” for English used in the United Kingdom. </w:t>
            </w:r>
            <w:r w:rsidRPr="008A6917">
              <w:rPr>
                <w:rFonts w:ascii="Calibri" w:hAnsi="Calibri" w:cs="Arial"/>
                <w:color w:val="000000"/>
                <w:sz w:val="22"/>
                <w:szCs w:val="24"/>
                <w:lang w:eastAsia="en-US"/>
              </w:rPr>
              <w:t>De Nederlandse taal wordt gecodeerd als “dut”.</w:t>
            </w:r>
          </w:p>
        </w:tc>
      </w:tr>
    </w:tbl>
    <w:bookmarkStart w:id="135" w:name="BKM_FB70DA8E_72C3_4c47_919A_A7FC247C539C"/>
    <w:bookmarkEnd w:id="135"/>
    <w:p w14:paraId="60DED1A8"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Inhoud</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522D928D" w14:textId="77777777" w:rsidTr="00341AFA">
        <w:trPr>
          <w:trHeight w:val="230"/>
        </w:trPr>
        <w:tc>
          <w:tcPr>
            <w:tcW w:w="3330" w:type="dxa"/>
            <w:gridSpan w:val="2"/>
            <w:tcBorders>
              <w:top w:val="nil"/>
              <w:left w:val="nil"/>
              <w:bottom w:val="nil"/>
              <w:right w:val="nil"/>
            </w:tcBorders>
          </w:tcPr>
          <w:p w14:paraId="5F1E03F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1D8B87E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Inhoud</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0CE89876"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112D6A3C" w14:textId="77777777" w:rsidTr="00341AFA">
        <w:tc>
          <w:tcPr>
            <w:tcW w:w="3330" w:type="dxa"/>
            <w:gridSpan w:val="2"/>
            <w:tcBorders>
              <w:top w:val="nil"/>
              <w:left w:val="nil"/>
              <w:bottom w:val="nil"/>
              <w:right w:val="nil"/>
            </w:tcBorders>
          </w:tcPr>
          <w:p w14:paraId="395C011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19A2AF5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0EF88AC7" w14:textId="77777777" w:rsidTr="00341AFA">
        <w:tc>
          <w:tcPr>
            <w:tcW w:w="3330" w:type="dxa"/>
            <w:gridSpan w:val="2"/>
            <w:tcBorders>
              <w:top w:val="nil"/>
              <w:left w:val="nil"/>
              <w:bottom w:val="nil"/>
              <w:right w:val="nil"/>
            </w:tcBorders>
          </w:tcPr>
          <w:p w14:paraId="16513A2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45314A3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C83E047" w14:textId="77777777" w:rsidTr="00341AFA">
        <w:tc>
          <w:tcPr>
            <w:tcW w:w="3330" w:type="dxa"/>
            <w:gridSpan w:val="2"/>
            <w:tcBorders>
              <w:top w:val="nil"/>
              <w:left w:val="nil"/>
              <w:bottom w:val="nil"/>
              <w:right w:val="nil"/>
            </w:tcBorders>
          </w:tcPr>
          <w:p w14:paraId="6FF0BE9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01CDBAC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inhoud</w:t>
            </w:r>
            <w:r w:rsidRPr="008A6917">
              <w:rPr>
                <w:rFonts w:ascii="Arial" w:hAnsi="Arial" w:cs="Arial"/>
                <w:color w:val="000000"/>
                <w:szCs w:val="24"/>
                <w:lang w:val="en-AU" w:eastAsia="en-US"/>
              </w:rPr>
              <w:fldChar w:fldCharType="end"/>
            </w:r>
          </w:p>
        </w:tc>
      </w:tr>
      <w:tr w:rsidR="00341AFA" w:rsidRPr="008A6917" w14:paraId="0FD6715A" w14:textId="77777777" w:rsidTr="00341AFA">
        <w:tc>
          <w:tcPr>
            <w:tcW w:w="3330" w:type="dxa"/>
            <w:gridSpan w:val="2"/>
            <w:tcBorders>
              <w:top w:val="nil"/>
              <w:left w:val="nil"/>
              <w:bottom w:val="nil"/>
              <w:right w:val="nil"/>
            </w:tcBorders>
          </w:tcPr>
          <w:p w14:paraId="7A3FD82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7E54A1F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Datgene wat in een ENKELVOUDIG INFORMATIEOBJECT wordt meegedeeld.</w:t>
            </w:r>
          </w:p>
        </w:tc>
      </w:tr>
      <w:tr w:rsidR="00341AFA" w:rsidRPr="008A6917" w14:paraId="735AB7FB" w14:textId="77777777" w:rsidTr="00341AFA">
        <w:trPr>
          <w:trHeight w:val="230"/>
        </w:trPr>
        <w:tc>
          <w:tcPr>
            <w:tcW w:w="3330" w:type="dxa"/>
            <w:gridSpan w:val="2"/>
            <w:tcBorders>
              <w:top w:val="nil"/>
              <w:left w:val="nil"/>
              <w:bottom w:val="nil"/>
              <w:right w:val="nil"/>
            </w:tcBorders>
          </w:tcPr>
          <w:p w14:paraId="30C73D7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668E122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383CF271" w14:textId="77777777" w:rsidTr="00341AFA">
        <w:tc>
          <w:tcPr>
            <w:tcW w:w="3330" w:type="dxa"/>
            <w:gridSpan w:val="2"/>
            <w:tcBorders>
              <w:top w:val="nil"/>
              <w:left w:val="nil"/>
              <w:bottom w:val="nil"/>
              <w:right w:val="nil"/>
            </w:tcBorders>
          </w:tcPr>
          <w:p w14:paraId="7A510E4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129D511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3401447E" w14:textId="77777777" w:rsidTr="00341AFA">
        <w:tc>
          <w:tcPr>
            <w:tcW w:w="3330" w:type="dxa"/>
            <w:gridSpan w:val="2"/>
            <w:tcBorders>
              <w:top w:val="nil"/>
              <w:left w:val="nil"/>
              <w:bottom w:val="nil"/>
              <w:right w:val="nil"/>
            </w:tcBorders>
          </w:tcPr>
          <w:p w14:paraId="152DA20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12ADE39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MIME-content</w:t>
            </w:r>
            <w:r w:rsidRPr="008A6917">
              <w:rPr>
                <w:rFonts w:ascii="Arial" w:hAnsi="Arial" w:cs="Arial"/>
                <w:color w:val="000000"/>
                <w:szCs w:val="24"/>
                <w:lang w:val="en-AU" w:eastAsia="en-US"/>
              </w:rPr>
              <w:fldChar w:fldCharType="end"/>
            </w:r>
          </w:p>
        </w:tc>
      </w:tr>
      <w:tr w:rsidR="00341AFA" w:rsidRPr="008A6917" w14:paraId="61213422" w14:textId="77777777" w:rsidTr="00341AFA">
        <w:trPr>
          <w:trHeight w:val="230"/>
        </w:trPr>
        <w:tc>
          <w:tcPr>
            <w:tcW w:w="3330" w:type="dxa"/>
            <w:gridSpan w:val="2"/>
            <w:tcBorders>
              <w:top w:val="nil"/>
              <w:left w:val="nil"/>
              <w:bottom w:val="nil"/>
              <w:right w:val="nil"/>
            </w:tcBorders>
          </w:tcPr>
          <w:p w14:paraId="2FAD5C6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28BFCCD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256AD4E" w14:textId="77777777" w:rsidTr="00341AFA">
        <w:trPr>
          <w:trHeight w:val="215"/>
        </w:trPr>
        <w:tc>
          <w:tcPr>
            <w:tcW w:w="3330" w:type="dxa"/>
            <w:gridSpan w:val="2"/>
            <w:tcBorders>
              <w:top w:val="nil"/>
              <w:left w:val="nil"/>
              <w:bottom w:val="nil"/>
              <w:right w:val="nil"/>
            </w:tcBorders>
          </w:tcPr>
          <w:p w14:paraId="51D9DDC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2E1D3A6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33F9A1EB" w14:textId="77777777" w:rsidTr="00341AFA">
        <w:trPr>
          <w:trHeight w:val="230"/>
        </w:trPr>
        <w:tc>
          <w:tcPr>
            <w:tcW w:w="3330" w:type="dxa"/>
            <w:gridSpan w:val="2"/>
            <w:tcBorders>
              <w:top w:val="nil"/>
              <w:left w:val="nil"/>
              <w:bottom w:val="nil"/>
              <w:right w:val="nil"/>
            </w:tcBorders>
          </w:tcPr>
          <w:p w14:paraId="4243570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2C6EDBF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37737AD2" w14:textId="77777777" w:rsidTr="00341AFA">
        <w:trPr>
          <w:trHeight w:val="230"/>
        </w:trPr>
        <w:tc>
          <w:tcPr>
            <w:tcW w:w="3330" w:type="dxa"/>
            <w:gridSpan w:val="2"/>
            <w:tcBorders>
              <w:top w:val="nil"/>
              <w:left w:val="nil"/>
              <w:bottom w:val="nil"/>
              <w:right w:val="nil"/>
            </w:tcBorders>
          </w:tcPr>
          <w:p w14:paraId="0AC592A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589717A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8F5B079" w14:textId="77777777" w:rsidTr="00341AFA">
        <w:trPr>
          <w:trHeight w:val="230"/>
        </w:trPr>
        <w:tc>
          <w:tcPr>
            <w:tcW w:w="3330" w:type="dxa"/>
            <w:gridSpan w:val="2"/>
            <w:tcBorders>
              <w:top w:val="nil"/>
              <w:left w:val="nil"/>
              <w:bottom w:val="nil"/>
              <w:right w:val="nil"/>
            </w:tcBorders>
          </w:tcPr>
          <w:p w14:paraId="643BAE9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60A6C58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C75BA74" w14:textId="77777777" w:rsidTr="00341AFA">
        <w:trPr>
          <w:trHeight w:val="230"/>
        </w:trPr>
        <w:tc>
          <w:tcPr>
            <w:tcW w:w="3330" w:type="dxa"/>
            <w:gridSpan w:val="2"/>
            <w:tcBorders>
              <w:top w:val="nil"/>
              <w:left w:val="nil"/>
              <w:bottom w:val="nil"/>
              <w:right w:val="nil"/>
            </w:tcBorders>
          </w:tcPr>
          <w:p w14:paraId="048014A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40A45C4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B5260BF" w14:textId="77777777" w:rsidTr="00341AFA">
        <w:tc>
          <w:tcPr>
            <w:tcW w:w="3330" w:type="dxa"/>
            <w:gridSpan w:val="2"/>
            <w:tcBorders>
              <w:top w:val="nil"/>
              <w:left w:val="nil"/>
              <w:bottom w:val="nil"/>
              <w:right w:val="nil"/>
            </w:tcBorders>
          </w:tcPr>
          <w:p w14:paraId="4B7EF51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608D646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3C43EE8" w14:textId="77777777" w:rsidTr="00341AFA">
        <w:trPr>
          <w:trHeight w:val="230"/>
        </w:trPr>
        <w:tc>
          <w:tcPr>
            <w:tcW w:w="3330" w:type="dxa"/>
            <w:gridSpan w:val="2"/>
            <w:tcBorders>
              <w:top w:val="nil"/>
              <w:left w:val="nil"/>
              <w:bottom w:val="nil"/>
              <w:right w:val="nil"/>
            </w:tcBorders>
          </w:tcPr>
          <w:p w14:paraId="12564D3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13DDEC7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605556AB" w14:textId="77777777" w:rsidTr="00341AFA">
        <w:trPr>
          <w:trHeight w:val="230"/>
        </w:trPr>
        <w:tc>
          <w:tcPr>
            <w:tcW w:w="3330" w:type="dxa"/>
            <w:gridSpan w:val="2"/>
            <w:tcBorders>
              <w:top w:val="nil"/>
              <w:left w:val="nil"/>
              <w:bottom w:val="nil"/>
              <w:right w:val="nil"/>
            </w:tcBorders>
          </w:tcPr>
          <w:p w14:paraId="5AAE294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6672E20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22BC3240" w14:textId="77777777" w:rsidTr="00341AFA">
        <w:trPr>
          <w:trHeight w:val="230"/>
        </w:trPr>
        <w:tc>
          <w:tcPr>
            <w:tcW w:w="3330" w:type="dxa"/>
            <w:gridSpan w:val="2"/>
            <w:tcBorders>
              <w:top w:val="nil"/>
              <w:left w:val="nil"/>
              <w:bottom w:val="nil"/>
              <w:right w:val="nil"/>
            </w:tcBorders>
          </w:tcPr>
          <w:p w14:paraId="44EAC63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7DC2517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491B3083" w14:textId="77777777" w:rsidTr="00341AFA">
        <w:tc>
          <w:tcPr>
            <w:tcW w:w="9360" w:type="dxa"/>
            <w:gridSpan w:val="4"/>
            <w:tcBorders>
              <w:top w:val="nil"/>
              <w:left w:val="nil"/>
              <w:bottom w:val="nil"/>
              <w:right w:val="nil"/>
            </w:tcBorders>
          </w:tcPr>
          <w:p w14:paraId="28E08A0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6CBED6A0" w14:textId="77777777" w:rsidTr="00341AFA">
        <w:tc>
          <w:tcPr>
            <w:tcW w:w="450" w:type="dxa"/>
            <w:tcBorders>
              <w:top w:val="nil"/>
              <w:left w:val="nil"/>
              <w:bottom w:val="nil"/>
              <w:right w:val="nil"/>
            </w:tcBorders>
          </w:tcPr>
          <w:p w14:paraId="3320FDD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13B7CCD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gaat hier om de inhoud van het ENKELVOUDIG INFORMATIEOBJECT (in het spraakgebruik ‘het document’) in het formaat zoals vastgelegd in Formaat. Veelal gaat het om de tekst van een ENKELVOUDIG INFORMATIEOBJECT (bijvoorbeeld in pdf-formaat). Het kan bijvoorbeeld ook een afbeelding (in bijvoorbeeld jpg-formaat) of een kaart (in bijvoorbeeld gmlformaat) betreffen.</w:t>
            </w:r>
          </w:p>
          <w:p w14:paraId="0D395D5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mogelijkheid bestaat dat de inhoud in een (al dan niet separaat) bestand wordt uitgewisseld of dat er alleen verwezen wordt naar de locatie waar zich de inhoud bevindt. Hiertoe zijn de attribuutsoorten Bestandsnaam respectievelijk Link opgenomen.</w:t>
            </w:r>
          </w:p>
        </w:tc>
      </w:tr>
    </w:tbl>
    <w:bookmarkStart w:id="136" w:name="BKM_0B356868_F741_4571_8A97_8BE13ACF4448"/>
    <w:bookmarkEnd w:id="136"/>
    <w:p w14:paraId="703CBA46"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Link</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627930F6" w14:textId="77777777" w:rsidTr="00341AFA">
        <w:trPr>
          <w:trHeight w:val="230"/>
        </w:trPr>
        <w:tc>
          <w:tcPr>
            <w:tcW w:w="3330" w:type="dxa"/>
            <w:gridSpan w:val="2"/>
            <w:tcBorders>
              <w:top w:val="nil"/>
              <w:left w:val="nil"/>
              <w:bottom w:val="nil"/>
              <w:right w:val="nil"/>
            </w:tcBorders>
          </w:tcPr>
          <w:p w14:paraId="64C2FCE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276CEBE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Link</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18A3E447"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4CDFCB5C" w14:textId="77777777" w:rsidTr="00341AFA">
        <w:tc>
          <w:tcPr>
            <w:tcW w:w="3330" w:type="dxa"/>
            <w:gridSpan w:val="2"/>
            <w:tcBorders>
              <w:top w:val="nil"/>
              <w:left w:val="nil"/>
              <w:bottom w:val="nil"/>
              <w:right w:val="nil"/>
            </w:tcBorders>
          </w:tcPr>
          <w:p w14:paraId="5E583DE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7A4BE6B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3DD25DB9" w14:textId="77777777" w:rsidTr="00341AFA">
        <w:tc>
          <w:tcPr>
            <w:tcW w:w="3330" w:type="dxa"/>
            <w:gridSpan w:val="2"/>
            <w:tcBorders>
              <w:top w:val="nil"/>
              <w:left w:val="nil"/>
              <w:bottom w:val="nil"/>
              <w:right w:val="nil"/>
            </w:tcBorders>
          </w:tcPr>
          <w:p w14:paraId="4089551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6F918CC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5378B63" w14:textId="77777777" w:rsidTr="00341AFA">
        <w:tc>
          <w:tcPr>
            <w:tcW w:w="3330" w:type="dxa"/>
            <w:gridSpan w:val="2"/>
            <w:tcBorders>
              <w:top w:val="nil"/>
              <w:left w:val="nil"/>
              <w:bottom w:val="nil"/>
              <w:right w:val="nil"/>
            </w:tcBorders>
          </w:tcPr>
          <w:p w14:paraId="4A625B4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3A554B53"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link</w:t>
            </w:r>
            <w:r w:rsidRPr="008A6917">
              <w:rPr>
                <w:rFonts w:ascii="Arial" w:hAnsi="Arial" w:cs="Arial"/>
                <w:color w:val="000000"/>
                <w:szCs w:val="24"/>
                <w:lang w:val="en-AU" w:eastAsia="en-US"/>
              </w:rPr>
              <w:fldChar w:fldCharType="end"/>
            </w:r>
          </w:p>
        </w:tc>
      </w:tr>
      <w:tr w:rsidR="00341AFA" w:rsidRPr="008A6917" w14:paraId="3E331EDE" w14:textId="77777777" w:rsidTr="00341AFA">
        <w:tc>
          <w:tcPr>
            <w:tcW w:w="3330" w:type="dxa"/>
            <w:gridSpan w:val="2"/>
            <w:tcBorders>
              <w:top w:val="nil"/>
              <w:left w:val="nil"/>
              <w:bottom w:val="nil"/>
              <w:right w:val="nil"/>
            </w:tcBorders>
          </w:tcPr>
          <w:p w14:paraId="6EEB45C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52E1DEF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URL waarmee de inhoud van het INFORMATIEOBJECT op te vragen is.</w:t>
            </w:r>
          </w:p>
        </w:tc>
      </w:tr>
      <w:tr w:rsidR="00341AFA" w:rsidRPr="008A6917" w14:paraId="44A9CCEF" w14:textId="77777777" w:rsidTr="00341AFA">
        <w:trPr>
          <w:trHeight w:val="230"/>
        </w:trPr>
        <w:tc>
          <w:tcPr>
            <w:tcW w:w="3330" w:type="dxa"/>
            <w:gridSpan w:val="2"/>
            <w:tcBorders>
              <w:top w:val="nil"/>
              <w:left w:val="nil"/>
              <w:bottom w:val="nil"/>
              <w:right w:val="nil"/>
            </w:tcBorders>
          </w:tcPr>
          <w:p w14:paraId="4A33F78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46ABB77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1FAAB1EA" w14:textId="77777777" w:rsidTr="00341AFA">
        <w:tc>
          <w:tcPr>
            <w:tcW w:w="3330" w:type="dxa"/>
            <w:gridSpan w:val="2"/>
            <w:tcBorders>
              <w:top w:val="nil"/>
              <w:left w:val="nil"/>
              <w:bottom w:val="nil"/>
              <w:right w:val="nil"/>
            </w:tcBorders>
          </w:tcPr>
          <w:p w14:paraId="4127C6F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Datum opname </w:t>
            </w:r>
          </w:p>
        </w:tc>
        <w:tc>
          <w:tcPr>
            <w:tcW w:w="6030" w:type="dxa"/>
            <w:gridSpan w:val="2"/>
            <w:tcBorders>
              <w:top w:val="nil"/>
              <w:left w:val="nil"/>
              <w:bottom w:val="nil"/>
              <w:right w:val="nil"/>
            </w:tcBorders>
          </w:tcPr>
          <w:p w14:paraId="2E08B8E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22 mei 2009</w:t>
            </w:r>
          </w:p>
        </w:tc>
      </w:tr>
      <w:tr w:rsidR="00341AFA" w:rsidRPr="008A6917" w14:paraId="3838C417" w14:textId="77777777" w:rsidTr="00341AFA">
        <w:tc>
          <w:tcPr>
            <w:tcW w:w="3330" w:type="dxa"/>
            <w:gridSpan w:val="2"/>
            <w:tcBorders>
              <w:top w:val="nil"/>
              <w:left w:val="nil"/>
              <w:bottom w:val="nil"/>
              <w:right w:val="nil"/>
            </w:tcBorders>
          </w:tcPr>
          <w:p w14:paraId="72782DB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077F42F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String</w:t>
            </w:r>
            <w:r w:rsidRPr="008A6917">
              <w:rPr>
                <w:rFonts w:ascii="Arial" w:hAnsi="Arial" w:cs="Arial"/>
                <w:color w:val="000000"/>
                <w:szCs w:val="24"/>
                <w:lang w:val="en-AU" w:eastAsia="en-US"/>
              </w:rPr>
              <w:fldChar w:fldCharType="end"/>
            </w:r>
          </w:p>
        </w:tc>
      </w:tr>
      <w:tr w:rsidR="00341AFA" w:rsidRPr="008A6917" w14:paraId="03880CD0" w14:textId="77777777" w:rsidTr="00341AFA">
        <w:trPr>
          <w:trHeight w:val="230"/>
        </w:trPr>
        <w:tc>
          <w:tcPr>
            <w:tcW w:w="3330" w:type="dxa"/>
            <w:gridSpan w:val="2"/>
            <w:tcBorders>
              <w:top w:val="nil"/>
              <w:left w:val="nil"/>
              <w:bottom w:val="nil"/>
              <w:right w:val="nil"/>
            </w:tcBorders>
          </w:tcPr>
          <w:p w14:paraId="74C76F5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22070CF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anyURL</w:t>
            </w:r>
          </w:p>
        </w:tc>
      </w:tr>
      <w:tr w:rsidR="00341AFA" w:rsidRPr="008A6917" w14:paraId="3199DD8C" w14:textId="77777777" w:rsidTr="00341AFA">
        <w:trPr>
          <w:trHeight w:val="215"/>
        </w:trPr>
        <w:tc>
          <w:tcPr>
            <w:tcW w:w="3330" w:type="dxa"/>
            <w:gridSpan w:val="2"/>
            <w:tcBorders>
              <w:top w:val="nil"/>
              <w:left w:val="nil"/>
              <w:bottom w:val="nil"/>
              <w:right w:val="nil"/>
            </w:tcBorders>
          </w:tcPr>
          <w:p w14:paraId="15602E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25F1356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47D5B83" w14:textId="77777777" w:rsidTr="00341AFA">
        <w:trPr>
          <w:trHeight w:val="230"/>
        </w:trPr>
        <w:tc>
          <w:tcPr>
            <w:tcW w:w="3330" w:type="dxa"/>
            <w:gridSpan w:val="2"/>
            <w:tcBorders>
              <w:top w:val="nil"/>
              <w:left w:val="nil"/>
              <w:bottom w:val="nil"/>
              <w:right w:val="nil"/>
            </w:tcBorders>
          </w:tcPr>
          <w:p w14:paraId="76D521B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697C66B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AB404AB" w14:textId="77777777" w:rsidTr="00341AFA">
        <w:trPr>
          <w:trHeight w:val="230"/>
        </w:trPr>
        <w:tc>
          <w:tcPr>
            <w:tcW w:w="3330" w:type="dxa"/>
            <w:gridSpan w:val="2"/>
            <w:tcBorders>
              <w:top w:val="nil"/>
              <w:left w:val="nil"/>
              <w:bottom w:val="nil"/>
              <w:right w:val="nil"/>
            </w:tcBorders>
          </w:tcPr>
          <w:p w14:paraId="382C930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211200C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EF4F33C" w14:textId="77777777" w:rsidTr="00341AFA">
        <w:trPr>
          <w:trHeight w:val="230"/>
        </w:trPr>
        <w:tc>
          <w:tcPr>
            <w:tcW w:w="3330" w:type="dxa"/>
            <w:gridSpan w:val="2"/>
            <w:tcBorders>
              <w:top w:val="nil"/>
              <w:left w:val="nil"/>
              <w:bottom w:val="nil"/>
              <w:right w:val="nil"/>
            </w:tcBorders>
          </w:tcPr>
          <w:p w14:paraId="7723E71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376453F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16C7EC3" w14:textId="77777777" w:rsidTr="00341AFA">
        <w:trPr>
          <w:trHeight w:val="230"/>
        </w:trPr>
        <w:tc>
          <w:tcPr>
            <w:tcW w:w="3330" w:type="dxa"/>
            <w:gridSpan w:val="2"/>
            <w:tcBorders>
              <w:top w:val="nil"/>
              <w:left w:val="nil"/>
              <w:bottom w:val="nil"/>
              <w:right w:val="nil"/>
            </w:tcBorders>
          </w:tcPr>
          <w:p w14:paraId="3623FE7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1DE6FC5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5B7E731" w14:textId="77777777" w:rsidTr="00341AFA">
        <w:tc>
          <w:tcPr>
            <w:tcW w:w="3330" w:type="dxa"/>
            <w:gridSpan w:val="2"/>
            <w:tcBorders>
              <w:top w:val="nil"/>
              <w:left w:val="nil"/>
              <w:bottom w:val="nil"/>
              <w:right w:val="nil"/>
            </w:tcBorders>
          </w:tcPr>
          <w:p w14:paraId="7A47C5C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2E7BFD7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B321A14" w14:textId="77777777" w:rsidTr="00341AFA">
        <w:trPr>
          <w:trHeight w:val="230"/>
        </w:trPr>
        <w:tc>
          <w:tcPr>
            <w:tcW w:w="3330" w:type="dxa"/>
            <w:gridSpan w:val="2"/>
            <w:tcBorders>
              <w:top w:val="nil"/>
              <w:left w:val="nil"/>
              <w:bottom w:val="nil"/>
              <w:right w:val="nil"/>
            </w:tcBorders>
          </w:tcPr>
          <w:p w14:paraId="5B2D33A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7023098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5542251C" w14:textId="77777777" w:rsidTr="00341AFA">
        <w:trPr>
          <w:trHeight w:val="230"/>
        </w:trPr>
        <w:tc>
          <w:tcPr>
            <w:tcW w:w="3330" w:type="dxa"/>
            <w:gridSpan w:val="2"/>
            <w:tcBorders>
              <w:top w:val="nil"/>
              <w:left w:val="nil"/>
              <w:bottom w:val="nil"/>
              <w:right w:val="nil"/>
            </w:tcBorders>
          </w:tcPr>
          <w:p w14:paraId="1C1F190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7010F2D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4C462563" w14:textId="77777777" w:rsidTr="00341AFA">
        <w:trPr>
          <w:trHeight w:val="230"/>
        </w:trPr>
        <w:tc>
          <w:tcPr>
            <w:tcW w:w="3330" w:type="dxa"/>
            <w:gridSpan w:val="2"/>
            <w:tcBorders>
              <w:top w:val="nil"/>
              <w:left w:val="nil"/>
              <w:bottom w:val="nil"/>
              <w:right w:val="nil"/>
            </w:tcBorders>
          </w:tcPr>
          <w:p w14:paraId="659683C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5A49621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AE84A5B" w14:textId="77777777" w:rsidTr="00341AFA">
        <w:tc>
          <w:tcPr>
            <w:tcW w:w="9360" w:type="dxa"/>
            <w:gridSpan w:val="4"/>
            <w:tcBorders>
              <w:top w:val="nil"/>
              <w:left w:val="nil"/>
              <w:bottom w:val="nil"/>
              <w:right w:val="nil"/>
            </w:tcBorders>
          </w:tcPr>
          <w:p w14:paraId="3A1536E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7FDF26BA" w14:textId="77777777" w:rsidTr="00341AFA">
        <w:tc>
          <w:tcPr>
            <w:tcW w:w="450" w:type="dxa"/>
            <w:tcBorders>
              <w:top w:val="nil"/>
              <w:left w:val="nil"/>
              <w:bottom w:val="nil"/>
              <w:right w:val="nil"/>
            </w:tcBorders>
          </w:tcPr>
          <w:p w14:paraId="1C796A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78F23B7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Vanwege vooral technische belemmeringen kan het voorkomen dat de attribuutsoort Inhoud geen waarde heeft d.w.z. dat de inhoud van het informatieobject ('het document' in het spraakgebruik) niet uitgewisseld wordt. Het attribuutsoort Link verwijst dan naar de locatie waar de inhoud van het informatieobject ('het document') zich bevindt en schept de mogelijkheid de Inhoud ('het document') op te vragen. Een meer structurelere wijze om de Inhoud op te vragen, is uiteraard met behulp van de Identificatie.</w:t>
            </w:r>
          </w:p>
        </w:tc>
      </w:tr>
    </w:tbl>
    <w:p w14:paraId="2EDDB544" w14:textId="77777777"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bookmarkStart w:id="137" w:name="BKM_09DCA738_724B_46b2_9E7F_8D3C9DFB7211"/>
      <w:bookmarkEnd w:id="137"/>
    </w:p>
    <w:bookmarkStart w:id="138" w:name="BKM_8BD8C804_0370_477f_A4EF_BB7DA3B4AC4C"/>
    <w:p w14:paraId="0A7FC9BF"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Element.Stereotype</w:instrText>
      </w:r>
      <w:r w:rsidRPr="008A6917">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Bestandsnaam ENKELVOUDIG INFORMATIEOBJECT</w:t>
      </w:r>
      <w:r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5A1A4873" w14:textId="77777777" w:rsidTr="00341AFA">
        <w:tc>
          <w:tcPr>
            <w:tcW w:w="3690" w:type="dxa"/>
            <w:gridSpan w:val="2"/>
            <w:tcBorders>
              <w:top w:val="nil"/>
              <w:left w:val="nil"/>
              <w:bottom w:val="nil"/>
              <w:right w:val="nil"/>
            </w:tcBorders>
          </w:tcPr>
          <w:p w14:paraId="636B684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2A8C0EA3"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Bestandsnaam ENKELVOUDIG INFORMATIEOBJECT</w:t>
            </w:r>
            <w:r w:rsidRPr="008A6917">
              <w:rPr>
                <w:rFonts w:ascii="Arial" w:hAnsi="Arial" w:cs="Arial"/>
                <w:color w:val="000000"/>
                <w:szCs w:val="20"/>
                <w:lang w:val="en-AU" w:eastAsia="en-US"/>
              </w:rPr>
              <w:fldChar w:fldCharType="end"/>
            </w:r>
          </w:p>
        </w:tc>
      </w:tr>
      <w:tr w:rsidR="00341AFA" w:rsidRPr="008A6917" w14:paraId="00F3D51E" w14:textId="77777777" w:rsidTr="00341AFA">
        <w:tc>
          <w:tcPr>
            <w:tcW w:w="3690" w:type="dxa"/>
            <w:gridSpan w:val="2"/>
            <w:tcBorders>
              <w:top w:val="nil"/>
              <w:left w:val="nil"/>
              <w:bottom w:val="nil"/>
              <w:right w:val="nil"/>
            </w:tcBorders>
          </w:tcPr>
          <w:p w14:paraId="3D5A375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490932E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2CFD1FA4" w14:textId="77777777" w:rsidTr="00341AFA">
        <w:tc>
          <w:tcPr>
            <w:tcW w:w="3690" w:type="dxa"/>
            <w:gridSpan w:val="2"/>
            <w:tcBorders>
              <w:top w:val="nil"/>
              <w:left w:val="nil"/>
              <w:bottom w:val="nil"/>
              <w:right w:val="nil"/>
            </w:tcBorders>
          </w:tcPr>
          <w:p w14:paraId="25438EA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2BC483B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717D84E5" w14:textId="77777777" w:rsidTr="00341AFA">
        <w:tc>
          <w:tcPr>
            <w:tcW w:w="3690" w:type="dxa"/>
            <w:gridSpan w:val="2"/>
            <w:tcBorders>
              <w:top w:val="nil"/>
              <w:left w:val="nil"/>
              <w:bottom w:val="nil"/>
              <w:right w:val="nil"/>
            </w:tcBorders>
          </w:tcPr>
          <w:p w14:paraId="05B39BD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XML-tag</w:t>
            </w:r>
          </w:p>
        </w:tc>
        <w:tc>
          <w:tcPr>
            <w:tcW w:w="5670" w:type="dxa"/>
            <w:tcBorders>
              <w:top w:val="nil"/>
              <w:left w:val="nil"/>
              <w:bottom w:val="nil"/>
              <w:right w:val="nil"/>
            </w:tcBorders>
          </w:tcPr>
          <w:p w14:paraId="566EBE0B"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bestandsnaam</w:t>
            </w:r>
            <w:r w:rsidRPr="008A6917">
              <w:rPr>
                <w:rFonts w:ascii="Arial" w:hAnsi="Arial" w:cs="Arial"/>
                <w:color w:val="000000"/>
                <w:szCs w:val="20"/>
                <w:lang w:val="en-AU" w:eastAsia="en-US"/>
              </w:rPr>
              <w:fldChar w:fldCharType="end"/>
            </w:r>
          </w:p>
        </w:tc>
      </w:tr>
      <w:tr w:rsidR="00341AFA" w:rsidRPr="008A6917" w14:paraId="437B5344" w14:textId="77777777" w:rsidTr="00341AFA">
        <w:tc>
          <w:tcPr>
            <w:tcW w:w="3690" w:type="dxa"/>
            <w:gridSpan w:val="2"/>
            <w:tcBorders>
              <w:top w:val="nil"/>
              <w:left w:val="nil"/>
              <w:bottom w:val="nil"/>
              <w:right w:val="nil"/>
            </w:tcBorders>
          </w:tcPr>
          <w:p w14:paraId="7760461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436CE433"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Element.Notes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De naam van het fysieke bestand waarin de inhoud van het informatieobject is vastgelegd.</w:t>
            </w:r>
            <w:r w:rsidRPr="008A6917">
              <w:rPr>
                <w:rFonts w:ascii="Arial" w:hAnsi="Arial" w:cs="Arial"/>
                <w:color w:val="000000"/>
                <w:szCs w:val="20"/>
                <w:lang w:val="en-AU" w:eastAsia="en-US"/>
              </w:rPr>
              <w:fldChar w:fldCharType="end"/>
            </w:r>
          </w:p>
        </w:tc>
      </w:tr>
      <w:tr w:rsidR="00341AFA" w:rsidRPr="008A6917" w14:paraId="72FD09F1" w14:textId="77777777" w:rsidTr="00341AFA">
        <w:tc>
          <w:tcPr>
            <w:tcW w:w="3690" w:type="dxa"/>
            <w:gridSpan w:val="2"/>
            <w:tcBorders>
              <w:top w:val="nil"/>
              <w:left w:val="nil"/>
              <w:bottom w:val="nil"/>
              <w:right w:val="nil"/>
            </w:tcBorders>
          </w:tcPr>
          <w:p w14:paraId="6D36304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52E6955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70E5C58E" w14:textId="77777777" w:rsidTr="00341AFA">
        <w:tc>
          <w:tcPr>
            <w:tcW w:w="3690" w:type="dxa"/>
            <w:gridSpan w:val="2"/>
            <w:tcBorders>
              <w:top w:val="nil"/>
              <w:left w:val="nil"/>
              <w:bottom w:val="nil"/>
              <w:right w:val="nil"/>
            </w:tcBorders>
          </w:tcPr>
          <w:p w14:paraId="707357B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13F9CAC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november 2009</w:t>
            </w:r>
          </w:p>
        </w:tc>
      </w:tr>
      <w:tr w:rsidR="00341AFA" w:rsidRPr="008A6917" w14:paraId="457BC261" w14:textId="77777777" w:rsidTr="00341AFA">
        <w:tc>
          <w:tcPr>
            <w:tcW w:w="3690" w:type="dxa"/>
            <w:gridSpan w:val="2"/>
            <w:tcBorders>
              <w:top w:val="nil"/>
              <w:left w:val="nil"/>
              <w:bottom w:val="nil"/>
              <w:right w:val="nil"/>
            </w:tcBorders>
          </w:tcPr>
          <w:p w14:paraId="39D8C36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4BCE541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Ja</w:t>
            </w:r>
          </w:p>
        </w:tc>
      </w:tr>
      <w:tr w:rsidR="00341AFA" w:rsidRPr="008A6917" w14:paraId="4106326A" w14:textId="77777777" w:rsidTr="00341AFA">
        <w:tc>
          <w:tcPr>
            <w:tcW w:w="3690" w:type="dxa"/>
            <w:gridSpan w:val="2"/>
            <w:tcBorders>
              <w:top w:val="nil"/>
              <w:left w:val="nil"/>
              <w:bottom w:val="nil"/>
              <w:right w:val="nil"/>
            </w:tcBorders>
          </w:tcPr>
          <w:p w14:paraId="37DCD18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2D5F6DD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114310EE" w14:textId="77777777" w:rsidTr="00341AFA">
        <w:tc>
          <w:tcPr>
            <w:tcW w:w="3690" w:type="dxa"/>
            <w:gridSpan w:val="2"/>
            <w:tcBorders>
              <w:top w:val="nil"/>
              <w:left w:val="nil"/>
              <w:bottom w:val="nil"/>
              <w:right w:val="nil"/>
            </w:tcBorders>
          </w:tcPr>
          <w:p w14:paraId="25C8EDC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Cs w:val="20"/>
                <w:lang w:eastAsia="en-US"/>
              </w:rPr>
              <w:t>Aandu</w:t>
            </w:r>
            <w:r w:rsidRPr="008A6917">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14:paraId="2856493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0A8C7124" w14:textId="77777777" w:rsidTr="00341AFA">
        <w:tc>
          <w:tcPr>
            <w:tcW w:w="3690" w:type="dxa"/>
            <w:gridSpan w:val="2"/>
            <w:tcBorders>
              <w:top w:val="nil"/>
              <w:left w:val="nil"/>
              <w:bottom w:val="nil"/>
              <w:right w:val="nil"/>
            </w:tcBorders>
          </w:tcPr>
          <w:p w14:paraId="54ED476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2DD975E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7B9C9861" w14:textId="77777777" w:rsidTr="00341AFA">
        <w:tc>
          <w:tcPr>
            <w:tcW w:w="3690" w:type="dxa"/>
            <w:gridSpan w:val="2"/>
            <w:tcBorders>
              <w:top w:val="nil"/>
              <w:left w:val="nil"/>
              <w:bottom w:val="nil"/>
              <w:right w:val="nil"/>
            </w:tcBorders>
          </w:tcPr>
          <w:p w14:paraId="48DD263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6710691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59CB3B7E" w14:textId="77777777" w:rsidTr="00341AFA">
        <w:tc>
          <w:tcPr>
            <w:tcW w:w="3690" w:type="dxa"/>
            <w:gridSpan w:val="2"/>
            <w:tcBorders>
              <w:top w:val="nil"/>
              <w:left w:val="nil"/>
              <w:bottom w:val="nil"/>
              <w:right w:val="nil"/>
            </w:tcBorders>
          </w:tcPr>
          <w:p w14:paraId="418EB93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1B63AC0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7B121E46" w14:textId="77777777" w:rsidTr="00341AFA">
        <w:tc>
          <w:tcPr>
            <w:tcW w:w="3690" w:type="dxa"/>
            <w:gridSpan w:val="2"/>
            <w:tcBorders>
              <w:top w:val="nil"/>
              <w:left w:val="nil"/>
              <w:bottom w:val="nil"/>
              <w:right w:val="nil"/>
            </w:tcBorders>
          </w:tcPr>
          <w:p w14:paraId="64B63E6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3E847891"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Cs w:val="20"/>
                <w:lang w:eastAsia="en-US"/>
              </w:rPr>
              <w:instrText>Element.Multiplicity</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Cs w:val="20"/>
                <w:lang w:eastAsia="en-US"/>
              </w:rPr>
              <w:t>0..1</w:t>
            </w:r>
            <w:r w:rsidRPr="008A6917">
              <w:rPr>
                <w:rFonts w:ascii="Arial" w:hAnsi="Arial" w:cs="Arial"/>
                <w:color w:val="000000"/>
                <w:szCs w:val="20"/>
                <w:lang w:val="en-AU" w:eastAsia="en-US"/>
              </w:rPr>
              <w:fldChar w:fldCharType="end"/>
            </w:r>
            <w:r w:rsidR="00341AFA" w:rsidRPr="008A6917">
              <w:rPr>
                <w:rFonts w:ascii="Calibri" w:hAnsi="Calibri" w:cs="Calibri"/>
                <w:color w:val="000000"/>
                <w:szCs w:val="20"/>
                <w:lang w:eastAsia="en-US"/>
              </w:rPr>
              <w:t xml:space="preserve"> </w:t>
            </w:r>
          </w:p>
        </w:tc>
      </w:tr>
      <w:tr w:rsidR="00341AFA" w:rsidRPr="008A6917" w14:paraId="5E77B3A7" w14:textId="77777777" w:rsidTr="00341AFA">
        <w:tc>
          <w:tcPr>
            <w:tcW w:w="3690" w:type="dxa"/>
            <w:gridSpan w:val="2"/>
            <w:tcBorders>
              <w:top w:val="nil"/>
              <w:left w:val="nil"/>
              <w:bottom w:val="nil"/>
              <w:right w:val="nil"/>
            </w:tcBorders>
          </w:tcPr>
          <w:p w14:paraId="01206E3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54305D4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54074D0F" w14:textId="77777777" w:rsidTr="00341AFA">
        <w:tc>
          <w:tcPr>
            <w:tcW w:w="3690" w:type="dxa"/>
            <w:gridSpan w:val="2"/>
            <w:tcBorders>
              <w:top w:val="nil"/>
              <w:left w:val="nil"/>
              <w:bottom w:val="nil"/>
              <w:right w:val="nil"/>
            </w:tcBorders>
          </w:tcPr>
          <w:p w14:paraId="3133F5D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316A3F3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011A4D50" w14:textId="77777777" w:rsidTr="00341AFA">
        <w:tc>
          <w:tcPr>
            <w:tcW w:w="9360" w:type="dxa"/>
            <w:gridSpan w:val="3"/>
            <w:tcBorders>
              <w:top w:val="nil"/>
              <w:left w:val="nil"/>
              <w:bottom w:val="nil"/>
              <w:right w:val="nil"/>
            </w:tcBorders>
          </w:tcPr>
          <w:p w14:paraId="372427D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7B5558D8" w14:textId="77777777" w:rsidTr="00341AFA">
        <w:tc>
          <w:tcPr>
            <w:tcW w:w="450" w:type="dxa"/>
            <w:tcBorders>
              <w:top w:val="nil"/>
              <w:left w:val="nil"/>
              <w:bottom w:val="nil"/>
              <w:right w:val="nil"/>
            </w:tcBorders>
          </w:tcPr>
          <w:p w14:paraId="6914AB7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5903A17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Veelal zal de Inhoud uitgewisseld worden in de vorm van een fysiek bestand. De naam daarvan kan bestaan uit de Titel, aangevuld met de bestandsextensie, gescheiden door een punt. Het kan ook een anders samengestelde naam zijn, al dan niet inclusief extensie. De voorwaarde is dat de ontvanger uit de bestandsnaam (c.q. de extensie) dan wel uit Formaat het type bestand kan afleiden. Deze groepattrbuutsoort bevat de bestandsnaam in twee attribuutsoorten: de eigenlijke naam en de bestandsextensie. Aangezien, bij bijvoorbeeld omzetting naar een duurzaam bewaarbaar informatieobject, de bestandsnaam kan wijzigen (omdat deze veelal ook de bestandsextebsie bevat), kent deze attribuutsoort historie.</w:t>
            </w:r>
          </w:p>
        </w:tc>
      </w:tr>
    </w:tbl>
    <w:bookmarkStart w:id="139" w:name="BKM_BF0D27AE_6D17_4c29_914E_30161378F63A"/>
    <w:bookmarkEnd w:id="139"/>
    <w:p w14:paraId="143E4CC9"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Naam</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Bestandsnaam ENKELVOUDIG INFORMATIEOBJECT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29CC5C16" w14:textId="77777777" w:rsidTr="00341AFA">
        <w:tc>
          <w:tcPr>
            <w:tcW w:w="3690" w:type="dxa"/>
            <w:gridSpan w:val="2"/>
            <w:tcBorders>
              <w:top w:val="nil"/>
              <w:left w:val="nil"/>
              <w:bottom w:val="nil"/>
              <w:right w:val="nil"/>
            </w:tcBorders>
          </w:tcPr>
          <w:p w14:paraId="3514674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 xml:space="preserve">Naam </w:t>
            </w:r>
          </w:p>
        </w:tc>
        <w:tc>
          <w:tcPr>
            <w:tcW w:w="5670" w:type="dxa"/>
            <w:tcBorders>
              <w:top w:val="nil"/>
              <w:left w:val="nil"/>
              <w:bottom w:val="nil"/>
              <w:right w:val="nil"/>
            </w:tcBorders>
          </w:tcPr>
          <w:p w14:paraId="6ACBDC39"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Naam</w:t>
            </w:r>
            <w:r w:rsidRPr="008A6917">
              <w:rPr>
                <w:rFonts w:ascii="Arial" w:hAnsi="Arial" w:cs="Arial"/>
                <w:color w:val="000000"/>
                <w:szCs w:val="20"/>
                <w:lang w:val="en-AU" w:eastAsia="en-US"/>
              </w:rPr>
              <w:fldChar w:fldCharType="end"/>
            </w:r>
          </w:p>
        </w:tc>
      </w:tr>
      <w:tr w:rsidR="00341AFA" w:rsidRPr="008A6917" w14:paraId="23AAD774" w14:textId="77777777" w:rsidTr="00341AFA">
        <w:tc>
          <w:tcPr>
            <w:tcW w:w="3690" w:type="dxa"/>
            <w:gridSpan w:val="2"/>
            <w:tcBorders>
              <w:top w:val="nil"/>
              <w:left w:val="nil"/>
              <w:bottom w:val="nil"/>
              <w:right w:val="nil"/>
            </w:tcBorders>
          </w:tcPr>
          <w:p w14:paraId="1FF588B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2989B9D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7DD680AF" w14:textId="77777777" w:rsidTr="00341AFA">
        <w:tc>
          <w:tcPr>
            <w:tcW w:w="3690" w:type="dxa"/>
            <w:gridSpan w:val="2"/>
            <w:tcBorders>
              <w:top w:val="nil"/>
              <w:left w:val="nil"/>
              <w:bottom w:val="nil"/>
              <w:right w:val="nil"/>
            </w:tcBorders>
          </w:tcPr>
          <w:p w14:paraId="6C18440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79F66D9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0DE44A04" w14:textId="77777777" w:rsidTr="00341AFA">
        <w:tc>
          <w:tcPr>
            <w:tcW w:w="3690" w:type="dxa"/>
            <w:gridSpan w:val="2"/>
            <w:tcBorders>
              <w:top w:val="nil"/>
              <w:left w:val="nil"/>
              <w:bottom w:val="nil"/>
              <w:right w:val="nil"/>
            </w:tcBorders>
          </w:tcPr>
          <w:p w14:paraId="2913A32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7166C018"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naam</w:t>
            </w:r>
            <w:r w:rsidRPr="008A6917">
              <w:rPr>
                <w:rFonts w:ascii="Arial" w:hAnsi="Arial" w:cs="Arial"/>
                <w:color w:val="000000"/>
                <w:szCs w:val="20"/>
                <w:lang w:val="en-AU" w:eastAsia="en-US"/>
              </w:rPr>
              <w:fldChar w:fldCharType="end"/>
            </w:r>
          </w:p>
        </w:tc>
      </w:tr>
      <w:tr w:rsidR="00341AFA" w:rsidRPr="008A6917" w14:paraId="4B4CFFDC" w14:textId="77777777" w:rsidTr="00341AFA">
        <w:tc>
          <w:tcPr>
            <w:tcW w:w="3690" w:type="dxa"/>
            <w:gridSpan w:val="2"/>
            <w:tcBorders>
              <w:top w:val="nil"/>
              <w:left w:val="nil"/>
              <w:bottom w:val="nil"/>
              <w:right w:val="nil"/>
            </w:tcBorders>
          </w:tcPr>
          <w:p w14:paraId="09F8212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0F1C49EF"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De naam van het fysieke bestand zonder aanduiding van het formaat in een extensie.</w:t>
            </w:r>
            <w:r w:rsidRPr="008A6917">
              <w:rPr>
                <w:rFonts w:ascii="Arial" w:hAnsi="Arial" w:cs="Arial"/>
                <w:color w:val="000000"/>
                <w:szCs w:val="20"/>
                <w:lang w:val="en-AU" w:eastAsia="en-US"/>
              </w:rPr>
              <w:fldChar w:fldCharType="end"/>
            </w:r>
          </w:p>
        </w:tc>
      </w:tr>
      <w:tr w:rsidR="00341AFA" w:rsidRPr="008A6917" w14:paraId="24DA188F" w14:textId="77777777" w:rsidTr="00341AFA">
        <w:tc>
          <w:tcPr>
            <w:tcW w:w="3690" w:type="dxa"/>
            <w:gridSpan w:val="2"/>
            <w:tcBorders>
              <w:top w:val="nil"/>
              <w:left w:val="nil"/>
              <w:bottom w:val="nil"/>
              <w:right w:val="nil"/>
            </w:tcBorders>
          </w:tcPr>
          <w:p w14:paraId="640070F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7FF9951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173EC116" w14:textId="77777777" w:rsidTr="00341AFA">
        <w:tc>
          <w:tcPr>
            <w:tcW w:w="3690" w:type="dxa"/>
            <w:gridSpan w:val="2"/>
            <w:tcBorders>
              <w:top w:val="nil"/>
              <w:left w:val="nil"/>
              <w:bottom w:val="nil"/>
              <w:right w:val="nil"/>
            </w:tcBorders>
          </w:tcPr>
          <w:p w14:paraId="5DECE13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6388EED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november 2014</w:t>
            </w:r>
          </w:p>
        </w:tc>
      </w:tr>
      <w:tr w:rsidR="00341AFA" w:rsidRPr="008A6917" w14:paraId="1FEE7930" w14:textId="77777777" w:rsidTr="00341AFA">
        <w:tc>
          <w:tcPr>
            <w:tcW w:w="3690" w:type="dxa"/>
            <w:gridSpan w:val="2"/>
            <w:tcBorders>
              <w:top w:val="nil"/>
              <w:left w:val="nil"/>
              <w:bottom w:val="nil"/>
              <w:right w:val="nil"/>
            </w:tcBorders>
          </w:tcPr>
          <w:p w14:paraId="5D8237D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67A42A0F"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AN255</w:t>
            </w:r>
            <w:r w:rsidRPr="008A6917">
              <w:rPr>
                <w:rFonts w:ascii="Arial" w:hAnsi="Arial" w:cs="Arial"/>
                <w:color w:val="000000"/>
                <w:szCs w:val="20"/>
                <w:lang w:val="en-AU" w:eastAsia="en-US"/>
              </w:rPr>
              <w:fldChar w:fldCharType="end"/>
            </w:r>
          </w:p>
        </w:tc>
      </w:tr>
      <w:tr w:rsidR="00341AFA" w:rsidRPr="008A6917" w14:paraId="0715D4F4" w14:textId="77777777" w:rsidTr="00341AFA">
        <w:tc>
          <w:tcPr>
            <w:tcW w:w="3690" w:type="dxa"/>
            <w:gridSpan w:val="2"/>
            <w:tcBorders>
              <w:top w:val="nil"/>
              <w:left w:val="nil"/>
              <w:bottom w:val="nil"/>
              <w:right w:val="nil"/>
            </w:tcBorders>
          </w:tcPr>
          <w:p w14:paraId="1AABE3F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4F54E65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alle in fysieke bestandsnamen toegestane tekens</w:t>
            </w:r>
          </w:p>
        </w:tc>
      </w:tr>
      <w:tr w:rsidR="00341AFA" w:rsidRPr="008A6917" w14:paraId="2F0F902D" w14:textId="77777777" w:rsidTr="00341AFA">
        <w:tc>
          <w:tcPr>
            <w:tcW w:w="3690" w:type="dxa"/>
            <w:gridSpan w:val="2"/>
            <w:tcBorders>
              <w:top w:val="nil"/>
              <w:left w:val="nil"/>
              <w:bottom w:val="nil"/>
              <w:right w:val="nil"/>
            </w:tcBorders>
          </w:tcPr>
          <w:p w14:paraId="6B97485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25BF182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1042D9B5" w14:textId="77777777" w:rsidTr="00341AFA">
        <w:tc>
          <w:tcPr>
            <w:tcW w:w="3690" w:type="dxa"/>
            <w:gridSpan w:val="2"/>
            <w:tcBorders>
              <w:top w:val="nil"/>
              <w:left w:val="nil"/>
              <w:bottom w:val="nil"/>
              <w:right w:val="nil"/>
            </w:tcBorders>
          </w:tcPr>
          <w:p w14:paraId="031AE4A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39C3313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412DD58" w14:textId="77777777" w:rsidTr="00341AFA">
        <w:tc>
          <w:tcPr>
            <w:tcW w:w="3690" w:type="dxa"/>
            <w:gridSpan w:val="2"/>
            <w:tcBorders>
              <w:top w:val="nil"/>
              <w:left w:val="nil"/>
              <w:bottom w:val="nil"/>
              <w:right w:val="nil"/>
            </w:tcBorders>
          </w:tcPr>
          <w:p w14:paraId="6FA6A20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66A21BD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7B756655" w14:textId="77777777" w:rsidTr="00341AFA">
        <w:tc>
          <w:tcPr>
            <w:tcW w:w="3690" w:type="dxa"/>
            <w:gridSpan w:val="2"/>
            <w:tcBorders>
              <w:top w:val="nil"/>
              <w:left w:val="nil"/>
              <w:bottom w:val="nil"/>
              <w:right w:val="nil"/>
            </w:tcBorders>
          </w:tcPr>
          <w:p w14:paraId="12C27BC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4A13FA4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078A2714" w14:textId="77777777" w:rsidTr="00341AFA">
        <w:tc>
          <w:tcPr>
            <w:tcW w:w="3690" w:type="dxa"/>
            <w:gridSpan w:val="2"/>
            <w:tcBorders>
              <w:top w:val="nil"/>
              <w:left w:val="nil"/>
              <w:bottom w:val="nil"/>
              <w:right w:val="nil"/>
            </w:tcBorders>
          </w:tcPr>
          <w:p w14:paraId="61E3C45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79F0020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3655B53C" w14:textId="77777777" w:rsidTr="00341AFA">
        <w:tc>
          <w:tcPr>
            <w:tcW w:w="3690" w:type="dxa"/>
            <w:gridSpan w:val="2"/>
            <w:tcBorders>
              <w:top w:val="nil"/>
              <w:left w:val="nil"/>
              <w:bottom w:val="nil"/>
              <w:right w:val="nil"/>
            </w:tcBorders>
          </w:tcPr>
          <w:p w14:paraId="5A09D2A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45E326D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115B17C1" w14:textId="77777777" w:rsidTr="00341AFA">
        <w:tc>
          <w:tcPr>
            <w:tcW w:w="3690" w:type="dxa"/>
            <w:gridSpan w:val="2"/>
            <w:tcBorders>
              <w:top w:val="nil"/>
              <w:left w:val="nil"/>
              <w:bottom w:val="nil"/>
              <w:right w:val="nil"/>
            </w:tcBorders>
          </w:tcPr>
          <w:p w14:paraId="1116A24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2C5D4635"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64B0AED6" w14:textId="77777777" w:rsidTr="00341AFA">
        <w:tc>
          <w:tcPr>
            <w:tcW w:w="3690" w:type="dxa"/>
            <w:gridSpan w:val="2"/>
            <w:tcBorders>
              <w:top w:val="nil"/>
              <w:left w:val="nil"/>
              <w:bottom w:val="nil"/>
              <w:right w:val="nil"/>
            </w:tcBorders>
          </w:tcPr>
          <w:p w14:paraId="6EAAF8F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301D076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528516DB" w14:textId="77777777" w:rsidTr="00341AFA">
        <w:tc>
          <w:tcPr>
            <w:tcW w:w="3690" w:type="dxa"/>
            <w:gridSpan w:val="2"/>
            <w:tcBorders>
              <w:top w:val="nil"/>
              <w:left w:val="nil"/>
              <w:bottom w:val="nil"/>
              <w:right w:val="nil"/>
            </w:tcBorders>
          </w:tcPr>
          <w:p w14:paraId="6930341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794B22D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3872787C" w14:textId="77777777" w:rsidTr="00341AFA">
        <w:tc>
          <w:tcPr>
            <w:tcW w:w="9360" w:type="dxa"/>
            <w:gridSpan w:val="3"/>
            <w:tcBorders>
              <w:top w:val="nil"/>
              <w:left w:val="nil"/>
              <w:bottom w:val="nil"/>
              <w:right w:val="nil"/>
            </w:tcBorders>
          </w:tcPr>
          <w:p w14:paraId="56CAAD9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68DFC1A2" w14:textId="77777777" w:rsidTr="00341AFA">
        <w:tc>
          <w:tcPr>
            <w:tcW w:w="450" w:type="dxa"/>
            <w:tcBorders>
              <w:top w:val="nil"/>
              <w:left w:val="nil"/>
              <w:bottom w:val="nil"/>
              <w:right w:val="nil"/>
            </w:tcBorders>
          </w:tcPr>
          <w:p w14:paraId="1A8505D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7C3DC5F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betreft de naam van het bestand, zonder de formaat-extensie (zoals .pdf). Deze extensie wordt vastgelegd met de tweede attribuutsoort van de groepattribuutsoort waarvan deze attribuutsoort deel uit maakt.</w:t>
            </w:r>
          </w:p>
        </w:tc>
      </w:tr>
    </w:tbl>
    <w:bookmarkStart w:id="140" w:name="BKM_DD9ED06C_30A5_4193_B1DB_6A1053ACF096"/>
    <w:bookmarkEnd w:id="140"/>
    <w:p w14:paraId="6B145345"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Extensie</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Bestandsnaam ENKELVOUDIG INFORMATIEOBJECT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1887B233" w14:textId="77777777" w:rsidTr="00341AFA">
        <w:tc>
          <w:tcPr>
            <w:tcW w:w="3690" w:type="dxa"/>
            <w:gridSpan w:val="2"/>
            <w:tcBorders>
              <w:top w:val="nil"/>
              <w:left w:val="nil"/>
              <w:bottom w:val="nil"/>
              <w:right w:val="nil"/>
            </w:tcBorders>
          </w:tcPr>
          <w:p w14:paraId="05CB5BB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658ACA81"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Extensie</w:t>
            </w:r>
            <w:r w:rsidRPr="008A6917">
              <w:rPr>
                <w:rFonts w:ascii="Arial" w:hAnsi="Arial" w:cs="Arial"/>
                <w:color w:val="000000"/>
                <w:szCs w:val="20"/>
                <w:lang w:val="en-AU" w:eastAsia="en-US"/>
              </w:rPr>
              <w:fldChar w:fldCharType="end"/>
            </w:r>
          </w:p>
        </w:tc>
      </w:tr>
      <w:tr w:rsidR="00341AFA" w:rsidRPr="008A6917" w14:paraId="307BB9C1" w14:textId="77777777" w:rsidTr="00341AFA">
        <w:tc>
          <w:tcPr>
            <w:tcW w:w="3690" w:type="dxa"/>
            <w:gridSpan w:val="2"/>
            <w:tcBorders>
              <w:top w:val="nil"/>
              <w:left w:val="nil"/>
              <w:bottom w:val="nil"/>
              <w:right w:val="nil"/>
            </w:tcBorders>
          </w:tcPr>
          <w:p w14:paraId="28CC014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3558F35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3D61EEDE" w14:textId="77777777" w:rsidTr="00341AFA">
        <w:tc>
          <w:tcPr>
            <w:tcW w:w="3690" w:type="dxa"/>
            <w:gridSpan w:val="2"/>
            <w:tcBorders>
              <w:top w:val="nil"/>
              <w:left w:val="nil"/>
              <w:bottom w:val="nil"/>
              <w:right w:val="nil"/>
            </w:tcBorders>
          </w:tcPr>
          <w:p w14:paraId="1591EB9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1A07EED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15C0E53A" w14:textId="77777777" w:rsidTr="00341AFA">
        <w:tc>
          <w:tcPr>
            <w:tcW w:w="3690" w:type="dxa"/>
            <w:gridSpan w:val="2"/>
            <w:tcBorders>
              <w:top w:val="nil"/>
              <w:left w:val="nil"/>
              <w:bottom w:val="nil"/>
              <w:right w:val="nil"/>
            </w:tcBorders>
          </w:tcPr>
          <w:p w14:paraId="711588C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622DE541"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extensie</w:t>
            </w:r>
            <w:r w:rsidRPr="008A6917">
              <w:rPr>
                <w:rFonts w:ascii="Arial" w:hAnsi="Arial" w:cs="Arial"/>
                <w:color w:val="000000"/>
                <w:szCs w:val="20"/>
                <w:lang w:val="en-AU" w:eastAsia="en-US"/>
              </w:rPr>
              <w:fldChar w:fldCharType="end"/>
            </w:r>
          </w:p>
        </w:tc>
      </w:tr>
      <w:tr w:rsidR="00341AFA" w:rsidRPr="008A6917" w14:paraId="79A013BA" w14:textId="77777777" w:rsidTr="00341AFA">
        <w:tc>
          <w:tcPr>
            <w:tcW w:w="3690" w:type="dxa"/>
            <w:gridSpan w:val="2"/>
            <w:tcBorders>
              <w:top w:val="nil"/>
              <w:left w:val="nil"/>
              <w:bottom w:val="nil"/>
              <w:right w:val="nil"/>
            </w:tcBorders>
          </w:tcPr>
          <w:p w14:paraId="2426AA2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7A5A69F7"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Aanduiding van het forma</w:t>
            </w:r>
            <w:ins w:id="141" w:author="A.C. Kloosterboer" w:date="2017-01-17T16:00:00Z">
              <w:r w:rsidR="00092CF5">
                <w:rPr>
                  <w:rFonts w:ascii="Calibri" w:hAnsi="Calibri" w:cs="Calibri"/>
                  <w:color w:val="000000"/>
                  <w:sz w:val="22"/>
                  <w:szCs w:val="22"/>
                  <w:lang w:eastAsia="en-US"/>
                </w:rPr>
                <w:t>a</w:t>
              </w:r>
            </w:ins>
            <w:r w:rsidR="00341AFA" w:rsidRPr="008A6917">
              <w:rPr>
                <w:rFonts w:ascii="Calibri" w:hAnsi="Calibri" w:cs="Calibri"/>
                <w:color w:val="000000"/>
                <w:sz w:val="22"/>
                <w:szCs w:val="22"/>
                <w:lang w:eastAsia="en-US"/>
              </w:rPr>
              <w:t>t van het bestand</w:t>
            </w:r>
            <w:r w:rsidRPr="008A6917">
              <w:rPr>
                <w:rFonts w:ascii="Arial" w:hAnsi="Arial" w:cs="Arial"/>
                <w:color w:val="000000"/>
                <w:szCs w:val="20"/>
                <w:lang w:val="en-AU" w:eastAsia="en-US"/>
              </w:rPr>
              <w:fldChar w:fldCharType="end"/>
            </w:r>
          </w:p>
        </w:tc>
      </w:tr>
      <w:tr w:rsidR="00341AFA" w:rsidRPr="008A6917" w14:paraId="21EBF6C2" w14:textId="77777777" w:rsidTr="00341AFA">
        <w:tc>
          <w:tcPr>
            <w:tcW w:w="3690" w:type="dxa"/>
            <w:gridSpan w:val="2"/>
            <w:tcBorders>
              <w:top w:val="nil"/>
              <w:left w:val="nil"/>
              <w:bottom w:val="nil"/>
              <w:right w:val="nil"/>
            </w:tcBorders>
          </w:tcPr>
          <w:p w14:paraId="0D21AF1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6047148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5C94A33E" w14:textId="77777777" w:rsidTr="00341AFA">
        <w:tc>
          <w:tcPr>
            <w:tcW w:w="3690" w:type="dxa"/>
            <w:gridSpan w:val="2"/>
            <w:tcBorders>
              <w:top w:val="nil"/>
              <w:left w:val="nil"/>
              <w:bottom w:val="nil"/>
              <w:right w:val="nil"/>
            </w:tcBorders>
          </w:tcPr>
          <w:p w14:paraId="7466374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1063B7F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november 2011</w:t>
            </w:r>
          </w:p>
        </w:tc>
      </w:tr>
      <w:tr w:rsidR="00341AFA" w:rsidRPr="008A6917" w14:paraId="7D39DBC1" w14:textId="77777777" w:rsidTr="00341AFA">
        <w:tc>
          <w:tcPr>
            <w:tcW w:w="3690" w:type="dxa"/>
            <w:gridSpan w:val="2"/>
            <w:tcBorders>
              <w:top w:val="nil"/>
              <w:left w:val="nil"/>
              <w:bottom w:val="nil"/>
              <w:right w:val="nil"/>
            </w:tcBorders>
          </w:tcPr>
          <w:p w14:paraId="4D4763A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46C7E21A"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AN5</w:t>
            </w:r>
            <w:r w:rsidRPr="008A6917">
              <w:rPr>
                <w:rFonts w:ascii="Arial" w:hAnsi="Arial" w:cs="Arial"/>
                <w:color w:val="000000"/>
                <w:szCs w:val="20"/>
                <w:lang w:val="en-AU" w:eastAsia="en-US"/>
              </w:rPr>
              <w:fldChar w:fldCharType="end"/>
            </w:r>
          </w:p>
        </w:tc>
      </w:tr>
      <w:tr w:rsidR="00341AFA" w:rsidRPr="008A6917" w14:paraId="6A13B896" w14:textId="77777777" w:rsidTr="00341AFA">
        <w:tc>
          <w:tcPr>
            <w:tcW w:w="3690" w:type="dxa"/>
            <w:gridSpan w:val="2"/>
            <w:tcBorders>
              <w:top w:val="nil"/>
              <w:left w:val="nil"/>
              <w:bottom w:val="nil"/>
              <w:right w:val="nil"/>
            </w:tcBorders>
          </w:tcPr>
          <w:p w14:paraId="2FB072E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1F35B2A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5A3F2CD7" w14:textId="77777777" w:rsidTr="00341AFA">
        <w:tc>
          <w:tcPr>
            <w:tcW w:w="3690" w:type="dxa"/>
            <w:gridSpan w:val="2"/>
            <w:tcBorders>
              <w:top w:val="nil"/>
              <w:left w:val="nil"/>
              <w:bottom w:val="nil"/>
              <w:right w:val="nil"/>
            </w:tcBorders>
          </w:tcPr>
          <w:p w14:paraId="119D3F5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5894A9B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24A8CDEF" w14:textId="77777777" w:rsidTr="00341AFA">
        <w:tc>
          <w:tcPr>
            <w:tcW w:w="3690" w:type="dxa"/>
            <w:gridSpan w:val="2"/>
            <w:tcBorders>
              <w:top w:val="nil"/>
              <w:left w:val="nil"/>
              <w:bottom w:val="nil"/>
              <w:right w:val="nil"/>
            </w:tcBorders>
          </w:tcPr>
          <w:p w14:paraId="44A814C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7F3162D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00045EAF" w14:textId="77777777" w:rsidTr="00341AFA">
        <w:tc>
          <w:tcPr>
            <w:tcW w:w="3690" w:type="dxa"/>
            <w:gridSpan w:val="2"/>
            <w:tcBorders>
              <w:top w:val="nil"/>
              <w:left w:val="nil"/>
              <w:bottom w:val="nil"/>
              <w:right w:val="nil"/>
            </w:tcBorders>
          </w:tcPr>
          <w:p w14:paraId="7AF113C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0D909DD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3E40177D" w14:textId="77777777" w:rsidTr="00341AFA">
        <w:tc>
          <w:tcPr>
            <w:tcW w:w="3690" w:type="dxa"/>
            <w:gridSpan w:val="2"/>
            <w:tcBorders>
              <w:top w:val="nil"/>
              <w:left w:val="nil"/>
              <w:bottom w:val="nil"/>
              <w:right w:val="nil"/>
            </w:tcBorders>
          </w:tcPr>
          <w:p w14:paraId="42B112A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1E264C0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5D44CB05" w14:textId="77777777" w:rsidTr="00341AFA">
        <w:tc>
          <w:tcPr>
            <w:tcW w:w="3690" w:type="dxa"/>
            <w:gridSpan w:val="2"/>
            <w:tcBorders>
              <w:top w:val="nil"/>
              <w:left w:val="nil"/>
              <w:bottom w:val="nil"/>
              <w:right w:val="nil"/>
            </w:tcBorders>
          </w:tcPr>
          <w:p w14:paraId="3BD1F9E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016D683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3E5E365" w14:textId="77777777" w:rsidTr="00341AFA">
        <w:tc>
          <w:tcPr>
            <w:tcW w:w="3690" w:type="dxa"/>
            <w:gridSpan w:val="2"/>
            <w:tcBorders>
              <w:top w:val="nil"/>
              <w:left w:val="nil"/>
              <w:bottom w:val="nil"/>
              <w:right w:val="nil"/>
            </w:tcBorders>
          </w:tcPr>
          <w:p w14:paraId="332D570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6D6FC50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32FC3FEC" w14:textId="77777777" w:rsidTr="00341AFA">
        <w:tc>
          <w:tcPr>
            <w:tcW w:w="3690" w:type="dxa"/>
            <w:gridSpan w:val="2"/>
            <w:tcBorders>
              <w:top w:val="nil"/>
              <w:left w:val="nil"/>
              <w:bottom w:val="nil"/>
              <w:right w:val="nil"/>
            </w:tcBorders>
          </w:tcPr>
          <w:p w14:paraId="55519BB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36CEB4D6"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55C8B722" w14:textId="77777777" w:rsidTr="00341AFA">
        <w:tc>
          <w:tcPr>
            <w:tcW w:w="3690" w:type="dxa"/>
            <w:gridSpan w:val="2"/>
            <w:tcBorders>
              <w:top w:val="nil"/>
              <w:left w:val="nil"/>
              <w:bottom w:val="nil"/>
              <w:right w:val="nil"/>
            </w:tcBorders>
          </w:tcPr>
          <w:p w14:paraId="122D13D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665E96B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3F97FD84" w14:textId="77777777" w:rsidTr="00341AFA">
        <w:tc>
          <w:tcPr>
            <w:tcW w:w="3690" w:type="dxa"/>
            <w:gridSpan w:val="2"/>
            <w:tcBorders>
              <w:top w:val="nil"/>
              <w:left w:val="nil"/>
              <w:bottom w:val="nil"/>
              <w:right w:val="nil"/>
            </w:tcBorders>
          </w:tcPr>
          <w:p w14:paraId="1026663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2C2C6E8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33D3ED63" w14:textId="77777777" w:rsidTr="00341AFA">
        <w:tc>
          <w:tcPr>
            <w:tcW w:w="9360" w:type="dxa"/>
            <w:gridSpan w:val="3"/>
            <w:tcBorders>
              <w:top w:val="nil"/>
              <w:left w:val="nil"/>
              <w:bottom w:val="nil"/>
              <w:right w:val="nil"/>
            </w:tcBorders>
          </w:tcPr>
          <w:p w14:paraId="44E582B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35976F94" w14:textId="77777777" w:rsidTr="00341AFA">
        <w:tc>
          <w:tcPr>
            <w:tcW w:w="450" w:type="dxa"/>
            <w:tcBorders>
              <w:top w:val="nil"/>
              <w:left w:val="nil"/>
              <w:bottom w:val="nil"/>
              <w:right w:val="nil"/>
            </w:tcBorders>
          </w:tcPr>
          <w:p w14:paraId="6446B91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0836B3A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formaat-extensie van de bestandsnaam is een aanduiding van het bestandsformaat. Bij Windows-bestanden is dit de, meestal drieletterige, code na de meest rechtse punt. De extensie op zich kan omvolledige of valse informatie geven over, en niet overeenkomen met het eigenlijke bestandsformaat dat wordt vastgelegd met de attribuutsoort Formaat.</w:t>
            </w:r>
          </w:p>
        </w:tc>
      </w:tr>
      <w:bookmarkEnd w:id="138"/>
    </w:tbl>
    <w:p w14:paraId="0DA04D0C" w14:textId="77777777"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14:paraId="59B87563" w14:textId="77777777"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bookmarkStart w:id="142" w:name="BKM_7BB9AAA3_0189_4f7c_943C_BB5C3091A4FB"/>
    <w:bookmarkEnd w:id="142"/>
    <w:p w14:paraId="147C415E"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Bestandsomvang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5AFAB52A" w14:textId="77777777" w:rsidTr="00341AFA">
        <w:trPr>
          <w:trHeight w:val="230"/>
        </w:trPr>
        <w:tc>
          <w:tcPr>
            <w:tcW w:w="3330" w:type="dxa"/>
            <w:gridSpan w:val="2"/>
            <w:tcBorders>
              <w:top w:val="nil"/>
              <w:left w:val="nil"/>
              <w:bottom w:val="nil"/>
              <w:right w:val="nil"/>
            </w:tcBorders>
          </w:tcPr>
          <w:p w14:paraId="7DE463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3DDA5E7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Bestandsomvang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7D665C95"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76868AD4" w14:textId="77777777" w:rsidTr="00341AFA">
        <w:tc>
          <w:tcPr>
            <w:tcW w:w="3330" w:type="dxa"/>
            <w:gridSpan w:val="2"/>
            <w:tcBorders>
              <w:top w:val="nil"/>
              <w:left w:val="nil"/>
              <w:bottom w:val="nil"/>
              <w:right w:val="nil"/>
            </w:tcBorders>
          </w:tcPr>
          <w:p w14:paraId="5F0501F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5E296EA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60768F58" w14:textId="77777777" w:rsidTr="00341AFA">
        <w:tc>
          <w:tcPr>
            <w:tcW w:w="3330" w:type="dxa"/>
            <w:gridSpan w:val="2"/>
            <w:tcBorders>
              <w:top w:val="nil"/>
              <w:left w:val="nil"/>
              <w:bottom w:val="nil"/>
              <w:right w:val="nil"/>
            </w:tcBorders>
          </w:tcPr>
          <w:p w14:paraId="2288CD8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75412D5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B8052B9" w14:textId="77777777" w:rsidTr="00341AFA">
        <w:tc>
          <w:tcPr>
            <w:tcW w:w="3330" w:type="dxa"/>
            <w:gridSpan w:val="2"/>
            <w:tcBorders>
              <w:top w:val="nil"/>
              <w:left w:val="nil"/>
              <w:bottom w:val="nil"/>
              <w:right w:val="nil"/>
            </w:tcBorders>
          </w:tcPr>
          <w:p w14:paraId="3F660A4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48A5CB9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omvang</w:t>
            </w:r>
            <w:r w:rsidRPr="008A6917">
              <w:rPr>
                <w:rFonts w:ascii="Arial" w:hAnsi="Arial" w:cs="Arial"/>
                <w:color w:val="000000"/>
                <w:szCs w:val="24"/>
                <w:lang w:val="en-AU" w:eastAsia="en-US"/>
              </w:rPr>
              <w:fldChar w:fldCharType="end"/>
            </w:r>
          </w:p>
        </w:tc>
      </w:tr>
      <w:tr w:rsidR="00341AFA" w:rsidRPr="008A6917" w14:paraId="40080FCD" w14:textId="77777777" w:rsidTr="00341AFA">
        <w:tc>
          <w:tcPr>
            <w:tcW w:w="3330" w:type="dxa"/>
            <w:gridSpan w:val="2"/>
            <w:tcBorders>
              <w:top w:val="nil"/>
              <w:left w:val="nil"/>
              <w:bottom w:val="nil"/>
              <w:right w:val="nil"/>
            </w:tcBorders>
          </w:tcPr>
          <w:p w14:paraId="24F2482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7DC66B1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Ruimtebeslag op het digitale opslagmedium waarin het fysieke bestand met de inhoud van het INFORMATIEOBJECT is vastgelegd</w:t>
            </w:r>
            <w:r w:rsidRPr="008A6917">
              <w:rPr>
                <w:rFonts w:ascii="Arial" w:hAnsi="Arial" w:cs="Arial"/>
                <w:color w:val="000000"/>
                <w:szCs w:val="24"/>
                <w:lang w:val="en-AU" w:eastAsia="en-US"/>
              </w:rPr>
              <w:fldChar w:fldCharType="end"/>
            </w:r>
          </w:p>
        </w:tc>
      </w:tr>
      <w:tr w:rsidR="00341AFA" w:rsidRPr="008A6917" w14:paraId="4D52D1FF" w14:textId="77777777" w:rsidTr="00341AFA">
        <w:trPr>
          <w:trHeight w:val="230"/>
        </w:trPr>
        <w:tc>
          <w:tcPr>
            <w:tcW w:w="3330" w:type="dxa"/>
            <w:gridSpan w:val="2"/>
            <w:tcBorders>
              <w:top w:val="nil"/>
              <w:left w:val="nil"/>
              <w:bottom w:val="nil"/>
              <w:right w:val="nil"/>
            </w:tcBorders>
          </w:tcPr>
          <w:p w14:paraId="1053046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5BDD214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79B37D43" w14:textId="77777777" w:rsidTr="00341AFA">
        <w:tc>
          <w:tcPr>
            <w:tcW w:w="3330" w:type="dxa"/>
            <w:gridSpan w:val="2"/>
            <w:tcBorders>
              <w:top w:val="nil"/>
              <w:left w:val="nil"/>
              <w:bottom w:val="nil"/>
              <w:right w:val="nil"/>
            </w:tcBorders>
          </w:tcPr>
          <w:p w14:paraId="7D4F13B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5DB4BC9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1-1-2013</w:t>
            </w:r>
          </w:p>
        </w:tc>
      </w:tr>
      <w:tr w:rsidR="00341AFA" w:rsidRPr="008A6917" w14:paraId="2683E62F" w14:textId="77777777" w:rsidTr="00341AFA">
        <w:tc>
          <w:tcPr>
            <w:tcW w:w="3330" w:type="dxa"/>
            <w:gridSpan w:val="2"/>
            <w:tcBorders>
              <w:top w:val="nil"/>
              <w:left w:val="nil"/>
              <w:bottom w:val="nil"/>
              <w:right w:val="nil"/>
            </w:tcBorders>
          </w:tcPr>
          <w:p w14:paraId="75D96B1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30ED9BE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N10</w:t>
            </w:r>
            <w:r w:rsidRPr="008A6917">
              <w:rPr>
                <w:rFonts w:ascii="Arial" w:hAnsi="Arial" w:cs="Arial"/>
                <w:color w:val="000000"/>
                <w:szCs w:val="24"/>
                <w:lang w:val="en-AU" w:eastAsia="en-US"/>
              </w:rPr>
              <w:fldChar w:fldCharType="end"/>
            </w:r>
          </w:p>
        </w:tc>
      </w:tr>
      <w:tr w:rsidR="00341AFA" w:rsidRPr="008A6917" w14:paraId="176A7734" w14:textId="77777777" w:rsidTr="00341AFA">
        <w:trPr>
          <w:trHeight w:val="230"/>
        </w:trPr>
        <w:tc>
          <w:tcPr>
            <w:tcW w:w="3330" w:type="dxa"/>
            <w:gridSpan w:val="2"/>
            <w:tcBorders>
              <w:top w:val="nil"/>
              <w:left w:val="nil"/>
              <w:bottom w:val="nil"/>
              <w:right w:val="nil"/>
            </w:tcBorders>
          </w:tcPr>
          <w:p w14:paraId="2D22620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1B1889C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Omvang van het fysieke bestand in aantal bytes.</w:t>
            </w:r>
          </w:p>
        </w:tc>
      </w:tr>
      <w:tr w:rsidR="00341AFA" w:rsidRPr="008A6917" w14:paraId="55CF61B0" w14:textId="77777777" w:rsidTr="00341AFA">
        <w:trPr>
          <w:trHeight w:val="215"/>
        </w:trPr>
        <w:tc>
          <w:tcPr>
            <w:tcW w:w="3330" w:type="dxa"/>
            <w:gridSpan w:val="2"/>
            <w:tcBorders>
              <w:top w:val="nil"/>
              <w:left w:val="nil"/>
              <w:bottom w:val="nil"/>
              <w:right w:val="nil"/>
            </w:tcBorders>
          </w:tcPr>
          <w:p w14:paraId="6A6BCC8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4492FBB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415E8114" w14:textId="77777777" w:rsidTr="00341AFA">
        <w:trPr>
          <w:trHeight w:val="230"/>
        </w:trPr>
        <w:tc>
          <w:tcPr>
            <w:tcW w:w="3330" w:type="dxa"/>
            <w:gridSpan w:val="2"/>
            <w:tcBorders>
              <w:top w:val="nil"/>
              <w:left w:val="nil"/>
              <w:bottom w:val="nil"/>
              <w:right w:val="nil"/>
            </w:tcBorders>
          </w:tcPr>
          <w:p w14:paraId="0FE37E5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2572D4E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0C574C8" w14:textId="77777777" w:rsidTr="00341AFA">
        <w:trPr>
          <w:trHeight w:val="230"/>
        </w:trPr>
        <w:tc>
          <w:tcPr>
            <w:tcW w:w="3330" w:type="dxa"/>
            <w:gridSpan w:val="2"/>
            <w:tcBorders>
              <w:top w:val="nil"/>
              <w:left w:val="nil"/>
              <w:bottom w:val="nil"/>
              <w:right w:val="nil"/>
            </w:tcBorders>
          </w:tcPr>
          <w:p w14:paraId="618AA9F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1FA7506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92BC8E6" w14:textId="77777777" w:rsidTr="00341AFA">
        <w:trPr>
          <w:trHeight w:val="230"/>
        </w:trPr>
        <w:tc>
          <w:tcPr>
            <w:tcW w:w="3330" w:type="dxa"/>
            <w:gridSpan w:val="2"/>
            <w:tcBorders>
              <w:top w:val="nil"/>
              <w:left w:val="nil"/>
              <w:bottom w:val="nil"/>
              <w:right w:val="nil"/>
            </w:tcBorders>
          </w:tcPr>
          <w:p w14:paraId="621E214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38EF8E1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6C956E6" w14:textId="77777777" w:rsidTr="00341AFA">
        <w:trPr>
          <w:trHeight w:val="230"/>
        </w:trPr>
        <w:tc>
          <w:tcPr>
            <w:tcW w:w="3330" w:type="dxa"/>
            <w:gridSpan w:val="2"/>
            <w:tcBorders>
              <w:top w:val="nil"/>
              <w:left w:val="nil"/>
              <w:bottom w:val="nil"/>
              <w:right w:val="nil"/>
            </w:tcBorders>
          </w:tcPr>
          <w:p w14:paraId="7FC6FBA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0FB0A57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B58DAC6" w14:textId="77777777" w:rsidTr="00341AFA">
        <w:tc>
          <w:tcPr>
            <w:tcW w:w="3330" w:type="dxa"/>
            <w:gridSpan w:val="2"/>
            <w:tcBorders>
              <w:top w:val="nil"/>
              <w:left w:val="nil"/>
              <w:bottom w:val="nil"/>
              <w:right w:val="nil"/>
            </w:tcBorders>
          </w:tcPr>
          <w:p w14:paraId="751768A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1E16CA3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9E71314" w14:textId="77777777" w:rsidTr="00341AFA">
        <w:trPr>
          <w:trHeight w:val="230"/>
        </w:trPr>
        <w:tc>
          <w:tcPr>
            <w:tcW w:w="3330" w:type="dxa"/>
            <w:gridSpan w:val="2"/>
            <w:tcBorders>
              <w:top w:val="nil"/>
              <w:left w:val="nil"/>
              <w:bottom w:val="nil"/>
              <w:right w:val="nil"/>
            </w:tcBorders>
          </w:tcPr>
          <w:p w14:paraId="4ACDD79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55D57B4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4F71B57E" w14:textId="77777777" w:rsidTr="00341AFA">
        <w:trPr>
          <w:trHeight w:val="230"/>
        </w:trPr>
        <w:tc>
          <w:tcPr>
            <w:tcW w:w="3330" w:type="dxa"/>
            <w:gridSpan w:val="2"/>
            <w:tcBorders>
              <w:top w:val="nil"/>
              <w:left w:val="nil"/>
              <w:bottom w:val="nil"/>
              <w:right w:val="nil"/>
            </w:tcBorders>
          </w:tcPr>
          <w:p w14:paraId="30D3E0A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4B5D256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43D0E6C4" w14:textId="77777777" w:rsidTr="00341AFA">
        <w:trPr>
          <w:trHeight w:val="230"/>
        </w:trPr>
        <w:tc>
          <w:tcPr>
            <w:tcW w:w="3330" w:type="dxa"/>
            <w:gridSpan w:val="2"/>
            <w:tcBorders>
              <w:top w:val="nil"/>
              <w:left w:val="nil"/>
              <w:bottom w:val="nil"/>
              <w:right w:val="nil"/>
            </w:tcBorders>
          </w:tcPr>
          <w:p w14:paraId="584C760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0858701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attribuutsoort moet van een waarde zijn voorzien op het moment dat het enkelvoudig INFORMATIEOBJECT een digitaal bestand betreft en gearchiveerd wordt d.w.z. wanneer de attribuutsoort Inhoud een waarde heeft en de attribuutsoort INFORMATIEOBJECT Status de waarde 'Gearchiveerd' krijgt.</w:t>
            </w:r>
          </w:p>
        </w:tc>
      </w:tr>
      <w:tr w:rsidR="00341AFA" w:rsidRPr="008A6917" w14:paraId="4FBF2D67" w14:textId="77777777" w:rsidTr="00341AFA">
        <w:tc>
          <w:tcPr>
            <w:tcW w:w="9360" w:type="dxa"/>
            <w:gridSpan w:val="4"/>
            <w:tcBorders>
              <w:top w:val="nil"/>
              <w:left w:val="nil"/>
              <w:bottom w:val="nil"/>
              <w:right w:val="nil"/>
            </w:tcBorders>
          </w:tcPr>
          <w:p w14:paraId="4031C0D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58C76820" w14:textId="77777777" w:rsidTr="00341AFA">
        <w:tc>
          <w:tcPr>
            <w:tcW w:w="450" w:type="dxa"/>
            <w:tcBorders>
              <w:top w:val="nil"/>
              <w:left w:val="nil"/>
              <w:bottom w:val="nil"/>
              <w:right w:val="nil"/>
            </w:tcBorders>
          </w:tcPr>
          <w:p w14:paraId="743D9E9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7AF9B5F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Ofschoon dit een afleidbaar gegeven is, aangezien het af te leiden is uit het fysieke bestand, is er voor gekozen dit gegeven toch op te nemen. Het kunnen afleiden van dit gegeven veronderstelt dat het bestand zelf beschikbaar is om dit gegeven af te kunnen leiden en dat functionaliteiten hiervoor beschikbaar zijn. Hiervan is niet altijd sprake.</w:t>
            </w:r>
          </w:p>
        </w:tc>
      </w:tr>
    </w:tbl>
    <w:bookmarkStart w:id="143" w:name="BKM_C1B6C924_4DB3_4448_8E39_D08229BF1447"/>
    <w:bookmarkStart w:id="144" w:name="BKM_5EB274F6_D137_4213_9F1D_100090DD3227"/>
    <w:bookmarkEnd w:id="143"/>
    <w:p w14:paraId="74F27CE5"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Element.Stereotype</w:instrText>
      </w:r>
      <w:r w:rsidRPr="008A6917">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Integriteit ENKELVOUDIG INFORMATIEOBJECT</w:t>
      </w:r>
      <w:r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78EBE0B1" w14:textId="77777777" w:rsidTr="00341AFA">
        <w:tc>
          <w:tcPr>
            <w:tcW w:w="3690" w:type="dxa"/>
            <w:gridSpan w:val="2"/>
            <w:tcBorders>
              <w:top w:val="nil"/>
              <w:left w:val="nil"/>
              <w:bottom w:val="nil"/>
              <w:right w:val="nil"/>
            </w:tcBorders>
          </w:tcPr>
          <w:p w14:paraId="15AE654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5E6F8FC8"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Integriteit ENKELVOUDIG INFORMATIEOBJECT</w:t>
            </w:r>
            <w:r w:rsidRPr="008A6917">
              <w:rPr>
                <w:rFonts w:ascii="Arial" w:hAnsi="Arial" w:cs="Arial"/>
                <w:color w:val="000000"/>
                <w:szCs w:val="20"/>
                <w:lang w:val="en-AU" w:eastAsia="en-US"/>
              </w:rPr>
              <w:fldChar w:fldCharType="end"/>
            </w:r>
          </w:p>
        </w:tc>
      </w:tr>
      <w:tr w:rsidR="00341AFA" w:rsidRPr="008A6917" w14:paraId="4DF8E88E" w14:textId="77777777" w:rsidTr="00341AFA">
        <w:tc>
          <w:tcPr>
            <w:tcW w:w="3690" w:type="dxa"/>
            <w:gridSpan w:val="2"/>
            <w:tcBorders>
              <w:top w:val="nil"/>
              <w:left w:val="nil"/>
              <w:bottom w:val="nil"/>
              <w:right w:val="nil"/>
            </w:tcBorders>
          </w:tcPr>
          <w:p w14:paraId="0C17DBD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0A5A86F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Richtlijn Metadatering Overheidsinformatie (RMO)</w:t>
            </w:r>
          </w:p>
        </w:tc>
      </w:tr>
      <w:tr w:rsidR="00341AFA" w:rsidRPr="008A6917" w14:paraId="6758D115" w14:textId="77777777" w:rsidTr="00341AFA">
        <w:tc>
          <w:tcPr>
            <w:tcW w:w="3690" w:type="dxa"/>
            <w:gridSpan w:val="2"/>
            <w:tcBorders>
              <w:top w:val="nil"/>
              <w:left w:val="nil"/>
              <w:bottom w:val="nil"/>
              <w:right w:val="nil"/>
            </w:tcBorders>
          </w:tcPr>
          <w:p w14:paraId="60FE713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1C4A3ED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3CF0C92F" w14:textId="77777777" w:rsidTr="00341AFA">
        <w:tc>
          <w:tcPr>
            <w:tcW w:w="3690" w:type="dxa"/>
            <w:gridSpan w:val="2"/>
            <w:tcBorders>
              <w:top w:val="nil"/>
              <w:left w:val="nil"/>
              <w:bottom w:val="nil"/>
              <w:right w:val="nil"/>
            </w:tcBorders>
          </w:tcPr>
          <w:p w14:paraId="555A07D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XML-tag</w:t>
            </w:r>
          </w:p>
        </w:tc>
        <w:tc>
          <w:tcPr>
            <w:tcW w:w="5670" w:type="dxa"/>
            <w:tcBorders>
              <w:top w:val="nil"/>
              <w:left w:val="nil"/>
              <w:bottom w:val="nil"/>
              <w:right w:val="nil"/>
            </w:tcBorders>
          </w:tcPr>
          <w:p w14:paraId="79EABA0F"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integriteit</w:t>
            </w:r>
            <w:r w:rsidRPr="008A6917">
              <w:rPr>
                <w:rFonts w:ascii="Arial" w:hAnsi="Arial" w:cs="Arial"/>
                <w:color w:val="000000"/>
                <w:szCs w:val="20"/>
                <w:lang w:val="en-AU" w:eastAsia="en-US"/>
              </w:rPr>
              <w:fldChar w:fldCharType="end"/>
            </w:r>
          </w:p>
        </w:tc>
      </w:tr>
      <w:tr w:rsidR="00341AFA" w:rsidRPr="008A6917" w14:paraId="332E38E2" w14:textId="77777777" w:rsidTr="00341AFA">
        <w:tc>
          <w:tcPr>
            <w:tcW w:w="3690" w:type="dxa"/>
            <w:gridSpan w:val="2"/>
            <w:tcBorders>
              <w:top w:val="nil"/>
              <w:left w:val="nil"/>
              <w:bottom w:val="nil"/>
              <w:right w:val="nil"/>
            </w:tcBorders>
          </w:tcPr>
          <w:p w14:paraId="7C62F41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7B3B7617"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Element.Notes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 xml:space="preserve">Uitdrukking van mate van volledigheid en onbeschadigd zijn van digitaal bestand </w:t>
            </w:r>
            <w:r w:rsidRPr="008A6917">
              <w:rPr>
                <w:rFonts w:ascii="Arial" w:hAnsi="Arial" w:cs="Arial"/>
                <w:color w:val="000000"/>
                <w:szCs w:val="20"/>
                <w:lang w:val="en-AU" w:eastAsia="en-US"/>
              </w:rPr>
              <w:fldChar w:fldCharType="end"/>
            </w:r>
          </w:p>
        </w:tc>
      </w:tr>
      <w:tr w:rsidR="00341AFA" w:rsidRPr="008A6917" w14:paraId="7AF4F035" w14:textId="77777777" w:rsidTr="00341AFA">
        <w:tc>
          <w:tcPr>
            <w:tcW w:w="3690" w:type="dxa"/>
            <w:gridSpan w:val="2"/>
            <w:tcBorders>
              <w:top w:val="nil"/>
              <w:left w:val="nil"/>
              <w:bottom w:val="nil"/>
              <w:right w:val="nil"/>
            </w:tcBorders>
          </w:tcPr>
          <w:p w14:paraId="0F48F89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7D748A9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RMO</w:t>
            </w:r>
          </w:p>
        </w:tc>
      </w:tr>
      <w:tr w:rsidR="00341AFA" w:rsidRPr="008A6917" w14:paraId="642A7211" w14:textId="77777777" w:rsidTr="00341AFA">
        <w:tc>
          <w:tcPr>
            <w:tcW w:w="3690" w:type="dxa"/>
            <w:gridSpan w:val="2"/>
            <w:tcBorders>
              <w:top w:val="nil"/>
              <w:left w:val="nil"/>
              <w:bottom w:val="nil"/>
              <w:right w:val="nil"/>
            </w:tcBorders>
          </w:tcPr>
          <w:p w14:paraId="21B0141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7B00AE4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1-1-2014</w:t>
            </w:r>
          </w:p>
        </w:tc>
      </w:tr>
      <w:tr w:rsidR="00341AFA" w:rsidRPr="008A6917" w14:paraId="08092C59" w14:textId="77777777" w:rsidTr="00341AFA">
        <w:tc>
          <w:tcPr>
            <w:tcW w:w="3690" w:type="dxa"/>
            <w:gridSpan w:val="2"/>
            <w:tcBorders>
              <w:top w:val="nil"/>
              <w:left w:val="nil"/>
              <w:bottom w:val="nil"/>
              <w:right w:val="nil"/>
            </w:tcBorders>
          </w:tcPr>
          <w:p w14:paraId="4B66F0A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472C42B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612F6BEA" w14:textId="77777777" w:rsidTr="00341AFA">
        <w:tc>
          <w:tcPr>
            <w:tcW w:w="3690" w:type="dxa"/>
            <w:gridSpan w:val="2"/>
            <w:tcBorders>
              <w:top w:val="nil"/>
              <w:left w:val="nil"/>
              <w:bottom w:val="nil"/>
              <w:right w:val="nil"/>
            </w:tcBorders>
          </w:tcPr>
          <w:p w14:paraId="62F7041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39648AD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64D256CB" w14:textId="77777777" w:rsidTr="00341AFA">
        <w:tc>
          <w:tcPr>
            <w:tcW w:w="3690" w:type="dxa"/>
            <w:gridSpan w:val="2"/>
            <w:tcBorders>
              <w:top w:val="nil"/>
              <w:left w:val="nil"/>
              <w:bottom w:val="nil"/>
              <w:right w:val="nil"/>
            </w:tcBorders>
          </w:tcPr>
          <w:p w14:paraId="734BDBF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Cs w:val="20"/>
                <w:lang w:eastAsia="en-US"/>
              </w:rPr>
              <w:t>Aandu</w:t>
            </w:r>
            <w:r w:rsidRPr="008A6917">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14:paraId="4042FC3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7DEA6E54" w14:textId="77777777" w:rsidTr="00341AFA">
        <w:tc>
          <w:tcPr>
            <w:tcW w:w="3690" w:type="dxa"/>
            <w:gridSpan w:val="2"/>
            <w:tcBorders>
              <w:top w:val="nil"/>
              <w:left w:val="nil"/>
              <w:bottom w:val="nil"/>
              <w:right w:val="nil"/>
            </w:tcBorders>
          </w:tcPr>
          <w:p w14:paraId="745885E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0315FF2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6507B157" w14:textId="77777777" w:rsidTr="00341AFA">
        <w:tc>
          <w:tcPr>
            <w:tcW w:w="3690" w:type="dxa"/>
            <w:gridSpan w:val="2"/>
            <w:tcBorders>
              <w:top w:val="nil"/>
              <w:left w:val="nil"/>
              <w:bottom w:val="nil"/>
              <w:right w:val="nil"/>
            </w:tcBorders>
          </w:tcPr>
          <w:p w14:paraId="259793B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4309AB9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19B9C74D" w14:textId="77777777" w:rsidTr="00341AFA">
        <w:tc>
          <w:tcPr>
            <w:tcW w:w="3690" w:type="dxa"/>
            <w:gridSpan w:val="2"/>
            <w:tcBorders>
              <w:top w:val="nil"/>
              <w:left w:val="nil"/>
              <w:bottom w:val="nil"/>
              <w:right w:val="nil"/>
            </w:tcBorders>
          </w:tcPr>
          <w:p w14:paraId="732B445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5DEAF4A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4DA90BA8" w14:textId="77777777" w:rsidTr="00341AFA">
        <w:tc>
          <w:tcPr>
            <w:tcW w:w="3690" w:type="dxa"/>
            <w:gridSpan w:val="2"/>
            <w:tcBorders>
              <w:top w:val="nil"/>
              <w:left w:val="nil"/>
              <w:bottom w:val="nil"/>
              <w:right w:val="nil"/>
            </w:tcBorders>
          </w:tcPr>
          <w:p w14:paraId="071F93C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617481EB"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Cs w:val="20"/>
                <w:lang w:eastAsia="en-US"/>
              </w:rPr>
              <w:instrText>Element.Multiplicity</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Cs w:val="20"/>
                <w:lang w:eastAsia="en-US"/>
              </w:rPr>
              <w:t>0..1</w:t>
            </w:r>
            <w:r w:rsidRPr="008A6917">
              <w:rPr>
                <w:rFonts w:ascii="Arial" w:hAnsi="Arial" w:cs="Arial"/>
                <w:color w:val="000000"/>
                <w:szCs w:val="20"/>
                <w:lang w:val="en-AU" w:eastAsia="en-US"/>
              </w:rPr>
              <w:fldChar w:fldCharType="end"/>
            </w:r>
            <w:r w:rsidR="00341AFA" w:rsidRPr="008A6917">
              <w:rPr>
                <w:rFonts w:ascii="Calibri" w:hAnsi="Calibri" w:cs="Calibri"/>
                <w:color w:val="000000"/>
                <w:szCs w:val="20"/>
                <w:lang w:eastAsia="en-US"/>
              </w:rPr>
              <w:t xml:space="preserve"> </w:t>
            </w:r>
          </w:p>
        </w:tc>
      </w:tr>
      <w:tr w:rsidR="00341AFA" w:rsidRPr="008A6917" w14:paraId="433D3258" w14:textId="77777777" w:rsidTr="00341AFA">
        <w:tc>
          <w:tcPr>
            <w:tcW w:w="3690" w:type="dxa"/>
            <w:gridSpan w:val="2"/>
            <w:tcBorders>
              <w:top w:val="nil"/>
              <w:left w:val="nil"/>
              <w:bottom w:val="nil"/>
              <w:right w:val="nil"/>
            </w:tcBorders>
          </w:tcPr>
          <w:p w14:paraId="69310C7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9B8024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3FC72839" w14:textId="77777777" w:rsidTr="00341AFA">
        <w:tc>
          <w:tcPr>
            <w:tcW w:w="3690" w:type="dxa"/>
            <w:gridSpan w:val="2"/>
            <w:tcBorders>
              <w:top w:val="nil"/>
              <w:left w:val="nil"/>
              <w:bottom w:val="nil"/>
              <w:right w:val="nil"/>
            </w:tcBorders>
          </w:tcPr>
          <w:p w14:paraId="1DC122C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1560DB3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0FA8EAEF" w14:textId="77777777" w:rsidTr="00341AFA">
        <w:tc>
          <w:tcPr>
            <w:tcW w:w="9360" w:type="dxa"/>
            <w:gridSpan w:val="3"/>
            <w:tcBorders>
              <w:top w:val="nil"/>
              <w:left w:val="nil"/>
              <w:bottom w:val="nil"/>
              <w:right w:val="nil"/>
            </w:tcBorders>
          </w:tcPr>
          <w:p w14:paraId="565ED89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6E6F1B58" w14:textId="77777777" w:rsidTr="00341AFA">
        <w:tc>
          <w:tcPr>
            <w:tcW w:w="450" w:type="dxa"/>
            <w:tcBorders>
              <w:top w:val="nil"/>
              <w:left w:val="nil"/>
              <w:bottom w:val="nil"/>
              <w:right w:val="nil"/>
            </w:tcBorders>
          </w:tcPr>
          <w:p w14:paraId="5E499BE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48EDE46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xml:space="preserve">De kern hiervan betreft een waarde waarmee in een later stadium de integriteit kan worden </w:t>
            </w:r>
            <w:r w:rsidRPr="008A6917">
              <w:rPr>
                <w:rFonts w:ascii="Calibri" w:hAnsi="Calibri" w:cs="Calibri"/>
                <w:color w:val="000000"/>
                <w:sz w:val="22"/>
                <w:szCs w:val="22"/>
                <w:lang w:eastAsia="en-US"/>
              </w:rPr>
              <w:lastRenderedPageBreak/>
              <w:t>gecontroleerd. Bijvoorbeeld door berekening van de checksum, of door middel van een digitale handtekening of digitaal watermerk. Het bestaat uit de attribuutsoorten:</w:t>
            </w:r>
          </w:p>
          <w:p w14:paraId="695FF8D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Algoritme</w:t>
            </w:r>
          </w:p>
          <w:p w14:paraId="21DA3D8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Waarde</w:t>
            </w:r>
          </w:p>
          <w:p w14:paraId="4C7638D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Datum.</w:t>
            </w:r>
          </w:p>
        </w:tc>
      </w:tr>
    </w:tbl>
    <w:bookmarkStart w:id="145" w:name="BKM_3FF8AC87_AF1E_4522_BBAB_CC7D7A2FDA65"/>
    <w:bookmarkEnd w:id="145"/>
    <w:p w14:paraId="3778E240"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lastRenderedPageBreak/>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Algoritme</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Integriteit ENKELVOUDIG INFORMATIEOBJECT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495E1315" w14:textId="77777777" w:rsidTr="00341AFA">
        <w:tc>
          <w:tcPr>
            <w:tcW w:w="3690" w:type="dxa"/>
            <w:gridSpan w:val="2"/>
            <w:tcBorders>
              <w:top w:val="nil"/>
              <w:left w:val="nil"/>
              <w:bottom w:val="nil"/>
              <w:right w:val="nil"/>
            </w:tcBorders>
          </w:tcPr>
          <w:p w14:paraId="338C7EA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2FE3987F"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Algoritme</w:t>
            </w:r>
            <w:r w:rsidRPr="008A6917">
              <w:rPr>
                <w:rFonts w:ascii="Arial" w:hAnsi="Arial" w:cs="Arial"/>
                <w:color w:val="000000"/>
                <w:szCs w:val="20"/>
                <w:lang w:val="en-AU" w:eastAsia="en-US"/>
              </w:rPr>
              <w:fldChar w:fldCharType="end"/>
            </w:r>
          </w:p>
        </w:tc>
      </w:tr>
      <w:tr w:rsidR="00341AFA" w:rsidRPr="008A6917" w14:paraId="3AF03AD4" w14:textId="77777777" w:rsidTr="00341AFA">
        <w:tc>
          <w:tcPr>
            <w:tcW w:w="3690" w:type="dxa"/>
            <w:gridSpan w:val="2"/>
            <w:tcBorders>
              <w:top w:val="nil"/>
              <w:left w:val="nil"/>
              <w:bottom w:val="nil"/>
              <w:right w:val="nil"/>
            </w:tcBorders>
          </w:tcPr>
          <w:p w14:paraId="390EE96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0C1C763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Richtlijn Metadatering Overheidsinformatie (RMO)</w:t>
            </w:r>
          </w:p>
        </w:tc>
      </w:tr>
      <w:tr w:rsidR="00341AFA" w:rsidRPr="008A6917" w14:paraId="468BA373" w14:textId="77777777" w:rsidTr="00341AFA">
        <w:tc>
          <w:tcPr>
            <w:tcW w:w="3690" w:type="dxa"/>
            <w:gridSpan w:val="2"/>
            <w:tcBorders>
              <w:top w:val="nil"/>
              <w:left w:val="nil"/>
              <w:bottom w:val="nil"/>
              <w:right w:val="nil"/>
            </w:tcBorders>
          </w:tcPr>
          <w:p w14:paraId="2D0DB3D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01B98E1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44307075" w14:textId="77777777" w:rsidTr="00341AFA">
        <w:tc>
          <w:tcPr>
            <w:tcW w:w="3690" w:type="dxa"/>
            <w:gridSpan w:val="2"/>
            <w:tcBorders>
              <w:top w:val="nil"/>
              <w:left w:val="nil"/>
              <w:bottom w:val="nil"/>
              <w:right w:val="nil"/>
            </w:tcBorders>
          </w:tcPr>
          <w:p w14:paraId="760A4FF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04AB8C42"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algoritme</w:t>
            </w:r>
            <w:r w:rsidRPr="008A6917">
              <w:rPr>
                <w:rFonts w:ascii="Arial" w:hAnsi="Arial" w:cs="Arial"/>
                <w:color w:val="000000"/>
                <w:szCs w:val="20"/>
                <w:lang w:val="en-AU" w:eastAsia="en-US"/>
              </w:rPr>
              <w:fldChar w:fldCharType="end"/>
            </w:r>
          </w:p>
        </w:tc>
      </w:tr>
      <w:tr w:rsidR="00341AFA" w:rsidRPr="008A6917" w14:paraId="1A0194C2" w14:textId="77777777" w:rsidTr="00341AFA">
        <w:tc>
          <w:tcPr>
            <w:tcW w:w="3690" w:type="dxa"/>
            <w:gridSpan w:val="2"/>
            <w:tcBorders>
              <w:top w:val="nil"/>
              <w:left w:val="nil"/>
              <w:bottom w:val="nil"/>
              <w:right w:val="nil"/>
            </w:tcBorders>
          </w:tcPr>
          <w:p w14:paraId="1156FFF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51A74B53"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Aanduiding van algoritme, gebruikt om de checksum te maken.</w:t>
            </w:r>
            <w:r w:rsidRPr="008A6917">
              <w:rPr>
                <w:rFonts w:ascii="Arial" w:hAnsi="Arial" w:cs="Arial"/>
                <w:color w:val="000000"/>
                <w:szCs w:val="20"/>
                <w:lang w:val="en-AU" w:eastAsia="en-US"/>
              </w:rPr>
              <w:fldChar w:fldCharType="end"/>
            </w:r>
          </w:p>
        </w:tc>
      </w:tr>
      <w:tr w:rsidR="00341AFA" w:rsidRPr="008A6917" w14:paraId="62628865" w14:textId="77777777" w:rsidTr="00341AFA">
        <w:tc>
          <w:tcPr>
            <w:tcW w:w="3690" w:type="dxa"/>
            <w:gridSpan w:val="2"/>
            <w:tcBorders>
              <w:top w:val="nil"/>
              <w:left w:val="nil"/>
              <w:bottom w:val="nil"/>
              <w:right w:val="nil"/>
            </w:tcBorders>
          </w:tcPr>
          <w:p w14:paraId="49B495A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2FDD932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RMO</w:t>
            </w:r>
          </w:p>
        </w:tc>
      </w:tr>
      <w:tr w:rsidR="00341AFA" w:rsidRPr="008A6917" w14:paraId="04F7A161" w14:textId="77777777" w:rsidTr="00341AFA">
        <w:tc>
          <w:tcPr>
            <w:tcW w:w="3690" w:type="dxa"/>
            <w:gridSpan w:val="2"/>
            <w:tcBorders>
              <w:top w:val="nil"/>
              <w:left w:val="nil"/>
              <w:bottom w:val="nil"/>
              <w:right w:val="nil"/>
            </w:tcBorders>
          </w:tcPr>
          <w:p w14:paraId="79176CF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12BD587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november 2011</w:t>
            </w:r>
          </w:p>
        </w:tc>
      </w:tr>
      <w:tr w:rsidR="00341AFA" w:rsidRPr="008A6917" w14:paraId="7AB7BF8A" w14:textId="77777777" w:rsidTr="00341AFA">
        <w:tc>
          <w:tcPr>
            <w:tcW w:w="3690" w:type="dxa"/>
            <w:gridSpan w:val="2"/>
            <w:tcBorders>
              <w:top w:val="nil"/>
              <w:left w:val="nil"/>
              <w:bottom w:val="nil"/>
              <w:right w:val="nil"/>
            </w:tcBorders>
          </w:tcPr>
          <w:p w14:paraId="2AF6B90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56259451"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String</w:t>
            </w:r>
            <w:r w:rsidRPr="008A6917">
              <w:rPr>
                <w:rFonts w:ascii="Arial" w:hAnsi="Arial" w:cs="Arial"/>
                <w:color w:val="000000"/>
                <w:szCs w:val="20"/>
                <w:lang w:val="en-AU" w:eastAsia="en-US"/>
              </w:rPr>
              <w:fldChar w:fldCharType="end"/>
            </w:r>
          </w:p>
        </w:tc>
      </w:tr>
      <w:tr w:rsidR="00341AFA" w:rsidRPr="008A6917" w14:paraId="79F4CD35" w14:textId="77777777" w:rsidTr="00341AFA">
        <w:tc>
          <w:tcPr>
            <w:tcW w:w="3690" w:type="dxa"/>
            <w:gridSpan w:val="2"/>
            <w:tcBorders>
              <w:top w:val="nil"/>
              <w:left w:val="nil"/>
              <w:bottom w:val="nil"/>
              <w:right w:val="nil"/>
            </w:tcBorders>
          </w:tcPr>
          <w:p w14:paraId="763C025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7732FBD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Namen van toepasselijke algoritmen</w:t>
            </w:r>
          </w:p>
        </w:tc>
      </w:tr>
      <w:tr w:rsidR="00341AFA" w:rsidRPr="008A6917" w14:paraId="767955AA" w14:textId="77777777" w:rsidTr="00341AFA">
        <w:tc>
          <w:tcPr>
            <w:tcW w:w="3690" w:type="dxa"/>
            <w:gridSpan w:val="2"/>
            <w:tcBorders>
              <w:top w:val="nil"/>
              <w:left w:val="nil"/>
              <w:bottom w:val="nil"/>
              <w:right w:val="nil"/>
            </w:tcBorders>
          </w:tcPr>
          <w:p w14:paraId="3F71639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7C05682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527FEEF3" w14:textId="77777777" w:rsidTr="00341AFA">
        <w:tc>
          <w:tcPr>
            <w:tcW w:w="3690" w:type="dxa"/>
            <w:gridSpan w:val="2"/>
            <w:tcBorders>
              <w:top w:val="nil"/>
              <w:left w:val="nil"/>
              <w:bottom w:val="nil"/>
              <w:right w:val="nil"/>
            </w:tcBorders>
          </w:tcPr>
          <w:p w14:paraId="27D84F4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3065F54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54F8E4B6" w14:textId="77777777" w:rsidTr="00341AFA">
        <w:tc>
          <w:tcPr>
            <w:tcW w:w="3690" w:type="dxa"/>
            <w:gridSpan w:val="2"/>
            <w:tcBorders>
              <w:top w:val="nil"/>
              <w:left w:val="nil"/>
              <w:bottom w:val="nil"/>
              <w:right w:val="nil"/>
            </w:tcBorders>
          </w:tcPr>
          <w:p w14:paraId="10FEBCA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17989E2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65D52DAC" w14:textId="77777777" w:rsidTr="00341AFA">
        <w:tc>
          <w:tcPr>
            <w:tcW w:w="3690" w:type="dxa"/>
            <w:gridSpan w:val="2"/>
            <w:tcBorders>
              <w:top w:val="nil"/>
              <w:left w:val="nil"/>
              <w:bottom w:val="nil"/>
              <w:right w:val="nil"/>
            </w:tcBorders>
          </w:tcPr>
          <w:p w14:paraId="6B6AF51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0148EDB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230FC2D6" w14:textId="77777777" w:rsidTr="00341AFA">
        <w:tc>
          <w:tcPr>
            <w:tcW w:w="3690" w:type="dxa"/>
            <w:gridSpan w:val="2"/>
            <w:tcBorders>
              <w:top w:val="nil"/>
              <w:left w:val="nil"/>
              <w:bottom w:val="nil"/>
              <w:right w:val="nil"/>
            </w:tcBorders>
          </w:tcPr>
          <w:p w14:paraId="3E45FA4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1DA0209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13F8D816" w14:textId="77777777" w:rsidTr="00341AFA">
        <w:tc>
          <w:tcPr>
            <w:tcW w:w="3690" w:type="dxa"/>
            <w:gridSpan w:val="2"/>
            <w:tcBorders>
              <w:top w:val="nil"/>
              <w:left w:val="nil"/>
              <w:bottom w:val="nil"/>
              <w:right w:val="nil"/>
            </w:tcBorders>
          </w:tcPr>
          <w:p w14:paraId="2EB24E2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096C1F4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65B9E3A" w14:textId="77777777" w:rsidTr="00341AFA">
        <w:tc>
          <w:tcPr>
            <w:tcW w:w="3690" w:type="dxa"/>
            <w:gridSpan w:val="2"/>
            <w:tcBorders>
              <w:top w:val="nil"/>
              <w:left w:val="nil"/>
              <w:bottom w:val="nil"/>
              <w:right w:val="nil"/>
            </w:tcBorders>
          </w:tcPr>
          <w:p w14:paraId="4C86900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6150DDD8"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49F465A0" w14:textId="77777777" w:rsidTr="00341AFA">
        <w:tc>
          <w:tcPr>
            <w:tcW w:w="3690" w:type="dxa"/>
            <w:gridSpan w:val="2"/>
            <w:tcBorders>
              <w:top w:val="nil"/>
              <w:left w:val="nil"/>
              <w:bottom w:val="nil"/>
              <w:right w:val="nil"/>
            </w:tcBorders>
          </w:tcPr>
          <w:p w14:paraId="33D2137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D4110B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xml:space="preserve"> Aanduiding of het een authentiek gegeven (attribuutsoort) betreft.</w:t>
            </w:r>
          </w:p>
          <w:p w14:paraId="642A686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487BE634" w14:textId="77777777" w:rsidTr="00341AFA">
        <w:tc>
          <w:tcPr>
            <w:tcW w:w="3690" w:type="dxa"/>
            <w:gridSpan w:val="2"/>
            <w:tcBorders>
              <w:top w:val="nil"/>
              <w:left w:val="nil"/>
              <w:bottom w:val="nil"/>
              <w:right w:val="nil"/>
            </w:tcBorders>
          </w:tcPr>
          <w:p w14:paraId="3FEB910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4B27949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7FA2AFC1" w14:textId="77777777" w:rsidTr="00341AFA">
        <w:tc>
          <w:tcPr>
            <w:tcW w:w="9360" w:type="dxa"/>
            <w:gridSpan w:val="3"/>
            <w:tcBorders>
              <w:top w:val="nil"/>
              <w:left w:val="nil"/>
              <w:bottom w:val="nil"/>
              <w:right w:val="nil"/>
            </w:tcBorders>
          </w:tcPr>
          <w:p w14:paraId="543B3D1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05A8EF29" w14:textId="77777777" w:rsidTr="00341AFA">
        <w:tc>
          <w:tcPr>
            <w:tcW w:w="450" w:type="dxa"/>
            <w:tcBorders>
              <w:top w:val="nil"/>
              <w:left w:val="nil"/>
              <w:bottom w:val="nil"/>
              <w:right w:val="nil"/>
            </w:tcBorders>
          </w:tcPr>
          <w:p w14:paraId="1F3D859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163B8D5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aanduiding van het algoritme maakt het mogelijk de checksum te controleren.</w:t>
            </w:r>
          </w:p>
        </w:tc>
      </w:tr>
    </w:tbl>
    <w:bookmarkStart w:id="146" w:name="BKM_7113B520_5288_444a_A0FA_05D55A3BCCA0"/>
    <w:bookmarkEnd w:id="146"/>
    <w:p w14:paraId="3CEBBB1B"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Waarde</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Integriteit ENKELVOUDIG INFORMATIEOBJECT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0C90970A" w14:textId="77777777" w:rsidTr="00341AFA">
        <w:tc>
          <w:tcPr>
            <w:tcW w:w="3690" w:type="dxa"/>
            <w:gridSpan w:val="2"/>
            <w:tcBorders>
              <w:top w:val="nil"/>
              <w:left w:val="nil"/>
              <w:bottom w:val="nil"/>
              <w:right w:val="nil"/>
            </w:tcBorders>
          </w:tcPr>
          <w:p w14:paraId="3A75D20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55071A81"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Waarde</w:t>
            </w:r>
            <w:r w:rsidRPr="008A6917">
              <w:rPr>
                <w:rFonts w:ascii="Arial" w:hAnsi="Arial" w:cs="Arial"/>
                <w:color w:val="000000"/>
                <w:szCs w:val="20"/>
                <w:lang w:val="en-AU" w:eastAsia="en-US"/>
              </w:rPr>
              <w:fldChar w:fldCharType="end"/>
            </w:r>
          </w:p>
        </w:tc>
      </w:tr>
      <w:tr w:rsidR="00341AFA" w:rsidRPr="008A6917" w14:paraId="4D7494F5" w14:textId="77777777" w:rsidTr="00341AFA">
        <w:tc>
          <w:tcPr>
            <w:tcW w:w="3690" w:type="dxa"/>
            <w:gridSpan w:val="2"/>
            <w:tcBorders>
              <w:top w:val="nil"/>
              <w:left w:val="nil"/>
              <w:bottom w:val="nil"/>
              <w:right w:val="nil"/>
            </w:tcBorders>
          </w:tcPr>
          <w:p w14:paraId="21FF1BB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52D8424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Richtlijn Metadatering Overheidsinformatie (RMO)</w:t>
            </w:r>
          </w:p>
        </w:tc>
      </w:tr>
      <w:tr w:rsidR="00341AFA" w:rsidRPr="008A6917" w14:paraId="509425E6" w14:textId="77777777" w:rsidTr="00341AFA">
        <w:tc>
          <w:tcPr>
            <w:tcW w:w="3690" w:type="dxa"/>
            <w:gridSpan w:val="2"/>
            <w:tcBorders>
              <w:top w:val="nil"/>
              <w:left w:val="nil"/>
              <w:bottom w:val="nil"/>
              <w:right w:val="nil"/>
            </w:tcBorders>
          </w:tcPr>
          <w:p w14:paraId="0C83670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281534B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2121A33E" w14:textId="77777777" w:rsidTr="00341AFA">
        <w:tc>
          <w:tcPr>
            <w:tcW w:w="3690" w:type="dxa"/>
            <w:gridSpan w:val="2"/>
            <w:tcBorders>
              <w:top w:val="nil"/>
              <w:left w:val="nil"/>
              <w:bottom w:val="nil"/>
              <w:right w:val="nil"/>
            </w:tcBorders>
          </w:tcPr>
          <w:p w14:paraId="5E7EC51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405BE9B5"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waarde</w:t>
            </w:r>
            <w:r w:rsidRPr="008A6917">
              <w:rPr>
                <w:rFonts w:ascii="Arial" w:hAnsi="Arial" w:cs="Arial"/>
                <w:color w:val="000000"/>
                <w:szCs w:val="20"/>
                <w:lang w:val="en-AU" w:eastAsia="en-US"/>
              </w:rPr>
              <w:fldChar w:fldCharType="end"/>
            </w:r>
          </w:p>
        </w:tc>
      </w:tr>
      <w:tr w:rsidR="00341AFA" w:rsidRPr="008A6917" w14:paraId="637F8123" w14:textId="77777777" w:rsidTr="00341AFA">
        <w:tc>
          <w:tcPr>
            <w:tcW w:w="3690" w:type="dxa"/>
            <w:gridSpan w:val="2"/>
            <w:tcBorders>
              <w:top w:val="nil"/>
              <w:left w:val="nil"/>
              <w:bottom w:val="nil"/>
              <w:right w:val="nil"/>
            </w:tcBorders>
          </w:tcPr>
          <w:p w14:paraId="228036E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2BC5EF71"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De waarde van de checksum.</w:t>
            </w:r>
            <w:r w:rsidRPr="008A6917">
              <w:rPr>
                <w:rFonts w:ascii="Arial" w:hAnsi="Arial" w:cs="Arial"/>
                <w:color w:val="000000"/>
                <w:szCs w:val="20"/>
                <w:lang w:val="en-AU" w:eastAsia="en-US"/>
              </w:rPr>
              <w:fldChar w:fldCharType="end"/>
            </w:r>
          </w:p>
        </w:tc>
      </w:tr>
      <w:tr w:rsidR="00341AFA" w:rsidRPr="008A6917" w14:paraId="0CF58EAB" w14:textId="77777777" w:rsidTr="00341AFA">
        <w:tc>
          <w:tcPr>
            <w:tcW w:w="3690" w:type="dxa"/>
            <w:gridSpan w:val="2"/>
            <w:tcBorders>
              <w:top w:val="nil"/>
              <w:left w:val="nil"/>
              <w:bottom w:val="nil"/>
              <w:right w:val="nil"/>
            </w:tcBorders>
          </w:tcPr>
          <w:p w14:paraId="2D8A19A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26079BE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RMO</w:t>
            </w:r>
          </w:p>
        </w:tc>
      </w:tr>
      <w:tr w:rsidR="00341AFA" w:rsidRPr="008A6917" w14:paraId="1B768A5F" w14:textId="77777777" w:rsidTr="00341AFA">
        <w:tc>
          <w:tcPr>
            <w:tcW w:w="3690" w:type="dxa"/>
            <w:gridSpan w:val="2"/>
            <w:tcBorders>
              <w:top w:val="nil"/>
              <w:left w:val="nil"/>
              <w:bottom w:val="nil"/>
              <w:right w:val="nil"/>
            </w:tcBorders>
          </w:tcPr>
          <w:p w14:paraId="436EF91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1357697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november 2014</w:t>
            </w:r>
          </w:p>
        </w:tc>
      </w:tr>
      <w:tr w:rsidR="00341AFA" w:rsidRPr="008A6917" w14:paraId="6844AD48" w14:textId="77777777" w:rsidTr="00341AFA">
        <w:tc>
          <w:tcPr>
            <w:tcW w:w="3690" w:type="dxa"/>
            <w:gridSpan w:val="2"/>
            <w:tcBorders>
              <w:top w:val="nil"/>
              <w:left w:val="nil"/>
              <w:bottom w:val="nil"/>
              <w:right w:val="nil"/>
            </w:tcBorders>
          </w:tcPr>
          <w:p w14:paraId="2DA72D9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018BB8FF"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String</w:t>
            </w:r>
            <w:r w:rsidRPr="008A6917">
              <w:rPr>
                <w:rFonts w:ascii="Arial" w:hAnsi="Arial" w:cs="Arial"/>
                <w:color w:val="000000"/>
                <w:szCs w:val="20"/>
                <w:lang w:val="en-AU" w:eastAsia="en-US"/>
              </w:rPr>
              <w:fldChar w:fldCharType="end"/>
            </w:r>
          </w:p>
        </w:tc>
      </w:tr>
      <w:tr w:rsidR="00341AFA" w:rsidRPr="008A6917" w14:paraId="5DEB6202" w14:textId="77777777" w:rsidTr="00341AFA">
        <w:tc>
          <w:tcPr>
            <w:tcW w:w="3690" w:type="dxa"/>
            <w:gridSpan w:val="2"/>
            <w:tcBorders>
              <w:top w:val="nil"/>
              <w:left w:val="nil"/>
              <w:bottom w:val="nil"/>
              <w:right w:val="nil"/>
            </w:tcBorders>
          </w:tcPr>
          <w:p w14:paraId="2DB8882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1B4C6C8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Aaneengesloten cijfers</w:t>
            </w:r>
          </w:p>
        </w:tc>
      </w:tr>
      <w:tr w:rsidR="00341AFA" w:rsidRPr="008A6917" w14:paraId="7AEA9997" w14:textId="77777777" w:rsidTr="00341AFA">
        <w:tc>
          <w:tcPr>
            <w:tcW w:w="3690" w:type="dxa"/>
            <w:gridSpan w:val="2"/>
            <w:tcBorders>
              <w:top w:val="nil"/>
              <w:left w:val="nil"/>
              <w:bottom w:val="nil"/>
              <w:right w:val="nil"/>
            </w:tcBorders>
          </w:tcPr>
          <w:p w14:paraId="2A1BDC1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09D63CE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38A281C7" w14:textId="77777777" w:rsidTr="00341AFA">
        <w:tc>
          <w:tcPr>
            <w:tcW w:w="3690" w:type="dxa"/>
            <w:gridSpan w:val="2"/>
            <w:tcBorders>
              <w:top w:val="nil"/>
              <w:left w:val="nil"/>
              <w:bottom w:val="nil"/>
              <w:right w:val="nil"/>
            </w:tcBorders>
          </w:tcPr>
          <w:p w14:paraId="151340D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1EAB9C9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49307ECA" w14:textId="77777777" w:rsidTr="00341AFA">
        <w:tc>
          <w:tcPr>
            <w:tcW w:w="3690" w:type="dxa"/>
            <w:gridSpan w:val="2"/>
            <w:tcBorders>
              <w:top w:val="nil"/>
              <w:left w:val="nil"/>
              <w:bottom w:val="nil"/>
              <w:right w:val="nil"/>
            </w:tcBorders>
          </w:tcPr>
          <w:p w14:paraId="4D5988F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7EE8EF4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6E8AC58E" w14:textId="77777777" w:rsidTr="00341AFA">
        <w:tc>
          <w:tcPr>
            <w:tcW w:w="3690" w:type="dxa"/>
            <w:gridSpan w:val="2"/>
            <w:tcBorders>
              <w:top w:val="nil"/>
              <w:left w:val="nil"/>
              <w:bottom w:val="nil"/>
              <w:right w:val="nil"/>
            </w:tcBorders>
          </w:tcPr>
          <w:p w14:paraId="647CD8E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249B229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018D2A1F" w14:textId="77777777" w:rsidTr="00341AFA">
        <w:tc>
          <w:tcPr>
            <w:tcW w:w="3690" w:type="dxa"/>
            <w:gridSpan w:val="2"/>
            <w:tcBorders>
              <w:top w:val="nil"/>
              <w:left w:val="nil"/>
              <w:bottom w:val="nil"/>
              <w:right w:val="nil"/>
            </w:tcBorders>
          </w:tcPr>
          <w:p w14:paraId="5CC9DC7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471B68B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E4CD9ED" w14:textId="77777777" w:rsidTr="00341AFA">
        <w:tc>
          <w:tcPr>
            <w:tcW w:w="3690" w:type="dxa"/>
            <w:gridSpan w:val="2"/>
            <w:tcBorders>
              <w:top w:val="nil"/>
              <w:left w:val="nil"/>
              <w:bottom w:val="nil"/>
              <w:right w:val="nil"/>
            </w:tcBorders>
          </w:tcPr>
          <w:p w14:paraId="1F95A17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4A60CAB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0753935F" w14:textId="77777777" w:rsidTr="00341AFA">
        <w:tc>
          <w:tcPr>
            <w:tcW w:w="3690" w:type="dxa"/>
            <w:gridSpan w:val="2"/>
            <w:tcBorders>
              <w:top w:val="nil"/>
              <w:left w:val="nil"/>
              <w:bottom w:val="nil"/>
              <w:right w:val="nil"/>
            </w:tcBorders>
          </w:tcPr>
          <w:p w14:paraId="655157B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7C9F5382"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200132C7" w14:textId="77777777" w:rsidTr="00341AFA">
        <w:tc>
          <w:tcPr>
            <w:tcW w:w="3690" w:type="dxa"/>
            <w:gridSpan w:val="2"/>
            <w:tcBorders>
              <w:top w:val="nil"/>
              <w:left w:val="nil"/>
              <w:bottom w:val="nil"/>
              <w:right w:val="nil"/>
            </w:tcBorders>
          </w:tcPr>
          <w:p w14:paraId="2C4961C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Indicatie authentiek</w:t>
            </w:r>
          </w:p>
        </w:tc>
        <w:tc>
          <w:tcPr>
            <w:tcW w:w="5670" w:type="dxa"/>
            <w:tcBorders>
              <w:top w:val="nil"/>
              <w:left w:val="nil"/>
              <w:bottom w:val="nil"/>
              <w:right w:val="nil"/>
            </w:tcBorders>
          </w:tcPr>
          <w:p w14:paraId="1638E6F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4F9EEBC1" w14:textId="77777777" w:rsidTr="00341AFA">
        <w:tc>
          <w:tcPr>
            <w:tcW w:w="3690" w:type="dxa"/>
            <w:gridSpan w:val="2"/>
            <w:tcBorders>
              <w:top w:val="nil"/>
              <w:left w:val="nil"/>
              <w:bottom w:val="nil"/>
              <w:right w:val="nil"/>
            </w:tcBorders>
          </w:tcPr>
          <w:p w14:paraId="6905B3B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1ACD436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5A1DA816" w14:textId="77777777" w:rsidTr="00341AFA">
        <w:tc>
          <w:tcPr>
            <w:tcW w:w="9360" w:type="dxa"/>
            <w:gridSpan w:val="3"/>
            <w:tcBorders>
              <w:top w:val="nil"/>
              <w:left w:val="nil"/>
              <w:bottom w:val="nil"/>
              <w:right w:val="nil"/>
            </w:tcBorders>
          </w:tcPr>
          <w:p w14:paraId="1EC72D3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3264307E" w14:textId="77777777" w:rsidTr="00341AFA">
        <w:tc>
          <w:tcPr>
            <w:tcW w:w="450" w:type="dxa"/>
            <w:tcBorders>
              <w:top w:val="nil"/>
              <w:left w:val="nil"/>
              <w:bottom w:val="nil"/>
              <w:right w:val="nil"/>
            </w:tcBorders>
          </w:tcPr>
          <w:p w14:paraId="3EC6346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54D60AA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waarde van de checksum, het controlegetal, maakt het mogelijk te controleren of het bestand niet gecorrumpeerd is.</w:t>
            </w:r>
          </w:p>
        </w:tc>
      </w:tr>
    </w:tbl>
    <w:bookmarkStart w:id="147" w:name="BKM_D6022B0A_F5C9_472c_86CB_C908F288F98B"/>
    <w:bookmarkEnd w:id="147"/>
    <w:p w14:paraId="48A51A9B"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Datum</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Integriteit ENKELVOUDIG INFORMATIEOBJECT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2D359FA4" w14:textId="77777777" w:rsidTr="00341AFA">
        <w:tc>
          <w:tcPr>
            <w:tcW w:w="3690" w:type="dxa"/>
            <w:gridSpan w:val="2"/>
            <w:tcBorders>
              <w:top w:val="nil"/>
              <w:left w:val="nil"/>
              <w:bottom w:val="nil"/>
              <w:right w:val="nil"/>
            </w:tcBorders>
          </w:tcPr>
          <w:p w14:paraId="00FA751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2369CEF7"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Datum</w:t>
            </w:r>
            <w:r w:rsidRPr="008A6917">
              <w:rPr>
                <w:rFonts w:ascii="Arial" w:hAnsi="Arial" w:cs="Arial"/>
                <w:color w:val="000000"/>
                <w:szCs w:val="20"/>
                <w:lang w:val="en-AU" w:eastAsia="en-US"/>
              </w:rPr>
              <w:fldChar w:fldCharType="end"/>
            </w:r>
          </w:p>
        </w:tc>
      </w:tr>
      <w:tr w:rsidR="00341AFA" w:rsidRPr="008A6917" w14:paraId="37C6F5D9" w14:textId="77777777" w:rsidTr="00341AFA">
        <w:tc>
          <w:tcPr>
            <w:tcW w:w="3690" w:type="dxa"/>
            <w:gridSpan w:val="2"/>
            <w:tcBorders>
              <w:top w:val="nil"/>
              <w:left w:val="nil"/>
              <w:bottom w:val="nil"/>
              <w:right w:val="nil"/>
            </w:tcBorders>
          </w:tcPr>
          <w:p w14:paraId="7D3A279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3B0E89B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Richtlijn Metadatering Overheidsinformatie (RMO)</w:t>
            </w:r>
          </w:p>
        </w:tc>
      </w:tr>
      <w:tr w:rsidR="00341AFA" w:rsidRPr="008A6917" w14:paraId="25861EDD" w14:textId="77777777" w:rsidTr="00341AFA">
        <w:tc>
          <w:tcPr>
            <w:tcW w:w="3690" w:type="dxa"/>
            <w:gridSpan w:val="2"/>
            <w:tcBorders>
              <w:top w:val="nil"/>
              <w:left w:val="nil"/>
              <w:bottom w:val="nil"/>
              <w:right w:val="nil"/>
            </w:tcBorders>
          </w:tcPr>
          <w:p w14:paraId="66D245A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2BC7A80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1CAC26B5" w14:textId="77777777" w:rsidTr="00341AFA">
        <w:tc>
          <w:tcPr>
            <w:tcW w:w="3690" w:type="dxa"/>
            <w:gridSpan w:val="2"/>
            <w:tcBorders>
              <w:top w:val="nil"/>
              <w:left w:val="nil"/>
              <w:bottom w:val="nil"/>
              <w:right w:val="nil"/>
            </w:tcBorders>
          </w:tcPr>
          <w:p w14:paraId="255AC39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260EB115"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datum</w:t>
            </w:r>
            <w:r w:rsidRPr="008A6917">
              <w:rPr>
                <w:rFonts w:ascii="Arial" w:hAnsi="Arial" w:cs="Arial"/>
                <w:color w:val="000000"/>
                <w:szCs w:val="20"/>
                <w:lang w:val="en-AU" w:eastAsia="en-US"/>
              </w:rPr>
              <w:fldChar w:fldCharType="end"/>
            </w:r>
          </w:p>
        </w:tc>
      </w:tr>
      <w:tr w:rsidR="00341AFA" w:rsidRPr="008A6917" w14:paraId="29F293C0" w14:textId="77777777" w:rsidTr="00341AFA">
        <w:tc>
          <w:tcPr>
            <w:tcW w:w="3690" w:type="dxa"/>
            <w:gridSpan w:val="2"/>
            <w:tcBorders>
              <w:top w:val="nil"/>
              <w:left w:val="nil"/>
              <w:bottom w:val="nil"/>
              <w:right w:val="nil"/>
            </w:tcBorders>
          </w:tcPr>
          <w:p w14:paraId="1355AA7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5878B632"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Datum waarop de checksum is gemaakt.</w:t>
            </w:r>
            <w:r w:rsidRPr="008A6917">
              <w:rPr>
                <w:rFonts w:ascii="Arial" w:hAnsi="Arial" w:cs="Arial"/>
                <w:color w:val="000000"/>
                <w:szCs w:val="20"/>
                <w:lang w:val="en-AU" w:eastAsia="en-US"/>
              </w:rPr>
              <w:fldChar w:fldCharType="end"/>
            </w:r>
          </w:p>
        </w:tc>
      </w:tr>
      <w:tr w:rsidR="00341AFA" w:rsidRPr="008A6917" w14:paraId="0045B21F" w14:textId="77777777" w:rsidTr="00341AFA">
        <w:tc>
          <w:tcPr>
            <w:tcW w:w="3690" w:type="dxa"/>
            <w:gridSpan w:val="2"/>
            <w:tcBorders>
              <w:top w:val="nil"/>
              <w:left w:val="nil"/>
              <w:bottom w:val="nil"/>
              <w:right w:val="nil"/>
            </w:tcBorders>
          </w:tcPr>
          <w:p w14:paraId="5A1B02B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5943274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RMO</w:t>
            </w:r>
          </w:p>
        </w:tc>
      </w:tr>
      <w:tr w:rsidR="00341AFA" w:rsidRPr="008A6917" w14:paraId="3E146A0A" w14:textId="77777777" w:rsidTr="00341AFA">
        <w:tc>
          <w:tcPr>
            <w:tcW w:w="3690" w:type="dxa"/>
            <w:gridSpan w:val="2"/>
            <w:tcBorders>
              <w:top w:val="nil"/>
              <w:left w:val="nil"/>
              <w:bottom w:val="nil"/>
              <w:right w:val="nil"/>
            </w:tcBorders>
          </w:tcPr>
          <w:p w14:paraId="0CCF0A0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7DBFB1C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november 2011</w:t>
            </w:r>
          </w:p>
        </w:tc>
      </w:tr>
      <w:tr w:rsidR="00341AFA" w:rsidRPr="008A6917" w14:paraId="633EACE1" w14:textId="77777777" w:rsidTr="00341AFA">
        <w:tc>
          <w:tcPr>
            <w:tcW w:w="3690" w:type="dxa"/>
            <w:gridSpan w:val="2"/>
            <w:tcBorders>
              <w:top w:val="nil"/>
              <w:left w:val="nil"/>
              <w:bottom w:val="nil"/>
              <w:right w:val="nil"/>
            </w:tcBorders>
          </w:tcPr>
          <w:p w14:paraId="3034E04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778C7A59"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Datum</w:t>
            </w:r>
            <w:r w:rsidRPr="008A6917">
              <w:rPr>
                <w:rFonts w:ascii="Arial" w:hAnsi="Arial" w:cs="Arial"/>
                <w:color w:val="000000"/>
                <w:szCs w:val="20"/>
                <w:lang w:val="en-AU" w:eastAsia="en-US"/>
              </w:rPr>
              <w:fldChar w:fldCharType="end"/>
            </w:r>
          </w:p>
        </w:tc>
      </w:tr>
      <w:tr w:rsidR="00341AFA" w:rsidRPr="008A6917" w14:paraId="3C8D23ED" w14:textId="77777777" w:rsidTr="00341AFA">
        <w:tc>
          <w:tcPr>
            <w:tcW w:w="3690" w:type="dxa"/>
            <w:gridSpan w:val="2"/>
            <w:tcBorders>
              <w:top w:val="nil"/>
              <w:left w:val="nil"/>
              <w:bottom w:val="nil"/>
              <w:right w:val="nil"/>
            </w:tcBorders>
          </w:tcPr>
          <w:p w14:paraId="767B1A0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6BA1E2F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Alle geldige datums (jjjjmmdd)</w:t>
            </w:r>
          </w:p>
        </w:tc>
      </w:tr>
      <w:tr w:rsidR="00341AFA" w:rsidRPr="008A6917" w14:paraId="1A6E0362" w14:textId="77777777" w:rsidTr="00341AFA">
        <w:tc>
          <w:tcPr>
            <w:tcW w:w="3690" w:type="dxa"/>
            <w:gridSpan w:val="2"/>
            <w:tcBorders>
              <w:top w:val="nil"/>
              <w:left w:val="nil"/>
              <w:bottom w:val="nil"/>
              <w:right w:val="nil"/>
            </w:tcBorders>
          </w:tcPr>
          <w:p w14:paraId="0DA8213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060F77A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DFA73D8" w14:textId="77777777" w:rsidTr="00341AFA">
        <w:tc>
          <w:tcPr>
            <w:tcW w:w="3690" w:type="dxa"/>
            <w:gridSpan w:val="2"/>
            <w:tcBorders>
              <w:top w:val="nil"/>
              <w:left w:val="nil"/>
              <w:bottom w:val="nil"/>
              <w:right w:val="nil"/>
            </w:tcBorders>
          </w:tcPr>
          <w:p w14:paraId="0984858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3C03EF2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49608613" w14:textId="77777777" w:rsidTr="00341AFA">
        <w:tc>
          <w:tcPr>
            <w:tcW w:w="3690" w:type="dxa"/>
            <w:gridSpan w:val="2"/>
            <w:tcBorders>
              <w:top w:val="nil"/>
              <w:left w:val="nil"/>
              <w:bottom w:val="nil"/>
              <w:right w:val="nil"/>
            </w:tcBorders>
          </w:tcPr>
          <w:p w14:paraId="0C3B2D0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553ABC8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24769971" w14:textId="77777777" w:rsidTr="00341AFA">
        <w:tc>
          <w:tcPr>
            <w:tcW w:w="3690" w:type="dxa"/>
            <w:gridSpan w:val="2"/>
            <w:tcBorders>
              <w:top w:val="nil"/>
              <w:left w:val="nil"/>
              <w:bottom w:val="nil"/>
              <w:right w:val="nil"/>
            </w:tcBorders>
          </w:tcPr>
          <w:p w14:paraId="170475B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2125067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12723AC9" w14:textId="77777777" w:rsidTr="00341AFA">
        <w:tc>
          <w:tcPr>
            <w:tcW w:w="3690" w:type="dxa"/>
            <w:gridSpan w:val="2"/>
            <w:tcBorders>
              <w:top w:val="nil"/>
              <w:left w:val="nil"/>
              <w:bottom w:val="nil"/>
              <w:right w:val="nil"/>
            </w:tcBorders>
          </w:tcPr>
          <w:p w14:paraId="74E9481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347F4B2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66619382" w14:textId="77777777" w:rsidTr="00341AFA">
        <w:tc>
          <w:tcPr>
            <w:tcW w:w="3690" w:type="dxa"/>
            <w:gridSpan w:val="2"/>
            <w:tcBorders>
              <w:top w:val="nil"/>
              <w:left w:val="nil"/>
              <w:bottom w:val="nil"/>
              <w:right w:val="nil"/>
            </w:tcBorders>
          </w:tcPr>
          <w:p w14:paraId="4345E5E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6B924B5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65C6B9CD" w14:textId="77777777" w:rsidTr="00341AFA">
        <w:tc>
          <w:tcPr>
            <w:tcW w:w="3690" w:type="dxa"/>
            <w:gridSpan w:val="2"/>
            <w:tcBorders>
              <w:top w:val="nil"/>
              <w:left w:val="nil"/>
              <w:bottom w:val="nil"/>
              <w:right w:val="nil"/>
            </w:tcBorders>
          </w:tcPr>
          <w:p w14:paraId="4864DDE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60A2EF64"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55D6AE74" w14:textId="77777777" w:rsidTr="00341AFA">
        <w:tc>
          <w:tcPr>
            <w:tcW w:w="3690" w:type="dxa"/>
            <w:gridSpan w:val="2"/>
            <w:tcBorders>
              <w:top w:val="nil"/>
              <w:left w:val="nil"/>
              <w:bottom w:val="nil"/>
              <w:right w:val="nil"/>
            </w:tcBorders>
          </w:tcPr>
          <w:p w14:paraId="13D2CB9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8D8F25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69021FBB" w14:textId="77777777" w:rsidTr="00341AFA">
        <w:tc>
          <w:tcPr>
            <w:tcW w:w="3690" w:type="dxa"/>
            <w:gridSpan w:val="2"/>
            <w:tcBorders>
              <w:top w:val="nil"/>
              <w:left w:val="nil"/>
              <w:bottom w:val="nil"/>
              <w:right w:val="nil"/>
            </w:tcBorders>
          </w:tcPr>
          <w:p w14:paraId="27EF7BB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296A2B0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3439B796" w14:textId="77777777" w:rsidTr="00341AFA">
        <w:tc>
          <w:tcPr>
            <w:tcW w:w="9360" w:type="dxa"/>
            <w:gridSpan w:val="3"/>
            <w:tcBorders>
              <w:top w:val="nil"/>
              <w:left w:val="nil"/>
              <w:bottom w:val="nil"/>
              <w:right w:val="nil"/>
            </w:tcBorders>
          </w:tcPr>
          <w:p w14:paraId="118847D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5336CC00" w14:textId="77777777" w:rsidTr="00341AFA">
        <w:tc>
          <w:tcPr>
            <w:tcW w:w="450" w:type="dxa"/>
            <w:tcBorders>
              <w:top w:val="nil"/>
              <w:left w:val="nil"/>
              <w:bottom w:val="nil"/>
              <w:right w:val="nil"/>
            </w:tcBorders>
          </w:tcPr>
          <w:p w14:paraId="2544C83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5AC1ADD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bookmarkEnd w:id="144"/>
    </w:tbl>
    <w:p w14:paraId="783CECF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Cs w:val="20"/>
          <w:lang w:eastAsia="en-US"/>
        </w:rPr>
      </w:pPr>
    </w:p>
    <w:bookmarkStart w:id="148" w:name="BKM_581782DA_D6CB_40b1_A78D_A4C048A3CB6F"/>
    <w:bookmarkEnd w:id="126"/>
    <w:p w14:paraId="545CDA09" w14:textId="77777777" w:rsidR="00341AFA" w:rsidRPr="008A6917" w:rsidRDefault="00A85696" w:rsidP="00341AFA">
      <w:pPr>
        <w:pStyle w:val="Kop2"/>
        <w:rPr>
          <w:rFonts w:ascii="Arial" w:hAnsi="Arial"/>
          <w:sz w:val="30"/>
        </w:rPr>
      </w:pPr>
      <w:r w:rsidRPr="008A6917">
        <w:rPr>
          <w:rFonts w:ascii="Arial" w:hAnsi="Arial"/>
          <w:lang w:val="en-AU"/>
        </w:rPr>
        <w:lastRenderedPageBreak/>
        <w:fldChar w:fldCharType="begin" w:fldLock="1"/>
      </w:r>
      <w:r w:rsidR="00341AFA" w:rsidRPr="008A6917">
        <w:rPr>
          <w:rFonts w:ascii="Arial" w:hAnsi="Arial"/>
          <w:lang w:val="en-AU"/>
        </w:rPr>
        <w:instrText xml:space="preserve">MERGEFIELD </w:instrText>
      </w:r>
      <w:r w:rsidR="00341AFA" w:rsidRPr="008A6917">
        <w:instrText>Element.Stereotype</w:instrText>
      </w:r>
      <w:r w:rsidRPr="008A6917">
        <w:rPr>
          <w:rFonts w:ascii="Arial" w:hAnsi="Arial"/>
          <w:lang w:val="en-AU"/>
        </w:rPr>
        <w:fldChar w:fldCharType="separate"/>
      </w:r>
      <w:bookmarkStart w:id="149" w:name="_Toc404331957"/>
      <w:bookmarkStart w:id="150" w:name="_Toc493808877"/>
      <w:r w:rsidR="00341AFA">
        <w:t>Objecttype</w:t>
      </w:r>
      <w:r w:rsidRPr="008A6917">
        <w:rPr>
          <w:rFonts w:ascii="Arial" w:hAnsi="Arial"/>
          <w:lang w:val="en-AU"/>
        </w:rPr>
        <w:fldChar w:fldCharType="end"/>
      </w:r>
      <w:r w:rsidR="00341AFA" w:rsidRPr="008A6917">
        <w:t xml:space="preserve"> </w:t>
      </w:r>
      <w:r w:rsidR="0054486A">
        <w:fldChar w:fldCharType="begin" w:fldLock="1"/>
      </w:r>
      <w:r w:rsidR="0054486A">
        <w:instrText>MERGEFIELD Element.Name</w:instrText>
      </w:r>
      <w:r w:rsidR="0054486A">
        <w:fldChar w:fldCharType="separate"/>
      </w:r>
      <w:r w:rsidR="00341AFA" w:rsidRPr="008A6917">
        <w:t>INFORMATIEOBJECT</w:t>
      </w:r>
      <w:bookmarkEnd w:id="149"/>
      <w:bookmarkEnd w:id="150"/>
      <w:r w:rsidR="0054486A">
        <w:fldChar w:fldCharType="end"/>
      </w:r>
    </w:p>
    <w:bookmarkStart w:id="151" w:name="BKM_CB08FF35_EE64_4504_90CF_835DA32E636C"/>
    <w:bookmarkEnd w:id="151"/>
    <w:p w14:paraId="09257E96"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Informatieobjectidentificatie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42AB07E3" w14:textId="77777777" w:rsidTr="00341AFA">
        <w:trPr>
          <w:trHeight w:val="230"/>
        </w:trPr>
        <w:tc>
          <w:tcPr>
            <w:tcW w:w="3330" w:type="dxa"/>
            <w:gridSpan w:val="2"/>
            <w:tcBorders>
              <w:top w:val="nil"/>
              <w:left w:val="nil"/>
              <w:bottom w:val="nil"/>
              <w:right w:val="nil"/>
            </w:tcBorders>
          </w:tcPr>
          <w:p w14:paraId="7E7608D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113F3EB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Informatieobjectidentificatie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42549A2A"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65A79DED" w14:textId="77777777" w:rsidTr="00341AFA">
        <w:tc>
          <w:tcPr>
            <w:tcW w:w="3330" w:type="dxa"/>
            <w:gridSpan w:val="2"/>
            <w:tcBorders>
              <w:top w:val="nil"/>
              <w:left w:val="nil"/>
              <w:bottom w:val="nil"/>
              <w:right w:val="nil"/>
            </w:tcBorders>
          </w:tcPr>
          <w:p w14:paraId="365A660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45082CB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14:paraId="03D53A56" w14:textId="77777777" w:rsidTr="00341AFA">
        <w:tc>
          <w:tcPr>
            <w:tcW w:w="3330" w:type="dxa"/>
            <w:gridSpan w:val="2"/>
            <w:tcBorders>
              <w:top w:val="nil"/>
              <w:left w:val="nil"/>
              <w:bottom w:val="nil"/>
              <w:right w:val="nil"/>
            </w:tcBorders>
          </w:tcPr>
          <w:p w14:paraId="6A6271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5D9DA52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3E74F60" w14:textId="77777777" w:rsidTr="00341AFA">
        <w:tc>
          <w:tcPr>
            <w:tcW w:w="3330" w:type="dxa"/>
            <w:gridSpan w:val="2"/>
            <w:tcBorders>
              <w:top w:val="nil"/>
              <w:left w:val="nil"/>
              <w:bottom w:val="nil"/>
              <w:right w:val="nil"/>
            </w:tcBorders>
          </w:tcPr>
          <w:p w14:paraId="262BAA1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74282A2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identificatie</w:t>
            </w:r>
            <w:r w:rsidRPr="008A6917">
              <w:rPr>
                <w:rFonts w:ascii="Arial" w:hAnsi="Arial" w:cs="Arial"/>
                <w:color w:val="000000"/>
                <w:szCs w:val="24"/>
                <w:lang w:val="en-AU" w:eastAsia="en-US"/>
              </w:rPr>
              <w:fldChar w:fldCharType="end"/>
            </w:r>
          </w:p>
        </w:tc>
      </w:tr>
      <w:tr w:rsidR="00341AFA" w:rsidRPr="008A6917" w14:paraId="2E35658E" w14:textId="77777777" w:rsidTr="00341AFA">
        <w:tc>
          <w:tcPr>
            <w:tcW w:w="3330" w:type="dxa"/>
            <w:gridSpan w:val="2"/>
            <w:tcBorders>
              <w:top w:val="nil"/>
              <w:left w:val="nil"/>
              <w:bottom w:val="nil"/>
              <w:right w:val="nil"/>
            </w:tcBorders>
          </w:tcPr>
          <w:p w14:paraId="1BDCEA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052D196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binnen een gegeven context ondubbelzinnige referentie naar het INFORMATIEOBJECT.</w:t>
            </w:r>
          </w:p>
        </w:tc>
      </w:tr>
      <w:tr w:rsidR="00341AFA" w:rsidRPr="008A6917" w14:paraId="34C18B69" w14:textId="77777777" w:rsidTr="00341AFA">
        <w:trPr>
          <w:trHeight w:val="230"/>
        </w:trPr>
        <w:tc>
          <w:tcPr>
            <w:tcW w:w="3330" w:type="dxa"/>
            <w:gridSpan w:val="2"/>
            <w:tcBorders>
              <w:top w:val="nil"/>
              <w:left w:val="nil"/>
              <w:bottom w:val="nil"/>
              <w:right w:val="nil"/>
            </w:tcBorders>
          </w:tcPr>
          <w:p w14:paraId="5185D53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1650CC7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14:paraId="46A57B74" w14:textId="77777777" w:rsidTr="00341AFA">
        <w:tc>
          <w:tcPr>
            <w:tcW w:w="3330" w:type="dxa"/>
            <w:gridSpan w:val="2"/>
            <w:tcBorders>
              <w:top w:val="nil"/>
              <w:left w:val="nil"/>
              <w:bottom w:val="nil"/>
              <w:right w:val="nil"/>
            </w:tcBorders>
          </w:tcPr>
          <w:p w14:paraId="000E173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379E155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63219198" w14:textId="77777777" w:rsidTr="00341AFA">
        <w:tc>
          <w:tcPr>
            <w:tcW w:w="3330" w:type="dxa"/>
            <w:gridSpan w:val="2"/>
            <w:tcBorders>
              <w:top w:val="nil"/>
              <w:left w:val="nil"/>
              <w:bottom w:val="nil"/>
              <w:right w:val="nil"/>
            </w:tcBorders>
          </w:tcPr>
          <w:p w14:paraId="557DF83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5CA939F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AN40</w:t>
            </w:r>
            <w:r w:rsidRPr="008A6917">
              <w:rPr>
                <w:rFonts w:ascii="Arial" w:hAnsi="Arial" w:cs="Arial"/>
                <w:color w:val="000000"/>
                <w:szCs w:val="24"/>
                <w:lang w:val="en-AU" w:eastAsia="en-US"/>
              </w:rPr>
              <w:fldChar w:fldCharType="end"/>
            </w:r>
          </w:p>
        </w:tc>
      </w:tr>
      <w:tr w:rsidR="00341AFA" w:rsidRPr="008A6917" w14:paraId="7BCD15D0" w14:textId="77777777" w:rsidTr="00341AFA">
        <w:trPr>
          <w:trHeight w:val="230"/>
        </w:trPr>
        <w:tc>
          <w:tcPr>
            <w:tcW w:w="3330" w:type="dxa"/>
            <w:gridSpan w:val="2"/>
            <w:tcBorders>
              <w:top w:val="nil"/>
              <w:left w:val="nil"/>
              <w:bottom w:val="nil"/>
              <w:right w:val="nil"/>
            </w:tcBorders>
          </w:tcPr>
          <w:p w14:paraId="19DB5E6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0FC10AE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 m.u.v. diacrieten</w:t>
            </w:r>
          </w:p>
        </w:tc>
      </w:tr>
      <w:tr w:rsidR="00341AFA" w:rsidRPr="008A6917" w14:paraId="5F02F63C" w14:textId="77777777" w:rsidTr="00341AFA">
        <w:trPr>
          <w:trHeight w:val="215"/>
        </w:trPr>
        <w:tc>
          <w:tcPr>
            <w:tcW w:w="3330" w:type="dxa"/>
            <w:gridSpan w:val="2"/>
            <w:tcBorders>
              <w:top w:val="nil"/>
              <w:left w:val="nil"/>
              <w:bottom w:val="nil"/>
              <w:right w:val="nil"/>
            </w:tcBorders>
          </w:tcPr>
          <w:p w14:paraId="05CAC61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4F1E788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B67E285" w14:textId="77777777" w:rsidTr="00341AFA">
        <w:trPr>
          <w:trHeight w:val="230"/>
        </w:trPr>
        <w:tc>
          <w:tcPr>
            <w:tcW w:w="3330" w:type="dxa"/>
            <w:gridSpan w:val="2"/>
            <w:tcBorders>
              <w:top w:val="nil"/>
              <w:left w:val="nil"/>
              <w:bottom w:val="nil"/>
              <w:right w:val="nil"/>
            </w:tcBorders>
          </w:tcPr>
          <w:p w14:paraId="0FAD4D2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0676174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9582145" w14:textId="77777777" w:rsidTr="00341AFA">
        <w:trPr>
          <w:trHeight w:val="230"/>
        </w:trPr>
        <w:tc>
          <w:tcPr>
            <w:tcW w:w="3330" w:type="dxa"/>
            <w:gridSpan w:val="2"/>
            <w:tcBorders>
              <w:top w:val="nil"/>
              <w:left w:val="nil"/>
              <w:bottom w:val="nil"/>
              <w:right w:val="nil"/>
            </w:tcBorders>
          </w:tcPr>
          <w:p w14:paraId="5B69FF7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0C79D7C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1199331" w14:textId="77777777" w:rsidTr="00341AFA">
        <w:trPr>
          <w:trHeight w:val="230"/>
        </w:trPr>
        <w:tc>
          <w:tcPr>
            <w:tcW w:w="3330" w:type="dxa"/>
            <w:gridSpan w:val="2"/>
            <w:tcBorders>
              <w:top w:val="nil"/>
              <w:left w:val="nil"/>
              <w:bottom w:val="nil"/>
              <w:right w:val="nil"/>
            </w:tcBorders>
          </w:tcPr>
          <w:p w14:paraId="0501397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1B059B0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65E1462" w14:textId="77777777" w:rsidTr="00341AFA">
        <w:trPr>
          <w:trHeight w:val="230"/>
        </w:trPr>
        <w:tc>
          <w:tcPr>
            <w:tcW w:w="3330" w:type="dxa"/>
            <w:gridSpan w:val="2"/>
            <w:tcBorders>
              <w:top w:val="nil"/>
              <w:left w:val="nil"/>
              <w:bottom w:val="nil"/>
              <w:right w:val="nil"/>
            </w:tcBorders>
          </w:tcPr>
          <w:p w14:paraId="0D30A05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1D84AFE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80EA032" w14:textId="77777777" w:rsidTr="00341AFA">
        <w:tc>
          <w:tcPr>
            <w:tcW w:w="3330" w:type="dxa"/>
            <w:gridSpan w:val="2"/>
            <w:tcBorders>
              <w:top w:val="nil"/>
              <w:left w:val="nil"/>
              <w:bottom w:val="nil"/>
              <w:right w:val="nil"/>
            </w:tcBorders>
          </w:tcPr>
          <w:p w14:paraId="62409BB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63A18F9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4C998D0" w14:textId="77777777" w:rsidTr="00341AFA">
        <w:trPr>
          <w:trHeight w:val="230"/>
        </w:trPr>
        <w:tc>
          <w:tcPr>
            <w:tcW w:w="3330" w:type="dxa"/>
            <w:gridSpan w:val="2"/>
            <w:tcBorders>
              <w:top w:val="nil"/>
              <w:left w:val="nil"/>
              <w:bottom w:val="nil"/>
              <w:right w:val="nil"/>
            </w:tcBorders>
          </w:tcPr>
          <w:p w14:paraId="7424802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3755E1F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53CA56C0" w14:textId="77777777" w:rsidTr="00341AFA">
        <w:trPr>
          <w:trHeight w:val="230"/>
        </w:trPr>
        <w:tc>
          <w:tcPr>
            <w:tcW w:w="3330" w:type="dxa"/>
            <w:gridSpan w:val="2"/>
            <w:tcBorders>
              <w:top w:val="nil"/>
              <w:left w:val="nil"/>
              <w:bottom w:val="nil"/>
              <w:right w:val="nil"/>
            </w:tcBorders>
          </w:tcPr>
          <w:p w14:paraId="74F8619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77C4CB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F0B1600" w14:textId="77777777" w:rsidTr="00341AFA">
        <w:trPr>
          <w:trHeight w:val="230"/>
        </w:trPr>
        <w:tc>
          <w:tcPr>
            <w:tcW w:w="3330" w:type="dxa"/>
            <w:gridSpan w:val="2"/>
            <w:tcBorders>
              <w:top w:val="nil"/>
              <w:left w:val="nil"/>
              <w:bottom w:val="nil"/>
              <w:right w:val="nil"/>
            </w:tcBorders>
          </w:tcPr>
          <w:p w14:paraId="146EEC4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7E6B222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waarde van de attribuutsoort wordt bepaald bij de creatie of vastlegging van een (instantie van een) informatieobject en wijzigt daarna niet meer.</w:t>
            </w:r>
          </w:p>
        </w:tc>
      </w:tr>
      <w:tr w:rsidR="00341AFA" w:rsidRPr="008A6917" w14:paraId="2386BC3F" w14:textId="77777777" w:rsidTr="00341AFA">
        <w:tc>
          <w:tcPr>
            <w:tcW w:w="9360" w:type="dxa"/>
            <w:gridSpan w:val="4"/>
            <w:tcBorders>
              <w:top w:val="nil"/>
              <w:left w:val="nil"/>
              <w:bottom w:val="nil"/>
              <w:right w:val="nil"/>
            </w:tcBorders>
          </w:tcPr>
          <w:p w14:paraId="1757EF5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A261F7" w14:paraId="1B61AA0B" w14:textId="77777777" w:rsidTr="00341AFA">
        <w:tc>
          <w:tcPr>
            <w:tcW w:w="450" w:type="dxa"/>
            <w:tcBorders>
              <w:top w:val="nil"/>
              <w:left w:val="nil"/>
              <w:bottom w:val="nil"/>
              <w:right w:val="nil"/>
            </w:tcBorders>
          </w:tcPr>
          <w:p w14:paraId="02F0813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5F9A345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gaat om een uniek kenmerk, gevormd door een reeks letters, cijfers en/of leestekens, dat het informatieobject uniek identificeert binnen de organisatie die het informatieobject heeft gecreëerd of heeft ontvangen en als eerste in een samenwerkingsketen heeft vastgelegd (cq. de ‘gegeven context’). Door combinatie met het RSIN van die organisatie, als waarde van de attribuutsoort ‘Bronorganisatie’, wordt een voor geheel Nederland unieke aanduiding van informatieobjecten verkregen.</w:t>
            </w:r>
          </w:p>
          <w:p w14:paraId="39D7804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val="en-US" w:eastAsia="en-US"/>
              </w:rPr>
            </w:pPr>
            <w:r w:rsidRPr="008A6917">
              <w:rPr>
                <w:rFonts w:ascii="Calibri" w:hAnsi="Calibri" w:cs="Arial"/>
                <w:color w:val="000000"/>
                <w:sz w:val="22"/>
                <w:szCs w:val="24"/>
                <w:lang w:val="en-US" w:eastAsia="en-US"/>
              </w:rPr>
              <w:t>Het betreft het Dublin Core metadata-element ‘Identifier’ met als toelichting: Recommended best practice is to identify the resource by means of a string or number conforming to a formal identification system. Formal identification systems include but are not limited to the Uniform Resource Identifier (URI) (including the Uniform Resource Locator (URL)), the Digital Object Identifier (DOI), and the International Standard Book Number (ISBN).</w:t>
            </w:r>
          </w:p>
        </w:tc>
      </w:tr>
    </w:tbl>
    <w:bookmarkStart w:id="152" w:name="BKM_79282AF8_D445_4ef7_B56F_26397A5DF277"/>
    <w:bookmarkEnd w:id="152"/>
    <w:p w14:paraId="0CC537F3"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Bronorganisatie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35AD1BB4" w14:textId="77777777" w:rsidTr="00341AFA">
        <w:trPr>
          <w:trHeight w:val="230"/>
        </w:trPr>
        <w:tc>
          <w:tcPr>
            <w:tcW w:w="3330" w:type="dxa"/>
            <w:gridSpan w:val="2"/>
            <w:tcBorders>
              <w:top w:val="nil"/>
              <w:left w:val="nil"/>
              <w:bottom w:val="nil"/>
              <w:right w:val="nil"/>
            </w:tcBorders>
          </w:tcPr>
          <w:p w14:paraId="0500117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6EABA25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Bronorganisatie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497F5A04"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425A741C" w14:textId="77777777" w:rsidTr="00341AFA">
        <w:tc>
          <w:tcPr>
            <w:tcW w:w="3330" w:type="dxa"/>
            <w:gridSpan w:val="2"/>
            <w:tcBorders>
              <w:top w:val="nil"/>
              <w:left w:val="nil"/>
              <w:bottom w:val="nil"/>
              <w:right w:val="nil"/>
            </w:tcBorders>
          </w:tcPr>
          <w:p w14:paraId="4D0C907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760F41C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319F88CD" w14:textId="77777777" w:rsidTr="00341AFA">
        <w:tc>
          <w:tcPr>
            <w:tcW w:w="3330" w:type="dxa"/>
            <w:gridSpan w:val="2"/>
            <w:tcBorders>
              <w:top w:val="nil"/>
              <w:left w:val="nil"/>
              <w:bottom w:val="nil"/>
              <w:right w:val="nil"/>
            </w:tcBorders>
          </w:tcPr>
          <w:p w14:paraId="23253EB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66E31B6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960D573" w14:textId="77777777" w:rsidTr="00341AFA">
        <w:tc>
          <w:tcPr>
            <w:tcW w:w="3330" w:type="dxa"/>
            <w:gridSpan w:val="2"/>
            <w:tcBorders>
              <w:top w:val="nil"/>
              <w:left w:val="nil"/>
              <w:bottom w:val="nil"/>
              <w:right w:val="nil"/>
            </w:tcBorders>
          </w:tcPr>
          <w:p w14:paraId="504FEB6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25069A7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bronorganisatie</w:t>
            </w:r>
            <w:r w:rsidRPr="008A6917">
              <w:rPr>
                <w:rFonts w:ascii="Arial" w:hAnsi="Arial" w:cs="Arial"/>
                <w:color w:val="000000"/>
                <w:szCs w:val="24"/>
                <w:lang w:val="en-AU" w:eastAsia="en-US"/>
              </w:rPr>
              <w:fldChar w:fldCharType="end"/>
            </w:r>
          </w:p>
        </w:tc>
      </w:tr>
      <w:tr w:rsidR="00341AFA" w:rsidRPr="008A6917" w14:paraId="1E1B6EB0" w14:textId="77777777" w:rsidTr="00341AFA">
        <w:tc>
          <w:tcPr>
            <w:tcW w:w="3330" w:type="dxa"/>
            <w:gridSpan w:val="2"/>
            <w:tcBorders>
              <w:top w:val="nil"/>
              <w:left w:val="nil"/>
              <w:bottom w:val="nil"/>
              <w:right w:val="nil"/>
            </w:tcBorders>
          </w:tcPr>
          <w:p w14:paraId="62E946C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2A4E6F9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 xml:space="preserve">Het RSIN van de Niet-natuurlijk persoon zijnde de organisatie die het informatieobject heeft gecreëerd of heeft ontvangen en als eerste in een samenwerkingsketen heeft vastgelegd. </w:t>
            </w:r>
            <w:r w:rsidRPr="008A6917">
              <w:rPr>
                <w:rFonts w:ascii="Arial" w:hAnsi="Arial" w:cs="Arial"/>
                <w:color w:val="000000"/>
                <w:szCs w:val="24"/>
                <w:lang w:val="en-AU" w:eastAsia="en-US"/>
              </w:rPr>
              <w:fldChar w:fldCharType="end"/>
            </w:r>
          </w:p>
        </w:tc>
      </w:tr>
      <w:tr w:rsidR="00341AFA" w:rsidRPr="008A6917" w14:paraId="31240EF8" w14:textId="77777777" w:rsidTr="00341AFA">
        <w:trPr>
          <w:trHeight w:val="230"/>
        </w:trPr>
        <w:tc>
          <w:tcPr>
            <w:tcW w:w="3330" w:type="dxa"/>
            <w:gridSpan w:val="2"/>
            <w:tcBorders>
              <w:top w:val="nil"/>
              <w:left w:val="nil"/>
              <w:bottom w:val="nil"/>
              <w:right w:val="nil"/>
            </w:tcBorders>
          </w:tcPr>
          <w:p w14:paraId="1D721B5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3D8EFA4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465CFAC7" w14:textId="77777777" w:rsidTr="00341AFA">
        <w:tc>
          <w:tcPr>
            <w:tcW w:w="3330" w:type="dxa"/>
            <w:gridSpan w:val="2"/>
            <w:tcBorders>
              <w:top w:val="nil"/>
              <w:left w:val="nil"/>
              <w:bottom w:val="nil"/>
              <w:right w:val="nil"/>
            </w:tcBorders>
          </w:tcPr>
          <w:p w14:paraId="4F5F1B2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0EA0B56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1-9-2013</w:t>
            </w:r>
          </w:p>
        </w:tc>
      </w:tr>
      <w:tr w:rsidR="00341AFA" w:rsidRPr="008A6917" w14:paraId="0548A9D9" w14:textId="77777777" w:rsidTr="00341AFA">
        <w:tc>
          <w:tcPr>
            <w:tcW w:w="3330" w:type="dxa"/>
            <w:gridSpan w:val="2"/>
            <w:tcBorders>
              <w:top w:val="nil"/>
              <w:left w:val="nil"/>
              <w:bottom w:val="nil"/>
              <w:right w:val="nil"/>
            </w:tcBorders>
          </w:tcPr>
          <w:p w14:paraId="780D788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37D519B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N9</w:t>
            </w:r>
            <w:r w:rsidRPr="008A6917">
              <w:rPr>
                <w:rFonts w:ascii="Arial" w:hAnsi="Arial" w:cs="Arial"/>
                <w:color w:val="000000"/>
                <w:szCs w:val="24"/>
                <w:lang w:val="en-AU" w:eastAsia="en-US"/>
              </w:rPr>
              <w:fldChar w:fldCharType="end"/>
            </w:r>
          </w:p>
        </w:tc>
      </w:tr>
      <w:tr w:rsidR="00341AFA" w:rsidRPr="008A6917" w14:paraId="14ED68B4" w14:textId="77777777" w:rsidTr="00341AFA">
        <w:trPr>
          <w:trHeight w:val="230"/>
        </w:trPr>
        <w:tc>
          <w:tcPr>
            <w:tcW w:w="3330" w:type="dxa"/>
            <w:gridSpan w:val="2"/>
            <w:tcBorders>
              <w:top w:val="nil"/>
              <w:left w:val="nil"/>
              <w:bottom w:val="nil"/>
              <w:right w:val="nil"/>
            </w:tcBorders>
          </w:tcPr>
          <w:p w14:paraId="4FA8A2E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137F47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in het NHR voorkomende unieke identificaties van rechtspersonen en samenwerkingsverbanden.</w:t>
            </w:r>
          </w:p>
        </w:tc>
      </w:tr>
      <w:tr w:rsidR="00341AFA" w:rsidRPr="008A6917" w14:paraId="20A33547" w14:textId="77777777" w:rsidTr="00341AFA">
        <w:trPr>
          <w:trHeight w:val="215"/>
        </w:trPr>
        <w:tc>
          <w:tcPr>
            <w:tcW w:w="3330" w:type="dxa"/>
            <w:gridSpan w:val="2"/>
            <w:tcBorders>
              <w:top w:val="nil"/>
              <w:left w:val="nil"/>
              <w:bottom w:val="nil"/>
              <w:right w:val="nil"/>
            </w:tcBorders>
          </w:tcPr>
          <w:p w14:paraId="72D6855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materiële historie</w:t>
            </w:r>
          </w:p>
        </w:tc>
        <w:tc>
          <w:tcPr>
            <w:tcW w:w="6030" w:type="dxa"/>
            <w:gridSpan w:val="2"/>
            <w:tcBorders>
              <w:top w:val="nil"/>
              <w:left w:val="nil"/>
              <w:bottom w:val="nil"/>
              <w:right w:val="nil"/>
            </w:tcBorders>
          </w:tcPr>
          <w:p w14:paraId="2AC69DD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7174E5A" w14:textId="77777777" w:rsidTr="00341AFA">
        <w:trPr>
          <w:trHeight w:val="230"/>
        </w:trPr>
        <w:tc>
          <w:tcPr>
            <w:tcW w:w="3330" w:type="dxa"/>
            <w:gridSpan w:val="2"/>
            <w:tcBorders>
              <w:top w:val="nil"/>
              <w:left w:val="nil"/>
              <w:bottom w:val="nil"/>
              <w:right w:val="nil"/>
            </w:tcBorders>
          </w:tcPr>
          <w:p w14:paraId="303FA04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13F4F2E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2B28FE0" w14:textId="77777777" w:rsidTr="00341AFA">
        <w:trPr>
          <w:trHeight w:val="230"/>
        </w:trPr>
        <w:tc>
          <w:tcPr>
            <w:tcW w:w="3330" w:type="dxa"/>
            <w:gridSpan w:val="2"/>
            <w:tcBorders>
              <w:top w:val="nil"/>
              <w:left w:val="nil"/>
              <w:bottom w:val="nil"/>
              <w:right w:val="nil"/>
            </w:tcBorders>
          </w:tcPr>
          <w:p w14:paraId="1425A2A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02DD66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BC7167E" w14:textId="77777777" w:rsidTr="00341AFA">
        <w:trPr>
          <w:trHeight w:val="230"/>
        </w:trPr>
        <w:tc>
          <w:tcPr>
            <w:tcW w:w="3330" w:type="dxa"/>
            <w:gridSpan w:val="2"/>
            <w:tcBorders>
              <w:top w:val="nil"/>
              <w:left w:val="nil"/>
              <w:bottom w:val="nil"/>
              <w:right w:val="nil"/>
            </w:tcBorders>
          </w:tcPr>
          <w:p w14:paraId="174647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7E3253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1B57849" w14:textId="77777777" w:rsidTr="00341AFA">
        <w:trPr>
          <w:trHeight w:val="230"/>
        </w:trPr>
        <w:tc>
          <w:tcPr>
            <w:tcW w:w="3330" w:type="dxa"/>
            <w:gridSpan w:val="2"/>
            <w:tcBorders>
              <w:top w:val="nil"/>
              <w:left w:val="nil"/>
              <w:bottom w:val="nil"/>
              <w:right w:val="nil"/>
            </w:tcBorders>
          </w:tcPr>
          <w:p w14:paraId="4FB6E12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35E9498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915ED53" w14:textId="77777777" w:rsidTr="00341AFA">
        <w:tc>
          <w:tcPr>
            <w:tcW w:w="3330" w:type="dxa"/>
            <w:gridSpan w:val="2"/>
            <w:tcBorders>
              <w:top w:val="nil"/>
              <w:left w:val="nil"/>
              <w:bottom w:val="nil"/>
              <w:right w:val="nil"/>
            </w:tcBorders>
          </w:tcPr>
          <w:p w14:paraId="39D4589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225885E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1D09A57" w14:textId="77777777" w:rsidTr="00341AFA">
        <w:trPr>
          <w:trHeight w:val="230"/>
        </w:trPr>
        <w:tc>
          <w:tcPr>
            <w:tcW w:w="3330" w:type="dxa"/>
            <w:gridSpan w:val="2"/>
            <w:tcBorders>
              <w:top w:val="nil"/>
              <w:left w:val="nil"/>
              <w:bottom w:val="nil"/>
              <w:right w:val="nil"/>
            </w:tcBorders>
          </w:tcPr>
          <w:p w14:paraId="193E4D0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061E41D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76698E90" w14:textId="77777777" w:rsidTr="00341AFA">
        <w:trPr>
          <w:trHeight w:val="230"/>
        </w:trPr>
        <w:tc>
          <w:tcPr>
            <w:tcW w:w="3330" w:type="dxa"/>
            <w:gridSpan w:val="2"/>
            <w:tcBorders>
              <w:top w:val="nil"/>
              <w:left w:val="nil"/>
              <w:bottom w:val="nil"/>
              <w:right w:val="nil"/>
            </w:tcBorders>
          </w:tcPr>
          <w:p w14:paraId="4ABDCF2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6EC0D2F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Landelijk kerngegeven</w:t>
            </w:r>
          </w:p>
        </w:tc>
      </w:tr>
      <w:tr w:rsidR="00341AFA" w:rsidRPr="008A6917" w14:paraId="2A119D2A" w14:textId="77777777" w:rsidTr="00341AFA">
        <w:trPr>
          <w:trHeight w:val="230"/>
        </w:trPr>
        <w:tc>
          <w:tcPr>
            <w:tcW w:w="3330" w:type="dxa"/>
            <w:gridSpan w:val="2"/>
            <w:tcBorders>
              <w:top w:val="nil"/>
              <w:left w:val="nil"/>
              <w:bottom w:val="nil"/>
              <w:right w:val="nil"/>
            </w:tcBorders>
          </w:tcPr>
          <w:p w14:paraId="4A8F25D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70ACA3B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742947C9" w14:textId="77777777" w:rsidTr="00341AFA">
        <w:tc>
          <w:tcPr>
            <w:tcW w:w="9360" w:type="dxa"/>
            <w:gridSpan w:val="4"/>
            <w:tcBorders>
              <w:top w:val="nil"/>
              <w:left w:val="nil"/>
              <w:bottom w:val="nil"/>
              <w:right w:val="nil"/>
            </w:tcBorders>
          </w:tcPr>
          <w:p w14:paraId="00C72D8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1D31FB79" w14:textId="77777777" w:rsidTr="00341AFA">
        <w:tc>
          <w:tcPr>
            <w:tcW w:w="450" w:type="dxa"/>
            <w:tcBorders>
              <w:top w:val="nil"/>
              <w:left w:val="nil"/>
              <w:bottom w:val="nil"/>
              <w:right w:val="nil"/>
            </w:tcBorders>
          </w:tcPr>
          <w:p w14:paraId="6EB3E46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064D341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het RSIN (Rechtspersonen en Samenwerkingsverbanden InformatieNummer) zoals dat door de KvK in het NHR aan elk rechtspersoon en samenwerkingsverband is toegekend. Dit identificeert uniek de organisatie, zijnde een rechtspersoon of samenwerkingsverband, dat het informatieobject heeft gecreëerd of heeft ontvangen en als eerste in een samenwerkingsketen heeft vastgelegd. Met het laatste doelen we er op dat bij uitwisseling van een informatieobject tussen samenwerkende organisaties de unieke aanduiding van het informatieobject niet wijzigt mits de ontvangende organisatie geen wijzigingen in het informatieobject aanbrengt. In het laatste geval ontstaat een nieuw informatieobject.</w:t>
            </w:r>
          </w:p>
          <w:p w14:paraId="5AD3D12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RSIN staat in het Handelsregister (NHR) en op het daaraan te ontlenen uittreksel.</w:t>
            </w:r>
          </w:p>
          <w:p w14:paraId="0B0CE3D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Deze attribuutsoort vormt tezamen met de Informatieobjectidentificatie de unieke aanduiding van een informatieobject voor geheel Nederland.</w:t>
            </w:r>
          </w:p>
          <w:p w14:paraId="088CD0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waarde van dit attribuutsoort wijzigt niet, ook niet indien (de behandeling van) het informatieobject over zou gaan naar een andere organisatie. Er is immers maar één organisatie die het informatieobject gecreëerd of als eerste vastgelegd heeft.</w:t>
            </w:r>
          </w:p>
        </w:tc>
      </w:tr>
    </w:tbl>
    <w:bookmarkStart w:id="153" w:name="BKM_61F9ED59_4DA5_4099_ADAC_8D7FEFDD0F37"/>
    <w:bookmarkEnd w:id="153"/>
    <w:p w14:paraId="218905A2"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Creatiedatum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39670C39" w14:textId="77777777" w:rsidTr="00341AFA">
        <w:trPr>
          <w:trHeight w:val="230"/>
        </w:trPr>
        <w:tc>
          <w:tcPr>
            <w:tcW w:w="3330" w:type="dxa"/>
            <w:gridSpan w:val="2"/>
            <w:tcBorders>
              <w:top w:val="nil"/>
              <w:left w:val="nil"/>
              <w:bottom w:val="nil"/>
              <w:right w:val="nil"/>
            </w:tcBorders>
          </w:tcPr>
          <w:p w14:paraId="20A9E5E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30E6994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Creatiedatum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19930D04"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12069A49" w14:textId="77777777" w:rsidTr="00341AFA">
        <w:tc>
          <w:tcPr>
            <w:tcW w:w="3330" w:type="dxa"/>
            <w:gridSpan w:val="2"/>
            <w:tcBorders>
              <w:top w:val="nil"/>
              <w:left w:val="nil"/>
              <w:bottom w:val="nil"/>
              <w:right w:val="nil"/>
            </w:tcBorders>
          </w:tcPr>
          <w:p w14:paraId="414CC24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38C5A98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14:paraId="1B290977" w14:textId="77777777" w:rsidTr="00341AFA">
        <w:tc>
          <w:tcPr>
            <w:tcW w:w="3330" w:type="dxa"/>
            <w:gridSpan w:val="2"/>
            <w:tcBorders>
              <w:top w:val="nil"/>
              <w:left w:val="nil"/>
              <w:bottom w:val="nil"/>
              <w:right w:val="nil"/>
            </w:tcBorders>
          </w:tcPr>
          <w:p w14:paraId="2259930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61692E7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6CAA1D2" w14:textId="77777777" w:rsidTr="00341AFA">
        <w:tc>
          <w:tcPr>
            <w:tcW w:w="3330" w:type="dxa"/>
            <w:gridSpan w:val="2"/>
            <w:tcBorders>
              <w:top w:val="nil"/>
              <w:left w:val="nil"/>
              <w:bottom w:val="nil"/>
              <w:right w:val="nil"/>
            </w:tcBorders>
          </w:tcPr>
          <w:p w14:paraId="105CD97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550FB61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creatiedatum</w:t>
            </w:r>
            <w:r w:rsidRPr="008A6917">
              <w:rPr>
                <w:rFonts w:ascii="Arial" w:hAnsi="Arial" w:cs="Arial"/>
                <w:color w:val="000000"/>
                <w:szCs w:val="24"/>
                <w:lang w:val="en-AU" w:eastAsia="en-US"/>
              </w:rPr>
              <w:fldChar w:fldCharType="end"/>
            </w:r>
          </w:p>
        </w:tc>
      </w:tr>
      <w:tr w:rsidR="00341AFA" w:rsidRPr="008A6917" w14:paraId="571459E2" w14:textId="77777777" w:rsidTr="00341AFA">
        <w:tc>
          <w:tcPr>
            <w:tcW w:w="3330" w:type="dxa"/>
            <w:gridSpan w:val="2"/>
            <w:tcBorders>
              <w:top w:val="nil"/>
              <w:left w:val="nil"/>
              <w:bottom w:val="nil"/>
              <w:right w:val="nil"/>
            </w:tcBorders>
          </w:tcPr>
          <w:p w14:paraId="36AED7F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6CA0276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datum of een gebeurtenis in de levenscyclus van het INFORMATIEOBJECT.</w:t>
            </w:r>
          </w:p>
        </w:tc>
      </w:tr>
      <w:tr w:rsidR="00341AFA" w:rsidRPr="008A6917" w14:paraId="54253368" w14:textId="77777777" w:rsidTr="00341AFA">
        <w:trPr>
          <w:trHeight w:val="230"/>
        </w:trPr>
        <w:tc>
          <w:tcPr>
            <w:tcW w:w="3330" w:type="dxa"/>
            <w:gridSpan w:val="2"/>
            <w:tcBorders>
              <w:top w:val="nil"/>
              <w:left w:val="nil"/>
              <w:bottom w:val="nil"/>
              <w:right w:val="nil"/>
            </w:tcBorders>
          </w:tcPr>
          <w:p w14:paraId="42C9073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3527D50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14:paraId="55700F3A" w14:textId="77777777" w:rsidTr="00341AFA">
        <w:tc>
          <w:tcPr>
            <w:tcW w:w="3330" w:type="dxa"/>
            <w:gridSpan w:val="2"/>
            <w:tcBorders>
              <w:top w:val="nil"/>
              <w:left w:val="nil"/>
              <w:bottom w:val="nil"/>
              <w:right w:val="nil"/>
            </w:tcBorders>
          </w:tcPr>
          <w:p w14:paraId="3231F4E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418CE66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049C075C" w14:textId="77777777" w:rsidTr="00341AFA">
        <w:tc>
          <w:tcPr>
            <w:tcW w:w="3330" w:type="dxa"/>
            <w:gridSpan w:val="2"/>
            <w:tcBorders>
              <w:top w:val="nil"/>
              <w:left w:val="nil"/>
              <w:bottom w:val="nil"/>
              <w:right w:val="nil"/>
            </w:tcBorders>
          </w:tcPr>
          <w:p w14:paraId="4705100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2845460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14:paraId="194AA954" w14:textId="77777777" w:rsidTr="00341AFA">
        <w:trPr>
          <w:trHeight w:val="230"/>
        </w:trPr>
        <w:tc>
          <w:tcPr>
            <w:tcW w:w="3330" w:type="dxa"/>
            <w:gridSpan w:val="2"/>
            <w:tcBorders>
              <w:top w:val="nil"/>
              <w:left w:val="nil"/>
              <w:bottom w:val="nil"/>
              <w:right w:val="nil"/>
            </w:tcBorders>
          </w:tcPr>
          <w:p w14:paraId="70D30A3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6B3BF03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of voor de huidige</w:t>
            </w:r>
          </w:p>
          <w:p w14:paraId="757B612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datum en tijd</w:t>
            </w:r>
          </w:p>
        </w:tc>
      </w:tr>
      <w:tr w:rsidR="00341AFA" w:rsidRPr="008A6917" w14:paraId="690E83F4" w14:textId="77777777" w:rsidTr="00341AFA">
        <w:trPr>
          <w:trHeight w:val="215"/>
        </w:trPr>
        <w:tc>
          <w:tcPr>
            <w:tcW w:w="3330" w:type="dxa"/>
            <w:gridSpan w:val="2"/>
            <w:tcBorders>
              <w:top w:val="nil"/>
              <w:left w:val="nil"/>
              <w:bottom w:val="nil"/>
              <w:right w:val="nil"/>
            </w:tcBorders>
          </w:tcPr>
          <w:p w14:paraId="604EA9B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44D2E10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16432C6" w14:textId="77777777" w:rsidTr="00341AFA">
        <w:trPr>
          <w:trHeight w:val="230"/>
        </w:trPr>
        <w:tc>
          <w:tcPr>
            <w:tcW w:w="3330" w:type="dxa"/>
            <w:gridSpan w:val="2"/>
            <w:tcBorders>
              <w:top w:val="nil"/>
              <w:left w:val="nil"/>
              <w:bottom w:val="nil"/>
              <w:right w:val="nil"/>
            </w:tcBorders>
          </w:tcPr>
          <w:p w14:paraId="6CE928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47BE7A3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55609C85" w14:textId="77777777" w:rsidTr="00341AFA">
        <w:trPr>
          <w:trHeight w:val="230"/>
        </w:trPr>
        <w:tc>
          <w:tcPr>
            <w:tcW w:w="3330" w:type="dxa"/>
            <w:gridSpan w:val="2"/>
            <w:tcBorders>
              <w:top w:val="nil"/>
              <w:left w:val="nil"/>
              <w:bottom w:val="nil"/>
              <w:right w:val="nil"/>
            </w:tcBorders>
          </w:tcPr>
          <w:p w14:paraId="2BFCD41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1D620B8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E021C02" w14:textId="77777777" w:rsidTr="00341AFA">
        <w:trPr>
          <w:trHeight w:val="230"/>
        </w:trPr>
        <w:tc>
          <w:tcPr>
            <w:tcW w:w="3330" w:type="dxa"/>
            <w:gridSpan w:val="2"/>
            <w:tcBorders>
              <w:top w:val="nil"/>
              <w:left w:val="nil"/>
              <w:bottom w:val="nil"/>
              <w:right w:val="nil"/>
            </w:tcBorders>
          </w:tcPr>
          <w:p w14:paraId="766184C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1630177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ABFE343" w14:textId="77777777" w:rsidTr="00341AFA">
        <w:trPr>
          <w:trHeight w:val="230"/>
        </w:trPr>
        <w:tc>
          <w:tcPr>
            <w:tcW w:w="3330" w:type="dxa"/>
            <w:gridSpan w:val="2"/>
            <w:tcBorders>
              <w:top w:val="nil"/>
              <w:left w:val="nil"/>
              <w:bottom w:val="nil"/>
              <w:right w:val="nil"/>
            </w:tcBorders>
          </w:tcPr>
          <w:p w14:paraId="41F94D6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141AFF4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5CDD8B2" w14:textId="77777777" w:rsidTr="00341AFA">
        <w:tc>
          <w:tcPr>
            <w:tcW w:w="3330" w:type="dxa"/>
            <w:gridSpan w:val="2"/>
            <w:tcBorders>
              <w:top w:val="nil"/>
              <w:left w:val="nil"/>
              <w:bottom w:val="nil"/>
              <w:right w:val="nil"/>
            </w:tcBorders>
          </w:tcPr>
          <w:p w14:paraId="5E7E827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365F019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BE119A3" w14:textId="77777777" w:rsidTr="00341AFA">
        <w:trPr>
          <w:trHeight w:val="230"/>
        </w:trPr>
        <w:tc>
          <w:tcPr>
            <w:tcW w:w="3330" w:type="dxa"/>
            <w:gridSpan w:val="2"/>
            <w:tcBorders>
              <w:top w:val="nil"/>
              <w:left w:val="nil"/>
              <w:bottom w:val="nil"/>
              <w:right w:val="nil"/>
            </w:tcBorders>
          </w:tcPr>
          <w:p w14:paraId="74FF1DB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7A25169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0D2AE462" w14:textId="77777777" w:rsidTr="00341AFA">
        <w:trPr>
          <w:trHeight w:val="230"/>
        </w:trPr>
        <w:tc>
          <w:tcPr>
            <w:tcW w:w="3330" w:type="dxa"/>
            <w:gridSpan w:val="2"/>
            <w:tcBorders>
              <w:top w:val="nil"/>
              <w:left w:val="nil"/>
              <w:bottom w:val="nil"/>
              <w:right w:val="nil"/>
            </w:tcBorders>
          </w:tcPr>
          <w:p w14:paraId="05A1809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1FD017B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3C6CD7AE" w14:textId="77777777" w:rsidTr="00341AFA">
        <w:trPr>
          <w:trHeight w:val="230"/>
        </w:trPr>
        <w:tc>
          <w:tcPr>
            <w:tcW w:w="3330" w:type="dxa"/>
            <w:gridSpan w:val="2"/>
            <w:tcBorders>
              <w:top w:val="nil"/>
              <w:left w:val="nil"/>
              <w:bottom w:val="nil"/>
              <w:right w:val="nil"/>
            </w:tcBorders>
          </w:tcPr>
          <w:p w14:paraId="418844B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23C0F46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718B6F2E" w14:textId="77777777" w:rsidTr="00341AFA">
        <w:tc>
          <w:tcPr>
            <w:tcW w:w="9360" w:type="dxa"/>
            <w:gridSpan w:val="4"/>
            <w:tcBorders>
              <w:top w:val="nil"/>
              <w:left w:val="nil"/>
              <w:bottom w:val="nil"/>
              <w:right w:val="nil"/>
            </w:tcBorders>
          </w:tcPr>
          <w:p w14:paraId="369AF3E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A261F7" w14:paraId="5E40CE0D" w14:textId="77777777" w:rsidTr="00341AFA">
        <w:tc>
          <w:tcPr>
            <w:tcW w:w="450" w:type="dxa"/>
            <w:tcBorders>
              <w:top w:val="nil"/>
              <w:left w:val="nil"/>
              <w:bottom w:val="nil"/>
              <w:right w:val="nil"/>
            </w:tcBorders>
          </w:tcPr>
          <w:p w14:paraId="0D35337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4D05454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val="en-US" w:eastAsia="en-US"/>
              </w:rPr>
            </w:pPr>
            <w:r w:rsidRPr="008A6917">
              <w:rPr>
                <w:rFonts w:ascii="Calibri" w:hAnsi="Calibri" w:cs="Arial"/>
                <w:color w:val="000000"/>
                <w:sz w:val="22"/>
                <w:szCs w:val="24"/>
                <w:lang w:eastAsia="en-US"/>
              </w:rPr>
              <w:t xml:space="preserve">Deze datum verwijst gewoonlijk naar de creatie van het INFORMATIEOBJECT. </w:t>
            </w:r>
            <w:r w:rsidRPr="008A6917">
              <w:rPr>
                <w:rFonts w:ascii="Calibri" w:hAnsi="Calibri" w:cs="Arial"/>
                <w:color w:val="000000"/>
                <w:sz w:val="22"/>
                <w:szCs w:val="24"/>
                <w:lang w:val="en-US" w:eastAsia="en-US"/>
              </w:rPr>
              <w:t>Het betreft het Dublin Core metadata-element ‘Date’ met als toelichting: Typically, Date will be associated with the creation or availability of the resource. Recommended best practice for encoding the date value is defined in a profile of ISO 8601 (W3CDTF) and includes (among others) dates of the form YYYY-MM-DD.</w:t>
            </w:r>
          </w:p>
        </w:tc>
      </w:tr>
    </w:tbl>
    <w:bookmarkStart w:id="154" w:name="BKM_FFEE3095_1146_4106_A1ED_70A253812FA6"/>
    <w:bookmarkEnd w:id="154"/>
    <w:p w14:paraId="772DA734"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Ontvangstdatum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7DF21F22" w14:textId="77777777" w:rsidTr="00341AFA">
        <w:trPr>
          <w:trHeight w:val="230"/>
        </w:trPr>
        <w:tc>
          <w:tcPr>
            <w:tcW w:w="3330" w:type="dxa"/>
            <w:gridSpan w:val="2"/>
            <w:tcBorders>
              <w:top w:val="nil"/>
              <w:left w:val="nil"/>
              <w:bottom w:val="nil"/>
              <w:right w:val="nil"/>
            </w:tcBorders>
          </w:tcPr>
          <w:p w14:paraId="2D7477F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682B252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Ontvangstdatum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5A3D54FC"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3BA4D474" w14:textId="77777777" w:rsidTr="00341AFA">
        <w:tc>
          <w:tcPr>
            <w:tcW w:w="3330" w:type="dxa"/>
            <w:gridSpan w:val="2"/>
            <w:tcBorders>
              <w:top w:val="nil"/>
              <w:left w:val="nil"/>
              <w:bottom w:val="nil"/>
              <w:right w:val="nil"/>
            </w:tcBorders>
          </w:tcPr>
          <w:p w14:paraId="4CA168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673371E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03993649" w14:textId="77777777" w:rsidTr="00341AFA">
        <w:tc>
          <w:tcPr>
            <w:tcW w:w="3330" w:type="dxa"/>
            <w:gridSpan w:val="2"/>
            <w:tcBorders>
              <w:top w:val="nil"/>
              <w:left w:val="nil"/>
              <w:bottom w:val="nil"/>
              <w:right w:val="nil"/>
            </w:tcBorders>
          </w:tcPr>
          <w:p w14:paraId="3D77287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1F57BA7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1EA73C1" w14:textId="77777777" w:rsidTr="00341AFA">
        <w:tc>
          <w:tcPr>
            <w:tcW w:w="3330" w:type="dxa"/>
            <w:gridSpan w:val="2"/>
            <w:tcBorders>
              <w:top w:val="nil"/>
              <w:left w:val="nil"/>
              <w:bottom w:val="nil"/>
              <w:right w:val="nil"/>
            </w:tcBorders>
          </w:tcPr>
          <w:p w14:paraId="27C433D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2D055DC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ontvangstdatum</w:t>
            </w:r>
            <w:r w:rsidRPr="008A6917">
              <w:rPr>
                <w:rFonts w:ascii="Arial" w:hAnsi="Arial" w:cs="Arial"/>
                <w:color w:val="000000"/>
                <w:szCs w:val="24"/>
                <w:lang w:val="en-AU" w:eastAsia="en-US"/>
              </w:rPr>
              <w:fldChar w:fldCharType="end"/>
            </w:r>
          </w:p>
        </w:tc>
      </w:tr>
      <w:tr w:rsidR="00341AFA" w:rsidRPr="008A6917" w14:paraId="7556ECC2" w14:textId="77777777" w:rsidTr="00341AFA">
        <w:tc>
          <w:tcPr>
            <w:tcW w:w="3330" w:type="dxa"/>
            <w:gridSpan w:val="2"/>
            <w:tcBorders>
              <w:top w:val="nil"/>
              <w:left w:val="nil"/>
              <w:bottom w:val="nil"/>
              <w:right w:val="nil"/>
            </w:tcBorders>
          </w:tcPr>
          <w:p w14:paraId="5A6787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50BCC82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datum waarop het INFORMATIEOBJECT ontvangen is.</w:t>
            </w:r>
          </w:p>
        </w:tc>
      </w:tr>
      <w:tr w:rsidR="00341AFA" w:rsidRPr="008A6917" w14:paraId="5E38C601" w14:textId="77777777" w:rsidTr="00341AFA">
        <w:trPr>
          <w:trHeight w:val="230"/>
        </w:trPr>
        <w:tc>
          <w:tcPr>
            <w:tcW w:w="3330" w:type="dxa"/>
            <w:gridSpan w:val="2"/>
            <w:tcBorders>
              <w:top w:val="nil"/>
              <w:left w:val="nil"/>
              <w:bottom w:val="nil"/>
              <w:right w:val="nil"/>
            </w:tcBorders>
          </w:tcPr>
          <w:p w14:paraId="22C5CCF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19549DD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7958113D" w14:textId="77777777" w:rsidTr="00341AFA">
        <w:tc>
          <w:tcPr>
            <w:tcW w:w="3330" w:type="dxa"/>
            <w:gridSpan w:val="2"/>
            <w:tcBorders>
              <w:top w:val="nil"/>
              <w:left w:val="nil"/>
              <w:bottom w:val="nil"/>
              <w:right w:val="nil"/>
            </w:tcBorders>
          </w:tcPr>
          <w:p w14:paraId="4311005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7E46B34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5D433444" w14:textId="77777777" w:rsidTr="00341AFA">
        <w:tc>
          <w:tcPr>
            <w:tcW w:w="3330" w:type="dxa"/>
            <w:gridSpan w:val="2"/>
            <w:tcBorders>
              <w:top w:val="nil"/>
              <w:left w:val="nil"/>
              <w:bottom w:val="nil"/>
              <w:right w:val="nil"/>
            </w:tcBorders>
          </w:tcPr>
          <w:p w14:paraId="429A53C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358C2A6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14:paraId="5798C87A" w14:textId="77777777" w:rsidTr="00341AFA">
        <w:trPr>
          <w:trHeight w:val="230"/>
        </w:trPr>
        <w:tc>
          <w:tcPr>
            <w:tcW w:w="3330" w:type="dxa"/>
            <w:gridSpan w:val="2"/>
            <w:tcBorders>
              <w:top w:val="nil"/>
              <w:left w:val="nil"/>
              <w:bottom w:val="nil"/>
              <w:right w:val="nil"/>
            </w:tcBorders>
          </w:tcPr>
          <w:p w14:paraId="7638EAC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009462A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voor of na de huidige datum en tijd</w:t>
            </w:r>
          </w:p>
        </w:tc>
      </w:tr>
      <w:tr w:rsidR="00341AFA" w:rsidRPr="008A6917" w14:paraId="6A779A94" w14:textId="77777777" w:rsidTr="00341AFA">
        <w:trPr>
          <w:trHeight w:val="215"/>
        </w:trPr>
        <w:tc>
          <w:tcPr>
            <w:tcW w:w="3330" w:type="dxa"/>
            <w:gridSpan w:val="2"/>
            <w:tcBorders>
              <w:top w:val="nil"/>
              <w:left w:val="nil"/>
              <w:bottom w:val="nil"/>
              <w:right w:val="nil"/>
            </w:tcBorders>
          </w:tcPr>
          <w:p w14:paraId="1B4FD22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603EF63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86CE768" w14:textId="77777777" w:rsidTr="00341AFA">
        <w:trPr>
          <w:trHeight w:val="230"/>
        </w:trPr>
        <w:tc>
          <w:tcPr>
            <w:tcW w:w="3330" w:type="dxa"/>
            <w:gridSpan w:val="2"/>
            <w:tcBorders>
              <w:top w:val="nil"/>
              <w:left w:val="nil"/>
              <w:bottom w:val="nil"/>
              <w:right w:val="nil"/>
            </w:tcBorders>
          </w:tcPr>
          <w:p w14:paraId="0972055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7644CCA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14CBB999" w14:textId="77777777" w:rsidTr="00341AFA">
        <w:trPr>
          <w:trHeight w:val="230"/>
        </w:trPr>
        <w:tc>
          <w:tcPr>
            <w:tcW w:w="3330" w:type="dxa"/>
            <w:gridSpan w:val="2"/>
            <w:tcBorders>
              <w:top w:val="nil"/>
              <w:left w:val="nil"/>
              <w:bottom w:val="nil"/>
              <w:right w:val="nil"/>
            </w:tcBorders>
          </w:tcPr>
          <w:p w14:paraId="14F6639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4B5847E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6FBFAFB" w14:textId="77777777" w:rsidTr="00341AFA">
        <w:trPr>
          <w:trHeight w:val="230"/>
        </w:trPr>
        <w:tc>
          <w:tcPr>
            <w:tcW w:w="3330" w:type="dxa"/>
            <w:gridSpan w:val="2"/>
            <w:tcBorders>
              <w:top w:val="nil"/>
              <w:left w:val="nil"/>
              <w:bottom w:val="nil"/>
              <w:right w:val="nil"/>
            </w:tcBorders>
          </w:tcPr>
          <w:p w14:paraId="669BD10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02AF37C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2AB51A75" w14:textId="77777777" w:rsidTr="00341AFA">
        <w:trPr>
          <w:trHeight w:val="230"/>
        </w:trPr>
        <w:tc>
          <w:tcPr>
            <w:tcW w:w="3330" w:type="dxa"/>
            <w:gridSpan w:val="2"/>
            <w:tcBorders>
              <w:top w:val="nil"/>
              <w:left w:val="nil"/>
              <w:bottom w:val="nil"/>
              <w:right w:val="nil"/>
            </w:tcBorders>
          </w:tcPr>
          <w:p w14:paraId="5BD8244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0DF5D33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1722DB0" w14:textId="77777777" w:rsidTr="00341AFA">
        <w:tc>
          <w:tcPr>
            <w:tcW w:w="3330" w:type="dxa"/>
            <w:gridSpan w:val="2"/>
            <w:tcBorders>
              <w:top w:val="nil"/>
              <w:left w:val="nil"/>
              <w:bottom w:val="nil"/>
              <w:right w:val="nil"/>
            </w:tcBorders>
          </w:tcPr>
          <w:p w14:paraId="00C4D1C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19B14A0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CF755EF" w14:textId="77777777" w:rsidTr="00341AFA">
        <w:trPr>
          <w:trHeight w:val="230"/>
        </w:trPr>
        <w:tc>
          <w:tcPr>
            <w:tcW w:w="3330" w:type="dxa"/>
            <w:gridSpan w:val="2"/>
            <w:tcBorders>
              <w:top w:val="nil"/>
              <w:left w:val="nil"/>
              <w:bottom w:val="nil"/>
              <w:right w:val="nil"/>
            </w:tcBorders>
          </w:tcPr>
          <w:p w14:paraId="544F85E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09D1B41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2140BD19" w14:textId="77777777" w:rsidTr="00341AFA">
        <w:trPr>
          <w:trHeight w:val="230"/>
        </w:trPr>
        <w:tc>
          <w:tcPr>
            <w:tcW w:w="3330" w:type="dxa"/>
            <w:gridSpan w:val="2"/>
            <w:tcBorders>
              <w:top w:val="nil"/>
              <w:left w:val="nil"/>
              <w:bottom w:val="nil"/>
              <w:right w:val="nil"/>
            </w:tcBorders>
          </w:tcPr>
          <w:p w14:paraId="47A8A1C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2B52C44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005932CB" w14:textId="77777777" w:rsidTr="00341AFA">
        <w:trPr>
          <w:trHeight w:val="230"/>
        </w:trPr>
        <w:tc>
          <w:tcPr>
            <w:tcW w:w="3330" w:type="dxa"/>
            <w:gridSpan w:val="2"/>
            <w:tcBorders>
              <w:top w:val="nil"/>
              <w:left w:val="nil"/>
              <w:bottom w:val="nil"/>
              <w:right w:val="nil"/>
            </w:tcBorders>
          </w:tcPr>
          <w:p w14:paraId="4BA331B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4EB7E85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Verplicht te registreren voor INFORMATIEOBJECTen die van buiten de zaakbehandelende organisatie(s) ontvangen zijn</w:t>
            </w:r>
          </w:p>
        </w:tc>
      </w:tr>
      <w:tr w:rsidR="00341AFA" w:rsidRPr="008A6917" w14:paraId="4BED5CAB" w14:textId="77777777" w:rsidTr="00341AFA">
        <w:tc>
          <w:tcPr>
            <w:tcW w:w="9360" w:type="dxa"/>
            <w:gridSpan w:val="4"/>
            <w:tcBorders>
              <w:top w:val="nil"/>
              <w:left w:val="nil"/>
              <w:bottom w:val="nil"/>
              <w:right w:val="nil"/>
            </w:tcBorders>
          </w:tcPr>
          <w:p w14:paraId="78FE396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7F88576B" w14:textId="77777777" w:rsidTr="00341AFA">
        <w:tc>
          <w:tcPr>
            <w:tcW w:w="450" w:type="dxa"/>
            <w:tcBorders>
              <w:top w:val="nil"/>
              <w:left w:val="nil"/>
              <w:bottom w:val="nil"/>
              <w:right w:val="nil"/>
            </w:tcBorders>
          </w:tcPr>
          <w:p w14:paraId="6C08E72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2C98DDF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gaat hier om de datum waarop het INFORMATIEOBJECT ontvangen is door de zaakbehandelende organisatie(s), dus niet door een specifieke afdeling of medewerker daarvan.</w:t>
            </w:r>
          </w:p>
        </w:tc>
      </w:tr>
    </w:tbl>
    <w:bookmarkStart w:id="155" w:name="BKM_C599CC41_0FBE_49ab_89EA_AEF2E93F132E"/>
    <w:bookmarkEnd w:id="155"/>
    <w:p w14:paraId="2C8EAC64"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Afzender</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1F07A951" w14:textId="77777777" w:rsidTr="00341AFA">
        <w:trPr>
          <w:trHeight w:val="230"/>
        </w:trPr>
        <w:tc>
          <w:tcPr>
            <w:tcW w:w="3330" w:type="dxa"/>
            <w:gridSpan w:val="2"/>
            <w:tcBorders>
              <w:top w:val="nil"/>
              <w:left w:val="nil"/>
              <w:bottom w:val="nil"/>
              <w:right w:val="nil"/>
            </w:tcBorders>
          </w:tcPr>
          <w:p w14:paraId="7878505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3AB0106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Afzender</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0F71E26A"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29FCA97A" w14:textId="77777777" w:rsidTr="00341AFA">
        <w:tc>
          <w:tcPr>
            <w:tcW w:w="3330" w:type="dxa"/>
            <w:gridSpan w:val="2"/>
            <w:tcBorders>
              <w:top w:val="nil"/>
              <w:left w:val="nil"/>
              <w:bottom w:val="nil"/>
              <w:right w:val="nil"/>
            </w:tcBorders>
          </w:tcPr>
          <w:p w14:paraId="03F753B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4253F57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66452A1B" w14:textId="77777777" w:rsidTr="00341AFA">
        <w:tc>
          <w:tcPr>
            <w:tcW w:w="3330" w:type="dxa"/>
            <w:gridSpan w:val="2"/>
            <w:tcBorders>
              <w:top w:val="nil"/>
              <w:left w:val="nil"/>
              <w:bottom w:val="nil"/>
              <w:right w:val="nil"/>
            </w:tcBorders>
          </w:tcPr>
          <w:p w14:paraId="5CFE7F9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2A71AEA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6C6CC6A" w14:textId="77777777" w:rsidTr="00341AFA">
        <w:tc>
          <w:tcPr>
            <w:tcW w:w="3330" w:type="dxa"/>
            <w:gridSpan w:val="2"/>
            <w:tcBorders>
              <w:top w:val="nil"/>
              <w:left w:val="nil"/>
              <w:bottom w:val="nil"/>
              <w:right w:val="nil"/>
            </w:tcBorders>
          </w:tcPr>
          <w:p w14:paraId="066D42E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28AD2DE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afzender</w:t>
            </w:r>
            <w:r w:rsidRPr="008A6917">
              <w:rPr>
                <w:rFonts w:ascii="Arial" w:hAnsi="Arial" w:cs="Arial"/>
                <w:color w:val="000000"/>
                <w:szCs w:val="24"/>
                <w:lang w:val="en-AU" w:eastAsia="en-US"/>
              </w:rPr>
              <w:fldChar w:fldCharType="end"/>
            </w:r>
          </w:p>
        </w:tc>
      </w:tr>
      <w:tr w:rsidR="00341AFA" w:rsidRPr="008A6917" w14:paraId="03C2B3A2" w14:textId="77777777" w:rsidTr="00341AFA">
        <w:tc>
          <w:tcPr>
            <w:tcW w:w="3330" w:type="dxa"/>
            <w:gridSpan w:val="2"/>
            <w:tcBorders>
              <w:top w:val="nil"/>
              <w:left w:val="nil"/>
              <w:bottom w:val="nil"/>
              <w:right w:val="nil"/>
            </w:tcBorders>
          </w:tcPr>
          <w:p w14:paraId="639CBBA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0ED7B18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persoon of organisatie waarvan het informatieobject is ontvangen.</w:t>
            </w:r>
            <w:r w:rsidRPr="008A6917">
              <w:rPr>
                <w:rFonts w:ascii="Arial" w:hAnsi="Arial" w:cs="Arial"/>
                <w:color w:val="000000"/>
                <w:szCs w:val="24"/>
                <w:lang w:val="en-AU" w:eastAsia="en-US"/>
              </w:rPr>
              <w:fldChar w:fldCharType="end"/>
            </w:r>
          </w:p>
        </w:tc>
      </w:tr>
      <w:tr w:rsidR="00341AFA" w:rsidRPr="008A6917" w14:paraId="18F1823C" w14:textId="77777777" w:rsidTr="00341AFA">
        <w:trPr>
          <w:trHeight w:val="230"/>
        </w:trPr>
        <w:tc>
          <w:tcPr>
            <w:tcW w:w="3330" w:type="dxa"/>
            <w:gridSpan w:val="2"/>
            <w:tcBorders>
              <w:top w:val="nil"/>
              <w:left w:val="nil"/>
              <w:bottom w:val="nil"/>
              <w:right w:val="nil"/>
            </w:tcBorders>
          </w:tcPr>
          <w:p w14:paraId="5F71FF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336A880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752F1FD3" w14:textId="77777777" w:rsidTr="00341AFA">
        <w:tc>
          <w:tcPr>
            <w:tcW w:w="3330" w:type="dxa"/>
            <w:gridSpan w:val="2"/>
            <w:tcBorders>
              <w:top w:val="nil"/>
              <w:left w:val="nil"/>
              <w:bottom w:val="nil"/>
              <w:right w:val="nil"/>
            </w:tcBorders>
          </w:tcPr>
          <w:p w14:paraId="041DFDC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0D9DAE2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september 2014</w:t>
            </w:r>
          </w:p>
        </w:tc>
      </w:tr>
      <w:tr w:rsidR="00341AFA" w:rsidRPr="008A6917" w14:paraId="30179A92" w14:textId="77777777" w:rsidTr="00341AFA">
        <w:tc>
          <w:tcPr>
            <w:tcW w:w="3330" w:type="dxa"/>
            <w:gridSpan w:val="2"/>
            <w:tcBorders>
              <w:top w:val="nil"/>
              <w:left w:val="nil"/>
              <w:bottom w:val="nil"/>
              <w:right w:val="nil"/>
            </w:tcBorders>
          </w:tcPr>
          <w:p w14:paraId="2BE4E60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075A591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AN200</w:t>
            </w:r>
            <w:r w:rsidRPr="008A6917">
              <w:rPr>
                <w:rFonts w:ascii="Arial" w:hAnsi="Arial" w:cs="Arial"/>
                <w:color w:val="000000"/>
                <w:szCs w:val="24"/>
                <w:lang w:val="en-AU" w:eastAsia="en-US"/>
              </w:rPr>
              <w:fldChar w:fldCharType="end"/>
            </w:r>
          </w:p>
        </w:tc>
      </w:tr>
      <w:tr w:rsidR="00341AFA" w:rsidRPr="008A6917" w14:paraId="10F75AE2" w14:textId="77777777" w:rsidTr="00341AFA">
        <w:trPr>
          <w:trHeight w:val="230"/>
        </w:trPr>
        <w:tc>
          <w:tcPr>
            <w:tcW w:w="3330" w:type="dxa"/>
            <w:gridSpan w:val="2"/>
            <w:tcBorders>
              <w:top w:val="nil"/>
              <w:left w:val="nil"/>
              <w:bottom w:val="nil"/>
              <w:right w:val="nil"/>
            </w:tcBorders>
          </w:tcPr>
          <w:p w14:paraId="1491B22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346B3C5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11288D5" w14:textId="77777777" w:rsidTr="00341AFA">
        <w:trPr>
          <w:trHeight w:val="215"/>
        </w:trPr>
        <w:tc>
          <w:tcPr>
            <w:tcW w:w="3330" w:type="dxa"/>
            <w:gridSpan w:val="2"/>
            <w:tcBorders>
              <w:top w:val="nil"/>
              <w:left w:val="nil"/>
              <w:bottom w:val="nil"/>
              <w:right w:val="nil"/>
            </w:tcBorders>
          </w:tcPr>
          <w:p w14:paraId="7C66522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7C6BDD3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BB8E5DF" w14:textId="77777777" w:rsidTr="00341AFA">
        <w:trPr>
          <w:trHeight w:val="230"/>
        </w:trPr>
        <w:tc>
          <w:tcPr>
            <w:tcW w:w="3330" w:type="dxa"/>
            <w:gridSpan w:val="2"/>
            <w:tcBorders>
              <w:top w:val="nil"/>
              <w:left w:val="nil"/>
              <w:bottom w:val="nil"/>
              <w:right w:val="nil"/>
            </w:tcBorders>
          </w:tcPr>
          <w:p w14:paraId="4F1824F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6C4F5D3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E589C08" w14:textId="77777777" w:rsidTr="00341AFA">
        <w:trPr>
          <w:trHeight w:val="230"/>
        </w:trPr>
        <w:tc>
          <w:tcPr>
            <w:tcW w:w="3330" w:type="dxa"/>
            <w:gridSpan w:val="2"/>
            <w:tcBorders>
              <w:top w:val="nil"/>
              <w:left w:val="nil"/>
              <w:bottom w:val="nil"/>
              <w:right w:val="nil"/>
            </w:tcBorders>
          </w:tcPr>
          <w:p w14:paraId="3F57677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172916B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359F9C9" w14:textId="77777777" w:rsidTr="00341AFA">
        <w:trPr>
          <w:trHeight w:val="230"/>
        </w:trPr>
        <w:tc>
          <w:tcPr>
            <w:tcW w:w="3330" w:type="dxa"/>
            <w:gridSpan w:val="2"/>
            <w:tcBorders>
              <w:top w:val="nil"/>
              <w:left w:val="nil"/>
              <w:bottom w:val="nil"/>
              <w:right w:val="nil"/>
            </w:tcBorders>
          </w:tcPr>
          <w:p w14:paraId="4866B1E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26C4B4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28997958" w14:textId="77777777" w:rsidTr="00341AFA">
        <w:trPr>
          <w:trHeight w:val="230"/>
        </w:trPr>
        <w:tc>
          <w:tcPr>
            <w:tcW w:w="3330" w:type="dxa"/>
            <w:gridSpan w:val="2"/>
            <w:tcBorders>
              <w:top w:val="nil"/>
              <w:left w:val="nil"/>
              <w:bottom w:val="nil"/>
              <w:right w:val="nil"/>
            </w:tcBorders>
          </w:tcPr>
          <w:p w14:paraId="0DD08CE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14B96D0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4E76CF1" w14:textId="77777777" w:rsidTr="00341AFA">
        <w:tc>
          <w:tcPr>
            <w:tcW w:w="3330" w:type="dxa"/>
            <w:gridSpan w:val="2"/>
            <w:tcBorders>
              <w:top w:val="nil"/>
              <w:left w:val="nil"/>
              <w:bottom w:val="nil"/>
              <w:right w:val="nil"/>
            </w:tcBorders>
          </w:tcPr>
          <w:p w14:paraId="22D0F4D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454DCE1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6891C16" w14:textId="77777777" w:rsidTr="00341AFA">
        <w:trPr>
          <w:trHeight w:val="230"/>
        </w:trPr>
        <w:tc>
          <w:tcPr>
            <w:tcW w:w="3330" w:type="dxa"/>
            <w:gridSpan w:val="2"/>
            <w:tcBorders>
              <w:top w:val="nil"/>
              <w:left w:val="nil"/>
              <w:bottom w:val="nil"/>
              <w:right w:val="nil"/>
            </w:tcBorders>
          </w:tcPr>
          <w:p w14:paraId="4D4B42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5B49BA9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292D4980" w14:textId="77777777" w:rsidTr="00341AFA">
        <w:trPr>
          <w:trHeight w:val="230"/>
        </w:trPr>
        <w:tc>
          <w:tcPr>
            <w:tcW w:w="3330" w:type="dxa"/>
            <w:gridSpan w:val="2"/>
            <w:tcBorders>
              <w:top w:val="nil"/>
              <w:left w:val="nil"/>
              <w:bottom w:val="nil"/>
              <w:right w:val="nil"/>
            </w:tcBorders>
          </w:tcPr>
          <w:p w14:paraId="450745E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43121E9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17D9512" w14:textId="77777777" w:rsidTr="00341AFA">
        <w:trPr>
          <w:trHeight w:val="230"/>
        </w:trPr>
        <w:tc>
          <w:tcPr>
            <w:tcW w:w="3330" w:type="dxa"/>
            <w:gridSpan w:val="2"/>
            <w:tcBorders>
              <w:top w:val="nil"/>
              <w:left w:val="nil"/>
              <w:bottom w:val="nil"/>
              <w:right w:val="nil"/>
            </w:tcBorders>
          </w:tcPr>
          <w:p w14:paraId="49696C8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6C750CE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attribuutsoort kan alleen van een waarde voorzien zijn indien er bij het INFORMATIEOBJECT geen relatie ‘INFORMATIEOBJECT.is ontvangen van of verzonden aan BETROKKENE’ is waarvan de eigenschap ‘Aard relatie’ gelijk is aan ‘afzender’ en indien de attribuutsoort Ontvangstdatum van een waarde is voorzien.</w:t>
            </w:r>
          </w:p>
        </w:tc>
      </w:tr>
      <w:tr w:rsidR="00341AFA" w:rsidRPr="008A6917" w14:paraId="2E9117FA" w14:textId="77777777" w:rsidTr="00341AFA">
        <w:tc>
          <w:tcPr>
            <w:tcW w:w="9360" w:type="dxa"/>
            <w:gridSpan w:val="4"/>
            <w:tcBorders>
              <w:top w:val="nil"/>
              <w:left w:val="nil"/>
              <w:bottom w:val="nil"/>
              <w:right w:val="nil"/>
            </w:tcBorders>
          </w:tcPr>
          <w:p w14:paraId="29CCBD9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14:paraId="26859998" w14:textId="77777777" w:rsidTr="00341AFA">
        <w:tc>
          <w:tcPr>
            <w:tcW w:w="450" w:type="dxa"/>
            <w:tcBorders>
              <w:top w:val="nil"/>
              <w:left w:val="nil"/>
              <w:bottom w:val="nil"/>
              <w:right w:val="nil"/>
            </w:tcBorders>
          </w:tcPr>
          <w:p w14:paraId="0F51A36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49F7124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Betreft de NAW-gegevens van de afzender van een, door de zaakbehandelende organisatie, ontvangen INFORMATIEOBJECT indien de afzender daarvan niet gestructureerd is vastgelegd door middel van de relatie ‘INFORMATIEOBJECT.is ontvangen van of verzonden aan BETROKKENE’. De zaakbehandelende organisatie heeft hiermee per informatieobject een keuze om deze gegevens al dan niet gestructureerd vast te leggen.</w:t>
            </w:r>
          </w:p>
        </w:tc>
      </w:tr>
    </w:tbl>
    <w:bookmarkStart w:id="156" w:name="BKM_21E0EC21_5217_4582_A8B8_CA0EE3EFDFAD"/>
    <w:bookmarkEnd w:id="156"/>
    <w:p w14:paraId="6E622798"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Titel</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62A6859E" w14:textId="77777777" w:rsidTr="00341AFA">
        <w:trPr>
          <w:trHeight w:val="230"/>
        </w:trPr>
        <w:tc>
          <w:tcPr>
            <w:tcW w:w="3330" w:type="dxa"/>
            <w:gridSpan w:val="2"/>
            <w:tcBorders>
              <w:top w:val="nil"/>
              <w:left w:val="nil"/>
              <w:bottom w:val="nil"/>
              <w:right w:val="nil"/>
            </w:tcBorders>
          </w:tcPr>
          <w:p w14:paraId="4695E81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7FF53CD3"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Titel</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7E2B6AA0"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45088C46" w14:textId="77777777" w:rsidTr="00341AFA">
        <w:tc>
          <w:tcPr>
            <w:tcW w:w="3330" w:type="dxa"/>
            <w:gridSpan w:val="2"/>
            <w:tcBorders>
              <w:top w:val="nil"/>
              <w:left w:val="nil"/>
              <w:bottom w:val="nil"/>
              <w:right w:val="nil"/>
            </w:tcBorders>
          </w:tcPr>
          <w:p w14:paraId="2960E43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0520592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14:paraId="0130C296" w14:textId="77777777" w:rsidTr="00341AFA">
        <w:tc>
          <w:tcPr>
            <w:tcW w:w="3330" w:type="dxa"/>
            <w:gridSpan w:val="2"/>
            <w:tcBorders>
              <w:top w:val="nil"/>
              <w:left w:val="nil"/>
              <w:bottom w:val="nil"/>
              <w:right w:val="nil"/>
            </w:tcBorders>
          </w:tcPr>
          <w:p w14:paraId="73FA3D3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620BFE8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7F7361B" w14:textId="77777777" w:rsidTr="00341AFA">
        <w:tc>
          <w:tcPr>
            <w:tcW w:w="3330" w:type="dxa"/>
            <w:gridSpan w:val="2"/>
            <w:tcBorders>
              <w:top w:val="nil"/>
              <w:left w:val="nil"/>
              <w:bottom w:val="nil"/>
              <w:right w:val="nil"/>
            </w:tcBorders>
          </w:tcPr>
          <w:p w14:paraId="46A5AEC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5D2F3AF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titel</w:t>
            </w:r>
            <w:r w:rsidRPr="008A6917">
              <w:rPr>
                <w:rFonts w:ascii="Arial" w:hAnsi="Arial" w:cs="Arial"/>
                <w:color w:val="000000"/>
                <w:szCs w:val="24"/>
                <w:lang w:val="en-AU" w:eastAsia="en-US"/>
              </w:rPr>
              <w:fldChar w:fldCharType="end"/>
            </w:r>
          </w:p>
        </w:tc>
      </w:tr>
      <w:tr w:rsidR="00341AFA" w:rsidRPr="008A6917" w14:paraId="43984D1C" w14:textId="77777777" w:rsidTr="00341AFA">
        <w:tc>
          <w:tcPr>
            <w:tcW w:w="3330" w:type="dxa"/>
            <w:gridSpan w:val="2"/>
            <w:tcBorders>
              <w:top w:val="nil"/>
              <w:left w:val="nil"/>
              <w:bottom w:val="nil"/>
              <w:right w:val="nil"/>
            </w:tcBorders>
          </w:tcPr>
          <w:p w14:paraId="61E3921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7269100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naam waaronder het INFORMATIEOBJECT formeel bekend is.</w:t>
            </w:r>
          </w:p>
        </w:tc>
      </w:tr>
      <w:tr w:rsidR="00341AFA" w:rsidRPr="008A6917" w14:paraId="24240269" w14:textId="77777777" w:rsidTr="00341AFA">
        <w:trPr>
          <w:trHeight w:val="230"/>
        </w:trPr>
        <w:tc>
          <w:tcPr>
            <w:tcW w:w="3330" w:type="dxa"/>
            <w:gridSpan w:val="2"/>
            <w:tcBorders>
              <w:top w:val="nil"/>
              <w:left w:val="nil"/>
              <w:bottom w:val="nil"/>
              <w:right w:val="nil"/>
            </w:tcBorders>
          </w:tcPr>
          <w:p w14:paraId="44D2F52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6C12B12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14:paraId="3106CE82" w14:textId="77777777" w:rsidTr="00341AFA">
        <w:tc>
          <w:tcPr>
            <w:tcW w:w="3330" w:type="dxa"/>
            <w:gridSpan w:val="2"/>
            <w:tcBorders>
              <w:top w:val="nil"/>
              <w:left w:val="nil"/>
              <w:bottom w:val="nil"/>
              <w:right w:val="nil"/>
            </w:tcBorders>
          </w:tcPr>
          <w:p w14:paraId="147D41C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245020C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797E6926" w14:textId="77777777" w:rsidTr="00341AFA">
        <w:tc>
          <w:tcPr>
            <w:tcW w:w="3330" w:type="dxa"/>
            <w:gridSpan w:val="2"/>
            <w:tcBorders>
              <w:top w:val="nil"/>
              <w:left w:val="nil"/>
              <w:bottom w:val="nil"/>
              <w:right w:val="nil"/>
            </w:tcBorders>
          </w:tcPr>
          <w:p w14:paraId="6D2D24F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77F1275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AN200</w:t>
            </w:r>
            <w:r w:rsidRPr="008A6917">
              <w:rPr>
                <w:rFonts w:ascii="Arial" w:hAnsi="Arial" w:cs="Arial"/>
                <w:color w:val="000000"/>
                <w:szCs w:val="24"/>
                <w:lang w:val="en-AU" w:eastAsia="en-US"/>
              </w:rPr>
              <w:fldChar w:fldCharType="end"/>
            </w:r>
          </w:p>
        </w:tc>
      </w:tr>
      <w:tr w:rsidR="00341AFA" w:rsidRPr="008A6917" w14:paraId="3B95BE49" w14:textId="77777777" w:rsidTr="00341AFA">
        <w:trPr>
          <w:trHeight w:val="230"/>
        </w:trPr>
        <w:tc>
          <w:tcPr>
            <w:tcW w:w="3330" w:type="dxa"/>
            <w:gridSpan w:val="2"/>
            <w:tcBorders>
              <w:top w:val="nil"/>
              <w:left w:val="nil"/>
              <w:bottom w:val="nil"/>
              <w:right w:val="nil"/>
            </w:tcBorders>
          </w:tcPr>
          <w:p w14:paraId="0194DA7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468D738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14:paraId="387EA045" w14:textId="77777777" w:rsidTr="00341AFA">
        <w:trPr>
          <w:trHeight w:val="215"/>
        </w:trPr>
        <w:tc>
          <w:tcPr>
            <w:tcW w:w="3330" w:type="dxa"/>
            <w:gridSpan w:val="2"/>
            <w:tcBorders>
              <w:top w:val="nil"/>
              <w:left w:val="nil"/>
              <w:bottom w:val="nil"/>
              <w:right w:val="nil"/>
            </w:tcBorders>
          </w:tcPr>
          <w:p w14:paraId="7AB1DD5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148474B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73ECF144" w14:textId="77777777" w:rsidTr="00341AFA">
        <w:trPr>
          <w:trHeight w:val="230"/>
        </w:trPr>
        <w:tc>
          <w:tcPr>
            <w:tcW w:w="3330" w:type="dxa"/>
            <w:gridSpan w:val="2"/>
            <w:tcBorders>
              <w:top w:val="nil"/>
              <w:left w:val="nil"/>
              <w:bottom w:val="nil"/>
              <w:right w:val="nil"/>
            </w:tcBorders>
          </w:tcPr>
          <w:p w14:paraId="6CD7405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18CC628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28D0C9AB" w14:textId="77777777" w:rsidTr="00341AFA">
        <w:trPr>
          <w:trHeight w:val="230"/>
        </w:trPr>
        <w:tc>
          <w:tcPr>
            <w:tcW w:w="3330" w:type="dxa"/>
            <w:gridSpan w:val="2"/>
            <w:tcBorders>
              <w:top w:val="nil"/>
              <w:left w:val="nil"/>
              <w:bottom w:val="nil"/>
              <w:right w:val="nil"/>
            </w:tcBorders>
          </w:tcPr>
          <w:p w14:paraId="63F0B33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2417317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942C52A" w14:textId="77777777" w:rsidTr="00341AFA">
        <w:trPr>
          <w:trHeight w:val="230"/>
        </w:trPr>
        <w:tc>
          <w:tcPr>
            <w:tcW w:w="3330" w:type="dxa"/>
            <w:gridSpan w:val="2"/>
            <w:tcBorders>
              <w:top w:val="nil"/>
              <w:left w:val="nil"/>
              <w:bottom w:val="nil"/>
              <w:right w:val="nil"/>
            </w:tcBorders>
          </w:tcPr>
          <w:p w14:paraId="6CD5642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516F635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A71963D" w14:textId="77777777" w:rsidTr="00341AFA">
        <w:trPr>
          <w:trHeight w:val="230"/>
        </w:trPr>
        <w:tc>
          <w:tcPr>
            <w:tcW w:w="3330" w:type="dxa"/>
            <w:gridSpan w:val="2"/>
            <w:tcBorders>
              <w:top w:val="nil"/>
              <w:left w:val="nil"/>
              <w:bottom w:val="nil"/>
              <w:right w:val="nil"/>
            </w:tcBorders>
          </w:tcPr>
          <w:p w14:paraId="5192BDD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0588C17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F0BD183" w14:textId="77777777" w:rsidTr="00341AFA">
        <w:tc>
          <w:tcPr>
            <w:tcW w:w="3330" w:type="dxa"/>
            <w:gridSpan w:val="2"/>
            <w:tcBorders>
              <w:top w:val="nil"/>
              <w:left w:val="nil"/>
              <w:bottom w:val="nil"/>
              <w:right w:val="nil"/>
            </w:tcBorders>
          </w:tcPr>
          <w:p w14:paraId="229D96F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12B5AF1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805D753" w14:textId="77777777" w:rsidTr="00341AFA">
        <w:trPr>
          <w:trHeight w:val="230"/>
        </w:trPr>
        <w:tc>
          <w:tcPr>
            <w:tcW w:w="3330" w:type="dxa"/>
            <w:gridSpan w:val="2"/>
            <w:tcBorders>
              <w:top w:val="nil"/>
              <w:left w:val="nil"/>
              <w:bottom w:val="nil"/>
              <w:right w:val="nil"/>
            </w:tcBorders>
          </w:tcPr>
          <w:p w14:paraId="6371709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11F9678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7258E7A4" w14:textId="77777777" w:rsidTr="00341AFA">
        <w:trPr>
          <w:trHeight w:val="230"/>
        </w:trPr>
        <w:tc>
          <w:tcPr>
            <w:tcW w:w="3330" w:type="dxa"/>
            <w:gridSpan w:val="2"/>
            <w:tcBorders>
              <w:top w:val="nil"/>
              <w:left w:val="nil"/>
              <w:bottom w:val="nil"/>
              <w:right w:val="nil"/>
            </w:tcBorders>
          </w:tcPr>
          <w:p w14:paraId="03225BD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582A85B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6B9F5DF" w14:textId="77777777" w:rsidTr="00341AFA">
        <w:trPr>
          <w:trHeight w:val="230"/>
        </w:trPr>
        <w:tc>
          <w:tcPr>
            <w:tcW w:w="3330" w:type="dxa"/>
            <w:gridSpan w:val="2"/>
            <w:tcBorders>
              <w:top w:val="nil"/>
              <w:left w:val="nil"/>
              <w:bottom w:val="nil"/>
              <w:right w:val="nil"/>
            </w:tcBorders>
          </w:tcPr>
          <w:p w14:paraId="57BB82D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4F96C96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16A3061C" w14:textId="77777777" w:rsidTr="00341AFA">
        <w:tc>
          <w:tcPr>
            <w:tcW w:w="9360" w:type="dxa"/>
            <w:gridSpan w:val="4"/>
            <w:tcBorders>
              <w:top w:val="nil"/>
              <w:left w:val="nil"/>
              <w:bottom w:val="nil"/>
              <w:right w:val="nil"/>
            </w:tcBorders>
          </w:tcPr>
          <w:p w14:paraId="071A4A5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A261F7" w14:paraId="24D485D1" w14:textId="77777777" w:rsidTr="00341AFA">
        <w:tc>
          <w:tcPr>
            <w:tcW w:w="450" w:type="dxa"/>
            <w:tcBorders>
              <w:top w:val="nil"/>
              <w:left w:val="nil"/>
              <w:bottom w:val="nil"/>
              <w:right w:val="nil"/>
            </w:tcBorders>
          </w:tcPr>
          <w:p w14:paraId="072E287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10D3B50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val="en-US" w:eastAsia="en-US"/>
              </w:rPr>
            </w:pPr>
            <w:r w:rsidRPr="008A6917">
              <w:rPr>
                <w:rFonts w:ascii="Calibri" w:hAnsi="Calibri" w:cs="Arial"/>
                <w:color w:val="000000"/>
                <w:sz w:val="22"/>
                <w:szCs w:val="24"/>
                <w:lang w:val="en-US" w:eastAsia="en-US"/>
              </w:rPr>
              <w:t>Het betreft het Dublin Core metadata-element ‘Title’ met als toelichting: Typically, Title will be a name by which the resource is formally known.</w:t>
            </w:r>
          </w:p>
        </w:tc>
      </w:tr>
    </w:tbl>
    <w:bookmarkStart w:id="157" w:name="BKM_1DB068B6_3EAE_4d79_B1EC_73905A5994FC"/>
    <w:bookmarkEnd w:id="157"/>
    <w:p w14:paraId="081E6637"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Beschrijving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14CDCCB9" w14:textId="77777777" w:rsidTr="00341AFA">
        <w:trPr>
          <w:trHeight w:val="230"/>
        </w:trPr>
        <w:tc>
          <w:tcPr>
            <w:tcW w:w="3330" w:type="dxa"/>
            <w:gridSpan w:val="2"/>
            <w:tcBorders>
              <w:top w:val="nil"/>
              <w:left w:val="nil"/>
              <w:bottom w:val="nil"/>
              <w:right w:val="nil"/>
            </w:tcBorders>
          </w:tcPr>
          <w:p w14:paraId="114403C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7952B5A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Beschrijving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75107E65"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63154DB9" w14:textId="77777777" w:rsidTr="00341AFA">
        <w:tc>
          <w:tcPr>
            <w:tcW w:w="3330" w:type="dxa"/>
            <w:gridSpan w:val="2"/>
            <w:tcBorders>
              <w:top w:val="nil"/>
              <w:left w:val="nil"/>
              <w:bottom w:val="nil"/>
              <w:right w:val="nil"/>
            </w:tcBorders>
          </w:tcPr>
          <w:p w14:paraId="36339B9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74E3D2A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14:paraId="6C544954" w14:textId="77777777" w:rsidTr="00341AFA">
        <w:tc>
          <w:tcPr>
            <w:tcW w:w="3330" w:type="dxa"/>
            <w:gridSpan w:val="2"/>
            <w:tcBorders>
              <w:top w:val="nil"/>
              <w:left w:val="nil"/>
              <w:bottom w:val="nil"/>
              <w:right w:val="nil"/>
            </w:tcBorders>
          </w:tcPr>
          <w:p w14:paraId="4353923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781C2F6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7C02447" w14:textId="77777777" w:rsidTr="00341AFA">
        <w:tc>
          <w:tcPr>
            <w:tcW w:w="3330" w:type="dxa"/>
            <w:gridSpan w:val="2"/>
            <w:tcBorders>
              <w:top w:val="nil"/>
              <w:left w:val="nil"/>
              <w:bottom w:val="nil"/>
              <w:right w:val="nil"/>
            </w:tcBorders>
          </w:tcPr>
          <w:p w14:paraId="788E088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7BEA54B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beschrijving</w:t>
            </w:r>
            <w:r w:rsidRPr="008A6917">
              <w:rPr>
                <w:rFonts w:ascii="Arial" w:hAnsi="Arial" w:cs="Arial"/>
                <w:color w:val="000000"/>
                <w:szCs w:val="24"/>
                <w:lang w:val="en-AU" w:eastAsia="en-US"/>
              </w:rPr>
              <w:fldChar w:fldCharType="end"/>
            </w:r>
          </w:p>
        </w:tc>
      </w:tr>
      <w:tr w:rsidR="00341AFA" w:rsidRPr="008A6917" w14:paraId="764767C2" w14:textId="77777777" w:rsidTr="00341AFA">
        <w:tc>
          <w:tcPr>
            <w:tcW w:w="3330" w:type="dxa"/>
            <w:gridSpan w:val="2"/>
            <w:tcBorders>
              <w:top w:val="nil"/>
              <w:left w:val="nil"/>
              <w:bottom w:val="nil"/>
              <w:right w:val="nil"/>
            </w:tcBorders>
          </w:tcPr>
          <w:p w14:paraId="513C9C1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1D3E336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generieke beschrijving van de inhoud van het INFORMATIEOBJECT.</w:t>
            </w:r>
          </w:p>
        </w:tc>
      </w:tr>
      <w:tr w:rsidR="00341AFA" w:rsidRPr="008A6917" w14:paraId="436A56E2" w14:textId="77777777" w:rsidTr="00341AFA">
        <w:trPr>
          <w:trHeight w:val="230"/>
        </w:trPr>
        <w:tc>
          <w:tcPr>
            <w:tcW w:w="3330" w:type="dxa"/>
            <w:gridSpan w:val="2"/>
            <w:tcBorders>
              <w:top w:val="nil"/>
              <w:left w:val="nil"/>
              <w:bottom w:val="nil"/>
              <w:right w:val="nil"/>
            </w:tcBorders>
          </w:tcPr>
          <w:p w14:paraId="2C64802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2695299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14:paraId="3222B701" w14:textId="77777777" w:rsidTr="00341AFA">
        <w:tc>
          <w:tcPr>
            <w:tcW w:w="3330" w:type="dxa"/>
            <w:gridSpan w:val="2"/>
            <w:tcBorders>
              <w:top w:val="nil"/>
              <w:left w:val="nil"/>
              <w:bottom w:val="nil"/>
              <w:right w:val="nil"/>
            </w:tcBorders>
          </w:tcPr>
          <w:p w14:paraId="6193F6B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046BAEE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0AC03E43" w14:textId="77777777" w:rsidTr="00341AFA">
        <w:tc>
          <w:tcPr>
            <w:tcW w:w="3330" w:type="dxa"/>
            <w:gridSpan w:val="2"/>
            <w:tcBorders>
              <w:top w:val="nil"/>
              <w:left w:val="nil"/>
              <w:bottom w:val="nil"/>
              <w:right w:val="nil"/>
            </w:tcBorders>
          </w:tcPr>
          <w:p w14:paraId="78D3735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62FC792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AN1000</w:t>
            </w:r>
            <w:r w:rsidRPr="008A6917">
              <w:rPr>
                <w:rFonts w:ascii="Arial" w:hAnsi="Arial" w:cs="Arial"/>
                <w:color w:val="000000"/>
                <w:szCs w:val="24"/>
                <w:lang w:val="en-AU" w:eastAsia="en-US"/>
              </w:rPr>
              <w:fldChar w:fldCharType="end"/>
            </w:r>
          </w:p>
        </w:tc>
      </w:tr>
      <w:tr w:rsidR="00341AFA" w:rsidRPr="008A6917" w14:paraId="4A52132C" w14:textId="77777777" w:rsidTr="00341AFA">
        <w:trPr>
          <w:trHeight w:val="230"/>
        </w:trPr>
        <w:tc>
          <w:tcPr>
            <w:tcW w:w="3330" w:type="dxa"/>
            <w:gridSpan w:val="2"/>
            <w:tcBorders>
              <w:top w:val="nil"/>
              <w:left w:val="nil"/>
              <w:bottom w:val="nil"/>
              <w:right w:val="nil"/>
            </w:tcBorders>
          </w:tcPr>
          <w:p w14:paraId="0C213E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725BE44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14:paraId="559A734A" w14:textId="77777777" w:rsidTr="00341AFA">
        <w:trPr>
          <w:trHeight w:val="215"/>
        </w:trPr>
        <w:tc>
          <w:tcPr>
            <w:tcW w:w="3330" w:type="dxa"/>
            <w:gridSpan w:val="2"/>
            <w:tcBorders>
              <w:top w:val="nil"/>
              <w:left w:val="nil"/>
              <w:bottom w:val="nil"/>
              <w:right w:val="nil"/>
            </w:tcBorders>
          </w:tcPr>
          <w:p w14:paraId="49B657A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734C6A6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5EB35FBB" w14:textId="77777777" w:rsidTr="00341AFA">
        <w:trPr>
          <w:trHeight w:val="230"/>
        </w:trPr>
        <w:tc>
          <w:tcPr>
            <w:tcW w:w="3330" w:type="dxa"/>
            <w:gridSpan w:val="2"/>
            <w:tcBorders>
              <w:top w:val="nil"/>
              <w:left w:val="nil"/>
              <w:bottom w:val="nil"/>
              <w:right w:val="nil"/>
            </w:tcBorders>
          </w:tcPr>
          <w:p w14:paraId="2145CC8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0DC521E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59D8F44" w14:textId="77777777" w:rsidTr="00341AFA">
        <w:trPr>
          <w:trHeight w:val="230"/>
        </w:trPr>
        <w:tc>
          <w:tcPr>
            <w:tcW w:w="3330" w:type="dxa"/>
            <w:gridSpan w:val="2"/>
            <w:tcBorders>
              <w:top w:val="nil"/>
              <w:left w:val="nil"/>
              <w:bottom w:val="nil"/>
              <w:right w:val="nil"/>
            </w:tcBorders>
          </w:tcPr>
          <w:p w14:paraId="226C729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35749C5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919F391" w14:textId="77777777" w:rsidTr="00341AFA">
        <w:trPr>
          <w:trHeight w:val="230"/>
        </w:trPr>
        <w:tc>
          <w:tcPr>
            <w:tcW w:w="3330" w:type="dxa"/>
            <w:gridSpan w:val="2"/>
            <w:tcBorders>
              <w:top w:val="nil"/>
              <w:left w:val="nil"/>
              <w:bottom w:val="nil"/>
              <w:right w:val="nil"/>
            </w:tcBorders>
          </w:tcPr>
          <w:p w14:paraId="188DF44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18E01F3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CF35A4A" w14:textId="77777777" w:rsidTr="00341AFA">
        <w:trPr>
          <w:trHeight w:val="230"/>
        </w:trPr>
        <w:tc>
          <w:tcPr>
            <w:tcW w:w="3330" w:type="dxa"/>
            <w:gridSpan w:val="2"/>
            <w:tcBorders>
              <w:top w:val="nil"/>
              <w:left w:val="nil"/>
              <w:bottom w:val="nil"/>
              <w:right w:val="nil"/>
            </w:tcBorders>
          </w:tcPr>
          <w:p w14:paraId="23A1EE2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163AE86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A9B11C8" w14:textId="77777777" w:rsidTr="00341AFA">
        <w:tc>
          <w:tcPr>
            <w:tcW w:w="3330" w:type="dxa"/>
            <w:gridSpan w:val="2"/>
            <w:tcBorders>
              <w:top w:val="nil"/>
              <w:left w:val="nil"/>
              <w:bottom w:val="nil"/>
              <w:right w:val="nil"/>
            </w:tcBorders>
          </w:tcPr>
          <w:p w14:paraId="4EDBA7A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5BBC1C6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DED8D77" w14:textId="77777777" w:rsidTr="00341AFA">
        <w:trPr>
          <w:trHeight w:val="230"/>
        </w:trPr>
        <w:tc>
          <w:tcPr>
            <w:tcW w:w="3330" w:type="dxa"/>
            <w:gridSpan w:val="2"/>
            <w:tcBorders>
              <w:top w:val="nil"/>
              <w:left w:val="nil"/>
              <w:bottom w:val="nil"/>
              <w:right w:val="nil"/>
            </w:tcBorders>
          </w:tcPr>
          <w:p w14:paraId="0A06087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24806D4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63CC1E5A" w14:textId="77777777" w:rsidTr="00341AFA">
        <w:trPr>
          <w:trHeight w:val="230"/>
        </w:trPr>
        <w:tc>
          <w:tcPr>
            <w:tcW w:w="3330" w:type="dxa"/>
            <w:gridSpan w:val="2"/>
            <w:tcBorders>
              <w:top w:val="nil"/>
              <w:left w:val="nil"/>
              <w:bottom w:val="nil"/>
              <w:right w:val="nil"/>
            </w:tcBorders>
          </w:tcPr>
          <w:p w14:paraId="4D59096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6BCAF2A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47A326D1" w14:textId="77777777" w:rsidTr="00341AFA">
        <w:trPr>
          <w:trHeight w:val="230"/>
        </w:trPr>
        <w:tc>
          <w:tcPr>
            <w:tcW w:w="3330" w:type="dxa"/>
            <w:gridSpan w:val="2"/>
            <w:tcBorders>
              <w:top w:val="nil"/>
              <w:left w:val="nil"/>
              <w:bottom w:val="nil"/>
              <w:right w:val="nil"/>
            </w:tcBorders>
          </w:tcPr>
          <w:p w14:paraId="28B53E5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4C25225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145A0A68" w14:textId="77777777" w:rsidTr="00341AFA">
        <w:tc>
          <w:tcPr>
            <w:tcW w:w="9360" w:type="dxa"/>
            <w:gridSpan w:val="4"/>
            <w:tcBorders>
              <w:top w:val="nil"/>
              <w:left w:val="nil"/>
              <w:bottom w:val="nil"/>
              <w:right w:val="nil"/>
            </w:tcBorders>
          </w:tcPr>
          <w:p w14:paraId="5914F72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A261F7" w14:paraId="5D74A1CC" w14:textId="77777777" w:rsidTr="00341AFA">
        <w:tc>
          <w:tcPr>
            <w:tcW w:w="450" w:type="dxa"/>
            <w:tcBorders>
              <w:top w:val="nil"/>
              <w:left w:val="nil"/>
              <w:bottom w:val="nil"/>
              <w:right w:val="nil"/>
            </w:tcBorders>
          </w:tcPr>
          <w:p w14:paraId="5D4DE19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0FD4455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val="en-US" w:eastAsia="en-US"/>
              </w:rPr>
            </w:pPr>
            <w:r w:rsidRPr="008A6917">
              <w:rPr>
                <w:rFonts w:ascii="Calibri" w:hAnsi="Calibri" w:cs="Arial"/>
                <w:color w:val="000000"/>
                <w:sz w:val="22"/>
                <w:szCs w:val="24"/>
                <w:lang w:val="en-US" w:eastAsia="en-US"/>
              </w:rPr>
              <w:t>Het betreft het Dublin Core metadata-element ‘Description’ met als toelichting: Examples of Description include, but are not limited to, an abstract, table of contents, reference to a graphical representation of content, or free-text account of the content.</w:t>
            </w:r>
          </w:p>
        </w:tc>
      </w:tr>
    </w:tbl>
    <w:bookmarkStart w:id="158" w:name="BKM_003A0476_463D_43a5_8CAC_06C64057A156"/>
    <w:bookmarkEnd w:id="158"/>
    <w:p w14:paraId="5E6FF9BB"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Versie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6D07B4BD" w14:textId="77777777" w:rsidTr="00341AFA">
        <w:trPr>
          <w:trHeight w:val="230"/>
        </w:trPr>
        <w:tc>
          <w:tcPr>
            <w:tcW w:w="3330" w:type="dxa"/>
            <w:gridSpan w:val="2"/>
            <w:tcBorders>
              <w:top w:val="nil"/>
              <w:left w:val="nil"/>
              <w:bottom w:val="nil"/>
              <w:right w:val="nil"/>
            </w:tcBorders>
          </w:tcPr>
          <w:p w14:paraId="08CC66F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2497822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Versie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6369CDC4"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343E54DB" w14:textId="77777777" w:rsidTr="00341AFA">
        <w:tc>
          <w:tcPr>
            <w:tcW w:w="3330" w:type="dxa"/>
            <w:gridSpan w:val="2"/>
            <w:tcBorders>
              <w:top w:val="nil"/>
              <w:left w:val="nil"/>
              <w:bottom w:val="nil"/>
              <w:right w:val="nil"/>
            </w:tcBorders>
          </w:tcPr>
          <w:p w14:paraId="5BAD9D0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2E6D5AB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32200F9F" w14:textId="77777777" w:rsidTr="00341AFA">
        <w:tc>
          <w:tcPr>
            <w:tcW w:w="3330" w:type="dxa"/>
            <w:gridSpan w:val="2"/>
            <w:tcBorders>
              <w:top w:val="nil"/>
              <w:left w:val="nil"/>
              <w:bottom w:val="nil"/>
              <w:right w:val="nil"/>
            </w:tcBorders>
          </w:tcPr>
          <w:p w14:paraId="564A33B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77AFE63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2D9E50E6" w14:textId="77777777" w:rsidTr="00341AFA">
        <w:tc>
          <w:tcPr>
            <w:tcW w:w="3330" w:type="dxa"/>
            <w:gridSpan w:val="2"/>
            <w:tcBorders>
              <w:top w:val="nil"/>
              <w:left w:val="nil"/>
              <w:bottom w:val="nil"/>
              <w:right w:val="nil"/>
            </w:tcBorders>
          </w:tcPr>
          <w:p w14:paraId="1304046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1C2AB63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versie</w:t>
            </w:r>
            <w:r w:rsidRPr="008A6917">
              <w:rPr>
                <w:rFonts w:ascii="Arial" w:hAnsi="Arial" w:cs="Arial"/>
                <w:color w:val="000000"/>
                <w:szCs w:val="24"/>
                <w:lang w:val="en-AU" w:eastAsia="en-US"/>
              </w:rPr>
              <w:fldChar w:fldCharType="end"/>
            </w:r>
          </w:p>
        </w:tc>
      </w:tr>
      <w:tr w:rsidR="00341AFA" w:rsidRPr="008A6917" w14:paraId="6C98F6C0" w14:textId="77777777" w:rsidTr="00341AFA">
        <w:tc>
          <w:tcPr>
            <w:tcW w:w="3330" w:type="dxa"/>
            <w:gridSpan w:val="2"/>
            <w:tcBorders>
              <w:top w:val="nil"/>
              <w:left w:val="nil"/>
              <w:bottom w:val="nil"/>
              <w:right w:val="nil"/>
            </w:tcBorders>
          </w:tcPr>
          <w:p w14:paraId="2D92625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63D48FA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Aanduiding van de bewerkingsfase van het INFORMATIEOBJECT</w:t>
            </w:r>
          </w:p>
        </w:tc>
      </w:tr>
      <w:tr w:rsidR="00341AFA" w:rsidRPr="008A6917" w14:paraId="1240912B" w14:textId="77777777" w:rsidTr="00341AFA">
        <w:trPr>
          <w:trHeight w:val="230"/>
        </w:trPr>
        <w:tc>
          <w:tcPr>
            <w:tcW w:w="3330" w:type="dxa"/>
            <w:gridSpan w:val="2"/>
            <w:tcBorders>
              <w:top w:val="nil"/>
              <w:left w:val="nil"/>
              <w:bottom w:val="nil"/>
              <w:right w:val="nil"/>
            </w:tcBorders>
          </w:tcPr>
          <w:p w14:paraId="433F1D3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6750650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73BCBFAF" w14:textId="77777777" w:rsidTr="00341AFA">
        <w:tc>
          <w:tcPr>
            <w:tcW w:w="3330" w:type="dxa"/>
            <w:gridSpan w:val="2"/>
            <w:tcBorders>
              <w:top w:val="nil"/>
              <w:left w:val="nil"/>
              <w:bottom w:val="nil"/>
              <w:right w:val="nil"/>
            </w:tcBorders>
          </w:tcPr>
          <w:p w14:paraId="520DC70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75986DE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339A6DC2" w14:textId="77777777" w:rsidTr="00341AFA">
        <w:tc>
          <w:tcPr>
            <w:tcW w:w="3330" w:type="dxa"/>
            <w:gridSpan w:val="2"/>
            <w:tcBorders>
              <w:top w:val="nil"/>
              <w:left w:val="nil"/>
              <w:bottom w:val="nil"/>
              <w:right w:val="nil"/>
            </w:tcBorders>
          </w:tcPr>
          <w:p w14:paraId="2B12802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7FCB417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AN5</w:t>
            </w:r>
            <w:r w:rsidRPr="008A6917">
              <w:rPr>
                <w:rFonts w:ascii="Arial" w:hAnsi="Arial" w:cs="Arial"/>
                <w:color w:val="000000"/>
                <w:szCs w:val="24"/>
                <w:lang w:val="en-AU" w:eastAsia="en-US"/>
              </w:rPr>
              <w:fldChar w:fldCharType="end"/>
            </w:r>
          </w:p>
        </w:tc>
      </w:tr>
      <w:tr w:rsidR="00341AFA" w:rsidRPr="008A6917" w14:paraId="7D043E57" w14:textId="77777777" w:rsidTr="00341AFA">
        <w:trPr>
          <w:trHeight w:val="230"/>
        </w:trPr>
        <w:tc>
          <w:tcPr>
            <w:tcW w:w="3330" w:type="dxa"/>
            <w:gridSpan w:val="2"/>
            <w:tcBorders>
              <w:top w:val="nil"/>
              <w:left w:val="nil"/>
              <w:bottom w:val="nil"/>
              <w:right w:val="nil"/>
            </w:tcBorders>
          </w:tcPr>
          <w:p w14:paraId="46717F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0B454F6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 m.u.v. diacrieten</w:t>
            </w:r>
          </w:p>
        </w:tc>
      </w:tr>
      <w:tr w:rsidR="00341AFA" w:rsidRPr="008A6917" w14:paraId="43A70BBB" w14:textId="77777777" w:rsidTr="00341AFA">
        <w:trPr>
          <w:trHeight w:val="215"/>
        </w:trPr>
        <w:tc>
          <w:tcPr>
            <w:tcW w:w="3330" w:type="dxa"/>
            <w:gridSpan w:val="2"/>
            <w:tcBorders>
              <w:top w:val="nil"/>
              <w:left w:val="nil"/>
              <w:bottom w:val="nil"/>
              <w:right w:val="nil"/>
            </w:tcBorders>
          </w:tcPr>
          <w:p w14:paraId="26D88F9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5D092A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51F452EC" w14:textId="77777777" w:rsidTr="00341AFA">
        <w:trPr>
          <w:trHeight w:val="230"/>
        </w:trPr>
        <w:tc>
          <w:tcPr>
            <w:tcW w:w="3330" w:type="dxa"/>
            <w:gridSpan w:val="2"/>
            <w:tcBorders>
              <w:top w:val="nil"/>
              <w:left w:val="nil"/>
              <w:bottom w:val="nil"/>
              <w:right w:val="nil"/>
            </w:tcBorders>
          </w:tcPr>
          <w:p w14:paraId="7A79D20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2E7B799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C742C37" w14:textId="77777777" w:rsidTr="00341AFA">
        <w:trPr>
          <w:trHeight w:val="230"/>
        </w:trPr>
        <w:tc>
          <w:tcPr>
            <w:tcW w:w="3330" w:type="dxa"/>
            <w:gridSpan w:val="2"/>
            <w:tcBorders>
              <w:top w:val="nil"/>
              <w:left w:val="nil"/>
              <w:bottom w:val="nil"/>
              <w:right w:val="nil"/>
            </w:tcBorders>
          </w:tcPr>
          <w:p w14:paraId="251E030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0B65D39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7CC5578" w14:textId="77777777" w:rsidTr="00341AFA">
        <w:trPr>
          <w:trHeight w:val="230"/>
        </w:trPr>
        <w:tc>
          <w:tcPr>
            <w:tcW w:w="3330" w:type="dxa"/>
            <w:gridSpan w:val="2"/>
            <w:tcBorders>
              <w:top w:val="nil"/>
              <w:left w:val="nil"/>
              <w:bottom w:val="nil"/>
              <w:right w:val="nil"/>
            </w:tcBorders>
          </w:tcPr>
          <w:p w14:paraId="6FD10F5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4245B8B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5D67870" w14:textId="77777777" w:rsidTr="00341AFA">
        <w:trPr>
          <w:trHeight w:val="230"/>
        </w:trPr>
        <w:tc>
          <w:tcPr>
            <w:tcW w:w="3330" w:type="dxa"/>
            <w:gridSpan w:val="2"/>
            <w:tcBorders>
              <w:top w:val="nil"/>
              <w:left w:val="nil"/>
              <w:bottom w:val="nil"/>
              <w:right w:val="nil"/>
            </w:tcBorders>
          </w:tcPr>
          <w:p w14:paraId="44F7A24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6B1954C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BA70FEF" w14:textId="77777777" w:rsidTr="00341AFA">
        <w:tc>
          <w:tcPr>
            <w:tcW w:w="3330" w:type="dxa"/>
            <w:gridSpan w:val="2"/>
            <w:tcBorders>
              <w:top w:val="nil"/>
              <w:left w:val="nil"/>
              <w:bottom w:val="nil"/>
              <w:right w:val="nil"/>
            </w:tcBorders>
          </w:tcPr>
          <w:p w14:paraId="4FD73D3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0F549A1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3BBB09F" w14:textId="77777777" w:rsidTr="00341AFA">
        <w:trPr>
          <w:trHeight w:val="230"/>
        </w:trPr>
        <w:tc>
          <w:tcPr>
            <w:tcW w:w="3330" w:type="dxa"/>
            <w:gridSpan w:val="2"/>
            <w:tcBorders>
              <w:top w:val="nil"/>
              <w:left w:val="nil"/>
              <w:bottom w:val="nil"/>
              <w:right w:val="nil"/>
            </w:tcBorders>
          </w:tcPr>
          <w:p w14:paraId="131B1F8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1295B133"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5CC7CC0C" w14:textId="77777777" w:rsidTr="00341AFA">
        <w:trPr>
          <w:trHeight w:val="230"/>
        </w:trPr>
        <w:tc>
          <w:tcPr>
            <w:tcW w:w="3330" w:type="dxa"/>
            <w:gridSpan w:val="2"/>
            <w:tcBorders>
              <w:top w:val="nil"/>
              <w:left w:val="nil"/>
              <w:bottom w:val="nil"/>
              <w:right w:val="nil"/>
            </w:tcBorders>
          </w:tcPr>
          <w:p w14:paraId="227374F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425BF4B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1A4C4D5D" w14:textId="77777777" w:rsidTr="00341AFA">
        <w:trPr>
          <w:trHeight w:val="230"/>
        </w:trPr>
        <w:tc>
          <w:tcPr>
            <w:tcW w:w="3330" w:type="dxa"/>
            <w:gridSpan w:val="2"/>
            <w:tcBorders>
              <w:top w:val="nil"/>
              <w:left w:val="nil"/>
              <w:bottom w:val="nil"/>
              <w:right w:val="nil"/>
            </w:tcBorders>
          </w:tcPr>
          <w:p w14:paraId="77EBD1B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2CD8F56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5524EE9B" w14:textId="77777777" w:rsidTr="00341AFA">
        <w:tc>
          <w:tcPr>
            <w:tcW w:w="9360" w:type="dxa"/>
            <w:gridSpan w:val="4"/>
            <w:tcBorders>
              <w:top w:val="nil"/>
              <w:left w:val="nil"/>
              <w:bottom w:val="nil"/>
              <w:right w:val="nil"/>
            </w:tcBorders>
          </w:tcPr>
          <w:p w14:paraId="7C40987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2764CF02" w14:textId="77777777" w:rsidTr="00341AFA">
        <w:tc>
          <w:tcPr>
            <w:tcW w:w="450" w:type="dxa"/>
            <w:tcBorders>
              <w:top w:val="nil"/>
              <w:left w:val="nil"/>
              <w:bottom w:val="nil"/>
              <w:right w:val="nil"/>
            </w:tcBorders>
          </w:tcPr>
          <w:p w14:paraId="04E29C2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048C867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gaat hier om een versienummer zoals ‘0.2’ en 1.0’.</w:t>
            </w:r>
          </w:p>
          <w:p w14:paraId="1E0E587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Ofschoon we er voor gekozen hebben om zowel dit attribuuttype als het attribuuttype Status optioneel te verklaren, ware het aan te bevelen bij elk documemt in ieder geval één van beide attributen van een waarde te voorzien. Nb: De attribuutsoort is in versie 2.0 verplaatst van ENKELVOUDIG INFORMATIEOBJECT naar INFORMATIEOBJECT.</w:t>
            </w:r>
          </w:p>
        </w:tc>
      </w:tr>
    </w:tbl>
    <w:bookmarkStart w:id="159" w:name="BKM_F453B17A_1318_4e94_BBF4_0B7A6FD70315"/>
    <w:bookmarkEnd w:id="159"/>
    <w:p w14:paraId="61664A47"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Status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1D6125CE" w14:textId="77777777" w:rsidTr="00341AFA">
        <w:trPr>
          <w:trHeight w:val="230"/>
        </w:trPr>
        <w:tc>
          <w:tcPr>
            <w:tcW w:w="3330" w:type="dxa"/>
            <w:gridSpan w:val="2"/>
            <w:tcBorders>
              <w:top w:val="nil"/>
              <w:left w:val="nil"/>
              <w:bottom w:val="nil"/>
              <w:right w:val="nil"/>
            </w:tcBorders>
          </w:tcPr>
          <w:p w14:paraId="2C3C7BB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27638B0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Status</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30D95A12"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1DFB78FD" w14:textId="77777777" w:rsidTr="00341AFA">
        <w:tc>
          <w:tcPr>
            <w:tcW w:w="3330" w:type="dxa"/>
            <w:gridSpan w:val="2"/>
            <w:tcBorders>
              <w:top w:val="nil"/>
              <w:left w:val="nil"/>
              <w:bottom w:val="nil"/>
              <w:right w:val="nil"/>
            </w:tcBorders>
          </w:tcPr>
          <w:p w14:paraId="32F40B5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576377E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0ECFBD0F" w14:textId="77777777" w:rsidTr="00341AFA">
        <w:tc>
          <w:tcPr>
            <w:tcW w:w="3330" w:type="dxa"/>
            <w:gridSpan w:val="2"/>
            <w:tcBorders>
              <w:top w:val="nil"/>
              <w:left w:val="nil"/>
              <w:bottom w:val="nil"/>
              <w:right w:val="nil"/>
            </w:tcBorders>
          </w:tcPr>
          <w:p w14:paraId="535D51D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3E1A377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1F0661A" w14:textId="77777777" w:rsidTr="00341AFA">
        <w:tc>
          <w:tcPr>
            <w:tcW w:w="3330" w:type="dxa"/>
            <w:gridSpan w:val="2"/>
            <w:tcBorders>
              <w:top w:val="nil"/>
              <w:left w:val="nil"/>
              <w:bottom w:val="nil"/>
              <w:right w:val="nil"/>
            </w:tcBorders>
          </w:tcPr>
          <w:p w14:paraId="5294AB9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2C8769B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status</w:t>
            </w:r>
            <w:r w:rsidRPr="008A6917">
              <w:rPr>
                <w:rFonts w:ascii="Arial" w:hAnsi="Arial" w:cs="Arial"/>
                <w:color w:val="000000"/>
                <w:szCs w:val="24"/>
                <w:lang w:val="en-AU" w:eastAsia="en-US"/>
              </w:rPr>
              <w:fldChar w:fldCharType="end"/>
            </w:r>
          </w:p>
        </w:tc>
      </w:tr>
      <w:tr w:rsidR="00341AFA" w:rsidRPr="008A6917" w14:paraId="3704FADD" w14:textId="77777777" w:rsidTr="00341AFA">
        <w:tc>
          <w:tcPr>
            <w:tcW w:w="3330" w:type="dxa"/>
            <w:gridSpan w:val="2"/>
            <w:tcBorders>
              <w:top w:val="nil"/>
              <w:left w:val="nil"/>
              <w:bottom w:val="nil"/>
              <w:right w:val="nil"/>
            </w:tcBorders>
          </w:tcPr>
          <w:p w14:paraId="5E89E99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6BD3CA4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Aanduiding van de stand van zaken van een INFORMATIEOBJECT</w:t>
            </w:r>
          </w:p>
        </w:tc>
      </w:tr>
      <w:tr w:rsidR="00341AFA" w:rsidRPr="008A6917" w14:paraId="7B93D21C" w14:textId="77777777" w:rsidTr="00341AFA">
        <w:trPr>
          <w:trHeight w:val="230"/>
        </w:trPr>
        <w:tc>
          <w:tcPr>
            <w:tcW w:w="3330" w:type="dxa"/>
            <w:gridSpan w:val="2"/>
            <w:tcBorders>
              <w:top w:val="nil"/>
              <w:left w:val="nil"/>
              <w:bottom w:val="nil"/>
              <w:right w:val="nil"/>
            </w:tcBorders>
          </w:tcPr>
          <w:p w14:paraId="5518B2B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2F8E27A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1EDD09E6" w14:textId="77777777" w:rsidTr="00341AFA">
        <w:tc>
          <w:tcPr>
            <w:tcW w:w="3330" w:type="dxa"/>
            <w:gridSpan w:val="2"/>
            <w:tcBorders>
              <w:top w:val="nil"/>
              <w:left w:val="nil"/>
              <w:bottom w:val="nil"/>
              <w:right w:val="nil"/>
            </w:tcBorders>
          </w:tcPr>
          <w:p w14:paraId="70F06EF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52DDB7B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546121D4" w14:textId="77777777" w:rsidTr="00341AFA">
        <w:tc>
          <w:tcPr>
            <w:tcW w:w="3330" w:type="dxa"/>
            <w:gridSpan w:val="2"/>
            <w:tcBorders>
              <w:top w:val="nil"/>
              <w:left w:val="nil"/>
              <w:bottom w:val="nil"/>
              <w:right w:val="nil"/>
            </w:tcBorders>
          </w:tcPr>
          <w:p w14:paraId="20D1750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1E844BE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w:t>
            </w:r>
            <w:r w:rsidRPr="008A6917">
              <w:rPr>
                <w:rFonts w:ascii="Arial" w:hAnsi="Arial" w:cs="Arial"/>
                <w:color w:val="000000"/>
                <w:szCs w:val="24"/>
                <w:lang w:val="en-AU" w:eastAsia="en-US"/>
              </w:rPr>
              <w:fldChar w:fldCharType="end"/>
            </w:r>
          </w:p>
        </w:tc>
      </w:tr>
      <w:tr w:rsidR="00341AFA" w:rsidRPr="008A6917" w14:paraId="1F122188" w14:textId="77777777" w:rsidTr="00341AFA">
        <w:trPr>
          <w:trHeight w:val="230"/>
        </w:trPr>
        <w:tc>
          <w:tcPr>
            <w:tcW w:w="3330" w:type="dxa"/>
            <w:gridSpan w:val="2"/>
            <w:tcBorders>
              <w:top w:val="nil"/>
              <w:left w:val="nil"/>
              <w:bottom w:val="nil"/>
              <w:right w:val="nil"/>
            </w:tcBorders>
          </w:tcPr>
          <w:p w14:paraId="2D5BA95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307C5AF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‘in bewerking’ (aan het informatieobject wordt nog gewerkt)</w:t>
            </w:r>
          </w:p>
          <w:p w14:paraId="2DBA0F2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‘ter vaststelling’ (informatieobject af maar moet nog vastgesteld worden)</w:t>
            </w:r>
          </w:p>
          <w:p w14:paraId="55E3C36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‘definitief’ (informatieobject door bevoegd iets of iemand vastgesteld dan wel ontvangen)</w:t>
            </w:r>
          </w:p>
          <w:p w14:paraId="1DCB17E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‘gearchiveerd’ (informatieobject duurzaam bewaarbaar gemaakt; een gearchiveerd informatie-element)</w:t>
            </w:r>
          </w:p>
          <w:p w14:paraId="13611DE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 ‘vernietigd’ </w:t>
            </w:r>
          </w:p>
          <w:p w14:paraId="0FC54C7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‘overgedragen’ (naar een archiefbewaarplaats).</w:t>
            </w:r>
          </w:p>
        </w:tc>
      </w:tr>
      <w:tr w:rsidR="00341AFA" w:rsidRPr="008A6917" w14:paraId="1349ADC5" w14:textId="77777777" w:rsidTr="00341AFA">
        <w:trPr>
          <w:trHeight w:val="215"/>
        </w:trPr>
        <w:tc>
          <w:tcPr>
            <w:tcW w:w="3330" w:type="dxa"/>
            <w:gridSpan w:val="2"/>
            <w:tcBorders>
              <w:top w:val="nil"/>
              <w:left w:val="nil"/>
              <w:bottom w:val="nil"/>
              <w:right w:val="nil"/>
            </w:tcBorders>
          </w:tcPr>
          <w:p w14:paraId="159D24C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48983C2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072D57A8" w14:textId="77777777" w:rsidTr="00341AFA">
        <w:trPr>
          <w:trHeight w:val="230"/>
        </w:trPr>
        <w:tc>
          <w:tcPr>
            <w:tcW w:w="3330" w:type="dxa"/>
            <w:gridSpan w:val="2"/>
            <w:tcBorders>
              <w:top w:val="nil"/>
              <w:left w:val="nil"/>
              <w:bottom w:val="nil"/>
              <w:right w:val="nil"/>
            </w:tcBorders>
          </w:tcPr>
          <w:p w14:paraId="0C9C181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5B55D73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DEDE89D" w14:textId="77777777" w:rsidTr="00341AFA">
        <w:trPr>
          <w:trHeight w:val="230"/>
        </w:trPr>
        <w:tc>
          <w:tcPr>
            <w:tcW w:w="3330" w:type="dxa"/>
            <w:gridSpan w:val="2"/>
            <w:tcBorders>
              <w:top w:val="nil"/>
              <w:left w:val="nil"/>
              <w:bottom w:val="nil"/>
              <w:right w:val="nil"/>
            </w:tcBorders>
          </w:tcPr>
          <w:p w14:paraId="71888E3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1EC59B9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BA31AF7" w14:textId="77777777" w:rsidTr="00341AFA">
        <w:trPr>
          <w:trHeight w:val="230"/>
        </w:trPr>
        <w:tc>
          <w:tcPr>
            <w:tcW w:w="3330" w:type="dxa"/>
            <w:gridSpan w:val="2"/>
            <w:tcBorders>
              <w:top w:val="nil"/>
              <w:left w:val="nil"/>
              <w:bottom w:val="nil"/>
              <w:right w:val="nil"/>
            </w:tcBorders>
          </w:tcPr>
          <w:p w14:paraId="4B0187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Aanduiding brondocument</w:t>
            </w:r>
          </w:p>
        </w:tc>
        <w:tc>
          <w:tcPr>
            <w:tcW w:w="6030" w:type="dxa"/>
            <w:gridSpan w:val="2"/>
            <w:tcBorders>
              <w:top w:val="nil"/>
              <w:left w:val="nil"/>
              <w:bottom w:val="nil"/>
              <w:right w:val="nil"/>
            </w:tcBorders>
          </w:tcPr>
          <w:p w14:paraId="14C4C41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6008AA3" w14:textId="77777777" w:rsidTr="00341AFA">
        <w:trPr>
          <w:trHeight w:val="230"/>
        </w:trPr>
        <w:tc>
          <w:tcPr>
            <w:tcW w:w="3330" w:type="dxa"/>
            <w:gridSpan w:val="2"/>
            <w:tcBorders>
              <w:top w:val="nil"/>
              <w:left w:val="nil"/>
              <w:bottom w:val="nil"/>
              <w:right w:val="nil"/>
            </w:tcBorders>
          </w:tcPr>
          <w:p w14:paraId="1B4E5E8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288E4BD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E6B1C75" w14:textId="77777777" w:rsidTr="00341AFA">
        <w:tc>
          <w:tcPr>
            <w:tcW w:w="3330" w:type="dxa"/>
            <w:gridSpan w:val="2"/>
            <w:tcBorders>
              <w:top w:val="nil"/>
              <w:left w:val="nil"/>
              <w:bottom w:val="nil"/>
              <w:right w:val="nil"/>
            </w:tcBorders>
          </w:tcPr>
          <w:p w14:paraId="0DD3820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062F44B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DC386D0" w14:textId="77777777" w:rsidTr="00341AFA">
        <w:trPr>
          <w:trHeight w:val="230"/>
        </w:trPr>
        <w:tc>
          <w:tcPr>
            <w:tcW w:w="3330" w:type="dxa"/>
            <w:gridSpan w:val="2"/>
            <w:tcBorders>
              <w:top w:val="nil"/>
              <w:left w:val="nil"/>
              <w:bottom w:val="nil"/>
              <w:right w:val="nil"/>
            </w:tcBorders>
          </w:tcPr>
          <w:p w14:paraId="4E2F8C6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1129DB0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695890E7" w14:textId="77777777" w:rsidTr="00341AFA">
        <w:trPr>
          <w:trHeight w:val="230"/>
        </w:trPr>
        <w:tc>
          <w:tcPr>
            <w:tcW w:w="3330" w:type="dxa"/>
            <w:gridSpan w:val="2"/>
            <w:tcBorders>
              <w:top w:val="nil"/>
              <w:left w:val="nil"/>
              <w:bottom w:val="nil"/>
              <w:right w:val="nil"/>
            </w:tcBorders>
          </w:tcPr>
          <w:p w14:paraId="21179E0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22170CF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B505148" w14:textId="77777777" w:rsidTr="00341AFA">
        <w:trPr>
          <w:trHeight w:val="230"/>
        </w:trPr>
        <w:tc>
          <w:tcPr>
            <w:tcW w:w="3330" w:type="dxa"/>
            <w:gridSpan w:val="2"/>
            <w:tcBorders>
              <w:top w:val="nil"/>
              <w:left w:val="nil"/>
              <w:bottom w:val="nil"/>
              <w:right w:val="nil"/>
            </w:tcBorders>
          </w:tcPr>
          <w:p w14:paraId="05BBEA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152C72A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waarden ‘in bewerking’ en ‘ter vaststelling’ komen niet voor als de attribuutsoort Ontvangstdatum van een waarde is voorzien.</w:t>
            </w:r>
          </w:p>
          <w:p w14:paraId="6536330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waarden ‘vernietigd’ en ‘overgedragen’ komen niet voor als de attribuutsoort Archiefnominatie de waarde ‘conform zaak’ heeft.</w:t>
            </w:r>
          </w:p>
        </w:tc>
      </w:tr>
      <w:tr w:rsidR="00341AFA" w:rsidRPr="008A6917" w14:paraId="75B4ABE4" w14:textId="77777777" w:rsidTr="00341AFA">
        <w:tc>
          <w:tcPr>
            <w:tcW w:w="9360" w:type="dxa"/>
            <w:gridSpan w:val="4"/>
            <w:tcBorders>
              <w:top w:val="nil"/>
              <w:left w:val="nil"/>
              <w:bottom w:val="nil"/>
              <w:right w:val="nil"/>
            </w:tcBorders>
          </w:tcPr>
          <w:p w14:paraId="034B2A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3171FD3F" w14:textId="77777777" w:rsidTr="00341AFA">
        <w:tc>
          <w:tcPr>
            <w:tcW w:w="450" w:type="dxa"/>
            <w:tcBorders>
              <w:top w:val="nil"/>
              <w:left w:val="nil"/>
              <w:bottom w:val="nil"/>
              <w:right w:val="nil"/>
            </w:tcBorders>
          </w:tcPr>
          <w:p w14:paraId="2F33525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5EEB0F4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gaat hier om aanduidingen zoals hieronder genoemd. Dus niet ‘afgehandeld’. Immers, zaken worden afgehandeld, informatieobjecten niet. Wel spelen informatieobjecten daarbij een rol.</w:t>
            </w:r>
          </w:p>
          <w:p w14:paraId="7AB6D72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waarden ‘in bewerking’ en ‘ter vaststelling’ zijn niet van toepassing op ontvangen informatieobjecten.</w:t>
            </w:r>
          </w:p>
          <w:p w14:paraId="536A1A9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Wijziging van de Status in ‘gearchiveerd’ impliceert dat het informatieobject een duurzaam niet wijzigbaar Formaat dient te hebben. Aangezien er geen standaard bekend is voor dergelijke bestandsformaten, is dit niet in de ‘Regels attribuutsoort’ opgenomen maar zou hiervan wel sprake moeten zijn.</w:t>
            </w:r>
          </w:p>
          <w:p w14:paraId="288AD7B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waarden ‘vernietigd’ en ‘overgedragen’ zijn alleen relevant als het archiefregime voor het informatieobject afwijkt van dat van de zaak waarin het informatieobject is ontstaan (zie attribuutsoort Archiefnominatie)..</w:t>
            </w:r>
          </w:p>
          <w:p w14:paraId="71825E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Nb. De attribuutsoort is in versie 2.0 verplaatst van ENKELVOUDIG INFORMATIEOBJECT naar INFORMATIEOBJECT (en gewijzigd).</w:t>
            </w:r>
          </w:p>
        </w:tc>
      </w:tr>
    </w:tbl>
    <w:bookmarkStart w:id="160" w:name="BKM_C06162CD_CFEA_4c04_BE26_76BC4DF42A16"/>
    <w:bookmarkEnd w:id="160"/>
    <w:p w14:paraId="7D0D3260"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Verzenddatum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54DF1AC7" w14:textId="77777777" w:rsidTr="00341AFA">
        <w:trPr>
          <w:trHeight w:val="230"/>
        </w:trPr>
        <w:tc>
          <w:tcPr>
            <w:tcW w:w="3330" w:type="dxa"/>
            <w:gridSpan w:val="2"/>
            <w:tcBorders>
              <w:top w:val="nil"/>
              <w:left w:val="nil"/>
              <w:bottom w:val="nil"/>
              <w:right w:val="nil"/>
            </w:tcBorders>
          </w:tcPr>
          <w:p w14:paraId="7E527A9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3D3509E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Verzenddatum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36C8EAA9"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1582806B" w14:textId="77777777" w:rsidTr="00341AFA">
        <w:tc>
          <w:tcPr>
            <w:tcW w:w="3330" w:type="dxa"/>
            <w:gridSpan w:val="2"/>
            <w:tcBorders>
              <w:top w:val="nil"/>
              <w:left w:val="nil"/>
              <w:bottom w:val="nil"/>
              <w:right w:val="nil"/>
            </w:tcBorders>
          </w:tcPr>
          <w:p w14:paraId="0E1325C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0F9D02D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650A7AF0" w14:textId="77777777" w:rsidTr="00341AFA">
        <w:tc>
          <w:tcPr>
            <w:tcW w:w="3330" w:type="dxa"/>
            <w:gridSpan w:val="2"/>
            <w:tcBorders>
              <w:top w:val="nil"/>
              <w:left w:val="nil"/>
              <w:bottom w:val="nil"/>
              <w:right w:val="nil"/>
            </w:tcBorders>
          </w:tcPr>
          <w:p w14:paraId="4A8556F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7865661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652F730" w14:textId="77777777" w:rsidTr="00341AFA">
        <w:tc>
          <w:tcPr>
            <w:tcW w:w="3330" w:type="dxa"/>
            <w:gridSpan w:val="2"/>
            <w:tcBorders>
              <w:top w:val="nil"/>
              <w:left w:val="nil"/>
              <w:bottom w:val="nil"/>
              <w:right w:val="nil"/>
            </w:tcBorders>
          </w:tcPr>
          <w:p w14:paraId="5E1B295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530D0A5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verzenddatum</w:t>
            </w:r>
            <w:r w:rsidRPr="008A6917">
              <w:rPr>
                <w:rFonts w:ascii="Arial" w:hAnsi="Arial" w:cs="Arial"/>
                <w:color w:val="000000"/>
                <w:szCs w:val="24"/>
                <w:lang w:val="en-AU" w:eastAsia="en-US"/>
              </w:rPr>
              <w:fldChar w:fldCharType="end"/>
            </w:r>
          </w:p>
        </w:tc>
      </w:tr>
      <w:tr w:rsidR="00341AFA" w:rsidRPr="008A6917" w14:paraId="41847AA0" w14:textId="77777777" w:rsidTr="00341AFA">
        <w:tc>
          <w:tcPr>
            <w:tcW w:w="3330" w:type="dxa"/>
            <w:gridSpan w:val="2"/>
            <w:tcBorders>
              <w:top w:val="nil"/>
              <w:left w:val="nil"/>
              <w:bottom w:val="nil"/>
              <w:right w:val="nil"/>
            </w:tcBorders>
          </w:tcPr>
          <w:p w14:paraId="27E1B3C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18BA636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datum waarop het INFORMATIEOBJECT verzonden is.</w:t>
            </w:r>
          </w:p>
        </w:tc>
      </w:tr>
      <w:tr w:rsidR="00341AFA" w:rsidRPr="008A6917" w14:paraId="07941AD9" w14:textId="77777777" w:rsidTr="00341AFA">
        <w:trPr>
          <w:trHeight w:val="230"/>
        </w:trPr>
        <w:tc>
          <w:tcPr>
            <w:tcW w:w="3330" w:type="dxa"/>
            <w:gridSpan w:val="2"/>
            <w:tcBorders>
              <w:top w:val="nil"/>
              <w:left w:val="nil"/>
              <w:bottom w:val="nil"/>
              <w:right w:val="nil"/>
            </w:tcBorders>
          </w:tcPr>
          <w:p w14:paraId="126130E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359DF38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0861A704" w14:textId="77777777" w:rsidTr="00341AFA">
        <w:tc>
          <w:tcPr>
            <w:tcW w:w="3330" w:type="dxa"/>
            <w:gridSpan w:val="2"/>
            <w:tcBorders>
              <w:top w:val="nil"/>
              <w:left w:val="nil"/>
              <w:bottom w:val="nil"/>
              <w:right w:val="nil"/>
            </w:tcBorders>
          </w:tcPr>
          <w:p w14:paraId="57D6AF0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6205823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76061B3F" w14:textId="77777777" w:rsidTr="00341AFA">
        <w:tc>
          <w:tcPr>
            <w:tcW w:w="3330" w:type="dxa"/>
            <w:gridSpan w:val="2"/>
            <w:tcBorders>
              <w:top w:val="nil"/>
              <w:left w:val="nil"/>
              <w:bottom w:val="nil"/>
              <w:right w:val="nil"/>
            </w:tcBorders>
          </w:tcPr>
          <w:p w14:paraId="255103E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3010227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14:paraId="11121560" w14:textId="77777777" w:rsidTr="00341AFA">
        <w:trPr>
          <w:trHeight w:val="230"/>
        </w:trPr>
        <w:tc>
          <w:tcPr>
            <w:tcW w:w="3330" w:type="dxa"/>
            <w:gridSpan w:val="2"/>
            <w:tcBorders>
              <w:top w:val="nil"/>
              <w:left w:val="nil"/>
              <w:bottom w:val="nil"/>
              <w:right w:val="nil"/>
            </w:tcBorders>
          </w:tcPr>
          <w:p w14:paraId="635023B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1476150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voor of na de huidige datum en tijd</w:t>
            </w:r>
          </w:p>
        </w:tc>
      </w:tr>
      <w:tr w:rsidR="00341AFA" w:rsidRPr="008A6917" w14:paraId="74F520C1" w14:textId="77777777" w:rsidTr="00341AFA">
        <w:trPr>
          <w:trHeight w:val="215"/>
        </w:trPr>
        <w:tc>
          <w:tcPr>
            <w:tcW w:w="3330" w:type="dxa"/>
            <w:gridSpan w:val="2"/>
            <w:tcBorders>
              <w:top w:val="nil"/>
              <w:left w:val="nil"/>
              <w:bottom w:val="nil"/>
              <w:right w:val="nil"/>
            </w:tcBorders>
          </w:tcPr>
          <w:p w14:paraId="7DCAB7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64E309A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9130555" w14:textId="77777777" w:rsidTr="00341AFA">
        <w:trPr>
          <w:trHeight w:val="230"/>
        </w:trPr>
        <w:tc>
          <w:tcPr>
            <w:tcW w:w="3330" w:type="dxa"/>
            <w:gridSpan w:val="2"/>
            <w:tcBorders>
              <w:top w:val="nil"/>
              <w:left w:val="nil"/>
              <w:bottom w:val="nil"/>
              <w:right w:val="nil"/>
            </w:tcBorders>
          </w:tcPr>
          <w:p w14:paraId="7AF67FF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5D97869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195A3760" w14:textId="77777777" w:rsidTr="00341AFA">
        <w:trPr>
          <w:trHeight w:val="230"/>
        </w:trPr>
        <w:tc>
          <w:tcPr>
            <w:tcW w:w="3330" w:type="dxa"/>
            <w:gridSpan w:val="2"/>
            <w:tcBorders>
              <w:top w:val="nil"/>
              <w:left w:val="nil"/>
              <w:bottom w:val="nil"/>
              <w:right w:val="nil"/>
            </w:tcBorders>
          </w:tcPr>
          <w:p w14:paraId="09C0436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2FE5AE3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DFA58BA" w14:textId="77777777" w:rsidTr="00341AFA">
        <w:trPr>
          <w:trHeight w:val="230"/>
        </w:trPr>
        <w:tc>
          <w:tcPr>
            <w:tcW w:w="3330" w:type="dxa"/>
            <w:gridSpan w:val="2"/>
            <w:tcBorders>
              <w:top w:val="nil"/>
              <w:left w:val="nil"/>
              <w:bottom w:val="nil"/>
              <w:right w:val="nil"/>
            </w:tcBorders>
          </w:tcPr>
          <w:p w14:paraId="350B0FD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046BFDF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687E333" w14:textId="77777777" w:rsidTr="00341AFA">
        <w:trPr>
          <w:trHeight w:val="230"/>
        </w:trPr>
        <w:tc>
          <w:tcPr>
            <w:tcW w:w="3330" w:type="dxa"/>
            <w:gridSpan w:val="2"/>
            <w:tcBorders>
              <w:top w:val="nil"/>
              <w:left w:val="nil"/>
              <w:bottom w:val="nil"/>
              <w:right w:val="nil"/>
            </w:tcBorders>
          </w:tcPr>
          <w:p w14:paraId="482A9E4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2607DBC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7ACAA12" w14:textId="77777777" w:rsidTr="00341AFA">
        <w:tc>
          <w:tcPr>
            <w:tcW w:w="3330" w:type="dxa"/>
            <w:gridSpan w:val="2"/>
            <w:tcBorders>
              <w:top w:val="nil"/>
              <w:left w:val="nil"/>
              <w:bottom w:val="nil"/>
              <w:right w:val="nil"/>
            </w:tcBorders>
          </w:tcPr>
          <w:p w14:paraId="7623D6F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57F9DD5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68D0903" w14:textId="77777777" w:rsidTr="00341AFA">
        <w:trPr>
          <w:trHeight w:val="230"/>
        </w:trPr>
        <w:tc>
          <w:tcPr>
            <w:tcW w:w="3330" w:type="dxa"/>
            <w:gridSpan w:val="2"/>
            <w:tcBorders>
              <w:top w:val="nil"/>
              <w:left w:val="nil"/>
              <w:bottom w:val="nil"/>
              <w:right w:val="nil"/>
            </w:tcBorders>
          </w:tcPr>
          <w:p w14:paraId="2605441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3312E2A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1E0BD27F" w14:textId="77777777" w:rsidTr="00341AFA">
        <w:trPr>
          <w:trHeight w:val="230"/>
        </w:trPr>
        <w:tc>
          <w:tcPr>
            <w:tcW w:w="3330" w:type="dxa"/>
            <w:gridSpan w:val="2"/>
            <w:tcBorders>
              <w:top w:val="nil"/>
              <w:left w:val="nil"/>
              <w:bottom w:val="nil"/>
              <w:right w:val="nil"/>
            </w:tcBorders>
          </w:tcPr>
          <w:p w14:paraId="1B9F9FB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55BF116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4D25C47F" w14:textId="77777777" w:rsidTr="00341AFA">
        <w:trPr>
          <w:trHeight w:val="230"/>
        </w:trPr>
        <w:tc>
          <w:tcPr>
            <w:tcW w:w="3330" w:type="dxa"/>
            <w:gridSpan w:val="2"/>
            <w:tcBorders>
              <w:top w:val="nil"/>
              <w:left w:val="nil"/>
              <w:bottom w:val="nil"/>
              <w:right w:val="nil"/>
            </w:tcBorders>
          </w:tcPr>
          <w:p w14:paraId="4697147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2CF8501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5F68A1EF" w14:textId="77777777" w:rsidTr="00341AFA">
        <w:tc>
          <w:tcPr>
            <w:tcW w:w="9360" w:type="dxa"/>
            <w:gridSpan w:val="4"/>
            <w:tcBorders>
              <w:top w:val="nil"/>
              <w:left w:val="nil"/>
              <w:bottom w:val="nil"/>
              <w:right w:val="nil"/>
            </w:tcBorders>
          </w:tcPr>
          <w:p w14:paraId="3CF007D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40AED50F" w14:textId="77777777" w:rsidTr="00341AFA">
        <w:tc>
          <w:tcPr>
            <w:tcW w:w="450" w:type="dxa"/>
            <w:tcBorders>
              <w:top w:val="nil"/>
              <w:left w:val="nil"/>
              <w:bottom w:val="nil"/>
              <w:right w:val="nil"/>
            </w:tcBorders>
          </w:tcPr>
          <w:p w14:paraId="4C1932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7DBFC32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gaat hier om de verzenddatum zoals deze op het INFORMATIEOBJECT vermeld is (indien van toepassing), voor zowel inkomende als uitgaande INFORMATIEOBJECTen.</w:t>
            </w:r>
          </w:p>
        </w:tc>
      </w:tr>
    </w:tbl>
    <w:bookmarkStart w:id="161" w:name="BKM_812C48F2_B1B5_403e_8290_0CD09DF27F26"/>
    <w:bookmarkEnd w:id="161"/>
    <w:p w14:paraId="0E308049"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Geadresseerde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27A21881" w14:textId="77777777" w:rsidTr="00341AFA">
        <w:trPr>
          <w:trHeight w:val="230"/>
        </w:trPr>
        <w:tc>
          <w:tcPr>
            <w:tcW w:w="3330" w:type="dxa"/>
            <w:gridSpan w:val="2"/>
            <w:tcBorders>
              <w:top w:val="nil"/>
              <w:left w:val="nil"/>
              <w:bottom w:val="nil"/>
              <w:right w:val="nil"/>
            </w:tcBorders>
          </w:tcPr>
          <w:p w14:paraId="75B6303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69644A3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Geadresseerde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47807F57"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742DECB1" w14:textId="77777777" w:rsidTr="00341AFA">
        <w:tc>
          <w:tcPr>
            <w:tcW w:w="3330" w:type="dxa"/>
            <w:gridSpan w:val="2"/>
            <w:tcBorders>
              <w:top w:val="nil"/>
              <w:left w:val="nil"/>
              <w:bottom w:val="nil"/>
              <w:right w:val="nil"/>
            </w:tcBorders>
          </w:tcPr>
          <w:p w14:paraId="1092D5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Herkomst </w:t>
            </w:r>
          </w:p>
        </w:tc>
        <w:tc>
          <w:tcPr>
            <w:tcW w:w="6030" w:type="dxa"/>
            <w:gridSpan w:val="2"/>
            <w:tcBorders>
              <w:top w:val="nil"/>
              <w:left w:val="nil"/>
              <w:bottom w:val="nil"/>
              <w:right w:val="nil"/>
            </w:tcBorders>
          </w:tcPr>
          <w:p w14:paraId="6C25760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2DEE785E" w14:textId="77777777" w:rsidTr="00341AFA">
        <w:tc>
          <w:tcPr>
            <w:tcW w:w="3330" w:type="dxa"/>
            <w:gridSpan w:val="2"/>
            <w:tcBorders>
              <w:top w:val="nil"/>
              <w:left w:val="nil"/>
              <w:bottom w:val="nil"/>
              <w:right w:val="nil"/>
            </w:tcBorders>
          </w:tcPr>
          <w:p w14:paraId="20DE2F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06DB80F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B67C330" w14:textId="77777777" w:rsidTr="00341AFA">
        <w:tc>
          <w:tcPr>
            <w:tcW w:w="3330" w:type="dxa"/>
            <w:gridSpan w:val="2"/>
            <w:tcBorders>
              <w:top w:val="nil"/>
              <w:left w:val="nil"/>
              <w:bottom w:val="nil"/>
              <w:right w:val="nil"/>
            </w:tcBorders>
          </w:tcPr>
          <w:p w14:paraId="308C675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15647EF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geadresseerde</w:t>
            </w:r>
            <w:r w:rsidRPr="008A6917">
              <w:rPr>
                <w:rFonts w:ascii="Arial" w:hAnsi="Arial" w:cs="Arial"/>
                <w:color w:val="000000"/>
                <w:szCs w:val="24"/>
                <w:lang w:val="en-AU" w:eastAsia="en-US"/>
              </w:rPr>
              <w:fldChar w:fldCharType="end"/>
            </w:r>
          </w:p>
        </w:tc>
      </w:tr>
      <w:tr w:rsidR="00341AFA" w:rsidRPr="008A6917" w14:paraId="601FB304" w14:textId="77777777" w:rsidTr="00341AFA">
        <w:tc>
          <w:tcPr>
            <w:tcW w:w="3330" w:type="dxa"/>
            <w:gridSpan w:val="2"/>
            <w:tcBorders>
              <w:top w:val="nil"/>
              <w:left w:val="nil"/>
              <w:bottom w:val="nil"/>
              <w:right w:val="nil"/>
            </w:tcBorders>
          </w:tcPr>
          <w:p w14:paraId="66B7F32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39F7525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persoon of organisatie waarnaar het informatieobject is verzonden.</w:t>
            </w:r>
            <w:r w:rsidRPr="008A6917">
              <w:rPr>
                <w:rFonts w:ascii="Arial" w:hAnsi="Arial" w:cs="Arial"/>
                <w:color w:val="000000"/>
                <w:szCs w:val="24"/>
                <w:lang w:val="en-AU" w:eastAsia="en-US"/>
              </w:rPr>
              <w:fldChar w:fldCharType="end"/>
            </w:r>
          </w:p>
        </w:tc>
      </w:tr>
      <w:tr w:rsidR="00341AFA" w:rsidRPr="008A6917" w14:paraId="74E762AE" w14:textId="77777777" w:rsidTr="00341AFA">
        <w:trPr>
          <w:trHeight w:val="230"/>
        </w:trPr>
        <w:tc>
          <w:tcPr>
            <w:tcW w:w="3330" w:type="dxa"/>
            <w:gridSpan w:val="2"/>
            <w:tcBorders>
              <w:top w:val="nil"/>
              <w:left w:val="nil"/>
              <w:bottom w:val="nil"/>
              <w:right w:val="nil"/>
            </w:tcBorders>
          </w:tcPr>
          <w:p w14:paraId="3B239C9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603BE5A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5BF6B367" w14:textId="77777777" w:rsidTr="00341AFA">
        <w:tc>
          <w:tcPr>
            <w:tcW w:w="3330" w:type="dxa"/>
            <w:gridSpan w:val="2"/>
            <w:tcBorders>
              <w:top w:val="nil"/>
              <w:left w:val="nil"/>
              <w:bottom w:val="nil"/>
              <w:right w:val="nil"/>
            </w:tcBorders>
          </w:tcPr>
          <w:p w14:paraId="6BC1B3E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0120A21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september 2014</w:t>
            </w:r>
          </w:p>
        </w:tc>
      </w:tr>
      <w:tr w:rsidR="00341AFA" w:rsidRPr="008A6917" w14:paraId="5015E027" w14:textId="77777777" w:rsidTr="00341AFA">
        <w:tc>
          <w:tcPr>
            <w:tcW w:w="3330" w:type="dxa"/>
            <w:gridSpan w:val="2"/>
            <w:tcBorders>
              <w:top w:val="nil"/>
              <w:left w:val="nil"/>
              <w:bottom w:val="nil"/>
              <w:right w:val="nil"/>
            </w:tcBorders>
          </w:tcPr>
          <w:p w14:paraId="224D63F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0E00CF1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AN200</w:t>
            </w:r>
            <w:r w:rsidRPr="008A6917">
              <w:rPr>
                <w:rFonts w:ascii="Arial" w:hAnsi="Arial" w:cs="Arial"/>
                <w:color w:val="000000"/>
                <w:szCs w:val="24"/>
                <w:lang w:val="en-AU" w:eastAsia="en-US"/>
              </w:rPr>
              <w:fldChar w:fldCharType="end"/>
            </w:r>
          </w:p>
        </w:tc>
      </w:tr>
      <w:tr w:rsidR="00341AFA" w:rsidRPr="008A6917" w14:paraId="0BEB2E09" w14:textId="77777777" w:rsidTr="00341AFA">
        <w:trPr>
          <w:trHeight w:val="230"/>
        </w:trPr>
        <w:tc>
          <w:tcPr>
            <w:tcW w:w="3330" w:type="dxa"/>
            <w:gridSpan w:val="2"/>
            <w:tcBorders>
              <w:top w:val="nil"/>
              <w:left w:val="nil"/>
              <w:bottom w:val="nil"/>
              <w:right w:val="nil"/>
            </w:tcBorders>
          </w:tcPr>
          <w:p w14:paraId="72450B7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5DD693A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86EAC34" w14:textId="77777777" w:rsidTr="00341AFA">
        <w:trPr>
          <w:trHeight w:val="215"/>
        </w:trPr>
        <w:tc>
          <w:tcPr>
            <w:tcW w:w="3330" w:type="dxa"/>
            <w:gridSpan w:val="2"/>
            <w:tcBorders>
              <w:top w:val="nil"/>
              <w:left w:val="nil"/>
              <w:bottom w:val="nil"/>
              <w:right w:val="nil"/>
            </w:tcBorders>
          </w:tcPr>
          <w:p w14:paraId="5851C3D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53D4091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6E16F6D" w14:textId="77777777" w:rsidTr="00341AFA">
        <w:trPr>
          <w:trHeight w:val="230"/>
        </w:trPr>
        <w:tc>
          <w:tcPr>
            <w:tcW w:w="3330" w:type="dxa"/>
            <w:gridSpan w:val="2"/>
            <w:tcBorders>
              <w:top w:val="nil"/>
              <w:left w:val="nil"/>
              <w:bottom w:val="nil"/>
              <w:right w:val="nil"/>
            </w:tcBorders>
          </w:tcPr>
          <w:p w14:paraId="18D0F46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233BC42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89FDD83" w14:textId="77777777" w:rsidTr="00341AFA">
        <w:trPr>
          <w:trHeight w:val="230"/>
        </w:trPr>
        <w:tc>
          <w:tcPr>
            <w:tcW w:w="3330" w:type="dxa"/>
            <w:gridSpan w:val="2"/>
            <w:tcBorders>
              <w:top w:val="nil"/>
              <w:left w:val="nil"/>
              <w:bottom w:val="nil"/>
              <w:right w:val="nil"/>
            </w:tcBorders>
          </w:tcPr>
          <w:p w14:paraId="517C7F3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302939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2C5DB9B7" w14:textId="77777777" w:rsidTr="00341AFA">
        <w:trPr>
          <w:trHeight w:val="230"/>
        </w:trPr>
        <w:tc>
          <w:tcPr>
            <w:tcW w:w="3330" w:type="dxa"/>
            <w:gridSpan w:val="2"/>
            <w:tcBorders>
              <w:top w:val="nil"/>
              <w:left w:val="nil"/>
              <w:bottom w:val="nil"/>
              <w:right w:val="nil"/>
            </w:tcBorders>
          </w:tcPr>
          <w:p w14:paraId="6801CF1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2871AF4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CBCB38F" w14:textId="77777777" w:rsidTr="00341AFA">
        <w:trPr>
          <w:trHeight w:val="230"/>
        </w:trPr>
        <w:tc>
          <w:tcPr>
            <w:tcW w:w="3330" w:type="dxa"/>
            <w:gridSpan w:val="2"/>
            <w:tcBorders>
              <w:top w:val="nil"/>
              <w:left w:val="nil"/>
              <w:bottom w:val="nil"/>
              <w:right w:val="nil"/>
            </w:tcBorders>
          </w:tcPr>
          <w:p w14:paraId="22AA7E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01C564E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81BB12D" w14:textId="77777777" w:rsidTr="00341AFA">
        <w:tc>
          <w:tcPr>
            <w:tcW w:w="3330" w:type="dxa"/>
            <w:gridSpan w:val="2"/>
            <w:tcBorders>
              <w:top w:val="nil"/>
              <w:left w:val="nil"/>
              <w:bottom w:val="nil"/>
              <w:right w:val="nil"/>
            </w:tcBorders>
          </w:tcPr>
          <w:p w14:paraId="3E412C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65653E8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9408976" w14:textId="77777777" w:rsidTr="00341AFA">
        <w:trPr>
          <w:trHeight w:val="230"/>
        </w:trPr>
        <w:tc>
          <w:tcPr>
            <w:tcW w:w="3330" w:type="dxa"/>
            <w:gridSpan w:val="2"/>
            <w:tcBorders>
              <w:top w:val="nil"/>
              <w:left w:val="nil"/>
              <w:bottom w:val="nil"/>
              <w:right w:val="nil"/>
            </w:tcBorders>
          </w:tcPr>
          <w:p w14:paraId="5969152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2F5CE16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28AF7DEF" w14:textId="77777777" w:rsidTr="00341AFA">
        <w:trPr>
          <w:trHeight w:val="230"/>
        </w:trPr>
        <w:tc>
          <w:tcPr>
            <w:tcW w:w="3330" w:type="dxa"/>
            <w:gridSpan w:val="2"/>
            <w:tcBorders>
              <w:top w:val="nil"/>
              <w:left w:val="nil"/>
              <w:bottom w:val="nil"/>
              <w:right w:val="nil"/>
            </w:tcBorders>
          </w:tcPr>
          <w:p w14:paraId="5BE621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2694773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5B619338" w14:textId="77777777" w:rsidTr="00341AFA">
        <w:trPr>
          <w:trHeight w:val="230"/>
        </w:trPr>
        <w:tc>
          <w:tcPr>
            <w:tcW w:w="3330" w:type="dxa"/>
            <w:gridSpan w:val="2"/>
            <w:tcBorders>
              <w:top w:val="nil"/>
              <w:left w:val="nil"/>
              <w:bottom w:val="nil"/>
              <w:right w:val="nil"/>
            </w:tcBorders>
          </w:tcPr>
          <w:p w14:paraId="6F7F0FB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7889D94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attribuutsoort kan alleen van een waarde voorzien zijn indien er bij het INFORMATIEOBJECT geen relatie ‘INFORMATIEOBJECT.is ontvangen van of verzonden aan BETROKKENE’ is waarvan de eigenschap ‘Aard relatie’ gelijk is aan ‘geadresseerde’ en indien de attribuutsoort Verzenddatum van een waarde is voorzien.</w:t>
            </w:r>
          </w:p>
        </w:tc>
      </w:tr>
      <w:tr w:rsidR="00341AFA" w:rsidRPr="008A6917" w14:paraId="113975B2" w14:textId="77777777" w:rsidTr="00341AFA">
        <w:tc>
          <w:tcPr>
            <w:tcW w:w="9360" w:type="dxa"/>
            <w:gridSpan w:val="4"/>
            <w:tcBorders>
              <w:top w:val="nil"/>
              <w:left w:val="nil"/>
              <w:bottom w:val="nil"/>
              <w:right w:val="nil"/>
            </w:tcBorders>
          </w:tcPr>
          <w:p w14:paraId="4959B31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0A368DB5" w14:textId="77777777" w:rsidTr="00341AFA">
        <w:tc>
          <w:tcPr>
            <w:tcW w:w="450" w:type="dxa"/>
            <w:tcBorders>
              <w:top w:val="nil"/>
              <w:left w:val="nil"/>
              <w:bottom w:val="nil"/>
              <w:right w:val="nil"/>
            </w:tcBorders>
          </w:tcPr>
          <w:p w14:paraId="6464E17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0D29733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Betreft de NAW-gegevens van de geadresseerde van een, door de zaakbehandelende organisatie, opgemaakt of ontvangen INFORMATIEOBJECT indien de geadresseerde daarvan niet gestructureerd is vastgelegd door middel van de relatie ‘INFORMATIEOBJECT.is ontvangen van of verzonden aan BETROKKENE’. De zaakbehandelende organisatie heeft hiermee per informatieobject een keuze om deze gegevens al dan niet gestructureerd vast te leggen.</w:t>
            </w:r>
          </w:p>
        </w:tc>
      </w:tr>
    </w:tbl>
    <w:bookmarkStart w:id="162" w:name="BKM_A7A897CF_ECB5_45c1_A0CD_698E1D66F2CF"/>
    <w:bookmarkEnd w:id="162"/>
    <w:p w14:paraId="69E7021D"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Vertrouwelijkaanduiding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39EF750D" w14:textId="77777777" w:rsidTr="00341AFA">
        <w:trPr>
          <w:trHeight w:val="230"/>
        </w:trPr>
        <w:tc>
          <w:tcPr>
            <w:tcW w:w="3330" w:type="dxa"/>
            <w:gridSpan w:val="2"/>
            <w:tcBorders>
              <w:top w:val="nil"/>
              <w:left w:val="nil"/>
              <w:bottom w:val="nil"/>
              <w:right w:val="nil"/>
            </w:tcBorders>
          </w:tcPr>
          <w:p w14:paraId="5E48F69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3027DEF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Vertrouwelijkaanduiding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04A14562"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51E632A0" w14:textId="77777777" w:rsidTr="00341AFA">
        <w:tc>
          <w:tcPr>
            <w:tcW w:w="3330" w:type="dxa"/>
            <w:gridSpan w:val="2"/>
            <w:tcBorders>
              <w:top w:val="nil"/>
              <w:left w:val="nil"/>
              <w:bottom w:val="nil"/>
              <w:right w:val="nil"/>
            </w:tcBorders>
          </w:tcPr>
          <w:p w14:paraId="326A53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3408D52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60F76034" w14:textId="77777777" w:rsidTr="00341AFA">
        <w:tc>
          <w:tcPr>
            <w:tcW w:w="3330" w:type="dxa"/>
            <w:gridSpan w:val="2"/>
            <w:tcBorders>
              <w:top w:val="nil"/>
              <w:left w:val="nil"/>
              <w:bottom w:val="nil"/>
              <w:right w:val="nil"/>
            </w:tcBorders>
          </w:tcPr>
          <w:p w14:paraId="07310E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0012814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9066D15" w14:textId="77777777" w:rsidTr="00341AFA">
        <w:tc>
          <w:tcPr>
            <w:tcW w:w="3330" w:type="dxa"/>
            <w:gridSpan w:val="2"/>
            <w:tcBorders>
              <w:top w:val="nil"/>
              <w:left w:val="nil"/>
              <w:bottom w:val="nil"/>
              <w:right w:val="nil"/>
            </w:tcBorders>
          </w:tcPr>
          <w:p w14:paraId="0D32A70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6B3F5E0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vertrouwelijkAanduiding</w:t>
            </w:r>
            <w:r w:rsidRPr="008A6917">
              <w:rPr>
                <w:rFonts w:ascii="Arial" w:hAnsi="Arial" w:cs="Arial"/>
                <w:color w:val="000000"/>
                <w:szCs w:val="24"/>
                <w:lang w:val="en-AU" w:eastAsia="en-US"/>
              </w:rPr>
              <w:fldChar w:fldCharType="end"/>
            </w:r>
          </w:p>
        </w:tc>
      </w:tr>
      <w:tr w:rsidR="00341AFA" w:rsidRPr="008A6917" w14:paraId="0C4A4433" w14:textId="77777777" w:rsidTr="00341AFA">
        <w:tc>
          <w:tcPr>
            <w:tcW w:w="3330" w:type="dxa"/>
            <w:gridSpan w:val="2"/>
            <w:tcBorders>
              <w:top w:val="nil"/>
              <w:left w:val="nil"/>
              <w:bottom w:val="nil"/>
              <w:right w:val="nil"/>
            </w:tcBorders>
          </w:tcPr>
          <w:p w14:paraId="0693B04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6ADF1C3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Aanduiding van de mate waarin het INFORMATIEOBJECT voor de openbaarheid bestemd is.</w:t>
            </w:r>
          </w:p>
        </w:tc>
      </w:tr>
      <w:tr w:rsidR="00341AFA" w:rsidRPr="008A6917" w14:paraId="67302FB7" w14:textId="77777777" w:rsidTr="00341AFA">
        <w:trPr>
          <w:trHeight w:val="230"/>
        </w:trPr>
        <w:tc>
          <w:tcPr>
            <w:tcW w:w="3330" w:type="dxa"/>
            <w:gridSpan w:val="2"/>
            <w:tcBorders>
              <w:top w:val="nil"/>
              <w:left w:val="nil"/>
              <w:bottom w:val="nil"/>
              <w:right w:val="nil"/>
            </w:tcBorders>
          </w:tcPr>
          <w:p w14:paraId="1827005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2B43E83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31B00887" w14:textId="77777777" w:rsidTr="00341AFA">
        <w:tc>
          <w:tcPr>
            <w:tcW w:w="3330" w:type="dxa"/>
            <w:gridSpan w:val="2"/>
            <w:tcBorders>
              <w:top w:val="nil"/>
              <w:left w:val="nil"/>
              <w:bottom w:val="nil"/>
              <w:right w:val="nil"/>
            </w:tcBorders>
          </w:tcPr>
          <w:p w14:paraId="3EA35FF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1CA644F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03772099" w14:textId="77777777" w:rsidTr="00341AFA">
        <w:tc>
          <w:tcPr>
            <w:tcW w:w="3330" w:type="dxa"/>
            <w:gridSpan w:val="2"/>
            <w:tcBorders>
              <w:top w:val="nil"/>
              <w:left w:val="nil"/>
              <w:bottom w:val="nil"/>
              <w:right w:val="nil"/>
            </w:tcBorders>
          </w:tcPr>
          <w:p w14:paraId="4943EC3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4DCB187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w:t>
            </w:r>
            <w:r w:rsidRPr="008A6917">
              <w:rPr>
                <w:rFonts w:ascii="Arial" w:hAnsi="Arial" w:cs="Arial"/>
                <w:color w:val="000000"/>
                <w:szCs w:val="24"/>
                <w:lang w:val="en-AU" w:eastAsia="en-US"/>
              </w:rPr>
              <w:fldChar w:fldCharType="end"/>
            </w:r>
          </w:p>
        </w:tc>
      </w:tr>
      <w:tr w:rsidR="00341AFA" w:rsidRPr="008A6917" w14:paraId="615A826D" w14:textId="77777777" w:rsidTr="00341AFA">
        <w:trPr>
          <w:trHeight w:val="230"/>
        </w:trPr>
        <w:tc>
          <w:tcPr>
            <w:tcW w:w="3330" w:type="dxa"/>
            <w:gridSpan w:val="2"/>
            <w:tcBorders>
              <w:top w:val="nil"/>
              <w:left w:val="nil"/>
              <w:bottom w:val="nil"/>
              <w:right w:val="nil"/>
            </w:tcBorders>
          </w:tcPr>
          <w:p w14:paraId="0C2A2F0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4959ED4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ZEER GEHEIM (indien kennisnemen door niet gerechtigden zeer ernstige schade kan toebrengen aan het belang van de Staat of zijn bondgenoten)</w:t>
            </w:r>
          </w:p>
          <w:p w14:paraId="19F1050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GEHEIM (indien kennisnemen door niet gerechtigden ernstige schade kan toebrengen aan het belang van de Staat of zijn bondgenoten)</w:t>
            </w:r>
          </w:p>
          <w:p w14:paraId="4E59B80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CONFIDENTIEEL (indien kennisnemen door niet gerechtigden schade kan toebrengen aan het belang van de Staat of zijn bondgenoten)</w:t>
            </w:r>
          </w:p>
          <w:p w14:paraId="62F5B50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VERTROUWELIJK (indien kennisnemen door niet gerechtigden nadeel kan toebrengen aan het belang van één of meer zaakbehandelende organisaties, betrokkenen bij de zaak en/of </w:t>
            </w:r>
            <w:r w:rsidRPr="008A6917">
              <w:rPr>
                <w:rFonts w:ascii="Calibri" w:hAnsi="Calibri" w:cs="Arial"/>
                <w:color w:val="000000"/>
                <w:sz w:val="22"/>
                <w:szCs w:val="24"/>
                <w:lang w:eastAsia="en-US"/>
              </w:rPr>
              <w:lastRenderedPageBreak/>
              <w:t>andere publliekrechtelijke organisaties)</w:t>
            </w:r>
          </w:p>
          <w:p w14:paraId="072E377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ZAAKVERTROUWELIJK (indien kennisnemen door anderen dan betrokkenen bij de zaak nadeel kan toebrengen aan het belang van één of meer zaakbehandelende organisaties, betrokkenen bij de zaak en/of andere publliekrechtelijke organisaties)</w:t>
            </w:r>
          </w:p>
          <w:p w14:paraId="1311AD7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INTERN (indien kennisnemen door anderen dan medewerkers van de zaakbehandelende organisatie(s) nadeel kan toebrengen aan het belang van één of meer zaakbehandelende organisaties, betrokkenen bij de zaak en/of andere publliekrechtelijke organisaties)</w:t>
            </w:r>
          </w:p>
          <w:p w14:paraId="28395A2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BEPERKT OPENBAAR (indien kennisnemen door anderen dan medewerkers van de zaakbehandelende organisatie(s) betrokkenen bij de zaak nadeel kan toebrengen aan het belang van één of meer zaakbehandelende organisaties, betrokkenen bij de zaak en/of andere publliekrechtelijke organisaties)</w:t>
            </w:r>
          </w:p>
          <w:p w14:paraId="3B45019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OPENBAAR (in alle andere gevallen)</w:t>
            </w:r>
          </w:p>
        </w:tc>
      </w:tr>
      <w:tr w:rsidR="00341AFA" w:rsidRPr="008A6917" w14:paraId="2BEFFB54" w14:textId="77777777" w:rsidTr="00341AFA">
        <w:trPr>
          <w:trHeight w:val="215"/>
        </w:trPr>
        <w:tc>
          <w:tcPr>
            <w:tcW w:w="3330" w:type="dxa"/>
            <w:gridSpan w:val="2"/>
            <w:tcBorders>
              <w:top w:val="nil"/>
              <w:left w:val="nil"/>
              <w:bottom w:val="nil"/>
              <w:right w:val="nil"/>
            </w:tcBorders>
          </w:tcPr>
          <w:p w14:paraId="684A6C8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0A319A1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422E88DB" w14:textId="77777777" w:rsidTr="00341AFA">
        <w:trPr>
          <w:trHeight w:val="230"/>
        </w:trPr>
        <w:tc>
          <w:tcPr>
            <w:tcW w:w="3330" w:type="dxa"/>
            <w:gridSpan w:val="2"/>
            <w:tcBorders>
              <w:top w:val="nil"/>
              <w:left w:val="nil"/>
              <w:bottom w:val="nil"/>
              <w:right w:val="nil"/>
            </w:tcBorders>
          </w:tcPr>
          <w:p w14:paraId="3089A31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2B42F14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C9E6192" w14:textId="77777777" w:rsidTr="00341AFA">
        <w:trPr>
          <w:trHeight w:val="230"/>
        </w:trPr>
        <w:tc>
          <w:tcPr>
            <w:tcW w:w="3330" w:type="dxa"/>
            <w:gridSpan w:val="2"/>
            <w:tcBorders>
              <w:top w:val="nil"/>
              <w:left w:val="nil"/>
              <w:bottom w:val="nil"/>
              <w:right w:val="nil"/>
            </w:tcBorders>
          </w:tcPr>
          <w:p w14:paraId="0E451A8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0C17157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0D7866B" w14:textId="77777777" w:rsidTr="00341AFA">
        <w:trPr>
          <w:trHeight w:val="230"/>
        </w:trPr>
        <w:tc>
          <w:tcPr>
            <w:tcW w:w="3330" w:type="dxa"/>
            <w:gridSpan w:val="2"/>
            <w:tcBorders>
              <w:top w:val="nil"/>
              <w:left w:val="nil"/>
              <w:bottom w:val="nil"/>
              <w:right w:val="nil"/>
            </w:tcBorders>
          </w:tcPr>
          <w:p w14:paraId="13120FD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36F71B1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96A25BC" w14:textId="77777777" w:rsidTr="00341AFA">
        <w:trPr>
          <w:trHeight w:val="230"/>
        </w:trPr>
        <w:tc>
          <w:tcPr>
            <w:tcW w:w="3330" w:type="dxa"/>
            <w:gridSpan w:val="2"/>
            <w:tcBorders>
              <w:top w:val="nil"/>
              <w:left w:val="nil"/>
              <w:bottom w:val="nil"/>
              <w:right w:val="nil"/>
            </w:tcBorders>
          </w:tcPr>
          <w:p w14:paraId="274C85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3DB4BAA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0E56D28" w14:textId="77777777" w:rsidTr="00341AFA">
        <w:tc>
          <w:tcPr>
            <w:tcW w:w="3330" w:type="dxa"/>
            <w:gridSpan w:val="2"/>
            <w:tcBorders>
              <w:top w:val="nil"/>
              <w:left w:val="nil"/>
              <w:bottom w:val="nil"/>
              <w:right w:val="nil"/>
            </w:tcBorders>
          </w:tcPr>
          <w:p w14:paraId="5836818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3E14D96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3964867" w14:textId="77777777" w:rsidTr="00341AFA">
        <w:trPr>
          <w:trHeight w:val="230"/>
        </w:trPr>
        <w:tc>
          <w:tcPr>
            <w:tcW w:w="3330" w:type="dxa"/>
            <w:gridSpan w:val="2"/>
            <w:tcBorders>
              <w:top w:val="nil"/>
              <w:left w:val="nil"/>
              <w:bottom w:val="nil"/>
              <w:right w:val="nil"/>
            </w:tcBorders>
          </w:tcPr>
          <w:p w14:paraId="3C99737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65EF978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3F6CFF56" w14:textId="77777777" w:rsidTr="00341AFA">
        <w:trPr>
          <w:trHeight w:val="230"/>
        </w:trPr>
        <w:tc>
          <w:tcPr>
            <w:tcW w:w="3330" w:type="dxa"/>
            <w:gridSpan w:val="2"/>
            <w:tcBorders>
              <w:top w:val="nil"/>
              <w:left w:val="nil"/>
              <w:bottom w:val="nil"/>
              <w:right w:val="nil"/>
            </w:tcBorders>
          </w:tcPr>
          <w:p w14:paraId="2764702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532EA49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17635B83" w14:textId="77777777" w:rsidTr="00341AFA">
        <w:trPr>
          <w:trHeight w:val="230"/>
        </w:trPr>
        <w:tc>
          <w:tcPr>
            <w:tcW w:w="3330" w:type="dxa"/>
            <w:gridSpan w:val="2"/>
            <w:tcBorders>
              <w:top w:val="nil"/>
              <w:left w:val="nil"/>
              <w:bottom w:val="nil"/>
              <w:right w:val="nil"/>
            </w:tcBorders>
          </w:tcPr>
          <w:p w14:paraId="538C4ED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48B9B50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6135B3F9" w14:textId="77777777" w:rsidTr="00341AFA">
        <w:tc>
          <w:tcPr>
            <w:tcW w:w="9360" w:type="dxa"/>
            <w:gridSpan w:val="4"/>
            <w:tcBorders>
              <w:top w:val="nil"/>
              <w:left w:val="nil"/>
              <w:bottom w:val="nil"/>
              <w:right w:val="nil"/>
            </w:tcBorders>
          </w:tcPr>
          <w:p w14:paraId="59BA755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7D852DD0" w14:textId="77777777" w:rsidTr="00341AFA">
        <w:tc>
          <w:tcPr>
            <w:tcW w:w="450" w:type="dxa"/>
            <w:tcBorders>
              <w:top w:val="nil"/>
              <w:left w:val="nil"/>
              <w:bottom w:val="nil"/>
              <w:right w:val="nil"/>
            </w:tcBorders>
          </w:tcPr>
          <w:p w14:paraId="644637F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74DDD6C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domeinwaarden zijn afgeleid van het Besluit voorschrift informatiebeveiliging rijksdienst bijzondere informatie (VIRBI).</w:t>
            </w:r>
          </w:p>
        </w:tc>
      </w:tr>
    </w:tbl>
    <w:p w14:paraId="793B7447" w14:textId="77777777"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bookmarkStart w:id="163" w:name="BKM_CE3FEBF5_4AAF_4272_B33B_725342503D86"/>
      <w:bookmarkEnd w:id="163"/>
    </w:p>
    <w:p w14:paraId="5DA14278" w14:textId="77777777" w:rsidR="00882571" w:rsidRDefault="00882571" w:rsidP="00882571">
      <w:pPr>
        <w:widowControl w:val="0"/>
        <w:autoSpaceDE w:val="0"/>
        <w:autoSpaceDN w:val="0"/>
        <w:adjustRightInd w:val="0"/>
        <w:spacing w:before="240" w:after="60" w:line="240" w:lineRule="auto"/>
        <w:contextualSpacing w:val="0"/>
        <w:outlineLvl w:val="3"/>
        <w:rPr>
          <w:ins w:id="164" w:author="Arjan Kloosterboer" w:date="2017-09-22T00:35:00Z"/>
        </w:rPr>
      </w:pPr>
      <w:bookmarkStart w:id="165" w:name="BKM_C9181BEA_CF58_401e_8C7D_C7773258D063"/>
      <w:bookmarkStart w:id="166" w:name="BKM_F30B5B62_20E2_47FA_B27A_DF9E744B8B80"/>
      <w:ins w:id="167" w:author="Arjan Kloosterboer" w:date="2017-09-22T00:35:00Z">
        <w:r w:rsidRPr="00882571">
          <w:rPr>
            <w:rFonts w:ascii="Arial" w:hAnsi="Arial" w:cs="Arial"/>
            <w:b/>
            <w:bCs/>
            <w:color w:val="000000"/>
            <w:sz w:val="24"/>
            <w:szCs w:val="24"/>
            <w:lang w:eastAsia="en-US"/>
          </w:rPr>
          <w:t>«Attribuutsoort» Indicatie gebruiksrecht</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882571" w14:paraId="00251DF8" w14:textId="77777777" w:rsidTr="00F9498E">
        <w:trPr>
          <w:trHeight w:val="230"/>
          <w:ins w:id="168" w:author="Arjan Kloosterboer" w:date="2017-09-22T00:35:00Z"/>
        </w:trPr>
        <w:tc>
          <w:tcPr>
            <w:tcW w:w="3330" w:type="dxa"/>
            <w:gridSpan w:val="2"/>
            <w:tcBorders>
              <w:top w:val="nil"/>
              <w:left w:val="nil"/>
              <w:bottom w:val="nil"/>
              <w:right w:val="nil"/>
            </w:tcBorders>
            <w:tcMar>
              <w:top w:w="0" w:type="dxa"/>
              <w:left w:w="60" w:type="dxa"/>
              <w:bottom w:w="0" w:type="dxa"/>
              <w:right w:w="60" w:type="dxa"/>
            </w:tcMar>
          </w:tcPr>
          <w:p w14:paraId="0E7FDA3A" w14:textId="77777777" w:rsidR="00882571" w:rsidRDefault="00882571" w:rsidP="00F9498E">
            <w:pPr>
              <w:rPr>
                <w:ins w:id="169" w:author="Arjan Kloosterboer" w:date="2017-09-22T00:35:00Z"/>
                <w:rFonts w:ascii="Calibri" w:hAnsi="Calibri" w:cs="Calibri"/>
                <w:color w:val="000000"/>
                <w:sz w:val="22"/>
                <w:szCs w:val="22"/>
              </w:rPr>
            </w:pPr>
            <w:ins w:id="170" w:author="Arjan Kloosterboer" w:date="2017-09-22T00:35:00Z">
              <w:r>
                <w:rPr>
                  <w:rFonts w:ascii="Calibri" w:hAnsi="Calibri" w:cs="Calibri"/>
                  <w:b/>
                  <w:bCs/>
                  <w:color w:val="000000"/>
                  <w:sz w:val="22"/>
                  <w:szCs w:val="22"/>
                </w:rPr>
                <w:t xml:space="preserve">Naam </w:t>
              </w:r>
            </w:ins>
          </w:p>
        </w:tc>
        <w:tc>
          <w:tcPr>
            <w:tcW w:w="4320" w:type="dxa"/>
            <w:tcBorders>
              <w:top w:val="nil"/>
              <w:left w:val="nil"/>
              <w:bottom w:val="nil"/>
              <w:right w:val="nil"/>
            </w:tcBorders>
            <w:tcMar>
              <w:top w:w="0" w:type="dxa"/>
              <w:left w:w="60" w:type="dxa"/>
              <w:bottom w:w="0" w:type="dxa"/>
              <w:right w:w="60" w:type="dxa"/>
            </w:tcMar>
          </w:tcPr>
          <w:p w14:paraId="59E3945F" w14:textId="77777777" w:rsidR="00882571" w:rsidRDefault="00882571" w:rsidP="00F9498E">
            <w:pPr>
              <w:rPr>
                <w:ins w:id="171" w:author="Arjan Kloosterboer" w:date="2017-09-22T00:35:00Z"/>
                <w:rFonts w:ascii="Calibri" w:hAnsi="Calibri" w:cs="Calibri"/>
                <w:color w:val="0F0F0F"/>
                <w:sz w:val="22"/>
                <w:szCs w:val="22"/>
              </w:rPr>
            </w:pPr>
            <w:ins w:id="172" w:author="Arjan Kloosterboer" w:date="2017-09-22T00:35:00Z">
              <w:r>
                <w:rPr>
                  <w:rFonts w:ascii="Calibri" w:hAnsi="Calibri" w:cs="Calibri"/>
                  <w:color w:val="0F0F0F"/>
                  <w:sz w:val="22"/>
                  <w:szCs w:val="22"/>
                </w:rPr>
                <w:t>Indicatie gebruiksrecht</w:t>
              </w:r>
            </w:ins>
          </w:p>
        </w:tc>
        <w:tc>
          <w:tcPr>
            <w:tcW w:w="1710" w:type="dxa"/>
            <w:tcBorders>
              <w:top w:val="nil"/>
              <w:left w:val="nil"/>
              <w:bottom w:val="nil"/>
              <w:right w:val="nil"/>
            </w:tcBorders>
            <w:tcMar>
              <w:top w:w="0" w:type="dxa"/>
              <w:left w:w="60" w:type="dxa"/>
              <w:bottom w:w="0" w:type="dxa"/>
              <w:right w:w="60" w:type="dxa"/>
            </w:tcMar>
          </w:tcPr>
          <w:p w14:paraId="0ABFEE49" w14:textId="77777777" w:rsidR="00882571" w:rsidRDefault="00882571" w:rsidP="00F9498E">
            <w:pPr>
              <w:jc w:val="right"/>
              <w:rPr>
                <w:ins w:id="173" w:author="Arjan Kloosterboer" w:date="2017-09-22T00:35:00Z"/>
                <w:rFonts w:ascii="Calibri" w:hAnsi="Calibri" w:cs="Calibri"/>
                <w:color w:val="0F0F0F"/>
                <w:sz w:val="22"/>
                <w:szCs w:val="22"/>
              </w:rPr>
            </w:pPr>
            <w:ins w:id="174" w:author="Arjan Kloosterboer" w:date="2017-09-22T00:35:00Z">
              <w:r>
                <w:rPr>
                  <w:rFonts w:ascii="Calibri" w:hAnsi="Calibri" w:cs="Calibri"/>
                  <w:color w:val="0F0F0F"/>
                  <w:sz w:val="22"/>
                  <w:szCs w:val="22"/>
                </w:rPr>
                <w:t>False</w:t>
              </w:r>
            </w:ins>
          </w:p>
        </w:tc>
      </w:tr>
      <w:tr w:rsidR="00882571" w14:paraId="632F9EB6" w14:textId="77777777" w:rsidTr="00F9498E">
        <w:trPr>
          <w:ins w:id="175" w:author="Arjan Kloosterboer" w:date="2017-09-22T00:35:00Z"/>
        </w:trPr>
        <w:tc>
          <w:tcPr>
            <w:tcW w:w="3330" w:type="dxa"/>
            <w:gridSpan w:val="2"/>
            <w:tcBorders>
              <w:top w:val="nil"/>
              <w:left w:val="nil"/>
              <w:bottom w:val="nil"/>
              <w:right w:val="nil"/>
            </w:tcBorders>
            <w:tcMar>
              <w:top w:w="0" w:type="dxa"/>
              <w:left w:w="60" w:type="dxa"/>
              <w:bottom w:w="0" w:type="dxa"/>
              <w:right w:w="60" w:type="dxa"/>
            </w:tcMar>
          </w:tcPr>
          <w:p w14:paraId="2AFB7675" w14:textId="77777777" w:rsidR="00882571" w:rsidRDefault="00882571" w:rsidP="00F9498E">
            <w:pPr>
              <w:rPr>
                <w:ins w:id="176" w:author="Arjan Kloosterboer" w:date="2017-09-22T00:35:00Z"/>
                <w:rFonts w:ascii="Calibri" w:hAnsi="Calibri" w:cs="Calibri"/>
                <w:color w:val="000000"/>
                <w:sz w:val="22"/>
                <w:szCs w:val="22"/>
              </w:rPr>
            </w:pPr>
            <w:ins w:id="177" w:author="Arjan Kloosterboer" w:date="2017-09-22T00:35:00Z">
              <w:r>
                <w:rPr>
                  <w:rFonts w:ascii="Calibri" w:hAnsi="Calibri" w:cs="Calibri"/>
                  <w:b/>
                  <w:bCs/>
                  <w:color w:val="000000"/>
                  <w:sz w:val="22"/>
                  <w:szCs w:val="22"/>
                </w:rPr>
                <w:t xml:space="preserve">Herkomst </w:t>
              </w:r>
            </w:ins>
          </w:p>
        </w:tc>
        <w:tc>
          <w:tcPr>
            <w:tcW w:w="6030" w:type="dxa"/>
            <w:gridSpan w:val="2"/>
            <w:tcBorders>
              <w:top w:val="nil"/>
              <w:left w:val="nil"/>
              <w:bottom w:val="nil"/>
              <w:right w:val="nil"/>
            </w:tcBorders>
            <w:tcMar>
              <w:top w:w="0" w:type="dxa"/>
              <w:left w:w="60" w:type="dxa"/>
              <w:bottom w:w="0" w:type="dxa"/>
              <w:right w:w="60" w:type="dxa"/>
            </w:tcMar>
          </w:tcPr>
          <w:p w14:paraId="0BFC254C" w14:textId="77777777" w:rsidR="00882571" w:rsidRDefault="00882571" w:rsidP="00F9498E">
            <w:pPr>
              <w:rPr>
                <w:ins w:id="178" w:author="Arjan Kloosterboer" w:date="2017-09-22T00:35:00Z"/>
                <w:rFonts w:ascii="Calibri" w:hAnsi="Calibri" w:cs="Calibri"/>
                <w:color w:val="0F0F0F"/>
                <w:sz w:val="22"/>
                <w:szCs w:val="22"/>
              </w:rPr>
            </w:pPr>
            <w:ins w:id="179" w:author="Arjan Kloosterboer" w:date="2017-09-22T00:35:00Z">
              <w:r>
                <w:rPr>
                  <w:rFonts w:ascii="Calibri" w:hAnsi="Calibri" w:cs="Calibri"/>
                  <w:color w:val="0F0F0F"/>
                  <w:sz w:val="22"/>
                  <w:szCs w:val="22"/>
                </w:rPr>
                <w:t>KING o.b.v. Richtlijn Metagegevens Overheidsinformatie</w:t>
              </w:r>
            </w:ins>
          </w:p>
        </w:tc>
      </w:tr>
      <w:tr w:rsidR="00882571" w14:paraId="7E94B143" w14:textId="77777777" w:rsidTr="00F9498E">
        <w:trPr>
          <w:ins w:id="180" w:author="Arjan Kloosterboer" w:date="2017-09-22T00:35:00Z"/>
        </w:trPr>
        <w:tc>
          <w:tcPr>
            <w:tcW w:w="3330" w:type="dxa"/>
            <w:gridSpan w:val="2"/>
            <w:tcBorders>
              <w:top w:val="nil"/>
              <w:left w:val="nil"/>
              <w:bottom w:val="nil"/>
              <w:right w:val="nil"/>
            </w:tcBorders>
            <w:tcMar>
              <w:top w:w="0" w:type="dxa"/>
              <w:left w:w="60" w:type="dxa"/>
              <w:bottom w:w="0" w:type="dxa"/>
              <w:right w:w="60" w:type="dxa"/>
            </w:tcMar>
          </w:tcPr>
          <w:p w14:paraId="34E89E9C" w14:textId="77777777" w:rsidR="00882571" w:rsidRDefault="00882571" w:rsidP="00F9498E">
            <w:pPr>
              <w:rPr>
                <w:ins w:id="181" w:author="Arjan Kloosterboer" w:date="2017-09-22T00:35:00Z"/>
                <w:rFonts w:ascii="Calibri" w:hAnsi="Calibri" w:cs="Calibri"/>
                <w:color w:val="000000"/>
                <w:sz w:val="22"/>
                <w:szCs w:val="22"/>
              </w:rPr>
            </w:pPr>
            <w:ins w:id="182" w:author="Arjan Kloosterboer" w:date="2017-09-22T00:35:00Z">
              <w:r>
                <w:rPr>
                  <w:rFonts w:ascii="Calibri" w:hAnsi="Calibri" w:cs="Calibri"/>
                  <w:b/>
                  <w:bCs/>
                  <w:color w:val="000000"/>
                  <w:sz w:val="22"/>
                  <w:szCs w:val="22"/>
                </w:rPr>
                <w:t xml:space="preserve">Code </w:t>
              </w:r>
            </w:ins>
          </w:p>
        </w:tc>
        <w:tc>
          <w:tcPr>
            <w:tcW w:w="6030" w:type="dxa"/>
            <w:gridSpan w:val="2"/>
            <w:tcBorders>
              <w:top w:val="nil"/>
              <w:left w:val="nil"/>
              <w:bottom w:val="nil"/>
              <w:right w:val="nil"/>
            </w:tcBorders>
            <w:tcMar>
              <w:top w:w="0" w:type="dxa"/>
              <w:left w:w="60" w:type="dxa"/>
              <w:bottom w:w="0" w:type="dxa"/>
              <w:right w:w="60" w:type="dxa"/>
            </w:tcMar>
          </w:tcPr>
          <w:p w14:paraId="5B198F20" w14:textId="77777777" w:rsidR="00882571" w:rsidRDefault="00882571" w:rsidP="00F9498E">
            <w:pPr>
              <w:rPr>
                <w:ins w:id="183" w:author="Arjan Kloosterboer" w:date="2017-09-22T00:35:00Z"/>
                <w:rFonts w:ascii="Calibri" w:hAnsi="Calibri" w:cs="Calibri"/>
                <w:color w:val="0F0F0F"/>
                <w:sz w:val="22"/>
                <w:szCs w:val="22"/>
              </w:rPr>
            </w:pPr>
          </w:p>
        </w:tc>
      </w:tr>
      <w:tr w:rsidR="00882571" w14:paraId="67F4C0E9" w14:textId="77777777" w:rsidTr="00F9498E">
        <w:trPr>
          <w:ins w:id="184" w:author="Arjan Kloosterboer" w:date="2017-09-22T00:35:00Z"/>
        </w:trPr>
        <w:tc>
          <w:tcPr>
            <w:tcW w:w="3330" w:type="dxa"/>
            <w:gridSpan w:val="2"/>
            <w:tcBorders>
              <w:top w:val="nil"/>
              <w:left w:val="nil"/>
              <w:bottom w:val="nil"/>
              <w:right w:val="nil"/>
            </w:tcBorders>
            <w:tcMar>
              <w:top w:w="0" w:type="dxa"/>
              <w:left w:w="60" w:type="dxa"/>
              <w:bottom w:w="0" w:type="dxa"/>
              <w:right w:w="60" w:type="dxa"/>
            </w:tcMar>
          </w:tcPr>
          <w:p w14:paraId="29615419" w14:textId="77777777" w:rsidR="00882571" w:rsidRDefault="00882571" w:rsidP="00F9498E">
            <w:pPr>
              <w:rPr>
                <w:ins w:id="185" w:author="Arjan Kloosterboer" w:date="2017-09-22T00:35:00Z"/>
                <w:rFonts w:ascii="Calibri" w:hAnsi="Calibri" w:cs="Calibri"/>
                <w:color w:val="000000"/>
                <w:sz w:val="22"/>
                <w:szCs w:val="22"/>
              </w:rPr>
            </w:pPr>
            <w:ins w:id="186" w:author="Arjan Kloosterboer" w:date="2017-09-22T00:35:00Z">
              <w:r>
                <w:rPr>
                  <w:rFonts w:ascii="Calibri" w:hAnsi="Calibri" w:cs="Calibri"/>
                  <w:b/>
                  <w:bCs/>
                  <w:color w:val="000000"/>
                  <w:sz w:val="22"/>
                  <w:szCs w:val="22"/>
                </w:rPr>
                <w:t xml:space="preserve">Definitie </w:t>
              </w:r>
            </w:ins>
          </w:p>
        </w:tc>
        <w:tc>
          <w:tcPr>
            <w:tcW w:w="6030" w:type="dxa"/>
            <w:gridSpan w:val="2"/>
            <w:tcBorders>
              <w:top w:val="nil"/>
              <w:left w:val="nil"/>
              <w:bottom w:val="nil"/>
              <w:right w:val="nil"/>
            </w:tcBorders>
            <w:tcMar>
              <w:top w:w="0" w:type="dxa"/>
              <w:left w:w="60" w:type="dxa"/>
              <w:bottom w:w="0" w:type="dxa"/>
              <w:right w:w="60" w:type="dxa"/>
            </w:tcMar>
          </w:tcPr>
          <w:p w14:paraId="15E40732" w14:textId="77777777" w:rsidR="00882571" w:rsidRDefault="00882571" w:rsidP="00F9498E">
            <w:pPr>
              <w:rPr>
                <w:ins w:id="187" w:author="Arjan Kloosterboer" w:date="2017-09-22T00:35:00Z"/>
                <w:rFonts w:ascii="Calibri" w:hAnsi="Calibri" w:cs="Calibri"/>
                <w:color w:val="0F0F0F"/>
                <w:sz w:val="22"/>
                <w:szCs w:val="22"/>
              </w:rPr>
            </w:pPr>
            <w:ins w:id="188" w:author="Arjan Kloosterboer" w:date="2017-09-22T00:35:00Z">
              <w:r>
                <w:rPr>
                  <w:rFonts w:ascii="Calibri" w:hAnsi="Calibri" w:cs="Calibri"/>
                  <w:color w:val="000000"/>
                  <w:sz w:val="22"/>
                  <w:szCs w:val="22"/>
                </w:rPr>
                <w:t>Indicatie of er beperkingen gelden aangaande het gebruik van het informatieobject anders dan raadpleging..</w:t>
              </w:r>
            </w:ins>
          </w:p>
        </w:tc>
      </w:tr>
      <w:tr w:rsidR="00882571" w14:paraId="787EE65C" w14:textId="77777777" w:rsidTr="00F9498E">
        <w:trPr>
          <w:trHeight w:val="230"/>
          <w:ins w:id="189" w:author="Arjan Kloosterboer" w:date="2017-09-22T00:35:00Z"/>
        </w:trPr>
        <w:tc>
          <w:tcPr>
            <w:tcW w:w="3330" w:type="dxa"/>
            <w:gridSpan w:val="2"/>
            <w:tcBorders>
              <w:top w:val="nil"/>
              <w:left w:val="nil"/>
              <w:bottom w:val="nil"/>
              <w:right w:val="nil"/>
            </w:tcBorders>
            <w:tcMar>
              <w:top w:w="0" w:type="dxa"/>
              <w:left w:w="60" w:type="dxa"/>
              <w:bottom w:w="0" w:type="dxa"/>
              <w:right w:w="60" w:type="dxa"/>
            </w:tcMar>
          </w:tcPr>
          <w:p w14:paraId="339989E1" w14:textId="77777777" w:rsidR="00882571" w:rsidRDefault="00882571" w:rsidP="00F9498E">
            <w:pPr>
              <w:rPr>
                <w:ins w:id="190" w:author="Arjan Kloosterboer" w:date="2017-09-22T00:35:00Z"/>
                <w:rFonts w:ascii="Calibri" w:hAnsi="Calibri" w:cs="Calibri"/>
                <w:color w:val="000000"/>
                <w:sz w:val="22"/>
                <w:szCs w:val="22"/>
              </w:rPr>
            </w:pPr>
            <w:ins w:id="191" w:author="Arjan Kloosterboer" w:date="2017-09-22T00:35:00Z">
              <w:r>
                <w:rPr>
                  <w:rFonts w:ascii="Calibri" w:hAnsi="Calibri" w:cs="Calibri"/>
                  <w:b/>
                  <w:bCs/>
                  <w:color w:val="000000"/>
                  <w:sz w:val="22"/>
                  <w:szCs w:val="22"/>
                </w:rPr>
                <w:t xml:space="preserve">Herkomst definitie </w:t>
              </w:r>
            </w:ins>
          </w:p>
        </w:tc>
        <w:tc>
          <w:tcPr>
            <w:tcW w:w="6030" w:type="dxa"/>
            <w:gridSpan w:val="2"/>
            <w:tcBorders>
              <w:top w:val="nil"/>
              <w:left w:val="nil"/>
              <w:bottom w:val="nil"/>
              <w:right w:val="nil"/>
            </w:tcBorders>
            <w:tcMar>
              <w:top w:w="0" w:type="dxa"/>
              <w:left w:w="60" w:type="dxa"/>
              <w:bottom w:w="0" w:type="dxa"/>
              <w:right w:w="60" w:type="dxa"/>
            </w:tcMar>
          </w:tcPr>
          <w:p w14:paraId="244B5169" w14:textId="77777777" w:rsidR="00882571" w:rsidRDefault="00882571" w:rsidP="00F9498E">
            <w:pPr>
              <w:rPr>
                <w:ins w:id="192" w:author="Arjan Kloosterboer" w:date="2017-09-22T00:35:00Z"/>
                <w:rFonts w:ascii="Calibri" w:hAnsi="Calibri" w:cs="Calibri"/>
                <w:color w:val="0F0F0F"/>
                <w:sz w:val="22"/>
                <w:szCs w:val="22"/>
              </w:rPr>
            </w:pPr>
            <w:ins w:id="193" w:author="Arjan Kloosterboer" w:date="2017-09-22T00:35:00Z">
              <w:r>
                <w:rPr>
                  <w:rFonts w:ascii="Calibri" w:hAnsi="Calibri" w:cs="Calibri"/>
                  <w:color w:val="0F0F0F"/>
                  <w:sz w:val="22"/>
                  <w:szCs w:val="22"/>
                </w:rPr>
                <w:t>KING o.b.v. Richtlijn Metagegevens Overheidsinformatie</w:t>
              </w:r>
            </w:ins>
          </w:p>
        </w:tc>
      </w:tr>
      <w:tr w:rsidR="00882571" w14:paraId="44D17D11" w14:textId="77777777" w:rsidTr="00F9498E">
        <w:trPr>
          <w:ins w:id="194" w:author="Arjan Kloosterboer" w:date="2017-09-22T00:35:00Z"/>
        </w:trPr>
        <w:tc>
          <w:tcPr>
            <w:tcW w:w="3330" w:type="dxa"/>
            <w:gridSpan w:val="2"/>
            <w:tcBorders>
              <w:top w:val="nil"/>
              <w:left w:val="nil"/>
              <w:bottom w:val="nil"/>
              <w:right w:val="nil"/>
            </w:tcBorders>
            <w:tcMar>
              <w:top w:w="0" w:type="dxa"/>
              <w:left w:w="60" w:type="dxa"/>
              <w:bottom w:w="0" w:type="dxa"/>
              <w:right w:w="60" w:type="dxa"/>
            </w:tcMar>
          </w:tcPr>
          <w:p w14:paraId="3758409F" w14:textId="77777777" w:rsidR="00882571" w:rsidRDefault="00882571" w:rsidP="00F9498E">
            <w:pPr>
              <w:rPr>
                <w:ins w:id="195" w:author="Arjan Kloosterboer" w:date="2017-09-22T00:35:00Z"/>
                <w:rFonts w:ascii="Calibri" w:hAnsi="Calibri" w:cs="Calibri"/>
                <w:color w:val="000000"/>
                <w:sz w:val="22"/>
                <w:szCs w:val="22"/>
              </w:rPr>
            </w:pPr>
            <w:ins w:id="196" w:author="Arjan Kloosterboer" w:date="2017-09-22T00:35:00Z">
              <w:r>
                <w:rPr>
                  <w:rFonts w:ascii="Calibri" w:hAnsi="Calibri" w:cs="Calibri"/>
                  <w:b/>
                  <w:bCs/>
                  <w:color w:val="000000"/>
                  <w:sz w:val="22"/>
                  <w:szCs w:val="22"/>
                </w:rPr>
                <w:t xml:space="preserve">Datum opname </w:t>
              </w:r>
            </w:ins>
          </w:p>
        </w:tc>
        <w:tc>
          <w:tcPr>
            <w:tcW w:w="6030" w:type="dxa"/>
            <w:gridSpan w:val="2"/>
            <w:tcBorders>
              <w:top w:val="nil"/>
              <w:left w:val="nil"/>
              <w:bottom w:val="nil"/>
              <w:right w:val="nil"/>
            </w:tcBorders>
            <w:tcMar>
              <w:top w:w="0" w:type="dxa"/>
              <w:left w:w="60" w:type="dxa"/>
              <w:bottom w:w="0" w:type="dxa"/>
              <w:right w:w="60" w:type="dxa"/>
            </w:tcMar>
          </w:tcPr>
          <w:p w14:paraId="4FB3EE80" w14:textId="77777777" w:rsidR="00882571" w:rsidRDefault="00882571" w:rsidP="00F9498E">
            <w:pPr>
              <w:rPr>
                <w:ins w:id="197" w:author="Arjan Kloosterboer" w:date="2017-09-22T00:35:00Z"/>
                <w:rFonts w:ascii="Calibri" w:hAnsi="Calibri" w:cs="Calibri"/>
                <w:color w:val="0F0F0F"/>
                <w:sz w:val="22"/>
                <w:szCs w:val="22"/>
              </w:rPr>
            </w:pPr>
            <w:ins w:id="198" w:author="Arjan Kloosterboer" w:date="2017-09-22T00:35:00Z">
              <w:r>
                <w:rPr>
                  <w:rFonts w:ascii="Calibri" w:hAnsi="Calibri" w:cs="Calibri"/>
                  <w:color w:val="0F0F0F"/>
                  <w:sz w:val="22"/>
                  <w:szCs w:val="22"/>
                </w:rPr>
                <w:t>1-9-2017</w:t>
              </w:r>
            </w:ins>
          </w:p>
        </w:tc>
      </w:tr>
      <w:tr w:rsidR="00882571" w14:paraId="569C57DA" w14:textId="77777777" w:rsidTr="00F9498E">
        <w:trPr>
          <w:ins w:id="199" w:author="Arjan Kloosterboer" w:date="2017-09-22T00:35:00Z"/>
        </w:trPr>
        <w:tc>
          <w:tcPr>
            <w:tcW w:w="3330" w:type="dxa"/>
            <w:gridSpan w:val="2"/>
            <w:tcBorders>
              <w:top w:val="nil"/>
              <w:left w:val="nil"/>
              <w:bottom w:val="nil"/>
              <w:right w:val="nil"/>
            </w:tcBorders>
            <w:tcMar>
              <w:top w:w="0" w:type="dxa"/>
              <w:left w:w="60" w:type="dxa"/>
              <w:bottom w:w="0" w:type="dxa"/>
              <w:right w:w="60" w:type="dxa"/>
            </w:tcMar>
          </w:tcPr>
          <w:p w14:paraId="33B7C37A" w14:textId="77777777" w:rsidR="00882571" w:rsidRDefault="00882571" w:rsidP="00F9498E">
            <w:pPr>
              <w:rPr>
                <w:ins w:id="200" w:author="Arjan Kloosterboer" w:date="2017-09-22T00:35:00Z"/>
                <w:rFonts w:ascii="Calibri" w:hAnsi="Calibri" w:cs="Calibri"/>
                <w:color w:val="000000"/>
                <w:sz w:val="22"/>
                <w:szCs w:val="22"/>
              </w:rPr>
            </w:pPr>
            <w:ins w:id="201" w:author="Arjan Kloosterboer" w:date="2017-09-22T00:35:00Z">
              <w:r>
                <w:rPr>
                  <w:rFonts w:ascii="Calibri" w:hAnsi="Calibri" w:cs="Calibri"/>
                  <w:b/>
                  <w:bCs/>
                  <w:color w:val="000000"/>
                  <w:sz w:val="22"/>
                  <w:szCs w:val="22"/>
                </w:rPr>
                <w:t xml:space="preserve">Formaat </w:t>
              </w:r>
            </w:ins>
          </w:p>
        </w:tc>
        <w:tc>
          <w:tcPr>
            <w:tcW w:w="6030" w:type="dxa"/>
            <w:gridSpan w:val="2"/>
            <w:tcBorders>
              <w:top w:val="nil"/>
              <w:left w:val="nil"/>
              <w:bottom w:val="nil"/>
              <w:right w:val="nil"/>
            </w:tcBorders>
            <w:tcMar>
              <w:top w:w="0" w:type="dxa"/>
              <w:left w:w="60" w:type="dxa"/>
              <w:bottom w:w="0" w:type="dxa"/>
              <w:right w:w="60" w:type="dxa"/>
            </w:tcMar>
          </w:tcPr>
          <w:p w14:paraId="2BD2F20B" w14:textId="77777777" w:rsidR="00882571" w:rsidRDefault="00882571" w:rsidP="00F9498E">
            <w:pPr>
              <w:rPr>
                <w:ins w:id="202" w:author="Arjan Kloosterboer" w:date="2017-09-22T00:35:00Z"/>
                <w:rFonts w:ascii="Calibri" w:hAnsi="Calibri" w:cs="Calibri"/>
                <w:color w:val="0F0F0F"/>
                <w:sz w:val="22"/>
                <w:szCs w:val="22"/>
              </w:rPr>
            </w:pPr>
            <w:ins w:id="203" w:author="Arjan Kloosterboer" w:date="2017-09-22T00:35:00Z">
              <w:r>
                <w:rPr>
                  <w:rFonts w:ascii="Calibri" w:hAnsi="Calibri" w:cs="Calibri"/>
                  <w:color w:val="0F0F0F"/>
                  <w:sz w:val="22"/>
                  <w:szCs w:val="22"/>
                </w:rPr>
                <w:t>INDIC</w:t>
              </w:r>
            </w:ins>
          </w:p>
        </w:tc>
      </w:tr>
      <w:tr w:rsidR="00882571" w14:paraId="4391E7DA" w14:textId="77777777" w:rsidTr="00F9498E">
        <w:trPr>
          <w:trHeight w:val="230"/>
          <w:ins w:id="204" w:author="Arjan Kloosterboer" w:date="2017-09-22T00:35:00Z"/>
        </w:trPr>
        <w:tc>
          <w:tcPr>
            <w:tcW w:w="3330" w:type="dxa"/>
            <w:gridSpan w:val="2"/>
            <w:tcBorders>
              <w:top w:val="nil"/>
              <w:left w:val="nil"/>
              <w:bottom w:val="nil"/>
              <w:right w:val="nil"/>
            </w:tcBorders>
            <w:tcMar>
              <w:top w:w="0" w:type="dxa"/>
              <w:left w:w="60" w:type="dxa"/>
              <w:bottom w:w="0" w:type="dxa"/>
              <w:right w:w="60" w:type="dxa"/>
            </w:tcMar>
          </w:tcPr>
          <w:p w14:paraId="46E32774" w14:textId="77777777" w:rsidR="00882571" w:rsidRDefault="00882571" w:rsidP="00F9498E">
            <w:pPr>
              <w:rPr>
                <w:ins w:id="205" w:author="Arjan Kloosterboer" w:date="2017-09-22T00:35:00Z"/>
                <w:rFonts w:ascii="Calibri" w:hAnsi="Calibri" w:cs="Calibri"/>
                <w:color w:val="000000"/>
                <w:sz w:val="22"/>
                <w:szCs w:val="22"/>
              </w:rPr>
            </w:pPr>
            <w:ins w:id="206" w:author="Arjan Kloosterboer" w:date="2017-09-22T00:35:00Z">
              <w:r>
                <w:rPr>
                  <w:rFonts w:ascii="Calibri" w:hAnsi="Calibri" w:cs="Calibri"/>
                  <w:b/>
                  <w:bCs/>
                  <w:color w:val="000000"/>
                  <w:sz w:val="22"/>
                  <w:szCs w:val="22"/>
                </w:rPr>
                <w:t>Waardenverzameling</w:t>
              </w:r>
            </w:ins>
          </w:p>
        </w:tc>
        <w:tc>
          <w:tcPr>
            <w:tcW w:w="6030" w:type="dxa"/>
            <w:gridSpan w:val="2"/>
            <w:tcBorders>
              <w:top w:val="nil"/>
              <w:left w:val="nil"/>
              <w:bottom w:val="nil"/>
              <w:right w:val="nil"/>
            </w:tcBorders>
            <w:tcMar>
              <w:top w:w="0" w:type="dxa"/>
              <w:left w:w="60" w:type="dxa"/>
              <w:bottom w:w="0" w:type="dxa"/>
              <w:right w:w="60" w:type="dxa"/>
            </w:tcMar>
          </w:tcPr>
          <w:p w14:paraId="136D5E24" w14:textId="77777777" w:rsidR="00882571" w:rsidRDefault="00882571" w:rsidP="00F9498E">
            <w:pPr>
              <w:rPr>
                <w:ins w:id="207" w:author="Arjan Kloosterboer" w:date="2017-09-22T00:35:00Z"/>
                <w:rFonts w:ascii="Calibri" w:hAnsi="Calibri" w:cs="Calibri"/>
                <w:color w:val="0F0F0F"/>
                <w:sz w:val="22"/>
                <w:szCs w:val="22"/>
              </w:rPr>
            </w:pPr>
            <w:ins w:id="208" w:author="Arjan Kloosterboer" w:date="2017-09-22T00:35:00Z">
              <w:r>
                <w:rPr>
                  <w:rFonts w:ascii="Calibri" w:hAnsi="Calibri" w:cs="Calibri"/>
                  <w:color w:val="0F0F0F"/>
                  <w:sz w:val="22"/>
                  <w:szCs w:val="22"/>
                </w:rPr>
                <w:t>"ja" (er gelden op enig moment beperkingen aan het gebruiksrecht)</w:t>
              </w:r>
            </w:ins>
          </w:p>
          <w:p w14:paraId="65C14C1D" w14:textId="77777777" w:rsidR="00882571" w:rsidRDefault="00882571" w:rsidP="00F9498E">
            <w:pPr>
              <w:rPr>
                <w:ins w:id="209" w:author="Arjan Kloosterboer" w:date="2017-09-22T00:35:00Z"/>
                <w:rFonts w:ascii="Calibri" w:hAnsi="Calibri" w:cs="Calibri"/>
                <w:color w:val="0F0F0F"/>
                <w:sz w:val="22"/>
                <w:szCs w:val="22"/>
              </w:rPr>
            </w:pPr>
            <w:ins w:id="210" w:author="Arjan Kloosterboer" w:date="2017-09-22T00:35:00Z">
              <w:r>
                <w:rPr>
                  <w:rFonts w:ascii="Calibri" w:hAnsi="Calibri" w:cs="Calibri"/>
                  <w:color w:val="0F0F0F"/>
                  <w:sz w:val="22"/>
                  <w:szCs w:val="22"/>
                </w:rPr>
                <w:t>"nee" (het record is vrij te gebruiken)</w:t>
              </w:r>
            </w:ins>
          </w:p>
        </w:tc>
      </w:tr>
      <w:tr w:rsidR="00882571" w14:paraId="0BBBC86B" w14:textId="77777777" w:rsidTr="00F9498E">
        <w:trPr>
          <w:trHeight w:val="215"/>
          <w:ins w:id="211" w:author="Arjan Kloosterboer" w:date="2017-09-22T00:35:00Z"/>
        </w:trPr>
        <w:tc>
          <w:tcPr>
            <w:tcW w:w="3330" w:type="dxa"/>
            <w:gridSpan w:val="2"/>
            <w:tcBorders>
              <w:top w:val="nil"/>
              <w:left w:val="nil"/>
              <w:bottom w:val="nil"/>
              <w:right w:val="nil"/>
            </w:tcBorders>
            <w:tcMar>
              <w:top w:w="0" w:type="dxa"/>
              <w:left w:w="60" w:type="dxa"/>
              <w:bottom w:w="0" w:type="dxa"/>
              <w:right w:w="60" w:type="dxa"/>
            </w:tcMar>
          </w:tcPr>
          <w:p w14:paraId="4F785E93" w14:textId="77777777" w:rsidR="00882571" w:rsidRDefault="00882571" w:rsidP="00F9498E">
            <w:pPr>
              <w:rPr>
                <w:ins w:id="212" w:author="Arjan Kloosterboer" w:date="2017-09-22T00:35:00Z"/>
                <w:rFonts w:ascii="Calibri" w:hAnsi="Calibri" w:cs="Calibri"/>
                <w:color w:val="000000"/>
                <w:sz w:val="22"/>
                <w:szCs w:val="22"/>
              </w:rPr>
            </w:pPr>
            <w:ins w:id="213" w:author="Arjan Kloosterboer" w:date="2017-09-22T00:35:00Z">
              <w:r>
                <w:rPr>
                  <w:rFonts w:ascii="Calibri" w:hAnsi="Calibri" w:cs="Calibri"/>
                  <w:b/>
                  <w:bCs/>
                  <w:color w:val="000000"/>
                  <w:sz w:val="22"/>
                  <w:szCs w:val="22"/>
                </w:rPr>
                <w:t>Indicatie materiële historie</w:t>
              </w:r>
            </w:ins>
          </w:p>
        </w:tc>
        <w:tc>
          <w:tcPr>
            <w:tcW w:w="6030" w:type="dxa"/>
            <w:gridSpan w:val="2"/>
            <w:tcBorders>
              <w:top w:val="nil"/>
              <w:left w:val="nil"/>
              <w:bottom w:val="nil"/>
              <w:right w:val="nil"/>
            </w:tcBorders>
            <w:tcMar>
              <w:top w:w="0" w:type="dxa"/>
              <w:left w:w="60" w:type="dxa"/>
              <w:bottom w:w="0" w:type="dxa"/>
              <w:right w:w="60" w:type="dxa"/>
            </w:tcMar>
          </w:tcPr>
          <w:p w14:paraId="57D11913" w14:textId="77777777" w:rsidR="00882571" w:rsidRDefault="00882571" w:rsidP="00F9498E">
            <w:pPr>
              <w:rPr>
                <w:ins w:id="214" w:author="Arjan Kloosterboer" w:date="2017-09-22T00:35:00Z"/>
                <w:rFonts w:ascii="Calibri" w:hAnsi="Calibri" w:cs="Calibri"/>
                <w:color w:val="0F0F0F"/>
                <w:sz w:val="22"/>
                <w:szCs w:val="22"/>
              </w:rPr>
            </w:pPr>
            <w:ins w:id="215" w:author="Arjan Kloosterboer" w:date="2017-09-22T00:35:00Z">
              <w:r>
                <w:rPr>
                  <w:rFonts w:ascii="Calibri" w:hAnsi="Calibri" w:cs="Calibri"/>
                  <w:color w:val="0F0F0F"/>
                  <w:sz w:val="22"/>
                  <w:szCs w:val="22"/>
                </w:rPr>
                <w:t>Nee</w:t>
              </w:r>
            </w:ins>
          </w:p>
        </w:tc>
      </w:tr>
      <w:tr w:rsidR="00882571" w14:paraId="6C2D6422" w14:textId="77777777" w:rsidTr="00F9498E">
        <w:trPr>
          <w:trHeight w:val="230"/>
          <w:ins w:id="216" w:author="Arjan Kloosterboer" w:date="2017-09-22T00:35:00Z"/>
        </w:trPr>
        <w:tc>
          <w:tcPr>
            <w:tcW w:w="3330" w:type="dxa"/>
            <w:gridSpan w:val="2"/>
            <w:tcBorders>
              <w:top w:val="nil"/>
              <w:left w:val="nil"/>
              <w:bottom w:val="nil"/>
              <w:right w:val="nil"/>
            </w:tcBorders>
            <w:tcMar>
              <w:top w:w="0" w:type="dxa"/>
              <w:left w:w="60" w:type="dxa"/>
              <w:bottom w:w="0" w:type="dxa"/>
              <w:right w:w="60" w:type="dxa"/>
            </w:tcMar>
          </w:tcPr>
          <w:p w14:paraId="3E047488" w14:textId="77777777" w:rsidR="00882571" w:rsidRDefault="00882571" w:rsidP="00F9498E">
            <w:pPr>
              <w:rPr>
                <w:ins w:id="217" w:author="Arjan Kloosterboer" w:date="2017-09-22T00:35:00Z"/>
                <w:rFonts w:ascii="Calibri" w:hAnsi="Calibri" w:cs="Calibri"/>
                <w:color w:val="000000"/>
                <w:sz w:val="22"/>
                <w:szCs w:val="22"/>
              </w:rPr>
            </w:pPr>
            <w:ins w:id="218" w:author="Arjan Kloosterboer" w:date="2017-09-22T00:35:00Z">
              <w:r>
                <w:rPr>
                  <w:rFonts w:ascii="Calibri" w:hAnsi="Calibri" w:cs="Calibri"/>
                  <w:b/>
                  <w:bCs/>
                  <w:color w:val="000000"/>
                  <w:sz w:val="22"/>
                  <w:szCs w:val="22"/>
                </w:rPr>
                <w:t>Indicatie formele historie</w:t>
              </w:r>
            </w:ins>
          </w:p>
        </w:tc>
        <w:tc>
          <w:tcPr>
            <w:tcW w:w="6030" w:type="dxa"/>
            <w:gridSpan w:val="2"/>
            <w:tcBorders>
              <w:top w:val="nil"/>
              <w:left w:val="nil"/>
              <w:bottom w:val="nil"/>
              <w:right w:val="nil"/>
            </w:tcBorders>
            <w:tcMar>
              <w:top w:w="0" w:type="dxa"/>
              <w:left w:w="60" w:type="dxa"/>
              <w:bottom w:w="0" w:type="dxa"/>
              <w:right w:w="60" w:type="dxa"/>
            </w:tcMar>
          </w:tcPr>
          <w:p w14:paraId="4BF76012" w14:textId="77777777" w:rsidR="00882571" w:rsidRDefault="00882571" w:rsidP="00F9498E">
            <w:pPr>
              <w:rPr>
                <w:ins w:id="219" w:author="Arjan Kloosterboer" w:date="2017-09-22T00:35:00Z"/>
                <w:rFonts w:ascii="Calibri" w:hAnsi="Calibri" w:cs="Calibri"/>
                <w:color w:val="0F0F0F"/>
                <w:sz w:val="22"/>
                <w:szCs w:val="22"/>
              </w:rPr>
            </w:pPr>
            <w:ins w:id="220" w:author="Arjan Kloosterboer" w:date="2017-09-22T00:35:00Z">
              <w:r>
                <w:rPr>
                  <w:rFonts w:ascii="Calibri" w:hAnsi="Calibri" w:cs="Calibri"/>
                  <w:color w:val="0F0F0F"/>
                  <w:sz w:val="22"/>
                  <w:szCs w:val="22"/>
                </w:rPr>
                <w:t>Nee</w:t>
              </w:r>
            </w:ins>
          </w:p>
        </w:tc>
      </w:tr>
      <w:tr w:rsidR="00882571" w14:paraId="64E4AB30" w14:textId="77777777" w:rsidTr="00F9498E">
        <w:trPr>
          <w:trHeight w:val="230"/>
          <w:ins w:id="221" w:author="Arjan Kloosterboer" w:date="2017-09-22T00:35:00Z"/>
        </w:trPr>
        <w:tc>
          <w:tcPr>
            <w:tcW w:w="3330" w:type="dxa"/>
            <w:gridSpan w:val="2"/>
            <w:tcBorders>
              <w:top w:val="nil"/>
              <w:left w:val="nil"/>
              <w:bottom w:val="nil"/>
              <w:right w:val="nil"/>
            </w:tcBorders>
            <w:tcMar>
              <w:top w:w="0" w:type="dxa"/>
              <w:left w:w="60" w:type="dxa"/>
              <w:bottom w:w="0" w:type="dxa"/>
              <w:right w:w="60" w:type="dxa"/>
            </w:tcMar>
          </w:tcPr>
          <w:p w14:paraId="24676523" w14:textId="77777777" w:rsidR="00882571" w:rsidRDefault="00882571" w:rsidP="00F9498E">
            <w:pPr>
              <w:rPr>
                <w:ins w:id="222" w:author="Arjan Kloosterboer" w:date="2017-09-22T00:35:00Z"/>
                <w:rFonts w:ascii="Calibri" w:hAnsi="Calibri" w:cs="Calibri"/>
                <w:color w:val="000000"/>
                <w:sz w:val="22"/>
                <w:szCs w:val="22"/>
              </w:rPr>
            </w:pPr>
            <w:ins w:id="223" w:author="Arjan Kloosterboer" w:date="2017-09-22T00:35:00Z">
              <w:r>
                <w:rPr>
                  <w:rFonts w:ascii="Calibri" w:hAnsi="Calibri" w:cs="Calibri"/>
                  <w:b/>
                  <w:bCs/>
                  <w:color w:val="000000"/>
                  <w:sz w:val="22"/>
                  <w:szCs w:val="22"/>
                </w:rPr>
                <w:t>Indicatie in onderzoek</w:t>
              </w:r>
            </w:ins>
          </w:p>
        </w:tc>
        <w:tc>
          <w:tcPr>
            <w:tcW w:w="6030" w:type="dxa"/>
            <w:gridSpan w:val="2"/>
            <w:tcBorders>
              <w:top w:val="nil"/>
              <w:left w:val="nil"/>
              <w:bottom w:val="nil"/>
              <w:right w:val="nil"/>
            </w:tcBorders>
            <w:tcMar>
              <w:top w:w="0" w:type="dxa"/>
              <w:left w:w="60" w:type="dxa"/>
              <w:bottom w:w="0" w:type="dxa"/>
              <w:right w:w="60" w:type="dxa"/>
            </w:tcMar>
          </w:tcPr>
          <w:p w14:paraId="2D9FC210" w14:textId="77777777" w:rsidR="00882571" w:rsidRDefault="00882571" w:rsidP="00F9498E">
            <w:pPr>
              <w:rPr>
                <w:ins w:id="224" w:author="Arjan Kloosterboer" w:date="2017-09-22T00:35:00Z"/>
                <w:rFonts w:ascii="Calibri" w:hAnsi="Calibri" w:cs="Calibri"/>
                <w:color w:val="0F0F0F"/>
                <w:sz w:val="22"/>
                <w:szCs w:val="22"/>
              </w:rPr>
            </w:pPr>
            <w:ins w:id="225" w:author="Arjan Kloosterboer" w:date="2017-09-22T00:35:00Z">
              <w:r>
                <w:rPr>
                  <w:rFonts w:ascii="Calibri" w:hAnsi="Calibri" w:cs="Calibri"/>
                  <w:color w:val="0F0F0F"/>
                  <w:sz w:val="22"/>
                  <w:szCs w:val="22"/>
                </w:rPr>
                <w:t>Nee</w:t>
              </w:r>
            </w:ins>
          </w:p>
        </w:tc>
      </w:tr>
      <w:tr w:rsidR="00882571" w14:paraId="5BCBDCBA" w14:textId="77777777" w:rsidTr="00F9498E">
        <w:trPr>
          <w:ins w:id="226" w:author="Arjan Kloosterboer" w:date="2017-09-22T00:35:00Z"/>
        </w:trPr>
        <w:tc>
          <w:tcPr>
            <w:tcW w:w="3330" w:type="dxa"/>
            <w:gridSpan w:val="2"/>
            <w:tcBorders>
              <w:top w:val="nil"/>
              <w:left w:val="nil"/>
              <w:bottom w:val="nil"/>
              <w:right w:val="nil"/>
            </w:tcBorders>
            <w:tcMar>
              <w:top w:w="0" w:type="dxa"/>
              <w:left w:w="60" w:type="dxa"/>
              <w:bottom w:w="0" w:type="dxa"/>
              <w:right w:w="60" w:type="dxa"/>
            </w:tcMar>
          </w:tcPr>
          <w:p w14:paraId="3388464D" w14:textId="77777777" w:rsidR="00882571" w:rsidRDefault="00882571" w:rsidP="00F9498E">
            <w:pPr>
              <w:rPr>
                <w:ins w:id="227" w:author="Arjan Kloosterboer" w:date="2017-09-22T00:35:00Z"/>
                <w:rFonts w:ascii="Calibri" w:hAnsi="Calibri" w:cs="Calibri"/>
                <w:color w:val="000000"/>
                <w:sz w:val="22"/>
                <w:szCs w:val="22"/>
              </w:rPr>
            </w:pPr>
            <w:ins w:id="228" w:author="Arjan Kloosterboer" w:date="2017-09-22T00:35:00Z">
              <w:r>
                <w:rPr>
                  <w:rFonts w:ascii="Calibri" w:hAnsi="Calibri" w:cs="Calibri"/>
                  <w:b/>
                  <w:bCs/>
                  <w:color w:val="000000"/>
                  <w:sz w:val="22"/>
                  <w:szCs w:val="22"/>
                </w:rPr>
                <w:t>Aanduiding strijdigheid/nietigheid</w:t>
              </w:r>
            </w:ins>
          </w:p>
        </w:tc>
        <w:tc>
          <w:tcPr>
            <w:tcW w:w="6030" w:type="dxa"/>
            <w:gridSpan w:val="2"/>
            <w:tcBorders>
              <w:top w:val="nil"/>
              <w:left w:val="nil"/>
              <w:bottom w:val="nil"/>
              <w:right w:val="nil"/>
            </w:tcBorders>
            <w:tcMar>
              <w:top w:w="0" w:type="dxa"/>
              <w:left w:w="60" w:type="dxa"/>
              <w:bottom w:w="0" w:type="dxa"/>
              <w:right w:w="60" w:type="dxa"/>
            </w:tcMar>
          </w:tcPr>
          <w:p w14:paraId="0DFDC71A" w14:textId="77777777" w:rsidR="00882571" w:rsidRDefault="00882571" w:rsidP="00F9498E">
            <w:pPr>
              <w:rPr>
                <w:ins w:id="229" w:author="Arjan Kloosterboer" w:date="2017-09-22T00:35:00Z"/>
                <w:rFonts w:ascii="Calibri" w:hAnsi="Calibri" w:cs="Calibri"/>
                <w:color w:val="0F0F0F"/>
                <w:sz w:val="22"/>
                <w:szCs w:val="22"/>
              </w:rPr>
            </w:pPr>
            <w:ins w:id="230" w:author="Arjan Kloosterboer" w:date="2017-09-22T00:35:00Z">
              <w:r>
                <w:rPr>
                  <w:rFonts w:ascii="Calibri" w:hAnsi="Calibri" w:cs="Calibri"/>
                  <w:color w:val="0F0F0F"/>
                  <w:sz w:val="22"/>
                  <w:szCs w:val="22"/>
                </w:rPr>
                <w:t>Nee</w:t>
              </w:r>
            </w:ins>
          </w:p>
        </w:tc>
      </w:tr>
      <w:tr w:rsidR="00882571" w14:paraId="1A1EFBBF" w14:textId="77777777" w:rsidTr="00F9498E">
        <w:trPr>
          <w:trHeight w:val="230"/>
          <w:ins w:id="231" w:author="Arjan Kloosterboer" w:date="2017-09-22T00:35:00Z"/>
        </w:trPr>
        <w:tc>
          <w:tcPr>
            <w:tcW w:w="3330" w:type="dxa"/>
            <w:gridSpan w:val="2"/>
            <w:tcBorders>
              <w:top w:val="nil"/>
              <w:left w:val="nil"/>
              <w:bottom w:val="nil"/>
              <w:right w:val="nil"/>
            </w:tcBorders>
            <w:tcMar>
              <w:top w:w="0" w:type="dxa"/>
              <w:left w:w="60" w:type="dxa"/>
              <w:bottom w:w="0" w:type="dxa"/>
              <w:right w:w="60" w:type="dxa"/>
            </w:tcMar>
          </w:tcPr>
          <w:p w14:paraId="36DFB2D3" w14:textId="77777777" w:rsidR="00882571" w:rsidRDefault="00882571" w:rsidP="00F9498E">
            <w:pPr>
              <w:rPr>
                <w:ins w:id="232" w:author="Arjan Kloosterboer" w:date="2017-09-22T00:35:00Z"/>
                <w:rFonts w:ascii="Calibri" w:hAnsi="Calibri" w:cs="Calibri"/>
                <w:color w:val="000000"/>
                <w:sz w:val="22"/>
                <w:szCs w:val="22"/>
              </w:rPr>
            </w:pPr>
            <w:ins w:id="233" w:author="Arjan Kloosterboer" w:date="2017-09-22T00:35:00Z">
              <w:r>
                <w:rPr>
                  <w:rFonts w:ascii="Calibri" w:hAnsi="Calibri" w:cs="Calibri"/>
                  <w:b/>
                  <w:bCs/>
                  <w:color w:val="000000"/>
                  <w:sz w:val="22"/>
                  <w:szCs w:val="22"/>
                </w:rPr>
                <w:t>Kardinaliteit</w:t>
              </w:r>
            </w:ins>
          </w:p>
        </w:tc>
        <w:tc>
          <w:tcPr>
            <w:tcW w:w="6030" w:type="dxa"/>
            <w:gridSpan w:val="2"/>
            <w:tcBorders>
              <w:top w:val="nil"/>
              <w:left w:val="nil"/>
              <w:bottom w:val="nil"/>
              <w:right w:val="nil"/>
            </w:tcBorders>
            <w:tcMar>
              <w:top w:w="0" w:type="dxa"/>
              <w:left w:w="60" w:type="dxa"/>
              <w:bottom w:w="0" w:type="dxa"/>
              <w:right w:w="60" w:type="dxa"/>
            </w:tcMar>
          </w:tcPr>
          <w:p w14:paraId="3EDC07AB" w14:textId="77777777" w:rsidR="00882571" w:rsidRDefault="00882571" w:rsidP="00F9498E">
            <w:pPr>
              <w:rPr>
                <w:ins w:id="234" w:author="Arjan Kloosterboer" w:date="2017-09-22T00:35:00Z"/>
                <w:rFonts w:ascii="Calibri" w:hAnsi="Calibri" w:cs="Calibri"/>
                <w:color w:val="0F0F0F"/>
                <w:sz w:val="22"/>
                <w:szCs w:val="22"/>
              </w:rPr>
            </w:pPr>
            <w:ins w:id="235" w:author="Arjan Kloosterboer" w:date="2017-09-22T00:35:00Z">
              <w:r>
                <w:rPr>
                  <w:rFonts w:ascii="Calibri" w:hAnsi="Calibri" w:cs="Calibri"/>
                  <w:color w:val="0F0F0F"/>
                  <w:sz w:val="22"/>
                  <w:szCs w:val="22"/>
                </w:rPr>
                <w:t>0 - 1</w:t>
              </w:r>
            </w:ins>
          </w:p>
        </w:tc>
      </w:tr>
      <w:tr w:rsidR="00882571" w14:paraId="1DBFFB78" w14:textId="77777777" w:rsidTr="00F9498E">
        <w:trPr>
          <w:trHeight w:val="230"/>
          <w:ins w:id="236" w:author="Arjan Kloosterboer" w:date="2017-09-22T00:35:00Z"/>
        </w:trPr>
        <w:tc>
          <w:tcPr>
            <w:tcW w:w="3330" w:type="dxa"/>
            <w:gridSpan w:val="2"/>
            <w:tcBorders>
              <w:top w:val="nil"/>
              <w:left w:val="nil"/>
              <w:bottom w:val="nil"/>
              <w:right w:val="nil"/>
            </w:tcBorders>
            <w:tcMar>
              <w:top w:w="0" w:type="dxa"/>
              <w:left w:w="60" w:type="dxa"/>
              <w:bottom w:w="0" w:type="dxa"/>
              <w:right w:w="60" w:type="dxa"/>
            </w:tcMar>
          </w:tcPr>
          <w:p w14:paraId="31AC92F3" w14:textId="77777777" w:rsidR="00882571" w:rsidRDefault="00882571" w:rsidP="00F9498E">
            <w:pPr>
              <w:rPr>
                <w:ins w:id="237" w:author="Arjan Kloosterboer" w:date="2017-09-22T00:35:00Z"/>
                <w:rFonts w:ascii="Calibri" w:hAnsi="Calibri" w:cs="Calibri"/>
                <w:color w:val="000000"/>
                <w:sz w:val="22"/>
                <w:szCs w:val="22"/>
              </w:rPr>
            </w:pPr>
            <w:ins w:id="238" w:author="Arjan Kloosterboer" w:date="2017-09-22T00:35:00Z">
              <w:r>
                <w:rPr>
                  <w:rFonts w:ascii="Calibri" w:hAnsi="Calibri" w:cs="Calibri"/>
                  <w:b/>
                  <w:bCs/>
                  <w:color w:val="000000"/>
                  <w:sz w:val="22"/>
                  <w:szCs w:val="22"/>
                </w:rPr>
                <w:t>Indicatie authentiek</w:t>
              </w:r>
            </w:ins>
          </w:p>
        </w:tc>
        <w:tc>
          <w:tcPr>
            <w:tcW w:w="6030" w:type="dxa"/>
            <w:gridSpan w:val="2"/>
            <w:tcBorders>
              <w:top w:val="nil"/>
              <w:left w:val="nil"/>
              <w:bottom w:val="nil"/>
              <w:right w:val="nil"/>
            </w:tcBorders>
            <w:tcMar>
              <w:top w:w="0" w:type="dxa"/>
              <w:left w:w="60" w:type="dxa"/>
              <w:bottom w:w="0" w:type="dxa"/>
              <w:right w:w="60" w:type="dxa"/>
            </w:tcMar>
          </w:tcPr>
          <w:p w14:paraId="448E2F79" w14:textId="77777777" w:rsidR="00882571" w:rsidRDefault="00882571" w:rsidP="00F9498E">
            <w:pPr>
              <w:rPr>
                <w:ins w:id="239" w:author="Arjan Kloosterboer" w:date="2017-09-22T00:35:00Z"/>
                <w:rFonts w:ascii="Calibri" w:hAnsi="Calibri" w:cs="Calibri"/>
                <w:color w:val="0F0F0F"/>
                <w:sz w:val="22"/>
                <w:szCs w:val="22"/>
              </w:rPr>
            </w:pPr>
            <w:ins w:id="240" w:author="Arjan Kloosterboer" w:date="2017-09-22T00:35:00Z">
              <w:r>
                <w:rPr>
                  <w:rFonts w:ascii="Calibri" w:hAnsi="Calibri" w:cs="Calibri"/>
                  <w:color w:val="0F0F0F"/>
                  <w:sz w:val="22"/>
                  <w:szCs w:val="22"/>
                </w:rPr>
                <w:t>Gemeentelijk kerngegeven</w:t>
              </w:r>
            </w:ins>
          </w:p>
        </w:tc>
      </w:tr>
      <w:tr w:rsidR="00882571" w14:paraId="65B81145" w14:textId="77777777" w:rsidTr="00F9498E">
        <w:trPr>
          <w:trHeight w:val="230"/>
          <w:ins w:id="241" w:author="Arjan Kloosterboer" w:date="2017-09-22T00:35:00Z"/>
        </w:trPr>
        <w:tc>
          <w:tcPr>
            <w:tcW w:w="3330" w:type="dxa"/>
            <w:gridSpan w:val="2"/>
            <w:tcBorders>
              <w:top w:val="nil"/>
              <w:left w:val="nil"/>
              <w:bottom w:val="nil"/>
              <w:right w:val="nil"/>
            </w:tcBorders>
            <w:tcMar>
              <w:top w:w="0" w:type="dxa"/>
              <w:left w:w="60" w:type="dxa"/>
              <w:bottom w:w="0" w:type="dxa"/>
              <w:right w:w="60" w:type="dxa"/>
            </w:tcMar>
          </w:tcPr>
          <w:p w14:paraId="691EDB25" w14:textId="77777777" w:rsidR="00882571" w:rsidRDefault="00882571" w:rsidP="00F9498E">
            <w:pPr>
              <w:rPr>
                <w:ins w:id="242" w:author="Arjan Kloosterboer" w:date="2017-09-22T00:35:00Z"/>
                <w:rFonts w:ascii="Calibri" w:hAnsi="Calibri" w:cs="Calibri"/>
                <w:b/>
                <w:bCs/>
                <w:color w:val="000000"/>
                <w:sz w:val="22"/>
                <w:szCs w:val="22"/>
              </w:rPr>
            </w:pPr>
            <w:ins w:id="243" w:author="Arjan Kloosterboer" w:date="2017-09-22T00:35:00Z">
              <w:r>
                <w:rPr>
                  <w:rFonts w:ascii="Calibri" w:hAnsi="Calibri" w:cs="Calibri"/>
                  <w:b/>
                  <w:bCs/>
                  <w:color w:val="000000"/>
                  <w:sz w:val="22"/>
                  <w:szCs w:val="22"/>
                </w:rPr>
                <w:t xml:space="preserve">Regels </w:t>
              </w:r>
            </w:ins>
          </w:p>
        </w:tc>
        <w:tc>
          <w:tcPr>
            <w:tcW w:w="6030" w:type="dxa"/>
            <w:gridSpan w:val="2"/>
            <w:tcBorders>
              <w:top w:val="nil"/>
              <w:left w:val="nil"/>
              <w:bottom w:val="nil"/>
              <w:right w:val="nil"/>
            </w:tcBorders>
            <w:tcMar>
              <w:top w:w="0" w:type="dxa"/>
              <w:left w:w="60" w:type="dxa"/>
              <w:bottom w:w="0" w:type="dxa"/>
              <w:right w:w="60" w:type="dxa"/>
            </w:tcMar>
          </w:tcPr>
          <w:p w14:paraId="5FCA0F41" w14:textId="77777777" w:rsidR="00882571" w:rsidRDefault="00882571" w:rsidP="00F9498E">
            <w:pPr>
              <w:rPr>
                <w:ins w:id="244" w:author="Arjan Kloosterboer" w:date="2017-09-22T00:35:00Z"/>
                <w:rFonts w:ascii="Calibri" w:hAnsi="Calibri" w:cs="Calibri"/>
                <w:color w:val="0F0F0F"/>
                <w:sz w:val="22"/>
                <w:szCs w:val="22"/>
              </w:rPr>
            </w:pPr>
            <w:ins w:id="245" w:author="Arjan Kloosterboer" w:date="2017-09-22T00:35:00Z">
              <w:r>
                <w:rPr>
                  <w:rFonts w:ascii="Calibri" w:hAnsi="Calibri" w:cs="Calibri"/>
                  <w:color w:val="0F0F0F"/>
                  <w:sz w:val="22"/>
                  <w:szCs w:val="22"/>
                </w:rPr>
                <w:t xml:space="preserve">1) De attribuutsoort moet van een waarde voorzien zijn bij beëindiging van een zaak waaraan het informatieobject is </w:t>
              </w:r>
              <w:r>
                <w:rPr>
                  <w:rFonts w:ascii="Calibri" w:hAnsi="Calibri" w:cs="Calibri"/>
                  <w:color w:val="0F0F0F"/>
                  <w:sz w:val="22"/>
                  <w:szCs w:val="22"/>
                </w:rPr>
                <w:lastRenderedPageBreak/>
                <w:t>gerelateerd d.w.z. indien het attribuutsoort ZAAK . Einddatum van een waarde is voorzien.</w:t>
              </w:r>
            </w:ins>
          </w:p>
        </w:tc>
      </w:tr>
      <w:tr w:rsidR="00882571" w14:paraId="56A00A00" w14:textId="77777777" w:rsidTr="00F9498E">
        <w:trPr>
          <w:ins w:id="246" w:author="Arjan Kloosterboer" w:date="2017-09-22T00:35:00Z"/>
        </w:trPr>
        <w:tc>
          <w:tcPr>
            <w:tcW w:w="9360" w:type="dxa"/>
            <w:gridSpan w:val="4"/>
            <w:tcBorders>
              <w:top w:val="nil"/>
              <w:left w:val="nil"/>
              <w:bottom w:val="nil"/>
              <w:right w:val="nil"/>
            </w:tcBorders>
            <w:tcMar>
              <w:top w:w="0" w:type="dxa"/>
              <w:left w:w="60" w:type="dxa"/>
              <w:bottom w:w="0" w:type="dxa"/>
              <w:right w:w="60" w:type="dxa"/>
            </w:tcMar>
          </w:tcPr>
          <w:p w14:paraId="617B6A0B" w14:textId="77777777" w:rsidR="00882571" w:rsidRDefault="00882571" w:rsidP="00F9498E">
            <w:pPr>
              <w:rPr>
                <w:ins w:id="247" w:author="Arjan Kloosterboer" w:date="2017-09-22T00:35:00Z"/>
                <w:rFonts w:ascii="Calibri" w:hAnsi="Calibri" w:cs="Calibri"/>
                <w:color w:val="0F0F0F"/>
                <w:sz w:val="22"/>
                <w:szCs w:val="22"/>
              </w:rPr>
            </w:pPr>
            <w:ins w:id="248" w:author="Arjan Kloosterboer" w:date="2017-09-22T00:35:00Z">
              <w:r>
                <w:rPr>
                  <w:rFonts w:ascii="Calibri" w:hAnsi="Calibri" w:cs="Calibri"/>
                  <w:b/>
                  <w:bCs/>
                  <w:color w:val="0F0F0F"/>
                  <w:sz w:val="22"/>
                  <w:szCs w:val="22"/>
                </w:rPr>
                <w:t>Toelichting</w:t>
              </w:r>
            </w:ins>
          </w:p>
        </w:tc>
      </w:tr>
      <w:tr w:rsidR="00882571" w14:paraId="753E30BD" w14:textId="77777777" w:rsidTr="00F9498E">
        <w:trPr>
          <w:ins w:id="249" w:author="Arjan Kloosterboer" w:date="2017-09-22T00:35:00Z"/>
        </w:trPr>
        <w:tc>
          <w:tcPr>
            <w:tcW w:w="450" w:type="dxa"/>
            <w:tcBorders>
              <w:top w:val="nil"/>
              <w:left w:val="nil"/>
              <w:bottom w:val="nil"/>
              <w:right w:val="nil"/>
            </w:tcBorders>
            <w:tcMar>
              <w:top w:w="0" w:type="dxa"/>
              <w:left w:w="60" w:type="dxa"/>
              <w:bottom w:w="0" w:type="dxa"/>
              <w:right w:w="60" w:type="dxa"/>
            </w:tcMar>
          </w:tcPr>
          <w:p w14:paraId="54AC9251" w14:textId="77777777" w:rsidR="00882571" w:rsidRDefault="00882571" w:rsidP="00F9498E">
            <w:pPr>
              <w:rPr>
                <w:ins w:id="250" w:author="Arjan Kloosterboer" w:date="2017-09-22T00:35:00Z"/>
                <w:rFonts w:ascii="Calibri" w:hAnsi="Calibri" w:cs="Calibri"/>
                <w:b/>
                <w:bCs/>
                <w:color w:val="0F0F0F"/>
                <w:sz w:val="22"/>
                <w:szCs w:val="22"/>
              </w:rPr>
            </w:pPr>
          </w:p>
        </w:tc>
        <w:tc>
          <w:tcPr>
            <w:tcW w:w="8910" w:type="dxa"/>
            <w:gridSpan w:val="3"/>
            <w:tcBorders>
              <w:top w:val="nil"/>
              <w:left w:val="nil"/>
              <w:bottom w:val="nil"/>
              <w:right w:val="nil"/>
            </w:tcBorders>
            <w:tcMar>
              <w:top w:w="0" w:type="dxa"/>
              <w:left w:w="60" w:type="dxa"/>
              <w:bottom w:w="0" w:type="dxa"/>
              <w:right w:w="60" w:type="dxa"/>
            </w:tcMar>
          </w:tcPr>
          <w:p w14:paraId="7B7611FA" w14:textId="77777777" w:rsidR="00882571" w:rsidRDefault="00882571" w:rsidP="00F9498E">
            <w:pPr>
              <w:rPr>
                <w:ins w:id="251" w:author="Arjan Kloosterboer" w:date="2017-09-22T00:35:00Z"/>
                <w:rFonts w:ascii="Calibri" w:hAnsi="Calibri" w:cs="Calibri"/>
                <w:color w:val="0F0F0F"/>
                <w:sz w:val="22"/>
                <w:szCs w:val="22"/>
              </w:rPr>
            </w:pPr>
            <w:ins w:id="252" w:author="Arjan Kloosterboer" w:date="2017-09-22T00:35:00Z">
              <w:r>
                <w:rPr>
                  <w:rFonts w:ascii="Calibri" w:hAnsi="Calibri" w:cs="Calibri"/>
                  <w:color w:val="0F0F0F"/>
                  <w:sz w:val="22"/>
                  <w:szCs w:val="22"/>
                </w:rPr>
                <w:t>De auteurswet geeft de creator/eigenaar van informatie bepaalde bevoegdheden om beperkingen of voorwaarden te stellen aan (her)gebruik van informatie. Veelal is een informatieobject vrij te gebruiken. Zo niet dan worden de gebruiksvoorwaarden vermeld zoals auteursrechtelijke beperkingen en voorschriften voor het citeren uit, en verwijzen naar het record.</w:t>
              </w:r>
            </w:ins>
          </w:p>
          <w:p w14:paraId="7B9C9AE1" w14:textId="77777777" w:rsidR="00882571" w:rsidRDefault="00882571" w:rsidP="00F9498E">
            <w:pPr>
              <w:rPr>
                <w:ins w:id="253" w:author="Arjan Kloosterboer" w:date="2017-09-22T00:35:00Z"/>
                <w:rFonts w:ascii="Calibri" w:hAnsi="Calibri" w:cs="Calibri"/>
                <w:color w:val="0F0F0F"/>
                <w:sz w:val="22"/>
                <w:szCs w:val="22"/>
              </w:rPr>
            </w:pPr>
            <w:ins w:id="254" w:author="Arjan Kloosterboer" w:date="2017-09-22T00:35:00Z">
              <w:r>
                <w:rPr>
                  <w:rFonts w:ascii="Calibri" w:hAnsi="Calibri" w:cs="Calibri"/>
                  <w:color w:val="0F0F0F"/>
                  <w:sz w:val="22"/>
                  <w:szCs w:val="22"/>
                </w:rPr>
                <w:t xml:space="preserve">Met de 'Indicatie gebruiksrecht' wordt aangegeven of er op enig moment sprake was, is of zal zijn van gebruiksrechtbeperkingen. Indien daarvan sprake is, dan wordt de beperking(en) en de periode(s) vermeld met de groepattribuutsoort 'Gebruiksrechten'. </w:t>
              </w:r>
            </w:ins>
          </w:p>
          <w:p w14:paraId="41EE9BB4" w14:textId="77777777" w:rsidR="00882571" w:rsidRDefault="00882571" w:rsidP="00F9498E">
            <w:pPr>
              <w:rPr>
                <w:ins w:id="255" w:author="Arjan Kloosterboer" w:date="2017-09-22T00:35:00Z"/>
                <w:rFonts w:ascii="Calibri" w:hAnsi="Calibri" w:cs="Calibri"/>
                <w:color w:val="0F0F0F"/>
                <w:sz w:val="22"/>
                <w:szCs w:val="22"/>
              </w:rPr>
            </w:pPr>
            <w:ins w:id="256" w:author="Arjan Kloosterboer" w:date="2017-09-22T00:35:00Z">
              <w:r>
                <w:rPr>
                  <w:rFonts w:ascii="Calibri" w:hAnsi="Calibri" w:cs="Calibri"/>
                  <w:color w:val="0F0F0F"/>
                  <w:sz w:val="22"/>
                  <w:szCs w:val="22"/>
                </w:rPr>
                <w:t>Voor een informatieobject kunnen gelijktijdig verschillende typen gebruiksrechten gelden.</w:t>
              </w:r>
            </w:ins>
          </w:p>
          <w:p w14:paraId="79D82CDE" w14:textId="77777777" w:rsidR="00882571" w:rsidRDefault="00882571" w:rsidP="00F9498E">
            <w:pPr>
              <w:rPr>
                <w:ins w:id="257" w:author="Arjan Kloosterboer" w:date="2017-09-22T00:35:00Z"/>
                <w:rFonts w:ascii="Calibri" w:hAnsi="Calibri" w:cs="Calibri"/>
                <w:color w:val="0F0F0F"/>
                <w:sz w:val="22"/>
                <w:szCs w:val="22"/>
              </w:rPr>
            </w:pPr>
          </w:p>
        </w:tc>
        <w:bookmarkEnd w:id="166"/>
      </w:tr>
    </w:tbl>
    <w:p w14:paraId="78E8C166"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Element.Stereotype</w:instrText>
      </w:r>
      <w:r w:rsidRPr="008A6917">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Gebruiksrechten INFORMATIEOBJECT</w:t>
      </w:r>
      <w:r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26331380" w14:textId="77777777" w:rsidTr="00341AFA">
        <w:tc>
          <w:tcPr>
            <w:tcW w:w="3690" w:type="dxa"/>
            <w:gridSpan w:val="2"/>
            <w:tcBorders>
              <w:top w:val="nil"/>
              <w:left w:val="nil"/>
              <w:bottom w:val="nil"/>
              <w:right w:val="nil"/>
            </w:tcBorders>
          </w:tcPr>
          <w:p w14:paraId="14505EC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6A5050A7"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Gebruiksrechten INFORMATIEOBJECT</w:t>
            </w:r>
            <w:r w:rsidRPr="008A6917">
              <w:rPr>
                <w:rFonts w:ascii="Arial" w:hAnsi="Arial" w:cs="Arial"/>
                <w:color w:val="000000"/>
                <w:szCs w:val="20"/>
                <w:lang w:val="en-AU" w:eastAsia="en-US"/>
              </w:rPr>
              <w:fldChar w:fldCharType="end"/>
            </w:r>
          </w:p>
        </w:tc>
      </w:tr>
      <w:tr w:rsidR="00341AFA" w:rsidRPr="008A6917" w14:paraId="386DCCD5" w14:textId="77777777" w:rsidTr="00341AFA">
        <w:tc>
          <w:tcPr>
            <w:tcW w:w="3690" w:type="dxa"/>
            <w:gridSpan w:val="2"/>
            <w:tcBorders>
              <w:top w:val="nil"/>
              <w:left w:val="nil"/>
              <w:bottom w:val="nil"/>
              <w:right w:val="nil"/>
            </w:tcBorders>
          </w:tcPr>
          <w:p w14:paraId="107FE08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14D487E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 o.b.v. Richtlijn Metagegevens Overheidsinformatie</w:t>
            </w:r>
          </w:p>
        </w:tc>
      </w:tr>
      <w:tr w:rsidR="00341AFA" w:rsidRPr="008A6917" w14:paraId="5C9AAD12" w14:textId="77777777" w:rsidTr="00341AFA">
        <w:tc>
          <w:tcPr>
            <w:tcW w:w="3690" w:type="dxa"/>
            <w:gridSpan w:val="2"/>
            <w:tcBorders>
              <w:top w:val="nil"/>
              <w:left w:val="nil"/>
              <w:bottom w:val="nil"/>
              <w:right w:val="nil"/>
            </w:tcBorders>
          </w:tcPr>
          <w:p w14:paraId="6757D82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300C22A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26D6F62C" w14:textId="77777777" w:rsidTr="00341AFA">
        <w:tc>
          <w:tcPr>
            <w:tcW w:w="3690" w:type="dxa"/>
            <w:gridSpan w:val="2"/>
            <w:tcBorders>
              <w:top w:val="nil"/>
              <w:left w:val="nil"/>
              <w:bottom w:val="nil"/>
              <w:right w:val="nil"/>
            </w:tcBorders>
          </w:tcPr>
          <w:p w14:paraId="34EE792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XML-tag</w:t>
            </w:r>
          </w:p>
        </w:tc>
        <w:tc>
          <w:tcPr>
            <w:tcW w:w="5670" w:type="dxa"/>
            <w:tcBorders>
              <w:top w:val="nil"/>
              <w:left w:val="nil"/>
              <w:bottom w:val="nil"/>
              <w:right w:val="nil"/>
            </w:tcBorders>
          </w:tcPr>
          <w:p w14:paraId="3BAAE9C5"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gebruiksrechten</w:t>
            </w:r>
            <w:r w:rsidRPr="008A6917">
              <w:rPr>
                <w:rFonts w:ascii="Arial" w:hAnsi="Arial" w:cs="Arial"/>
                <w:color w:val="000000"/>
                <w:szCs w:val="20"/>
                <w:lang w:val="en-AU" w:eastAsia="en-US"/>
              </w:rPr>
              <w:fldChar w:fldCharType="end"/>
            </w:r>
          </w:p>
        </w:tc>
      </w:tr>
      <w:tr w:rsidR="00341AFA" w:rsidRPr="008A6917" w14:paraId="22E60B1C" w14:textId="77777777" w:rsidTr="00341AFA">
        <w:tc>
          <w:tcPr>
            <w:tcW w:w="3690" w:type="dxa"/>
            <w:gridSpan w:val="2"/>
            <w:tcBorders>
              <w:top w:val="nil"/>
              <w:left w:val="nil"/>
              <w:bottom w:val="nil"/>
              <w:right w:val="nil"/>
            </w:tcBorders>
          </w:tcPr>
          <w:p w14:paraId="1FAEB40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0C3D334F"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Element.Notes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Voorwaarden verbonden aan het gebruik van het informatieobject anders dan raadpleging</w:t>
            </w:r>
            <w:r w:rsidRPr="008A6917">
              <w:rPr>
                <w:rFonts w:ascii="Arial" w:hAnsi="Arial" w:cs="Arial"/>
                <w:color w:val="000000"/>
                <w:szCs w:val="20"/>
                <w:lang w:val="en-AU" w:eastAsia="en-US"/>
              </w:rPr>
              <w:fldChar w:fldCharType="end"/>
            </w:r>
          </w:p>
        </w:tc>
      </w:tr>
      <w:tr w:rsidR="00341AFA" w:rsidRPr="008A6917" w14:paraId="7B08590D" w14:textId="77777777" w:rsidTr="00341AFA">
        <w:tc>
          <w:tcPr>
            <w:tcW w:w="3690" w:type="dxa"/>
            <w:gridSpan w:val="2"/>
            <w:tcBorders>
              <w:top w:val="nil"/>
              <w:left w:val="nil"/>
              <w:bottom w:val="nil"/>
              <w:right w:val="nil"/>
            </w:tcBorders>
          </w:tcPr>
          <w:p w14:paraId="6E44E77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6471C10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 o.b.v. Richtlijn Metagegevens Overheidsinformatie</w:t>
            </w:r>
          </w:p>
        </w:tc>
      </w:tr>
      <w:tr w:rsidR="00341AFA" w:rsidRPr="008A6917" w14:paraId="591538DF" w14:textId="77777777" w:rsidTr="00341AFA">
        <w:tc>
          <w:tcPr>
            <w:tcW w:w="3690" w:type="dxa"/>
            <w:gridSpan w:val="2"/>
            <w:tcBorders>
              <w:top w:val="nil"/>
              <w:left w:val="nil"/>
              <w:bottom w:val="nil"/>
              <w:right w:val="nil"/>
            </w:tcBorders>
          </w:tcPr>
          <w:p w14:paraId="0A4D4A8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5231BC6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15-12-2013</w:t>
            </w:r>
          </w:p>
        </w:tc>
      </w:tr>
      <w:tr w:rsidR="00341AFA" w:rsidRPr="008A6917" w14:paraId="2B0C6BE1" w14:textId="77777777" w:rsidTr="00341AFA">
        <w:tc>
          <w:tcPr>
            <w:tcW w:w="3690" w:type="dxa"/>
            <w:gridSpan w:val="2"/>
            <w:tcBorders>
              <w:top w:val="nil"/>
              <w:left w:val="nil"/>
              <w:bottom w:val="nil"/>
              <w:right w:val="nil"/>
            </w:tcBorders>
          </w:tcPr>
          <w:p w14:paraId="1E33961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3C12748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Ja</w:t>
            </w:r>
          </w:p>
        </w:tc>
      </w:tr>
      <w:tr w:rsidR="00341AFA" w:rsidRPr="008A6917" w14:paraId="3C8CBD3F" w14:textId="77777777" w:rsidTr="00341AFA">
        <w:tc>
          <w:tcPr>
            <w:tcW w:w="3690" w:type="dxa"/>
            <w:gridSpan w:val="2"/>
            <w:tcBorders>
              <w:top w:val="nil"/>
              <w:left w:val="nil"/>
              <w:bottom w:val="nil"/>
              <w:right w:val="nil"/>
            </w:tcBorders>
          </w:tcPr>
          <w:p w14:paraId="1693699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30475B7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55F98FDF" w14:textId="77777777" w:rsidTr="00341AFA">
        <w:tc>
          <w:tcPr>
            <w:tcW w:w="3690" w:type="dxa"/>
            <w:gridSpan w:val="2"/>
            <w:tcBorders>
              <w:top w:val="nil"/>
              <w:left w:val="nil"/>
              <w:bottom w:val="nil"/>
              <w:right w:val="nil"/>
            </w:tcBorders>
          </w:tcPr>
          <w:p w14:paraId="7E44EBA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Cs w:val="20"/>
                <w:lang w:eastAsia="en-US"/>
              </w:rPr>
              <w:t>Aandu</w:t>
            </w:r>
            <w:r w:rsidRPr="008A6917">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14:paraId="3510863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440E96B6" w14:textId="77777777" w:rsidTr="00341AFA">
        <w:tc>
          <w:tcPr>
            <w:tcW w:w="3690" w:type="dxa"/>
            <w:gridSpan w:val="2"/>
            <w:tcBorders>
              <w:top w:val="nil"/>
              <w:left w:val="nil"/>
              <w:bottom w:val="nil"/>
              <w:right w:val="nil"/>
            </w:tcBorders>
          </w:tcPr>
          <w:p w14:paraId="6211381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49A1177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75AF8AB1" w14:textId="77777777" w:rsidTr="00341AFA">
        <w:tc>
          <w:tcPr>
            <w:tcW w:w="3690" w:type="dxa"/>
            <w:gridSpan w:val="2"/>
            <w:tcBorders>
              <w:top w:val="nil"/>
              <w:left w:val="nil"/>
              <w:bottom w:val="nil"/>
              <w:right w:val="nil"/>
            </w:tcBorders>
          </w:tcPr>
          <w:p w14:paraId="7EB8937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09FE23C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427DE611" w14:textId="77777777" w:rsidTr="00341AFA">
        <w:tc>
          <w:tcPr>
            <w:tcW w:w="3690" w:type="dxa"/>
            <w:gridSpan w:val="2"/>
            <w:tcBorders>
              <w:top w:val="nil"/>
              <w:left w:val="nil"/>
              <w:bottom w:val="nil"/>
              <w:right w:val="nil"/>
            </w:tcBorders>
          </w:tcPr>
          <w:p w14:paraId="6A689CB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4A51E2F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2B3756DC" w14:textId="77777777" w:rsidTr="00341AFA">
        <w:tc>
          <w:tcPr>
            <w:tcW w:w="3690" w:type="dxa"/>
            <w:gridSpan w:val="2"/>
            <w:tcBorders>
              <w:top w:val="nil"/>
              <w:left w:val="nil"/>
              <w:bottom w:val="nil"/>
              <w:right w:val="nil"/>
            </w:tcBorders>
          </w:tcPr>
          <w:p w14:paraId="72EFF21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7A26527C" w14:textId="6AFC0338"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Cs w:val="20"/>
                <w:lang w:eastAsia="en-US"/>
              </w:rPr>
              <w:instrText>Element.Multiplicity</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Cs w:val="20"/>
                <w:lang w:eastAsia="en-US"/>
              </w:rPr>
              <w:t>0..</w:t>
            </w:r>
            <w:del w:id="258" w:author="Arjan Kloosterboer" w:date="2017-09-22T00:26:00Z">
              <w:r w:rsidR="00341AFA" w:rsidRPr="008A6917" w:rsidDel="003D2D50">
                <w:rPr>
                  <w:rFonts w:ascii="Calibri" w:hAnsi="Calibri" w:cs="Calibri"/>
                  <w:color w:val="000000"/>
                  <w:szCs w:val="20"/>
                  <w:lang w:eastAsia="en-US"/>
                </w:rPr>
                <w:delText>1</w:delText>
              </w:r>
            </w:del>
            <w:r w:rsidRPr="008A6917">
              <w:rPr>
                <w:rFonts w:ascii="Arial" w:hAnsi="Arial" w:cs="Arial"/>
                <w:color w:val="000000"/>
                <w:szCs w:val="20"/>
                <w:lang w:val="en-AU" w:eastAsia="en-US"/>
              </w:rPr>
              <w:fldChar w:fldCharType="end"/>
            </w:r>
            <w:ins w:id="259" w:author="Arjan Kloosterboer" w:date="2017-09-22T00:26:00Z">
              <w:r w:rsidR="003D2D50">
                <w:rPr>
                  <w:rFonts w:ascii="Arial" w:hAnsi="Arial" w:cs="Arial"/>
                  <w:color w:val="000000"/>
                  <w:szCs w:val="20"/>
                  <w:lang w:val="en-AU" w:eastAsia="en-US"/>
                </w:rPr>
                <w:t>*</w:t>
              </w:r>
            </w:ins>
            <w:r w:rsidR="00341AFA" w:rsidRPr="008A6917">
              <w:rPr>
                <w:rFonts w:ascii="Calibri" w:hAnsi="Calibri" w:cs="Calibri"/>
                <w:color w:val="000000"/>
                <w:szCs w:val="20"/>
                <w:lang w:eastAsia="en-US"/>
              </w:rPr>
              <w:t xml:space="preserve"> </w:t>
            </w:r>
          </w:p>
        </w:tc>
      </w:tr>
      <w:tr w:rsidR="00341AFA" w:rsidRPr="008A6917" w14:paraId="6F4F6B07" w14:textId="77777777" w:rsidTr="00341AFA">
        <w:tc>
          <w:tcPr>
            <w:tcW w:w="3690" w:type="dxa"/>
            <w:gridSpan w:val="2"/>
            <w:tcBorders>
              <w:top w:val="nil"/>
              <w:left w:val="nil"/>
              <w:bottom w:val="nil"/>
              <w:right w:val="nil"/>
            </w:tcBorders>
          </w:tcPr>
          <w:p w14:paraId="050BFA7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3795223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4D31871A" w14:textId="77777777" w:rsidTr="00341AFA">
        <w:tc>
          <w:tcPr>
            <w:tcW w:w="3690" w:type="dxa"/>
            <w:gridSpan w:val="2"/>
            <w:tcBorders>
              <w:top w:val="nil"/>
              <w:left w:val="nil"/>
              <w:bottom w:val="nil"/>
              <w:right w:val="nil"/>
            </w:tcBorders>
          </w:tcPr>
          <w:p w14:paraId="54C9E8D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60F5B51A" w14:textId="5CCCAB19"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xml:space="preserve">De groepattribuutsoort moet van waarden voorzien zijn </w:t>
            </w:r>
            <w:ins w:id="260" w:author="Arjan Kloosterboer" w:date="2017-09-22T00:27:00Z">
              <w:r w:rsidR="003D2D50">
                <w:rPr>
                  <w:rFonts w:ascii="Arial" w:hAnsi="Arial" w:cs="Arial"/>
                  <w:color w:val="000000"/>
                  <w:sz w:val="20"/>
                  <w:szCs w:val="20"/>
                </w:rPr>
                <w:t>indien ‘Indicatie gebruiksrecht’ de waarde “ja” heeft</w:t>
              </w:r>
            </w:ins>
            <w:del w:id="261" w:author="Arjan Kloosterboer" w:date="2017-09-22T00:27:00Z">
              <w:r w:rsidRPr="008A6917" w:rsidDel="003D2D50">
                <w:rPr>
                  <w:rFonts w:ascii="Calibri" w:hAnsi="Calibri" w:cs="Calibri"/>
                  <w:color w:val="000000"/>
                  <w:sz w:val="22"/>
                  <w:szCs w:val="22"/>
                  <w:lang w:eastAsia="en-US"/>
                </w:rPr>
                <w:delText>bij beëindiging van de zaak waaraan het informatieobject is gerelateerd d.w.z. indien het attribuutsoort ZAAK . Einddatum van een waarde is voorzien</w:delText>
              </w:r>
            </w:del>
            <w:r w:rsidRPr="008A6917">
              <w:rPr>
                <w:rFonts w:ascii="Calibri" w:hAnsi="Calibri" w:cs="Calibri"/>
                <w:color w:val="000000"/>
                <w:sz w:val="22"/>
                <w:szCs w:val="22"/>
                <w:lang w:eastAsia="en-US"/>
              </w:rPr>
              <w:t>.</w:t>
            </w:r>
          </w:p>
        </w:tc>
      </w:tr>
      <w:tr w:rsidR="00341AFA" w:rsidRPr="008A6917" w14:paraId="53E6CF3D" w14:textId="77777777" w:rsidTr="00341AFA">
        <w:tc>
          <w:tcPr>
            <w:tcW w:w="9360" w:type="dxa"/>
            <w:gridSpan w:val="3"/>
            <w:tcBorders>
              <w:top w:val="nil"/>
              <w:left w:val="nil"/>
              <w:bottom w:val="nil"/>
              <w:right w:val="nil"/>
            </w:tcBorders>
          </w:tcPr>
          <w:p w14:paraId="0018D66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2768458A" w14:textId="77777777" w:rsidTr="00341AFA">
        <w:tc>
          <w:tcPr>
            <w:tcW w:w="450" w:type="dxa"/>
            <w:tcBorders>
              <w:top w:val="nil"/>
              <w:left w:val="nil"/>
              <w:bottom w:val="nil"/>
              <w:right w:val="nil"/>
            </w:tcBorders>
          </w:tcPr>
          <w:p w14:paraId="58A9477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7128058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auteurswet geeft de creator/eigenaar van informatie bepaalde bevoegdheden om beperkingen of voorwaarden te stellen aan (her)gebruik van informatie. Met deze attribuutsoort worden de gebruiksrechten vastgelegd, inclusief de periode waarin deze gebruiksrechten gelden. Het gaat bijvoorbeeld om auteursrechtelijke beperkingen en voorschriften voor het citeren van en verwijzen naar het record.</w:t>
            </w:r>
          </w:p>
        </w:tc>
      </w:tr>
    </w:tbl>
    <w:bookmarkStart w:id="262" w:name="BKM_4940D86E_3852_4656_8977_9AD6DDF61834"/>
    <w:bookmarkEnd w:id="262"/>
    <w:p w14:paraId="6640759B"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Einddatum gebruiksrechten</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Gebruiksrechten INFORMATIEOBJECT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7979E0C1" w14:textId="77777777" w:rsidTr="00341AFA">
        <w:tc>
          <w:tcPr>
            <w:tcW w:w="3690" w:type="dxa"/>
            <w:gridSpan w:val="2"/>
            <w:tcBorders>
              <w:top w:val="nil"/>
              <w:left w:val="nil"/>
              <w:bottom w:val="nil"/>
              <w:right w:val="nil"/>
            </w:tcBorders>
          </w:tcPr>
          <w:p w14:paraId="51EC972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7C7040FB"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Einddatum gebruiksrechten</w:t>
            </w:r>
            <w:r w:rsidRPr="008A6917">
              <w:rPr>
                <w:rFonts w:ascii="Arial" w:hAnsi="Arial" w:cs="Arial"/>
                <w:color w:val="000000"/>
                <w:szCs w:val="20"/>
                <w:lang w:val="en-AU" w:eastAsia="en-US"/>
              </w:rPr>
              <w:fldChar w:fldCharType="end"/>
            </w:r>
          </w:p>
        </w:tc>
      </w:tr>
      <w:tr w:rsidR="00341AFA" w:rsidRPr="008A6917" w14:paraId="1B89DF88" w14:textId="77777777" w:rsidTr="00341AFA">
        <w:tc>
          <w:tcPr>
            <w:tcW w:w="3690" w:type="dxa"/>
            <w:gridSpan w:val="2"/>
            <w:tcBorders>
              <w:top w:val="nil"/>
              <w:left w:val="nil"/>
              <w:bottom w:val="nil"/>
              <w:right w:val="nil"/>
            </w:tcBorders>
          </w:tcPr>
          <w:p w14:paraId="53B04AD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2D3313C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 o.b.v. Richtlijn Metagegevens Overheidsinformatie</w:t>
            </w:r>
          </w:p>
        </w:tc>
      </w:tr>
      <w:tr w:rsidR="00341AFA" w:rsidRPr="008A6917" w14:paraId="1E4FB53C" w14:textId="77777777" w:rsidTr="00341AFA">
        <w:tc>
          <w:tcPr>
            <w:tcW w:w="3690" w:type="dxa"/>
            <w:gridSpan w:val="2"/>
            <w:tcBorders>
              <w:top w:val="nil"/>
              <w:left w:val="nil"/>
              <w:bottom w:val="nil"/>
              <w:right w:val="nil"/>
            </w:tcBorders>
          </w:tcPr>
          <w:p w14:paraId="1351270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2B52B0A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0B45D469" w14:textId="77777777" w:rsidTr="00341AFA">
        <w:tc>
          <w:tcPr>
            <w:tcW w:w="3690" w:type="dxa"/>
            <w:gridSpan w:val="2"/>
            <w:tcBorders>
              <w:top w:val="nil"/>
              <w:left w:val="nil"/>
              <w:bottom w:val="nil"/>
              <w:right w:val="nil"/>
            </w:tcBorders>
          </w:tcPr>
          <w:p w14:paraId="72E88BF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5E4EACBE"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einddatum</w:t>
            </w:r>
            <w:r w:rsidRPr="008A6917">
              <w:rPr>
                <w:rFonts w:ascii="Arial" w:hAnsi="Arial" w:cs="Arial"/>
                <w:color w:val="000000"/>
                <w:szCs w:val="20"/>
                <w:lang w:val="en-AU" w:eastAsia="en-US"/>
              </w:rPr>
              <w:fldChar w:fldCharType="end"/>
            </w:r>
          </w:p>
        </w:tc>
      </w:tr>
      <w:tr w:rsidR="00341AFA" w:rsidRPr="008A6917" w14:paraId="685D1CEB" w14:textId="77777777" w:rsidTr="00341AFA">
        <w:tc>
          <w:tcPr>
            <w:tcW w:w="3690" w:type="dxa"/>
            <w:gridSpan w:val="2"/>
            <w:tcBorders>
              <w:top w:val="nil"/>
              <w:left w:val="nil"/>
              <w:bottom w:val="nil"/>
              <w:right w:val="nil"/>
            </w:tcBorders>
          </w:tcPr>
          <w:p w14:paraId="10F27C6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419ABD4D"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Einddatum van de periode waarin de gebruiksrechtvoorwaarden van toepassing zijn</w:t>
            </w:r>
            <w:r w:rsidRPr="008A6917">
              <w:rPr>
                <w:rFonts w:ascii="Arial" w:hAnsi="Arial" w:cs="Arial"/>
                <w:color w:val="000000"/>
                <w:szCs w:val="20"/>
                <w:lang w:val="en-AU" w:eastAsia="en-US"/>
              </w:rPr>
              <w:fldChar w:fldCharType="end"/>
            </w:r>
          </w:p>
        </w:tc>
      </w:tr>
      <w:tr w:rsidR="00341AFA" w:rsidRPr="008A6917" w14:paraId="26885742" w14:textId="77777777" w:rsidTr="00341AFA">
        <w:tc>
          <w:tcPr>
            <w:tcW w:w="3690" w:type="dxa"/>
            <w:gridSpan w:val="2"/>
            <w:tcBorders>
              <w:top w:val="nil"/>
              <w:left w:val="nil"/>
              <w:bottom w:val="nil"/>
              <w:right w:val="nil"/>
            </w:tcBorders>
          </w:tcPr>
          <w:p w14:paraId="572B5D6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35AC1AA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 o.b.v. Richtlijn Metagegevens Overheidsinformatie</w:t>
            </w:r>
          </w:p>
        </w:tc>
      </w:tr>
      <w:tr w:rsidR="00341AFA" w:rsidRPr="008A6917" w14:paraId="3DCFA9C4" w14:textId="77777777" w:rsidTr="00341AFA">
        <w:tc>
          <w:tcPr>
            <w:tcW w:w="3690" w:type="dxa"/>
            <w:gridSpan w:val="2"/>
            <w:tcBorders>
              <w:top w:val="nil"/>
              <w:left w:val="nil"/>
              <w:bottom w:val="nil"/>
              <w:right w:val="nil"/>
            </w:tcBorders>
          </w:tcPr>
          <w:p w14:paraId="578854D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242BC27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15-12-2013</w:t>
            </w:r>
          </w:p>
        </w:tc>
      </w:tr>
      <w:tr w:rsidR="00341AFA" w:rsidRPr="008A6917" w14:paraId="79B1D073" w14:textId="77777777" w:rsidTr="00341AFA">
        <w:tc>
          <w:tcPr>
            <w:tcW w:w="3690" w:type="dxa"/>
            <w:gridSpan w:val="2"/>
            <w:tcBorders>
              <w:top w:val="nil"/>
              <w:left w:val="nil"/>
              <w:bottom w:val="nil"/>
              <w:right w:val="nil"/>
            </w:tcBorders>
          </w:tcPr>
          <w:p w14:paraId="62B0A4E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 xml:space="preserve">Formaat </w:t>
            </w:r>
          </w:p>
        </w:tc>
        <w:tc>
          <w:tcPr>
            <w:tcW w:w="5670" w:type="dxa"/>
            <w:tcBorders>
              <w:top w:val="nil"/>
              <w:left w:val="nil"/>
              <w:bottom w:val="nil"/>
              <w:right w:val="nil"/>
            </w:tcBorders>
          </w:tcPr>
          <w:p w14:paraId="2DB451C5"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datum (JJJJMMDD)</w:t>
            </w:r>
            <w:r w:rsidRPr="008A6917">
              <w:rPr>
                <w:rFonts w:ascii="Arial" w:hAnsi="Arial" w:cs="Arial"/>
                <w:color w:val="000000"/>
                <w:szCs w:val="20"/>
                <w:lang w:val="en-AU" w:eastAsia="en-US"/>
              </w:rPr>
              <w:fldChar w:fldCharType="end"/>
            </w:r>
          </w:p>
        </w:tc>
      </w:tr>
      <w:tr w:rsidR="00341AFA" w:rsidRPr="008A6917" w14:paraId="2A286495" w14:textId="77777777" w:rsidTr="00341AFA">
        <w:tc>
          <w:tcPr>
            <w:tcW w:w="3690" w:type="dxa"/>
            <w:gridSpan w:val="2"/>
            <w:tcBorders>
              <w:top w:val="nil"/>
              <w:left w:val="nil"/>
              <w:bottom w:val="nil"/>
              <w:right w:val="nil"/>
            </w:tcBorders>
          </w:tcPr>
          <w:p w14:paraId="3596BC7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72C928A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Alle geldige datums</w:t>
            </w:r>
          </w:p>
        </w:tc>
      </w:tr>
      <w:tr w:rsidR="00341AFA" w:rsidRPr="008A6917" w14:paraId="6939DA86" w14:textId="77777777" w:rsidTr="00341AFA">
        <w:tc>
          <w:tcPr>
            <w:tcW w:w="3690" w:type="dxa"/>
            <w:gridSpan w:val="2"/>
            <w:tcBorders>
              <w:top w:val="nil"/>
              <w:left w:val="nil"/>
              <w:bottom w:val="nil"/>
              <w:right w:val="nil"/>
            </w:tcBorders>
          </w:tcPr>
          <w:p w14:paraId="6AA775A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355A6DF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0AEE8B05" w14:textId="77777777" w:rsidTr="00341AFA">
        <w:tc>
          <w:tcPr>
            <w:tcW w:w="3690" w:type="dxa"/>
            <w:gridSpan w:val="2"/>
            <w:tcBorders>
              <w:top w:val="nil"/>
              <w:left w:val="nil"/>
              <w:bottom w:val="nil"/>
              <w:right w:val="nil"/>
            </w:tcBorders>
          </w:tcPr>
          <w:p w14:paraId="6B81243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545639A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60DDAD3" w14:textId="77777777" w:rsidTr="00341AFA">
        <w:tc>
          <w:tcPr>
            <w:tcW w:w="3690" w:type="dxa"/>
            <w:gridSpan w:val="2"/>
            <w:tcBorders>
              <w:top w:val="nil"/>
              <w:left w:val="nil"/>
              <w:bottom w:val="nil"/>
              <w:right w:val="nil"/>
            </w:tcBorders>
          </w:tcPr>
          <w:p w14:paraId="7C58000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5705014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0F167C86" w14:textId="77777777" w:rsidTr="00341AFA">
        <w:tc>
          <w:tcPr>
            <w:tcW w:w="3690" w:type="dxa"/>
            <w:gridSpan w:val="2"/>
            <w:tcBorders>
              <w:top w:val="nil"/>
              <w:left w:val="nil"/>
              <w:bottom w:val="nil"/>
              <w:right w:val="nil"/>
            </w:tcBorders>
          </w:tcPr>
          <w:p w14:paraId="0C90C40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28BDA95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0C5972C1" w14:textId="77777777" w:rsidTr="00341AFA">
        <w:tc>
          <w:tcPr>
            <w:tcW w:w="3690" w:type="dxa"/>
            <w:gridSpan w:val="2"/>
            <w:tcBorders>
              <w:top w:val="nil"/>
              <w:left w:val="nil"/>
              <w:bottom w:val="nil"/>
              <w:right w:val="nil"/>
            </w:tcBorders>
          </w:tcPr>
          <w:p w14:paraId="6CB3D53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4A07126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606C66B9" w14:textId="77777777" w:rsidTr="00341AFA">
        <w:tc>
          <w:tcPr>
            <w:tcW w:w="3690" w:type="dxa"/>
            <w:gridSpan w:val="2"/>
            <w:tcBorders>
              <w:top w:val="nil"/>
              <w:left w:val="nil"/>
              <w:bottom w:val="nil"/>
              <w:right w:val="nil"/>
            </w:tcBorders>
          </w:tcPr>
          <w:p w14:paraId="5E94033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6F4C628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52182BF" w14:textId="77777777" w:rsidTr="00341AFA">
        <w:tc>
          <w:tcPr>
            <w:tcW w:w="3690" w:type="dxa"/>
            <w:gridSpan w:val="2"/>
            <w:tcBorders>
              <w:top w:val="nil"/>
              <w:left w:val="nil"/>
              <w:bottom w:val="nil"/>
              <w:right w:val="nil"/>
            </w:tcBorders>
          </w:tcPr>
          <w:p w14:paraId="39ADC25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5A04619C"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58E2E793" w14:textId="77777777" w:rsidTr="00341AFA">
        <w:tc>
          <w:tcPr>
            <w:tcW w:w="3690" w:type="dxa"/>
            <w:gridSpan w:val="2"/>
            <w:tcBorders>
              <w:top w:val="nil"/>
              <w:left w:val="nil"/>
              <w:bottom w:val="nil"/>
              <w:right w:val="nil"/>
            </w:tcBorders>
          </w:tcPr>
          <w:p w14:paraId="21A1DAD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5956255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6669BB34" w14:textId="77777777" w:rsidTr="00341AFA">
        <w:tc>
          <w:tcPr>
            <w:tcW w:w="3690" w:type="dxa"/>
            <w:gridSpan w:val="2"/>
            <w:tcBorders>
              <w:top w:val="nil"/>
              <w:left w:val="nil"/>
              <w:bottom w:val="nil"/>
              <w:right w:val="nil"/>
            </w:tcBorders>
          </w:tcPr>
          <w:p w14:paraId="13DAC70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4B11013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04E71B7D" w14:textId="77777777" w:rsidTr="00341AFA">
        <w:tc>
          <w:tcPr>
            <w:tcW w:w="9360" w:type="dxa"/>
            <w:gridSpan w:val="3"/>
            <w:tcBorders>
              <w:top w:val="nil"/>
              <w:left w:val="nil"/>
              <w:bottom w:val="nil"/>
              <w:right w:val="nil"/>
            </w:tcBorders>
          </w:tcPr>
          <w:p w14:paraId="013FBA9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0859D605" w14:textId="77777777" w:rsidTr="00341AFA">
        <w:tc>
          <w:tcPr>
            <w:tcW w:w="450" w:type="dxa"/>
            <w:tcBorders>
              <w:top w:val="nil"/>
              <w:left w:val="nil"/>
              <w:bottom w:val="nil"/>
              <w:right w:val="nil"/>
            </w:tcBorders>
          </w:tcPr>
          <w:p w14:paraId="311646F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3EACDAF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einddatum wordt alleen van een waarde voorzien indien deze bekend is.</w:t>
            </w:r>
          </w:p>
        </w:tc>
      </w:tr>
    </w:tbl>
    <w:bookmarkStart w:id="263" w:name="BKM_6B907592_60F3_4cb8_A8FE_0E26291DDF75"/>
    <w:bookmarkEnd w:id="263"/>
    <w:p w14:paraId="79743F27"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Omschrijving voorwaarden</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Gebruiksrechten INFORMATIEOBJECT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02EE9F87" w14:textId="77777777" w:rsidTr="00341AFA">
        <w:tc>
          <w:tcPr>
            <w:tcW w:w="3690" w:type="dxa"/>
            <w:gridSpan w:val="2"/>
            <w:tcBorders>
              <w:top w:val="nil"/>
              <w:left w:val="nil"/>
              <w:bottom w:val="nil"/>
              <w:right w:val="nil"/>
            </w:tcBorders>
          </w:tcPr>
          <w:p w14:paraId="7BA7A3F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694B259B"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Omschrijving voorwaarden</w:t>
            </w:r>
            <w:r w:rsidRPr="008A6917">
              <w:rPr>
                <w:rFonts w:ascii="Arial" w:hAnsi="Arial" w:cs="Arial"/>
                <w:color w:val="000000"/>
                <w:szCs w:val="20"/>
                <w:lang w:val="en-AU" w:eastAsia="en-US"/>
              </w:rPr>
              <w:fldChar w:fldCharType="end"/>
            </w:r>
          </w:p>
        </w:tc>
      </w:tr>
      <w:tr w:rsidR="00341AFA" w:rsidRPr="008A6917" w14:paraId="4C1BE3B8" w14:textId="77777777" w:rsidTr="00341AFA">
        <w:tc>
          <w:tcPr>
            <w:tcW w:w="3690" w:type="dxa"/>
            <w:gridSpan w:val="2"/>
            <w:tcBorders>
              <w:top w:val="nil"/>
              <w:left w:val="nil"/>
              <w:bottom w:val="nil"/>
              <w:right w:val="nil"/>
            </w:tcBorders>
          </w:tcPr>
          <w:p w14:paraId="176AA6F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7193BF3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 o.b.v. Richtlijn Metagegevens Overheidsinformatie</w:t>
            </w:r>
          </w:p>
        </w:tc>
      </w:tr>
      <w:tr w:rsidR="00341AFA" w:rsidRPr="008A6917" w14:paraId="555DB777" w14:textId="77777777" w:rsidTr="00341AFA">
        <w:tc>
          <w:tcPr>
            <w:tcW w:w="3690" w:type="dxa"/>
            <w:gridSpan w:val="2"/>
            <w:tcBorders>
              <w:top w:val="nil"/>
              <w:left w:val="nil"/>
              <w:bottom w:val="nil"/>
              <w:right w:val="nil"/>
            </w:tcBorders>
          </w:tcPr>
          <w:p w14:paraId="64FBE6F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2ED8FC8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7747C1E6" w14:textId="77777777" w:rsidTr="00341AFA">
        <w:tc>
          <w:tcPr>
            <w:tcW w:w="3690" w:type="dxa"/>
            <w:gridSpan w:val="2"/>
            <w:tcBorders>
              <w:top w:val="nil"/>
              <w:left w:val="nil"/>
              <w:bottom w:val="nil"/>
              <w:right w:val="nil"/>
            </w:tcBorders>
          </w:tcPr>
          <w:p w14:paraId="07542EF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43999DCE"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omschrijving</w:t>
            </w:r>
            <w:r w:rsidRPr="008A6917">
              <w:rPr>
                <w:rFonts w:ascii="Arial" w:hAnsi="Arial" w:cs="Arial"/>
                <w:color w:val="000000"/>
                <w:szCs w:val="20"/>
                <w:lang w:val="en-AU" w:eastAsia="en-US"/>
              </w:rPr>
              <w:fldChar w:fldCharType="end"/>
            </w:r>
          </w:p>
        </w:tc>
      </w:tr>
      <w:tr w:rsidR="00341AFA" w:rsidRPr="008A6917" w14:paraId="0161FC76" w14:textId="77777777" w:rsidTr="00341AFA">
        <w:tc>
          <w:tcPr>
            <w:tcW w:w="3690" w:type="dxa"/>
            <w:gridSpan w:val="2"/>
            <w:tcBorders>
              <w:top w:val="nil"/>
              <w:left w:val="nil"/>
              <w:bottom w:val="nil"/>
              <w:right w:val="nil"/>
            </w:tcBorders>
          </w:tcPr>
          <w:p w14:paraId="16E67B2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230E9474"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Omschrijving van de van  toepassing zijnde voorwaarden aan het gebruik anders dan raadpleging</w:t>
            </w:r>
          </w:p>
        </w:tc>
      </w:tr>
      <w:tr w:rsidR="00341AFA" w:rsidRPr="008A6917" w14:paraId="11F1A57A" w14:textId="77777777" w:rsidTr="00341AFA">
        <w:tc>
          <w:tcPr>
            <w:tcW w:w="3690" w:type="dxa"/>
            <w:gridSpan w:val="2"/>
            <w:tcBorders>
              <w:top w:val="nil"/>
              <w:left w:val="nil"/>
              <w:bottom w:val="nil"/>
              <w:right w:val="nil"/>
            </w:tcBorders>
          </w:tcPr>
          <w:p w14:paraId="271EF7F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6A1A671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 o.b.v. Richtlijn Metagegevens Overheidsinformatie</w:t>
            </w:r>
          </w:p>
        </w:tc>
      </w:tr>
      <w:tr w:rsidR="00341AFA" w:rsidRPr="008A6917" w14:paraId="485DFCA4" w14:textId="77777777" w:rsidTr="00341AFA">
        <w:tc>
          <w:tcPr>
            <w:tcW w:w="3690" w:type="dxa"/>
            <w:gridSpan w:val="2"/>
            <w:tcBorders>
              <w:top w:val="nil"/>
              <w:left w:val="nil"/>
              <w:bottom w:val="nil"/>
              <w:right w:val="nil"/>
            </w:tcBorders>
          </w:tcPr>
          <w:p w14:paraId="7E65F97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291FE9E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15-12-2013</w:t>
            </w:r>
          </w:p>
        </w:tc>
      </w:tr>
      <w:tr w:rsidR="00341AFA" w:rsidRPr="008A6917" w14:paraId="49147941" w14:textId="77777777" w:rsidTr="00341AFA">
        <w:tc>
          <w:tcPr>
            <w:tcW w:w="3690" w:type="dxa"/>
            <w:gridSpan w:val="2"/>
            <w:tcBorders>
              <w:top w:val="nil"/>
              <w:left w:val="nil"/>
              <w:bottom w:val="nil"/>
              <w:right w:val="nil"/>
            </w:tcBorders>
          </w:tcPr>
          <w:p w14:paraId="58B20DB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41C54C7F" w14:textId="204D51F5"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w:t>
            </w:r>
            <w:del w:id="264" w:author="Arjan Kloosterboer" w:date="2017-09-22T00:28:00Z">
              <w:r w:rsidR="00341AFA" w:rsidRPr="008A6917" w:rsidDel="003D2D50">
                <w:rPr>
                  <w:rFonts w:ascii="Calibri" w:hAnsi="Calibri" w:cs="Calibri"/>
                  <w:color w:val="000000"/>
                  <w:sz w:val="22"/>
                  <w:szCs w:val="22"/>
                  <w:lang w:eastAsia="en-US"/>
                </w:rPr>
                <w:delText>30</w:delText>
              </w:r>
            </w:del>
            <w:r w:rsidRPr="008A6917">
              <w:rPr>
                <w:rFonts w:ascii="Arial" w:hAnsi="Arial" w:cs="Arial"/>
                <w:color w:val="000000"/>
                <w:szCs w:val="20"/>
                <w:lang w:val="en-AU" w:eastAsia="en-US"/>
              </w:rPr>
              <w:fldChar w:fldCharType="end"/>
            </w:r>
          </w:p>
        </w:tc>
      </w:tr>
      <w:tr w:rsidR="00341AFA" w:rsidRPr="008A6917" w14:paraId="5A99B658" w14:textId="77777777" w:rsidTr="00341AFA">
        <w:tc>
          <w:tcPr>
            <w:tcW w:w="3690" w:type="dxa"/>
            <w:gridSpan w:val="2"/>
            <w:tcBorders>
              <w:top w:val="nil"/>
              <w:left w:val="nil"/>
              <w:bottom w:val="nil"/>
              <w:right w:val="nil"/>
            </w:tcBorders>
          </w:tcPr>
          <w:p w14:paraId="317C99A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141EF90E" w14:textId="2EA3FE63" w:rsidR="00341AFA" w:rsidRPr="008A6917" w:rsidDel="003D2D50" w:rsidRDefault="00341AFA" w:rsidP="00341AFA">
            <w:pPr>
              <w:widowControl w:val="0"/>
              <w:autoSpaceDE w:val="0"/>
              <w:autoSpaceDN w:val="0"/>
              <w:adjustRightInd w:val="0"/>
              <w:spacing w:line="240" w:lineRule="auto"/>
              <w:contextualSpacing w:val="0"/>
              <w:rPr>
                <w:del w:id="265" w:author="Arjan Kloosterboer" w:date="2017-09-22T00:28:00Z"/>
                <w:rFonts w:ascii="Calibri" w:hAnsi="Calibri" w:cs="Calibri"/>
                <w:color w:val="000000"/>
                <w:sz w:val="22"/>
                <w:szCs w:val="22"/>
                <w:lang w:eastAsia="en-US"/>
              </w:rPr>
            </w:pPr>
            <w:del w:id="266" w:author="Arjan Kloosterboer" w:date="2017-09-22T00:28:00Z">
              <w:r w:rsidRPr="008A6917" w:rsidDel="003D2D50">
                <w:rPr>
                  <w:rFonts w:ascii="Calibri" w:hAnsi="Calibri" w:cs="Calibri"/>
                  <w:color w:val="000000"/>
                  <w:sz w:val="22"/>
                  <w:szCs w:val="22"/>
                  <w:lang w:eastAsia="en-US"/>
                </w:rPr>
                <w:delText>- “Geen gebruiksrechten” (default waarde; er zijn geen voorwaarden aan het gebruik anders dan raadpleging)</w:delText>
              </w:r>
            </w:del>
          </w:p>
          <w:p w14:paraId="034544B6" w14:textId="3ED6A70D" w:rsidR="00341AFA" w:rsidRPr="008A6917" w:rsidDel="003D2D50" w:rsidRDefault="00341AFA" w:rsidP="00341AFA">
            <w:pPr>
              <w:widowControl w:val="0"/>
              <w:autoSpaceDE w:val="0"/>
              <w:autoSpaceDN w:val="0"/>
              <w:adjustRightInd w:val="0"/>
              <w:spacing w:line="240" w:lineRule="auto"/>
              <w:contextualSpacing w:val="0"/>
              <w:rPr>
                <w:del w:id="267" w:author="Arjan Kloosterboer" w:date="2017-09-22T00:28:00Z"/>
                <w:rFonts w:ascii="Calibri" w:hAnsi="Calibri" w:cs="Calibri"/>
                <w:color w:val="000000"/>
                <w:sz w:val="22"/>
                <w:szCs w:val="22"/>
                <w:lang w:eastAsia="en-US"/>
              </w:rPr>
            </w:pPr>
            <w:del w:id="268" w:author="Arjan Kloosterboer" w:date="2017-09-22T00:28:00Z">
              <w:r w:rsidRPr="008A6917" w:rsidDel="003D2D50">
                <w:rPr>
                  <w:rFonts w:ascii="Calibri" w:hAnsi="Calibri" w:cs="Calibri"/>
                  <w:color w:val="000000"/>
                  <w:sz w:val="22"/>
                  <w:szCs w:val="22"/>
                  <w:lang w:eastAsia="en-US"/>
                </w:rPr>
                <w:delText>- “Hergebruik onder voorwaarden” (voor het gebruik anders dan raadpleging gelden voorwaarden conform de auteurswet)</w:delText>
              </w:r>
            </w:del>
          </w:p>
          <w:p w14:paraId="1369BD8E" w14:textId="4BD362E2"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del w:id="269" w:author="Arjan Kloosterboer" w:date="2017-09-22T00:28:00Z">
              <w:r w:rsidRPr="008A6917" w:rsidDel="003D2D50">
                <w:rPr>
                  <w:rFonts w:ascii="Calibri" w:hAnsi="Calibri" w:cs="Calibri"/>
                  <w:color w:val="000000"/>
                  <w:sz w:val="22"/>
                  <w:szCs w:val="22"/>
                  <w:lang w:eastAsia="en-US"/>
                </w:rPr>
                <w:delText>- “Verbod op hergebruik” (gebruik anders dan raadpleging is niet toegestaan)</w:delText>
              </w:r>
            </w:del>
          </w:p>
        </w:tc>
      </w:tr>
      <w:tr w:rsidR="00341AFA" w:rsidRPr="008A6917" w14:paraId="7FB75DD1" w14:textId="77777777" w:rsidTr="00341AFA">
        <w:tc>
          <w:tcPr>
            <w:tcW w:w="3690" w:type="dxa"/>
            <w:gridSpan w:val="2"/>
            <w:tcBorders>
              <w:top w:val="nil"/>
              <w:left w:val="nil"/>
              <w:bottom w:val="nil"/>
              <w:right w:val="nil"/>
            </w:tcBorders>
          </w:tcPr>
          <w:p w14:paraId="55F542E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3D15930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8E02F83" w14:textId="77777777" w:rsidTr="00341AFA">
        <w:tc>
          <w:tcPr>
            <w:tcW w:w="3690" w:type="dxa"/>
            <w:gridSpan w:val="2"/>
            <w:tcBorders>
              <w:top w:val="nil"/>
              <w:left w:val="nil"/>
              <w:bottom w:val="nil"/>
              <w:right w:val="nil"/>
            </w:tcBorders>
          </w:tcPr>
          <w:p w14:paraId="3897240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194EA36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3F67F708" w14:textId="77777777" w:rsidTr="00341AFA">
        <w:tc>
          <w:tcPr>
            <w:tcW w:w="3690" w:type="dxa"/>
            <w:gridSpan w:val="2"/>
            <w:tcBorders>
              <w:top w:val="nil"/>
              <w:left w:val="nil"/>
              <w:bottom w:val="nil"/>
              <w:right w:val="nil"/>
            </w:tcBorders>
          </w:tcPr>
          <w:p w14:paraId="4B8BA72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4798790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615EAF55" w14:textId="77777777" w:rsidTr="00341AFA">
        <w:tc>
          <w:tcPr>
            <w:tcW w:w="3690" w:type="dxa"/>
            <w:gridSpan w:val="2"/>
            <w:tcBorders>
              <w:top w:val="nil"/>
              <w:left w:val="nil"/>
              <w:bottom w:val="nil"/>
              <w:right w:val="nil"/>
            </w:tcBorders>
          </w:tcPr>
          <w:p w14:paraId="127CC08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56F3C87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3A0A0DD0" w14:textId="77777777" w:rsidTr="00341AFA">
        <w:tc>
          <w:tcPr>
            <w:tcW w:w="3690" w:type="dxa"/>
            <w:gridSpan w:val="2"/>
            <w:tcBorders>
              <w:top w:val="nil"/>
              <w:left w:val="nil"/>
              <w:bottom w:val="nil"/>
              <w:right w:val="nil"/>
            </w:tcBorders>
          </w:tcPr>
          <w:p w14:paraId="087946D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2FA0773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469E5EF4" w14:textId="77777777" w:rsidTr="00341AFA">
        <w:tc>
          <w:tcPr>
            <w:tcW w:w="3690" w:type="dxa"/>
            <w:gridSpan w:val="2"/>
            <w:tcBorders>
              <w:top w:val="nil"/>
              <w:left w:val="nil"/>
              <w:bottom w:val="nil"/>
              <w:right w:val="nil"/>
            </w:tcBorders>
          </w:tcPr>
          <w:p w14:paraId="2EC0AB1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306FA87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4B92707F" w14:textId="77777777" w:rsidTr="00341AFA">
        <w:tc>
          <w:tcPr>
            <w:tcW w:w="3690" w:type="dxa"/>
            <w:gridSpan w:val="2"/>
            <w:tcBorders>
              <w:top w:val="nil"/>
              <w:left w:val="nil"/>
              <w:bottom w:val="nil"/>
              <w:right w:val="nil"/>
            </w:tcBorders>
          </w:tcPr>
          <w:p w14:paraId="44AD974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52922496"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1318D35D" w14:textId="77777777" w:rsidTr="00341AFA">
        <w:tc>
          <w:tcPr>
            <w:tcW w:w="3690" w:type="dxa"/>
            <w:gridSpan w:val="2"/>
            <w:tcBorders>
              <w:top w:val="nil"/>
              <w:left w:val="nil"/>
              <w:bottom w:val="nil"/>
              <w:right w:val="nil"/>
            </w:tcBorders>
          </w:tcPr>
          <w:p w14:paraId="4BF2A87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37354EB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59E31962" w14:textId="77777777" w:rsidTr="00341AFA">
        <w:tc>
          <w:tcPr>
            <w:tcW w:w="3690" w:type="dxa"/>
            <w:gridSpan w:val="2"/>
            <w:tcBorders>
              <w:top w:val="nil"/>
              <w:left w:val="nil"/>
              <w:bottom w:val="nil"/>
              <w:right w:val="nil"/>
            </w:tcBorders>
          </w:tcPr>
          <w:p w14:paraId="3A71625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2AD5748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6D40F1D8" w14:textId="77777777" w:rsidTr="00341AFA">
        <w:tc>
          <w:tcPr>
            <w:tcW w:w="9360" w:type="dxa"/>
            <w:gridSpan w:val="3"/>
            <w:tcBorders>
              <w:top w:val="nil"/>
              <w:left w:val="nil"/>
              <w:bottom w:val="nil"/>
              <w:right w:val="nil"/>
            </w:tcBorders>
          </w:tcPr>
          <w:p w14:paraId="785197F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1650A62B" w14:textId="77777777" w:rsidTr="00341AFA">
        <w:tc>
          <w:tcPr>
            <w:tcW w:w="450" w:type="dxa"/>
            <w:tcBorders>
              <w:top w:val="nil"/>
              <w:left w:val="nil"/>
              <w:bottom w:val="nil"/>
              <w:right w:val="nil"/>
            </w:tcBorders>
          </w:tcPr>
          <w:p w14:paraId="6F8ACDF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06D3611A" w14:textId="77777777" w:rsidR="003D2D50" w:rsidRPr="009060D1" w:rsidRDefault="003D2D50" w:rsidP="003D2D50">
            <w:pPr>
              <w:autoSpaceDE w:val="0"/>
              <w:autoSpaceDN w:val="0"/>
              <w:adjustRightInd w:val="0"/>
              <w:spacing w:line="240" w:lineRule="auto"/>
              <w:rPr>
                <w:ins w:id="270" w:author="Arjan Kloosterboer" w:date="2017-09-22T00:28:00Z"/>
              </w:rPr>
            </w:pPr>
            <w:ins w:id="271" w:author="Arjan Kloosterboer" w:date="2017-09-22T00:28:00Z">
              <w:r w:rsidRPr="009060D1">
                <w:t>Voorbeelden van waarden:</w:t>
              </w:r>
            </w:ins>
          </w:p>
          <w:p w14:paraId="7640C429" w14:textId="77777777" w:rsidR="003D2D50" w:rsidRDefault="003D2D50" w:rsidP="003D2D50">
            <w:pPr>
              <w:autoSpaceDE w:val="0"/>
              <w:autoSpaceDN w:val="0"/>
              <w:adjustRightInd w:val="0"/>
              <w:spacing w:line="240" w:lineRule="auto"/>
              <w:rPr>
                <w:ins w:id="272" w:author="Arjan Kloosterboer" w:date="2017-09-22T00:28:00Z"/>
              </w:rPr>
            </w:pPr>
            <w:ins w:id="273" w:author="Arjan Kloosterboer" w:date="2017-09-22T00:28:00Z">
              <w:r w:rsidRPr="009060D1">
                <w:t>- “hergebruik onder voorwaarden”</w:t>
              </w:r>
            </w:ins>
          </w:p>
          <w:p w14:paraId="2DB24F0F" w14:textId="77777777" w:rsidR="003D2D50" w:rsidRPr="009060D1" w:rsidRDefault="003D2D50" w:rsidP="003D2D50">
            <w:pPr>
              <w:autoSpaceDE w:val="0"/>
              <w:autoSpaceDN w:val="0"/>
              <w:adjustRightInd w:val="0"/>
              <w:spacing w:line="240" w:lineRule="auto"/>
              <w:rPr>
                <w:ins w:id="274" w:author="Arjan Kloosterboer" w:date="2017-09-22T00:28:00Z"/>
              </w:rPr>
            </w:pPr>
            <w:ins w:id="275" w:author="Arjan Kloosterboer" w:date="2017-09-22T00:28:00Z">
              <w:r w:rsidRPr="009060D1">
                <w:t>- “verbod op hergebruik</w:t>
              </w:r>
              <w:r>
                <w:t>”</w:t>
              </w:r>
            </w:ins>
          </w:p>
          <w:p w14:paraId="2C8FB729" w14:textId="77777777" w:rsidR="003D2D50" w:rsidRPr="009060D1" w:rsidRDefault="003D2D50" w:rsidP="003D2D50">
            <w:pPr>
              <w:autoSpaceDE w:val="0"/>
              <w:autoSpaceDN w:val="0"/>
              <w:adjustRightInd w:val="0"/>
              <w:spacing w:line="240" w:lineRule="auto"/>
              <w:rPr>
                <w:ins w:id="276" w:author="Arjan Kloosterboer" w:date="2017-09-22T00:28:00Z"/>
              </w:rPr>
            </w:pPr>
            <w:ins w:id="277" w:author="Arjan Kloosterboer" w:date="2017-09-22T00:28:00Z">
              <w:r w:rsidRPr="009060D1">
                <w:t>- “verbod op hergebruik tot 75 jaar na overlijden van de auteur”</w:t>
              </w:r>
            </w:ins>
          </w:p>
          <w:p w14:paraId="3B0DAA72" w14:textId="20726907" w:rsidR="00341AFA" w:rsidRPr="008A6917" w:rsidRDefault="003D2D50" w:rsidP="003D2D50">
            <w:pPr>
              <w:widowControl w:val="0"/>
              <w:autoSpaceDE w:val="0"/>
              <w:autoSpaceDN w:val="0"/>
              <w:adjustRightInd w:val="0"/>
              <w:spacing w:line="240" w:lineRule="auto"/>
              <w:contextualSpacing w:val="0"/>
              <w:rPr>
                <w:rFonts w:ascii="Calibri" w:hAnsi="Calibri" w:cs="Calibri"/>
                <w:color w:val="000000"/>
                <w:sz w:val="22"/>
                <w:szCs w:val="22"/>
                <w:lang w:eastAsia="en-US"/>
              </w:rPr>
            </w:pPr>
            <w:ins w:id="278" w:author="Arjan Kloosterboer" w:date="2017-09-22T00:28:00Z">
              <w:r w:rsidRPr="009060D1">
                <w:t>- "Beperking voor reproductie in verband met niet-vrijgegeven auteursrechten voor de constructietekening. Rechthebbende: ir. A.L. van der Gouw (architect), per 3 februari 2014 nog in leven."</w:t>
              </w:r>
            </w:ins>
          </w:p>
        </w:tc>
      </w:tr>
    </w:tbl>
    <w:bookmarkStart w:id="279" w:name="BKM_4625E514_40D0_43f8_A1A4_094CA7DB6AB8"/>
    <w:bookmarkEnd w:id="279"/>
    <w:p w14:paraId="2F036F6D"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Startdatum gebruiksrechten</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Gebruiksrechten INFORMATIEOBJECT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5B29A927" w14:textId="77777777" w:rsidTr="00341AFA">
        <w:tc>
          <w:tcPr>
            <w:tcW w:w="3690" w:type="dxa"/>
            <w:gridSpan w:val="2"/>
            <w:tcBorders>
              <w:top w:val="nil"/>
              <w:left w:val="nil"/>
              <w:bottom w:val="nil"/>
              <w:right w:val="nil"/>
            </w:tcBorders>
          </w:tcPr>
          <w:p w14:paraId="31D67E1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0CB01BDD"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Startdatum gebruiksrechten</w:t>
            </w:r>
            <w:r w:rsidRPr="008A6917">
              <w:rPr>
                <w:rFonts w:ascii="Arial" w:hAnsi="Arial" w:cs="Arial"/>
                <w:color w:val="000000"/>
                <w:szCs w:val="20"/>
                <w:lang w:val="en-AU" w:eastAsia="en-US"/>
              </w:rPr>
              <w:fldChar w:fldCharType="end"/>
            </w:r>
          </w:p>
        </w:tc>
      </w:tr>
      <w:tr w:rsidR="00341AFA" w:rsidRPr="008A6917" w14:paraId="39B1CE1F" w14:textId="77777777" w:rsidTr="00341AFA">
        <w:tc>
          <w:tcPr>
            <w:tcW w:w="3690" w:type="dxa"/>
            <w:gridSpan w:val="2"/>
            <w:tcBorders>
              <w:top w:val="nil"/>
              <w:left w:val="nil"/>
              <w:bottom w:val="nil"/>
              <w:right w:val="nil"/>
            </w:tcBorders>
          </w:tcPr>
          <w:p w14:paraId="684B1C0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247F10B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 o.b.v. Richtlijn Metagegevens Overheidsinformatie</w:t>
            </w:r>
          </w:p>
        </w:tc>
      </w:tr>
      <w:tr w:rsidR="00341AFA" w:rsidRPr="008A6917" w14:paraId="27E53CBD" w14:textId="77777777" w:rsidTr="00341AFA">
        <w:tc>
          <w:tcPr>
            <w:tcW w:w="3690" w:type="dxa"/>
            <w:gridSpan w:val="2"/>
            <w:tcBorders>
              <w:top w:val="nil"/>
              <w:left w:val="nil"/>
              <w:bottom w:val="nil"/>
              <w:right w:val="nil"/>
            </w:tcBorders>
          </w:tcPr>
          <w:p w14:paraId="753D3C3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493C430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0548B18C" w14:textId="77777777" w:rsidTr="00341AFA">
        <w:tc>
          <w:tcPr>
            <w:tcW w:w="3690" w:type="dxa"/>
            <w:gridSpan w:val="2"/>
            <w:tcBorders>
              <w:top w:val="nil"/>
              <w:left w:val="nil"/>
              <w:bottom w:val="nil"/>
              <w:right w:val="nil"/>
            </w:tcBorders>
          </w:tcPr>
          <w:p w14:paraId="2057F18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68D9C432"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startdatum</w:t>
            </w:r>
            <w:r w:rsidRPr="008A6917">
              <w:rPr>
                <w:rFonts w:ascii="Arial" w:hAnsi="Arial" w:cs="Arial"/>
                <w:color w:val="000000"/>
                <w:szCs w:val="20"/>
                <w:lang w:val="en-AU" w:eastAsia="en-US"/>
              </w:rPr>
              <w:fldChar w:fldCharType="end"/>
            </w:r>
          </w:p>
        </w:tc>
      </w:tr>
      <w:tr w:rsidR="00341AFA" w:rsidRPr="008A6917" w14:paraId="0324B536" w14:textId="77777777" w:rsidTr="00341AFA">
        <w:tc>
          <w:tcPr>
            <w:tcW w:w="3690" w:type="dxa"/>
            <w:gridSpan w:val="2"/>
            <w:tcBorders>
              <w:top w:val="nil"/>
              <w:left w:val="nil"/>
              <w:bottom w:val="nil"/>
              <w:right w:val="nil"/>
            </w:tcBorders>
          </w:tcPr>
          <w:p w14:paraId="50CFF33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54B371E1"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Begindatum van de periode waarin de gebruiksrechtvoorwaarden van toepassing zijn</w:t>
            </w:r>
            <w:r w:rsidRPr="008A6917">
              <w:rPr>
                <w:rFonts w:ascii="Arial" w:hAnsi="Arial" w:cs="Arial"/>
                <w:color w:val="000000"/>
                <w:szCs w:val="20"/>
                <w:lang w:val="en-AU" w:eastAsia="en-US"/>
              </w:rPr>
              <w:fldChar w:fldCharType="end"/>
            </w:r>
          </w:p>
        </w:tc>
      </w:tr>
      <w:tr w:rsidR="00341AFA" w:rsidRPr="008A6917" w14:paraId="09CAA8BC" w14:textId="77777777" w:rsidTr="00341AFA">
        <w:tc>
          <w:tcPr>
            <w:tcW w:w="3690" w:type="dxa"/>
            <w:gridSpan w:val="2"/>
            <w:tcBorders>
              <w:top w:val="nil"/>
              <w:left w:val="nil"/>
              <w:bottom w:val="nil"/>
              <w:right w:val="nil"/>
            </w:tcBorders>
          </w:tcPr>
          <w:p w14:paraId="32487E6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 xml:space="preserve">Herkomst definitie </w:t>
            </w:r>
          </w:p>
        </w:tc>
        <w:tc>
          <w:tcPr>
            <w:tcW w:w="5670" w:type="dxa"/>
            <w:tcBorders>
              <w:top w:val="nil"/>
              <w:left w:val="nil"/>
              <w:bottom w:val="nil"/>
              <w:right w:val="nil"/>
            </w:tcBorders>
          </w:tcPr>
          <w:p w14:paraId="22253E1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 o.b.v. Richtlijn Metagegevens Overheidsinformatie</w:t>
            </w:r>
          </w:p>
        </w:tc>
      </w:tr>
      <w:tr w:rsidR="00341AFA" w:rsidRPr="008A6917" w14:paraId="3521A198" w14:textId="77777777" w:rsidTr="00341AFA">
        <w:tc>
          <w:tcPr>
            <w:tcW w:w="3690" w:type="dxa"/>
            <w:gridSpan w:val="2"/>
            <w:tcBorders>
              <w:top w:val="nil"/>
              <w:left w:val="nil"/>
              <w:bottom w:val="nil"/>
              <w:right w:val="nil"/>
            </w:tcBorders>
          </w:tcPr>
          <w:p w14:paraId="3EB7DB4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2E635E3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15-12-2013</w:t>
            </w:r>
          </w:p>
        </w:tc>
      </w:tr>
      <w:tr w:rsidR="00341AFA" w:rsidRPr="008A6917" w14:paraId="0FB149F0" w14:textId="77777777" w:rsidTr="00341AFA">
        <w:tc>
          <w:tcPr>
            <w:tcW w:w="3690" w:type="dxa"/>
            <w:gridSpan w:val="2"/>
            <w:tcBorders>
              <w:top w:val="nil"/>
              <w:left w:val="nil"/>
              <w:bottom w:val="nil"/>
              <w:right w:val="nil"/>
            </w:tcBorders>
          </w:tcPr>
          <w:p w14:paraId="6641209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6B8CB2B9"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datum (JJJJMMDD)</w:t>
            </w:r>
            <w:r w:rsidRPr="008A6917">
              <w:rPr>
                <w:rFonts w:ascii="Arial" w:hAnsi="Arial" w:cs="Arial"/>
                <w:color w:val="000000"/>
                <w:szCs w:val="20"/>
                <w:lang w:val="en-AU" w:eastAsia="en-US"/>
              </w:rPr>
              <w:fldChar w:fldCharType="end"/>
            </w:r>
          </w:p>
        </w:tc>
      </w:tr>
      <w:tr w:rsidR="00341AFA" w:rsidRPr="008A6917" w14:paraId="22C5199A" w14:textId="77777777" w:rsidTr="00341AFA">
        <w:tc>
          <w:tcPr>
            <w:tcW w:w="3690" w:type="dxa"/>
            <w:gridSpan w:val="2"/>
            <w:tcBorders>
              <w:top w:val="nil"/>
              <w:left w:val="nil"/>
              <w:bottom w:val="nil"/>
              <w:right w:val="nil"/>
            </w:tcBorders>
          </w:tcPr>
          <w:p w14:paraId="1F6E30D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61555C5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Alle geldige datums</w:t>
            </w:r>
          </w:p>
        </w:tc>
      </w:tr>
      <w:tr w:rsidR="00341AFA" w:rsidRPr="008A6917" w14:paraId="774F1BF6" w14:textId="77777777" w:rsidTr="00341AFA">
        <w:tc>
          <w:tcPr>
            <w:tcW w:w="3690" w:type="dxa"/>
            <w:gridSpan w:val="2"/>
            <w:tcBorders>
              <w:top w:val="nil"/>
              <w:left w:val="nil"/>
              <w:bottom w:val="nil"/>
              <w:right w:val="nil"/>
            </w:tcBorders>
          </w:tcPr>
          <w:p w14:paraId="7E73FD2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42C4146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5BC89B0C" w14:textId="77777777" w:rsidTr="00341AFA">
        <w:tc>
          <w:tcPr>
            <w:tcW w:w="3690" w:type="dxa"/>
            <w:gridSpan w:val="2"/>
            <w:tcBorders>
              <w:top w:val="nil"/>
              <w:left w:val="nil"/>
              <w:bottom w:val="nil"/>
              <w:right w:val="nil"/>
            </w:tcBorders>
          </w:tcPr>
          <w:p w14:paraId="30F0B23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1CF0C52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0B5A38E5" w14:textId="77777777" w:rsidTr="00341AFA">
        <w:tc>
          <w:tcPr>
            <w:tcW w:w="3690" w:type="dxa"/>
            <w:gridSpan w:val="2"/>
            <w:tcBorders>
              <w:top w:val="nil"/>
              <w:left w:val="nil"/>
              <w:bottom w:val="nil"/>
              <w:right w:val="nil"/>
            </w:tcBorders>
          </w:tcPr>
          <w:p w14:paraId="39F0FD7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6D37A8F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1B6192D2" w14:textId="77777777" w:rsidTr="00341AFA">
        <w:tc>
          <w:tcPr>
            <w:tcW w:w="3690" w:type="dxa"/>
            <w:gridSpan w:val="2"/>
            <w:tcBorders>
              <w:top w:val="nil"/>
              <w:left w:val="nil"/>
              <w:bottom w:val="nil"/>
              <w:right w:val="nil"/>
            </w:tcBorders>
          </w:tcPr>
          <w:p w14:paraId="1F4553F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41B36CC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5984022A" w14:textId="77777777" w:rsidTr="00341AFA">
        <w:tc>
          <w:tcPr>
            <w:tcW w:w="3690" w:type="dxa"/>
            <w:gridSpan w:val="2"/>
            <w:tcBorders>
              <w:top w:val="nil"/>
              <w:left w:val="nil"/>
              <w:bottom w:val="nil"/>
              <w:right w:val="nil"/>
            </w:tcBorders>
          </w:tcPr>
          <w:p w14:paraId="094A4B6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023C2C8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04A7ABB8" w14:textId="77777777" w:rsidTr="00341AFA">
        <w:tc>
          <w:tcPr>
            <w:tcW w:w="3690" w:type="dxa"/>
            <w:gridSpan w:val="2"/>
            <w:tcBorders>
              <w:top w:val="nil"/>
              <w:left w:val="nil"/>
              <w:bottom w:val="nil"/>
              <w:right w:val="nil"/>
            </w:tcBorders>
          </w:tcPr>
          <w:p w14:paraId="3853F30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079F485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43F9A68B" w14:textId="77777777" w:rsidTr="00341AFA">
        <w:tc>
          <w:tcPr>
            <w:tcW w:w="3690" w:type="dxa"/>
            <w:gridSpan w:val="2"/>
            <w:tcBorders>
              <w:top w:val="nil"/>
              <w:left w:val="nil"/>
              <w:bottom w:val="nil"/>
              <w:right w:val="nil"/>
            </w:tcBorders>
          </w:tcPr>
          <w:p w14:paraId="2F73717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7AD47782"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7851BAA6" w14:textId="77777777" w:rsidTr="00341AFA">
        <w:tc>
          <w:tcPr>
            <w:tcW w:w="3690" w:type="dxa"/>
            <w:gridSpan w:val="2"/>
            <w:tcBorders>
              <w:top w:val="nil"/>
              <w:left w:val="nil"/>
              <w:bottom w:val="nil"/>
              <w:right w:val="nil"/>
            </w:tcBorders>
          </w:tcPr>
          <w:p w14:paraId="5B77072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00592E4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7FF44264" w14:textId="77777777" w:rsidTr="00341AFA">
        <w:tc>
          <w:tcPr>
            <w:tcW w:w="3690" w:type="dxa"/>
            <w:gridSpan w:val="2"/>
            <w:tcBorders>
              <w:top w:val="nil"/>
              <w:left w:val="nil"/>
              <w:bottom w:val="nil"/>
              <w:right w:val="nil"/>
            </w:tcBorders>
          </w:tcPr>
          <w:p w14:paraId="7272767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2C381E6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23E5405C" w14:textId="77777777" w:rsidTr="00341AFA">
        <w:tc>
          <w:tcPr>
            <w:tcW w:w="9360" w:type="dxa"/>
            <w:gridSpan w:val="3"/>
            <w:tcBorders>
              <w:top w:val="nil"/>
              <w:left w:val="nil"/>
              <w:bottom w:val="nil"/>
              <w:right w:val="nil"/>
            </w:tcBorders>
          </w:tcPr>
          <w:p w14:paraId="58A3EDC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4A777DF6" w14:textId="77777777" w:rsidTr="00341AFA">
        <w:tc>
          <w:tcPr>
            <w:tcW w:w="450" w:type="dxa"/>
            <w:tcBorders>
              <w:top w:val="nil"/>
              <w:left w:val="nil"/>
              <w:bottom w:val="nil"/>
              <w:right w:val="nil"/>
            </w:tcBorders>
          </w:tcPr>
          <w:p w14:paraId="2CE2E03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16BF785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Doorgaans is de datum van creatie van het informatieobject de startdatum</w:t>
            </w:r>
          </w:p>
        </w:tc>
      </w:tr>
      <w:bookmarkEnd w:id="165"/>
    </w:tbl>
    <w:p w14:paraId="65282B98" w14:textId="77777777"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14:paraId="511D4F44" w14:textId="77777777"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14:paraId="6C76D6DE" w14:textId="137252A2" w:rsidR="00341AFA" w:rsidRPr="008A6917" w:rsidDel="00CF5A2C" w:rsidRDefault="00341AFA" w:rsidP="00341AFA">
      <w:pPr>
        <w:widowControl w:val="0"/>
        <w:autoSpaceDE w:val="0"/>
        <w:autoSpaceDN w:val="0"/>
        <w:adjustRightInd w:val="0"/>
        <w:spacing w:before="240" w:after="60" w:line="240" w:lineRule="auto"/>
        <w:contextualSpacing w:val="0"/>
        <w:outlineLvl w:val="3"/>
        <w:rPr>
          <w:del w:id="280" w:author="Arjan Kloosterboer" w:date="2017-09-20T00:53:00Z"/>
          <w:rFonts w:ascii="Arial" w:hAnsi="Arial" w:cs="Arial"/>
          <w:b/>
          <w:color w:val="000000"/>
          <w:sz w:val="24"/>
          <w:szCs w:val="24"/>
          <w:lang w:eastAsia="en-US"/>
        </w:rPr>
      </w:pPr>
      <w:bookmarkStart w:id="281" w:name="BKM_D9EEAEDB_CDE9_4730_80EC_370D8D06F22E"/>
      <w:bookmarkEnd w:id="281"/>
      <w:del w:id="282" w:author="Arjan Kloosterboer" w:date="2017-09-20T00:53:00Z">
        <w:r w:rsidRPr="008A6917" w:rsidDel="00CF5A2C">
          <w:rPr>
            <w:rFonts w:ascii="Arial" w:hAnsi="Arial" w:cs="Arial"/>
            <w:b/>
            <w:color w:val="000000"/>
            <w:sz w:val="24"/>
            <w:szCs w:val="24"/>
            <w:lang w:eastAsia="en-US"/>
          </w:rPr>
          <w:delText xml:space="preserve"> </w:delText>
        </w:r>
        <w:r w:rsidR="00A85696" w:rsidRPr="008A6917" w:rsidDel="00CF5A2C">
          <w:rPr>
            <w:rFonts w:ascii="Arial" w:hAnsi="Arial" w:cs="Arial"/>
            <w:b/>
            <w:color w:val="000000"/>
            <w:sz w:val="24"/>
            <w:szCs w:val="24"/>
            <w:lang w:eastAsia="en-US"/>
          </w:rPr>
          <w:fldChar w:fldCharType="begin" w:fldLock="1"/>
        </w:r>
        <w:r w:rsidRPr="008A6917" w:rsidDel="00CF5A2C">
          <w:rPr>
            <w:rFonts w:ascii="Arial" w:hAnsi="Arial" w:cs="Arial"/>
            <w:b/>
            <w:color w:val="000000"/>
            <w:sz w:val="24"/>
            <w:szCs w:val="24"/>
            <w:lang w:eastAsia="en-US"/>
          </w:rPr>
          <w:delInstrText>MERGEFIELD Att.Name</w:delInstrText>
        </w:r>
        <w:r w:rsidR="00A85696" w:rsidRPr="008A6917" w:rsidDel="00CF5A2C">
          <w:rPr>
            <w:rFonts w:ascii="Arial" w:hAnsi="Arial" w:cs="Arial"/>
            <w:b/>
            <w:color w:val="000000"/>
            <w:sz w:val="24"/>
            <w:szCs w:val="24"/>
            <w:lang w:eastAsia="en-US"/>
          </w:rPr>
          <w:fldChar w:fldCharType="separate"/>
        </w:r>
        <w:r w:rsidRPr="008A6917" w:rsidDel="00CF5A2C">
          <w:rPr>
            <w:rFonts w:ascii="Arial" w:hAnsi="Arial" w:cs="Arial"/>
            <w:b/>
            <w:color w:val="000000"/>
            <w:sz w:val="24"/>
            <w:szCs w:val="24"/>
            <w:lang w:eastAsia="en-US"/>
          </w:rPr>
          <w:delText>Archiefnominatie</w:delText>
        </w:r>
        <w:r w:rsidR="00A85696" w:rsidRPr="008A6917" w:rsidDel="00CF5A2C">
          <w:rPr>
            <w:rFonts w:ascii="Arial" w:hAnsi="Arial" w:cs="Arial"/>
            <w:b/>
            <w:color w:val="000000"/>
            <w:sz w:val="24"/>
            <w:szCs w:val="24"/>
            <w:lang w:eastAsia="en-US"/>
          </w:rPr>
          <w:fldChar w:fldCharType="end"/>
        </w:r>
      </w:del>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rsidDel="00CF5A2C" w14:paraId="32C454E6" w14:textId="3A53F0EC" w:rsidTr="00341AFA">
        <w:trPr>
          <w:trHeight w:val="230"/>
          <w:del w:id="283" w:author="Arjan Kloosterboer" w:date="2017-09-20T00:53:00Z"/>
        </w:trPr>
        <w:tc>
          <w:tcPr>
            <w:tcW w:w="3330" w:type="dxa"/>
            <w:gridSpan w:val="2"/>
            <w:tcBorders>
              <w:top w:val="nil"/>
              <w:left w:val="nil"/>
              <w:bottom w:val="nil"/>
              <w:right w:val="nil"/>
            </w:tcBorders>
          </w:tcPr>
          <w:p w14:paraId="261DE375" w14:textId="69B00517" w:rsidR="00341AFA" w:rsidRPr="008A6917" w:rsidDel="00CF5A2C" w:rsidRDefault="00341AFA" w:rsidP="00341AFA">
            <w:pPr>
              <w:widowControl w:val="0"/>
              <w:autoSpaceDE w:val="0"/>
              <w:autoSpaceDN w:val="0"/>
              <w:adjustRightInd w:val="0"/>
              <w:spacing w:line="240" w:lineRule="auto"/>
              <w:contextualSpacing w:val="0"/>
              <w:rPr>
                <w:del w:id="284" w:author="Arjan Kloosterboer" w:date="2017-09-20T00:53:00Z"/>
                <w:rFonts w:ascii="Calibri" w:hAnsi="Calibri" w:cs="Arial"/>
                <w:color w:val="000000"/>
                <w:sz w:val="22"/>
                <w:szCs w:val="24"/>
                <w:lang w:eastAsia="en-US"/>
              </w:rPr>
            </w:pPr>
            <w:del w:id="285" w:author="Arjan Kloosterboer" w:date="2017-09-20T00:53:00Z">
              <w:r w:rsidRPr="008A6917" w:rsidDel="00CF5A2C">
                <w:rPr>
                  <w:rFonts w:ascii="Calibri" w:hAnsi="Calibri" w:cs="Arial"/>
                  <w:b/>
                  <w:color w:val="000000"/>
                  <w:sz w:val="22"/>
                  <w:szCs w:val="24"/>
                  <w:lang w:eastAsia="en-US"/>
                </w:rPr>
                <w:delText xml:space="preserve">Naam </w:delText>
              </w:r>
            </w:del>
          </w:p>
        </w:tc>
        <w:tc>
          <w:tcPr>
            <w:tcW w:w="4320" w:type="dxa"/>
            <w:tcBorders>
              <w:top w:val="nil"/>
              <w:left w:val="nil"/>
              <w:bottom w:val="nil"/>
              <w:right w:val="nil"/>
            </w:tcBorders>
          </w:tcPr>
          <w:p w14:paraId="63ABCD0E" w14:textId="4FCC49A9" w:rsidR="00341AFA" w:rsidRPr="008A6917" w:rsidDel="00CF5A2C" w:rsidRDefault="00341AFA" w:rsidP="00341AFA">
            <w:pPr>
              <w:widowControl w:val="0"/>
              <w:autoSpaceDE w:val="0"/>
              <w:autoSpaceDN w:val="0"/>
              <w:adjustRightInd w:val="0"/>
              <w:spacing w:line="240" w:lineRule="auto"/>
              <w:contextualSpacing w:val="0"/>
              <w:rPr>
                <w:del w:id="286" w:author="Arjan Kloosterboer" w:date="2017-09-20T00:53:00Z"/>
                <w:rFonts w:ascii="Calibri" w:hAnsi="Calibri" w:cs="Arial"/>
                <w:color w:val="000000"/>
                <w:sz w:val="22"/>
                <w:szCs w:val="24"/>
                <w:lang w:eastAsia="en-US"/>
              </w:rPr>
            </w:pPr>
          </w:p>
        </w:tc>
        <w:tc>
          <w:tcPr>
            <w:tcW w:w="1710" w:type="dxa"/>
            <w:tcBorders>
              <w:top w:val="nil"/>
              <w:left w:val="nil"/>
              <w:bottom w:val="nil"/>
              <w:right w:val="nil"/>
            </w:tcBorders>
          </w:tcPr>
          <w:p w14:paraId="50E66BD9" w14:textId="31B8D083" w:rsidR="00341AFA" w:rsidRPr="008A6917" w:rsidDel="00CF5A2C" w:rsidRDefault="00341AFA" w:rsidP="00341AFA">
            <w:pPr>
              <w:widowControl w:val="0"/>
              <w:autoSpaceDE w:val="0"/>
              <w:autoSpaceDN w:val="0"/>
              <w:adjustRightInd w:val="0"/>
              <w:spacing w:line="240" w:lineRule="auto"/>
              <w:contextualSpacing w:val="0"/>
              <w:jc w:val="right"/>
              <w:rPr>
                <w:del w:id="287" w:author="Arjan Kloosterboer" w:date="2017-09-20T00:53:00Z"/>
                <w:rFonts w:ascii="Calibri" w:hAnsi="Calibri" w:cs="Arial"/>
                <w:color w:val="000000"/>
                <w:sz w:val="22"/>
                <w:szCs w:val="24"/>
                <w:lang w:eastAsia="en-US"/>
              </w:rPr>
            </w:pPr>
          </w:p>
        </w:tc>
      </w:tr>
      <w:tr w:rsidR="00341AFA" w:rsidRPr="008A6917" w:rsidDel="00CF5A2C" w14:paraId="075DEED2" w14:textId="370A83B4" w:rsidTr="00341AFA">
        <w:trPr>
          <w:del w:id="288" w:author="Arjan Kloosterboer" w:date="2017-09-20T00:53:00Z"/>
        </w:trPr>
        <w:tc>
          <w:tcPr>
            <w:tcW w:w="3330" w:type="dxa"/>
            <w:gridSpan w:val="2"/>
            <w:tcBorders>
              <w:top w:val="nil"/>
              <w:left w:val="nil"/>
              <w:bottom w:val="nil"/>
              <w:right w:val="nil"/>
            </w:tcBorders>
          </w:tcPr>
          <w:p w14:paraId="30F9D911" w14:textId="75CEBC41" w:rsidR="00341AFA" w:rsidRPr="008A6917" w:rsidDel="00CF5A2C" w:rsidRDefault="00341AFA" w:rsidP="00341AFA">
            <w:pPr>
              <w:widowControl w:val="0"/>
              <w:autoSpaceDE w:val="0"/>
              <w:autoSpaceDN w:val="0"/>
              <w:adjustRightInd w:val="0"/>
              <w:spacing w:line="240" w:lineRule="auto"/>
              <w:contextualSpacing w:val="0"/>
              <w:rPr>
                <w:del w:id="289" w:author="Arjan Kloosterboer" w:date="2017-09-20T00:53:00Z"/>
                <w:rFonts w:ascii="Calibri" w:hAnsi="Calibri" w:cs="Arial"/>
                <w:color w:val="000000"/>
                <w:sz w:val="22"/>
                <w:szCs w:val="24"/>
                <w:lang w:eastAsia="en-US"/>
              </w:rPr>
            </w:pPr>
            <w:del w:id="290" w:author="Arjan Kloosterboer" w:date="2017-09-20T00:53:00Z">
              <w:r w:rsidRPr="008A6917" w:rsidDel="00CF5A2C">
                <w:rPr>
                  <w:rFonts w:ascii="Calibri" w:hAnsi="Calibri" w:cs="Arial"/>
                  <w:b/>
                  <w:color w:val="000000"/>
                  <w:sz w:val="22"/>
                  <w:szCs w:val="24"/>
                  <w:lang w:eastAsia="en-US"/>
                </w:rPr>
                <w:delText xml:space="preserve">Herkomst </w:delText>
              </w:r>
            </w:del>
          </w:p>
        </w:tc>
        <w:tc>
          <w:tcPr>
            <w:tcW w:w="6030" w:type="dxa"/>
            <w:gridSpan w:val="2"/>
            <w:tcBorders>
              <w:top w:val="nil"/>
              <w:left w:val="nil"/>
              <w:bottom w:val="nil"/>
              <w:right w:val="nil"/>
            </w:tcBorders>
          </w:tcPr>
          <w:p w14:paraId="7C092F06" w14:textId="17190CBE" w:rsidR="00341AFA" w:rsidRPr="008A6917" w:rsidDel="00CF5A2C" w:rsidRDefault="00341AFA" w:rsidP="00341AFA">
            <w:pPr>
              <w:widowControl w:val="0"/>
              <w:autoSpaceDE w:val="0"/>
              <w:autoSpaceDN w:val="0"/>
              <w:adjustRightInd w:val="0"/>
              <w:spacing w:line="240" w:lineRule="auto"/>
              <w:contextualSpacing w:val="0"/>
              <w:rPr>
                <w:del w:id="291" w:author="Arjan Kloosterboer" w:date="2017-09-20T00:53:00Z"/>
                <w:rFonts w:ascii="Calibri" w:hAnsi="Calibri" w:cs="Arial"/>
                <w:color w:val="000000"/>
                <w:sz w:val="22"/>
                <w:szCs w:val="24"/>
                <w:lang w:eastAsia="en-US"/>
              </w:rPr>
            </w:pPr>
            <w:del w:id="292" w:author="Arjan Kloosterboer" w:date="2017-09-20T00:53:00Z">
              <w:r w:rsidRPr="008A6917" w:rsidDel="00CF5A2C">
                <w:rPr>
                  <w:rFonts w:ascii="Calibri" w:hAnsi="Calibri" w:cs="Arial"/>
                  <w:color w:val="000000"/>
                  <w:sz w:val="22"/>
                  <w:szCs w:val="24"/>
                  <w:lang w:eastAsia="en-US"/>
                </w:rPr>
                <w:delText>KING</w:delText>
              </w:r>
            </w:del>
          </w:p>
        </w:tc>
      </w:tr>
      <w:tr w:rsidR="00341AFA" w:rsidRPr="008A6917" w:rsidDel="00CF5A2C" w14:paraId="152251B5" w14:textId="74A36794" w:rsidTr="00341AFA">
        <w:trPr>
          <w:del w:id="293" w:author="Arjan Kloosterboer" w:date="2017-09-20T00:53:00Z"/>
        </w:trPr>
        <w:tc>
          <w:tcPr>
            <w:tcW w:w="3330" w:type="dxa"/>
            <w:gridSpan w:val="2"/>
            <w:tcBorders>
              <w:top w:val="nil"/>
              <w:left w:val="nil"/>
              <w:bottom w:val="nil"/>
              <w:right w:val="nil"/>
            </w:tcBorders>
          </w:tcPr>
          <w:p w14:paraId="399FA8A9" w14:textId="19C5C060" w:rsidR="00341AFA" w:rsidRPr="008A6917" w:rsidDel="00CF5A2C" w:rsidRDefault="00341AFA" w:rsidP="00341AFA">
            <w:pPr>
              <w:widowControl w:val="0"/>
              <w:autoSpaceDE w:val="0"/>
              <w:autoSpaceDN w:val="0"/>
              <w:adjustRightInd w:val="0"/>
              <w:spacing w:line="240" w:lineRule="auto"/>
              <w:contextualSpacing w:val="0"/>
              <w:rPr>
                <w:del w:id="294" w:author="Arjan Kloosterboer" w:date="2017-09-20T00:53:00Z"/>
                <w:rFonts w:ascii="Calibri" w:hAnsi="Calibri" w:cs="Arial"/>
                <w:color w:val="000000"/>
                <w:sz w:val="22"/>
                <w:szCs w:val="24"/>
                <w:lang w:eastAsia="en-US"/>
              </w:rPr>
            </w:pPr>
            <w:del w:id="295" w:author="Arjan Kloosterboer" w:date="2017-09-20T00:53:00Z">
              <w:r w:rsidRPr="008A6917" w:rsidDel="00CF5A2C">
                <w:rPr>
                  <w:rFonts w:ascii="Calibri" w:hAnsi="Calibri" w:cs="Arial"/>
                  <w:b/>
                  <w:color w:val="000000"/>
                  <w:sz w:val="22"/>
                  <w:szCs w:val="24"/>
                  <w:lang w:eastAsia="en-US"/>
                </w:rPr>
                <w:delText xml:space="preserve">Code </w:delText>
              </w:r>
            </w:del>
          </w:p>
        </w:tc>
        <w:tc>
          <w:tcPr>
            <w:tcW w:w="6030" w:type="dxa"/>
            <w:gridSpan w:val="2"/>
            <w:tcBorders>
              <w:top w:val="nil"/>
              <w:left w:val="nil"/>
              <w:bottom w:val="nil"/>
              <w:right w:val="nil"/>
            </w:tcBorders>
          </w:tcPr>
          <w:p w14:paraId="3D1621FA" w14:textId="5271D91F" w:rsidR="00341AFA" w:rsidRPr="008A6917" w:rsidDel="00CF5A2C" w:rsidRDefault="00341AFA" w:rsidP="00341AFA">
            <w:pPr>
              <w:widowControl w:val="0"/>
              <w:autoSpaceDE w:val="0"/>
              <w:autoSpaceDN w:val="0"/>
              <w:adjustRightInd w:val="0"/>
              <w:spacing w:line="240" w:lineRule="auto"/>
              <w:contextualSpacing w:val="0"/>
              <w:rPr>
                <w:del w:id="296" w:author="Arjan Kloosterboer" w:date="2017-09-20T00:53:00Z"/>
                <w:rFonts w:ascii="Calibri" w:hAnsi="Calibri" w:cs="Arial"/>
                <w:color w:val="000000"/>
                <w:sz w:val="22"/>
                <w:szCs w:val="24"/>
                <w:lang w:eastAsia="en-US"/>
              </w:rPr>
            </w:pPr>
          </w:p>
        </w:tc>
      </w:tr>
      <w:tr w:rsidR="00341AFA" w:rsidRPr="008A6917" w:rsidDel="00CF5A2C" w14:paraId="2CE8B2DA" w14:textId="42C5A8B1" w:rsidTr="00341AFA">
        <w:trPr>
          <w:del w:id="297" w:author="Arjan Kloosterboer" w:date="2017-09-20T00:53:00Z"/>
        </w:trPr>
        <w:tc>
          <w:tcPr>
            <w:tcW w:w="3330" w:type="dxa"/>
            <w:gridSpan w:val="2"/>
            <w:tcBorders>
              <w:top w:val="nil"/>
              <w:left w:val="nil"/>
              <w:bottom w:val="nil"/>
              <w:right w:val="nil"/>
            </w:tcBorders>
          </w:tcPr>
          <w:p w14:paraId="60A55715" w14:textId="40125303" w:rsidR="00341AFA" w:rsidRPr="008A6917" w:rsidDel="00CF5A2C" w:rsidRDefault="00341AFA" w:rsidP="00341AFA">
            <w:pPr>
              <w:widowControl w:val="0"/>
              <w:autoSpaceDE w:val="0"/>
              <w:autoSpaceDN w:val="0"/>
              <w:adjustRightInd w:val="0"/>
              <w:spacing w:line="240" w:lineRule="auto"/>
              <w:contextualSpacing w:val="0"/>
              <w:rPr>
                <w:del w:id="298" w:author="Arjan Kloosterboer" w:date="2017-09-20T00:53:00Z"/>
                <w:rFonts w:ascii="Calibri" w:hAnsi="Calibri" w:cs="Arial"/>
                <w:color w:val="000000"/>
                <w:sz w:val="22"/>
                <w:szCs w:val="24"/>
                <w:lang w:eastAsia="en-US"/>
              </w:rPr>
            </w:pPr>
            <w:del w:id="299" w:author="Arjan Kloosterboer" w:date="2017-09-20T00:53:00Z">
              <w:r w:rsidRPr="008A6917" w:rsidDel="00CF5A2C">
                <w:rPr>
                  <w:rFonts w:ascii="Calibri" w:hAnsi="Calibri" w:cs="Arial"/>
                  <w:b/>
                  <w:color w:val="000000"/>
                  <w:sz w:val="22"/>
                  <w:szCs w:val="24"/>
                  <w:lang w:eastAsia="en-US"/>
                </w:rPr>
                <w:delText xml:space="preserve">XML-tag </w:delText>
              </w:r>
            </w:del>
          </w:p>
        </w:tc>
        <w:tc>
          <w:tcPr>
            <w:tcW w:w="6030" w:type="dxa"/>
            <w:gridSpan w:val="2"/>
            <w:tcBorders>
              <w:top w:val="nil"/>
              <w:left w:val="nil"/>
              <w:bottom w:val="nil"/>
              <w:right w:val="nil"/>
            </w:tcBorders>
          </w:tcPr>
          <w:p w14:paraId="420AA1A9" w14:textId="044175EF" w:rsidR="00341AFA" w:rsidRPr="008A6917" w:rsidDel="00CF5A2C" w:rsidRDefault="00341AFA" w:rsidP="00341AFA">
            <w:pPr>
              <w:widowControl w:val="0"/>
              <w:autoSpaceDE w:val="0"/>
              <w:autoSpaceDN w:val="0"/>
              <w:adjustRightInd w:val="0"/>
              <w:spacing w:line="240" w:lineRule="auto"/>
              <w:contextualSpacing w:val="0"/>
              <w:rPr>
                <w:del w:id="300" w:author="Arjan Kloosterboer" w:date="2017-09-20T00:53:00Z"/>
                <w:rFonts w:ascii="Calibri" w:hAnsi="Calibri" w:cs="Arial"/>
                <w:color w:val="000000"/>
                <w:sz w:val="22"/>
                <w:szCs w:val="24"/>
                <w:lang w:eastAsia="en-US"/>
              </w:rPr>
            </w:pPr>
          </w:p>
        </w:tc>
      </w:tr>
      <w:tr w:rsidR="00341AFA" w:rsidRPr="008A6917" w:rsidDel="00CF5A2C" w14:paraId="16737618" w14:textId="194FAF22" w:rsidTr="00341AFA">
        <w:trPr>
          <w:del w:id="301" w:author="Arjan Kloosterboer" w:date="2017-09-20T00:53:00Z"/>
        </w:trPr>
        <w:tc>
          <w:tcPr>
            <w:tcW w:w="3330" w:type="dxa"/>
            <w:gridSpan w:val="2"/>
            <w:tcBorders>
              <w:top w:val="nil"/>
              <w:left w:val="nil"/>
              <w:bottom w:val="nil"/>
              <w:right w:val="nil"/>
            </w:tcBorders>
          </w:tcPr>
          <w:p w14:paraId="76222298" w14:textId="2FEE7B32" w:rsidR="00341AFA" w:rsidRPr="008A6917" w:rsidDel="00CF5A2C" w:rsidRDefault="00341AFA" w:rsidP="00341AFA">
            <w:pPr>
              <w:widowControl w:val="0"/>
              <w:autoSpaceDE w:val="0"/>
              <w:autoSpaceDN w:val="0"/>
              <w:adjustRightInd w:val="0"/>
              <w:spacing w:line="240" w:lineRule="auto"/>
              <w:contextualSpacing w:val="0"/>
              <w:rPr>
                <w:del w:id="302" w:author="Arjan Kloosterboer" w:date="2017-09-20T00:53:00Z"/>
                <w:rFonts w:ascii="Calibri" w:hAnsi="Calibri" w:cs="Arial"/>
                <w:color w:val="000000"/>
                <w:sz w:val="22"/>
                <w:szCs w:val="24"/>
                <w:lang w:eastAsia="en-US"/>
              </w:rPr>
            </w:pPr>
            <w:del w:id="303" w:author="Arjan Kloosterboer" w:date="2017-09-20T00:53:00Z">
              <w:r w:rsidRPr="008A6917" w:rsidDel="00CF5A2C">
                <w:rPr>
                  <w:rFonts w:ascii="Calibri" w:hAnsi="Calibri" w:cs="Arial"/>
                  <w:b/>
                  <w:color w:val="000000"/>
                  <w:sz w:val="22"/>
                  <w:szCs w:val="24"/>
                  <w:lang w:eastAsia="en-US"/>
                </w:rPr>
                <w:delText xml:space="preserve">Definitie </w:delText>
              </w:r>
            </w:del>
          </w:p>
        </w:tc>
        <w:tc>
          <w:tcPr>
            <w:tcW w:w="6030" w:type="dxa"/>
            <w:gridSpan w:val="2"/>
            <w:tcBorders>
              <w:top w:val="nil"/>
              <w:left w:val="nil"/>
              <w:bottom w:val="nil"/>
              <w:right w:val="nil"/>
            </w:tcBorders>
          </w:tcPr>
          <w:p w14:paraId="1696136A" w14:textId="11197950" w:rsidR="00341AFA" w:rsidRPr="008A6917" w:rsidDel="00CF5A2C" w:rsidRDefault="00A85696" w:rsidP="00341AFA">
            <w:pPr>
              <w:widowControl w:val="0"/>
              <w:autoSpaceDE w:val="0"/>
              <w:autoSpaceDN w:val="0"/>
              <w:adjustRightInd w:val="0"/>
              <w:spacing w:line="240" w:lineRule="auto"/>
              <w:contextualSpacing w:val="0"/>
              <w:rPr>
                <w:del w:id="304" w:author="Arjan Kloosterboer" w:date="2017-09-20T00:53:00Z"/>
                <w:rFonts w:ascii="Calibri" w:hAnsi="Calibri" w:cs="Arial"/>
                <w:color w:val="000000"/>
                <w:sz w:val="22"/>
                <w:szCs w:val="24"/>
                <w:lang w:eastAsia="en-US"/>
              </w:rPr>
            </w:pPr>
            <w:del w:id="305" w:author="Arjan Kloosterboer" w:date="2017-09-20T00:53:00Z">
              <w:r w:rsidRPr="008A6917" w:rsidDel="00CF5A2C">
                <w:rPr>
                  <w:rFonts w:ascii="Arial" w:hAnsi="Arial" w:cs="Arial"/>
                  <w:color w:val="000000"/>
                  <w:szCs w:val="24"/>
                  <w:lang w:val="en-AU" w:eastAsia="en-US"/>
                </w:rPr>
                <w:fldChar w:fldCharType="begin" w:fldLock="1"/>
              </w:r>
              <w:r w:rsidR="00341AFA" w:rsidRPr="008A6917" w:rsidDel="00CF5A2C">
                <w:rPr>
                  <w:rFonts w:ascii="Arial" w:hAnsi="Arial" w:cs="Arial"/>
                  <w:color w:val="000000"/>
                  <w:szCs w:val="24"/>
                  <w:lang w:eastAsia="en-US"/>
                </w:rPr>
                <w:delInstrText xml:space="preserve">MERGEFIELD </w:delInstrText>
              </w:r>
              <w:r w:rsidR="00341AFA" w:rsidRPr="008A6917" w:rsidDel="00CF5A2C">
                <w:rPr>
                  <w:rFonts w:ascii="Calibri" w:hAnsi="Calibri" w:cs="Arial"/>
                  <w:color w:val="000000"/>
                  <w:sz w:val="22"/>
                  <w:szCs w:val="24"/>
                  <w:lang w:eastAsia="en-US"/>
                </w:rPr>
                <w:delInstrText>Att.Notes</w:delInstrText>
              </w:r>
              <w:r w:rsidRPr="008A6917" w:rsidDel="00CF5A2C">
                <w:rPr>
                  <w:rFonts w:ascii="Arial" w:hAnsi="Arial" w:cs="Arial"/>
                  <w:color w:val="000000"/>
                  <w:szCs w:val="24"/>
                  <w:lang w:val="en-AU" w:eastAsia="en-US"/>
                </w:rPr>
                <w:fldChar w:fldCharType="separate"/>
              </w:r>
              <w:r w:rsidR="00341AFA" w:rsidRPr="008A6917" w:rsidDel="00CF5A2C">
                <w:rPr>
                  <w:rFonts w:ascii="Calibri" w:hAnsi="Calibri" w:cs="Arial"/>
                  <w:color w:val="000000"/>
                  <w:sz w:val="22"/>
                  <w:szCs w:val="24"/>
                  <w:lang w:eastAsia="en-US"/>
                </w:rPr>
                <w:delText>Aanduiding of het INFORMATIEOBJECT blijvend bewaard of na een bepaalde termijn vernietigd moet worden.</w:delText>
              </w:r>
              <w:r w:rsidRPr="008A6917" w:rsidDel="00CF5A2C">
                <w:rPr>
                  <w:rFonts w:ascii="Arial" w:hAnsi="Arial" w:cs="Arial"/>
                  <w:color w:val="000000"/>
                  <w:szCs w:val="24"/>
                  <w:lang w:val="en-AU" w:eastAsia="en-US"/>
                </w:rPr>
                <w:fldChar w:fldCharType="end"/>
              </w:r>
            </w:del>
          </w:p>
        </w:tc>
      </w:tr>
      <w:tr w:rsidR="00341AFA" w:rsidRPr="008A6917" w:rsidDel="00CF5A2C" w14:paraId="245AB9DF" w14:textId="0CA0A999" w:rsidTr="00341AFA">
        <w:trPr>
          <w:trHeight w:val="230"/>
          <w:del w:id="306" w:author="Arjan Kloosterboer" w:date="2017-09-20T00:53:00Z"/>
        </w:trPr>
        <w:tc>
          <w:tcPr>
            <w:tcW w:w="3330" w:type="dxa"/>
            <w:gridSpan w:val="2"/>
            <w:tcBorders>
              <w:top w:val="nil"/>
              <w:left w:val="nil"/>
              <w:bottom w:val="nil"/>
              <w:right w:val="nil"/>
            </w:tcBorders>
          </w:tcPr>
          <w:p w14:paraId="66862D1D" w14:textId="59BF5A3B" w:rsidR="00341AFA" w:rsidRPr="008A6917" w:rsidDel="00CF5A2C" w:rsidRDefault="00341AFA" w:rsidP="00341AFA">
            <w:pPr>
              <w:widowControl w:val="0"/>
              <w:autoSpaceDE w:val="0"/>
              <w:autoSpaceDN w:val="0"/>
              <w:adjustRightInd w:val="0"/>
              <w:spacing w:line="240" w:lineRule="auto"/>
              <w:contextualSpacing w:val="0"/>
              <w:rPr>
                <w:del w:id="307" w:author="Arjan Kloosterboer" w:date="2017-09-20T00:53:00Z"/>
                <w:rFonts w:ascii="Calibri" w:hAnsi="Calibri" w:cs="Arial"/>
                <w:color w:val="000000"/>
                <w:sz w:val="22"/>
                <w:szCs w:val="24"/>
                <w:lang w:eastAsia="en-US"/>
              </w:rPr>
            </w:pPr>
            <w:del w:id="308" w:author="Arjan Kloosterboer" w:date="2017-09-20T00:53:00Z">
              <w:r w:rsidRPr="008A6917" w:rsidDel="00CF5A2C">
                <w:rPr>
                  <w:rFonts w:ascii="Calibri" w:hAnsi="Calibri" w:cs="Arial"/>
                  <w:b/>
                  <w:color w:val="000000"/>
                  <w:sz w:val="22"/>
                  <w:szCs w:val="24"/>
                  <w:lang w:eastAsia="en-US"/>
                </w:rPr>
                <w:delText xml:space="preserve">Herkomst definitie </w:delText>
              </w:r>
            </w:del>
          </w:p>
        </w:tc>
        <w:tc>
          <w:tcPr>
            <w:tcW w:w="6030" w:type="dxa"/>
            <w:gridSpan w:val="2"/>
            <w:tcBorders>
              <w:top w:val="nil"/>
              <w:left w:val="nil"/>
              <w:bottom w:val="nil"/>
              <w:right w:val="nil"/>
            </w:tcBorders>
          </w:tcPr>
          <w:p w14:paraId="447DACCB" w14:textId="1CF56141" w:rsidR="00341AFA" w:rsidRPr="008A6917" w:rsidDel="00CF5A2C" w:rsidRDefault="00341AFA" w:rsidP="00341AFA">
            <w:pPr>
              <w:widowControl w:val="0"/>
              <w:autoSpaceDE w:val="0"/>
              <w:autoSpaceDN w:val="0"/>
              <w:adjustRightInd w:val="0"/>
              <w:spacing w:line="240" w:lineRule="auto"/>
              <w:contextualSpacing w:val="0"/>
              <w:rPr>
                <w:del w:id="309" w:author="Arjan Kloosterboer" w:date="2017-09-20T00:53:00Z"/>
                <w:rFonts w:ascii="Calibri" w:hAnsi="Calibri" w:cs="Arial"/>
                <w:color w:val="000000"/>
                <w:sz w:val="22"/>
                <w:szCs w:val="24"/>
                <w:lang w:eastAsia="en-US"/>
              </w:rPr>
            </w:pPr>
            <w:del w:id="310" w:author="Arjan Kloosterboer" w:date="2017-09-20T00:53:00Z">
              <w:r w:rsidRPr="008A6917" w:rsidDel="00CF5A2C">
                <w:rPr>
                  <w:rFonts w:ascii="Calibri" w:hAnsi="Calibri" w:cs="Arial"/>
                  <w:color w:val="000000"/>
                  <w:sz w:val="22"/>
                  <w:szCs w:val="24"/>
                  <w:lang w:eastAsia="en-US"/>
                </w:rPr>
                <w:delText>KING</w:delText>
              </w:r>
            </w:del>
          </w:p>
        </w:tc>
      </w:tr>
      <w:tr w:rsidR="00341AFA" w:rsidRPr="008A6917" w:rsidDel="00CF5A2C" w14:paraId="361DEEA5" w14:textId="7E3B3655" w:rsidTr="00341AFA">
        <w:trPr>
          <w:del w:id="311" w:author="Arjan Kloosterboer" w:date="2017-09-20T00:53:00Z"/>
        </w:trPr>
        <w:tc>
          <w:tcPr>
            <w:tcW w:w="3330" w:type="dxa"/>
            <w:gridSpan w:val="2"/>
            <w:tcBorders>
              <w:top w:val="nil"/>
              <w:left w:val="nil"/>
              <w:bottom w:val="nil"/>
              <w:right w:val="nil"/>
            </w:tcBorders>
          </w:tcPr>
          <w:p w14:paraId="4799567C" w14:textId="5E2C667E" w:rsidR="00341AFA" w:rsidRPr="008A6917" w:rsidDel="00CF5A2C" w:rsidRDefault="00341AFA" w:rsidP="00341AFA">
            <w:pPr>
              <w:widowControl w:val="0"/>
              <w:autoSpaceDE w:val="0"/>
              <w:autoSpaceDN w:val="0"/>
              <w:adjustRightInd w:val="0"/>
              <w:spacing w:line="240" w:lineRule="auto"/>
              <w:contextualSpacing w:val="0"/>
              <w:rPr>
                <w:del w:id="312" w:author="Arjan Kloosterboer" w:date="2017-09-20T00:53:00Z"/>
                <w:rFonts w:ascii="Calibri" w:hAnsi="Calibri" w:cs="Arial"/>
                <w:color w:val="000000"/>
                <w:sz w:val="22"/>
                <w:szCs w:val="24"/>
                <w:lang w:eastAsia="en-US"/>
              </w:rPr>
            </w:pPr>
            <w:del w:id="313" w:author="Arjan Kloosterboer" w:date="2017-09-20T00:53:00Z">
              <w:r w:rsidRPr="008A6917" w:rsidDel="00CF5A2C">
                <w:rPr>
                  <w:rFonts w:ascii="Calibri" w:hAnsi="Calibri" w:cs="Arial"/>
                  <w:b/>
                  <w:color w:val="000000"/>
                  <w:sz w:val="22"/>
                  <w:szCs w:val="24"/>
                  <w:lang w:eastAsia="en-US"/>
                </w:rPr>
                <w:delText xml:space="preserve">Datum opname </w:delText>
              </w:r>
            </w:del>
          </w:p>
        </w:tc>
        <w:tc>
          <w:tcPr>
            <w:tcW w:w="6030" w:type="dxa"/>
            <w:gridSpan w:val="2"/>
            <w:tcBorders>
              <w:top w:val="nil"/>
              <w:left w:val="nil"/>
              <w:bottom w:val="nil"/>
              <w:right w:val="nil"/>
            </w:tcBorders>
          </w:tcPr>
          <w:p w14:paraId="6097AEE8" w14:textId="6864CDE2" w:rsidR="00341AFA" w:rsidRPr="008A6917" w:rsidDel="00CF5A2C" w:rsidRDefault="00341AFA" w:rsidP="00341AFA">
            <w:pPr>
              <w:widowControl w:val="0"/>
              <w:autoSpaceDE w:val="0"/>
              <w:autoSpaceDN w:val="0"/>
              <w:adjustRightInd w:val="0"/>
              <w:spacing w:line="240" w:lineRule="auto"/>
              <w:contextualSpacing w:val="0"/>
              <w:rPr>
                <w:del w:id="314" w:author="Arjan Kloosterboer" w:date="2017-09-20T00:53:00Z"/>
                <w:rFonts w:ascii="Calibri" w:hAnsi="Calibri" w:cs="Arial"/>
                <w:color w:val="000000"/>
                <w:sz w:val="22"/>
                <w:szCs w:val="24"/>
                <w:lang w:eastAsia="en-US"/>
              </w:rPr>
            </w:pPr>
            <w:del w:id="315" w:author="Arjan Kloosterboer" w:date="2017-09-20T00:53:00Z">
              <w:r w:rsidRPr="008A6917" w:rsidDel="00CF5A2C">
                <w:rPr>
                  <w:rFonts w:ascii="Calibri" w:hAnsi="Calibri" w:cs="Arial"/>
                  <w:color w:val="000000"/>
                  <w:sz w:val="22"/>
                  <w:szCs w:val="24"/>
                  <w:lang w:eastAsia="en-US"/>
                </w:rPr>
                <w:delText>15-12-2013</w:delText>
              </w:r>
            </w:del>
          </w:p>
        </w:tc>
      </w:tr>
      <w:tr w:rsidR="00341AFA" w:rsidRPr="008A6917" w:rsidDel="00CF5A2C" w14:paraId="0B8E7FFD" w14:textId="5FA1F4B8" w:rsidTr="00341AFA">
        <w:trPr>
          <w:del w:id="316" w:author="Arjan Kloosterboer" w:date="2017-09-20T00:53:00Z"/>
        </w:trPr>
        <w:tc>
          <w:tcPr>
            <w:tcW w:w="3330" w:type="dxa"/>
            <w:gridSpan w:val="2"/>
            <w:tcBorders>
              <w:top w:val="nil"/>
              <w:left w:val="nil"/>
              <w:bottom w:val="nil"/>
              <w:right w:val="nil"/>
            </w:tcBorders>
          </w:tcPr>
          <w:p w14:paraId="35590D27" w14:textId="620CAF5F" w:rsidR="00341AFA" w:rsidRPr="008A6917" w:rsidDel="00CF5A2C" w:rsidRDefault="00341AFA" w:rsidP="00341AFA">
            <w:pPr>
              <w:widowControl w:val="0"/>
              <w:autoSpaceDE w:val="0"/>
              <w:autoSpaceDN w:val="0"/>
              <w:adjustRightInd w:val="0"/>
              <w:spacing w:line="240" w:lineRule="auto"/>
              <w:contextualSpacing w:val="0"/>
              <w:rPr>
                <w:del w:id="317" w:author="Arjan Kloosterboer" w:date="2017-09-20T00:53:00Z"/>
                <w:rFonts w:ascii="Calibri" w:hAnsi="Calibri" w:cs="Arial"/>
                <w:color w:val="000000"/>
                <w:sz w:val="22"/>
                <w:szCs w:val="24"/>
                <w:lang w:eastAsia="en-US"/>
              </w:rPr>
            </w:pPr>
            <w:del w:id="318" w:author="Arjan Kloosterboer" w:date="2017-09-20T00:53:00Z">
              <w:r w:rsidRPr="008A6917" w:rsidDel="00CF5A2C">
                <w:rPr>
                  <w:rFonts w:ascii="Calibri" w:hAnsi="Calibri" w:cs="Arial"/>
                  <w:b/>
                  <w:color w:val="000000"/>
                  <w:sz w:val="22"/>
                  <w:szCs w:val="24"/>
                  <w:lang w:eastAsia="en-US"/>
                </w:rPr>
                <w:delText xml:space="preserve">Formaat </w:delText>
              </w:r>
            </w:del>
          </w:p>
        </w:tc>
        <w:tc>
          <w:tcPr>
            <w:tcW w:w="6030" w:type="dxa"/>
            <w:gridSpan w:val="2"/>
            <w:tcBorders>
              <w:top w:val="nil"/>
              <w:left w:val="nil"/>
              <w:bottom w:val="nil"/>
              <w:right w:val="nil"/>
            </w:tcBorders>
          </w:tcPr>
          <w:p w14:paraId="345A6982" w14:textId="7BB3C408" w:rsidR="00341AFA" w:rsidRPr="008A6917" w:rsidDel="00CF5A2C" w:rsidRDefault="00341AFA" w:rsidP="00341AFA">
            <w:pPr>
              <w:widowControl w:val="0"/>
              <w:autoSpaceDE w:val="0"/>
              <w:autoSpaceDN w:val="0"/>
              <w:adjustRightInd w:val="0"/>
              <w:spacing w:line="240" w:lineRule="auto"/>
              <w:contextualSpacing w:val="0"/>
              <w:rPr>
                <w:del w:id="319" w:author="Arjan Kloosterboer" w:date="2017-09-20T00:53:00Z"/>
                <w:rFonts w:ascii="Calibri" w:hAnsi="Calibri" w:cs="Arial"/>
                <w:color w:val="000000"/>
                <w:sz w:val="22"/>
                <w:szCs w:val="24"/>
                <w:lang w:eastAsia="en-US"/>
              </w:rPr>
            </w:pPr>
          </w:p>
        </w:tc>
      </w:tr>
      <w:tr w:rsidR="00341AFA" w:rsidRPr="008A6917" w:rsidDel="00CF5A2C" w14:paraId="5204185A" w14:textId="6A69AE9E" w:rsidTr="00341AFA">
        <w:trPr>
          <w:trHeight w:val="230"/>
          <w:del w:id="320" w:author="Arjan Kloosterboer" w:date="2017-09-20T00:53:00Z"/>
        </w:trPr>
        <w:tc>
          <w:tcPr>
            <w:tcW w:w="3330" w:type="dxa"/>
            <w:gridSpan w:val="2"/>
            <w:tcBorders>
              <w:top w:val="nil"/>
              <w:left w:val="nil"/>
              <w:bottom w:val="nil"/>
              <w:right w:val="nil"/>
            </w:tcBorders>
          </w:tcPr>
          <w:p w14:paraId="74D0C5A1" w14:textId="3101C382" w:rsidR="00341AFA" w:rsidRPr="008A6917" w:rsidDel="00CF5A2C" w:rsidRDefault="00341AFA" w:rsidP="00341AFA">
            <w:pPr>
              <w:widowControl w:val="0"/>
              <w:autoSpaceDE w:val="0"/>
              <w:autoSpaceDN w:val="0"/>
              <w:adjustRightInd w:val="0"/>
              <w:spacing w:line="240" w:lineRule="auto"/>
              <w:contextualSpacing w:val="0"/>
              <w:rPr>
                <w:del w:id="321" w:author="Arjan Kloosterboer" w:date="2017-09-20T00:53:00Z"/>
                <w:rFonts w:ascii="Calibri" w:hAnsi="Calibri" w:cs="Arial"/>
                <w:color w:val="000000"/>
                <w:sz w:val="22"/>
                <w:szCs w:val="24"/>
                <w:lang w:eastAsia="en-US"/>
              </w:rPr>
            </w:pPr>
            <w:del w:id="322" w:author="Arjan Kloosterboer" w:date="2017-09-20T00:53:00Z">
              <w:r w:rsidRPr="008A6917" w:rsidDel="00CF5A2C">
                <w:rPr>
                  <w:rFonts w:ascii="Calibri" w:hAnsi="Calibri" w:cs="Arial"/>
                  <w:b/>
                  <w:color w:val="000000"/>
                  <w:sz w:val="22"/>
                  <w:szCs w:val="24"/>
                  <w:lang w:eastAsia="en-US"/>
                </w:rPr>
                <w:delText>Waardenverzameling</w:delText>
              </w:r>
            </w:del>
          </w:p>
        </w:tc>
        <w:tc>
          <w:tcPr>
            <w:tcW w:w="6030" w:type="dxa"/>
            <w:gridSpan w:val="2"/>
            <w:tcBorders>
              <w:top w:val="nil"/>
              <w:left w:val="nil"/>
              <w:bottom w:val="nil"/>
              <w:right w:val="nil"/>
            </w:tcBorders>
          </w:tcPr>
          <w:p w14:paraId="083A9E96" w14:textId="04FC4E6A" w:rsidR="00341AFA" w:rsidRPr="008A6917" w:rsidDel="00CF5A2C" w:rsidRDefault="00341AFA" w:rsidP="00341AFA">
            <w:pPr>
              <w:widowControl w:val="0"/>
              <w:autoSpaceDE w:val="0"/>
              <w:autoSpaceDN w:val="0"/>
              <w:adjustRightInd w:val="0"/>
              <w:spacing w:line="240" w:lineRule="auto"/>
              <w:contextualSpacing w:val="0"/>
              <w:rPr>
                <w:del w:id="323" w:author="Arjan Kloosterboer" w:date="2017-09-20T00:53:00Z"/>
                <w:rFonts w:ascii="Calibri" w:hAnsi="Calibri" w:cs="Arial"/>
                <w:color w:val="000000"/>
                <w:sz w:val="22"/>
                <w:szCs w:val="24"/>
                <w:lang w:eastAsia="en-US"/>
              </w:rPr>
            </w:pPr>
            <w:del w:id="324" w:author="Arjan Kloosterboer" w:date="2017-09-20T00:53:00Z">
              <w:r w:rsidRPr="008A6917" w:rsidDel="00CF5A2C">
                <w:rPr>
                  <w:rFonts w:ascii="Calibri" w:hAnsi="Calibri" w:cs="Arial"/>
                  <w:color w:val="000000"/>
                  <w:sz w:val="22"/>
                  <w:szCs w:val="24"/>
                  <w:lang w:eastAsia="en-US"/>
                </w:rPr>
                <w:delText>- “conform zaak” (de zaak bepaalt het archiefregime voor het informatieobject”)</w:delText>
              </w:r>
            </w:del>
          </w:p>
          <w:p w14:paraId="4BE2A5F3" w14:textId="5E58EE9B" w:rsidR="00341AFA" w:rsidRPr="008A6917" w:rsidDel="00CF5A2C" w:rsidRDefault="00341AFA" w:rsidP="00341AFA">
            <w:pPr>
              <w:widowControl w:val="0"/>
              <w:autoSpaceDE w:val="0"/>
              <w:autoSpaceDN w:val="0"/>
              <w:adjustRightInd w:val="0"/>
              <w:spacing w:line="240" w:lineRule="auto"/>
              <w:contextualSpacing w:val="0"/>
              <w:rPr>
                <w:del w:id="325" w:author="Arjan Kloosterboer" w:date="2017-09-20T00:53:00Z"/>
                <w:rFonts w:ascii="Calibri" w:hAnsi="Calibri" w:cs="Arial"/>
                <w:color w:val="000000"/>
                <w:sz w:val="22"/>
                <w:szCs w:val="24"/>
                <w:lang w:eastAsia="en-US"/>
              </w:rPr>
            </w:pPr>
            <w:del w:id="326" w:author="Arjan Kloosterboer" w:date="2017-09-20T00:53:00Z">
              <w:r w:rsidRPr="008A6917" w:rsidDel="00CF5A2C">
                <w:rPr>
                  <w:rFonts w:ascii="Calibri" w:hAnsi="Calibri" w:cs="Arial"/>
                  <w:color w:val="000000"/>
                  <w:sz w:val="22"/>
                  <w:szCs w:val="24"/>
                  <w:lang w:eastAsia="en-US"/>
                </w:rPr>
                <w:delText>- “vernietigen” (het informatieobject moet op of na de Archiefactiedatum vernietigd worden)</w:delText>
              </w:r>
            </w:del>
          </w:p>
          <w:p w14:paraId="510543BA" w14:textId="20835BE9" w:rsidR="00341AFA" w:rsidRPr="008A6917" w:rsidDel="00CF5A2C" w:rsidRDefault="00341AFA" w:rsidP="00341AFA">
            <w:pPr>
              <w:widowControl w:val="0"/>
              <w:autoSpaceDE w:val="0"/>
              <w:autoSpaceDN w:val="0"/>
              <w:adjustRightInd w:val="0"/>
              <w:spacing w:line="240" w:lineRule="auto"/>
              <w:contextualSpacing w:val="0"/>
              <w:rPr>
                <w:del w:id="327" w:author="Arjan Kloosterboer" w:date="2017-09-20T00:53:00Z"/>
                <w:rFonts w:ascii="Calibri" w:hAnsi="Calibri" w:cs="Arial"/>
                <w:color w:val="000000"/>
                <w:sz w:val="22"/>
                <w:szCs w:val="24"/>
                <w:lang w:eastAsia="en-US"/>
              </w:rPr>
            </w:pPr>
            <w:del w:id="328" w:author="Arjan Kloosterboer" w:date="2017-09-20T00:53:00Z">
              <w:r w:rsidRPr="008A6917" w:rsidDel="00CF5A2C">
                <w:rPr>
                  <w:rFonts w:ascii="Calibri" w:hAnsi="Calibri" w:cs="Arial"/>
                  <w:color w:val="000000"/>
                  <w:sz w:val="22"/>
                  <w:szCs w:val="24"/>
                  <w:lang w:eastAsia="en-US"/>
                </w:rPr>
                <w:delText>- “blijvend bewaren” (het informatieobject moet bewaard blijven en op de Archiefactiedatum overgedragen worden naar een archiefbewaarplaats)</w:delText>
              </w:r>
            </w:del>
          </w:p>
        </w:tc>
      </w:tr>
      <w:tr w:rsidR="00341AFA" w:rsidRPr="008A6917" w:rsidDel="00CF5A2C" w14:paraId="6D37CB25" w14:textId="2535D142" w:rsidTr="00341AFA">
        <w:trPr>
          <w:trHeight w:val="215"/>
          <w:del w:id="329" w:author="Arjan Kloosterboer" w:date="2017-09-20T00:53:00Z"/>
        </w:trPr>
        <w:tc>
          <w:tcPr>
            <w:tcW w:w="3330" w:type="dxa"/>
            <w:gridSpan w:val="2"/>
            <w:tcBorders>
              <w:top w:val="nil"/>
              <w:left w:val="nil"/>
              <w:bottom w:val="nil"/>
              <w:right w:val="nil"/>
            </w:tcBorders>
          </w:tcPr>
          <w:p w14:paraId="0227101D" w14:textId="4A3EA307" w:rsidR="00341AFA" w:rsidRPr="008A6917" w:rsidDel="00CF5A2C" w:rsidRDefault="00341AFA" w:rsidP="00341AFA">
            <w:pPr>
              <w:widowControl w:val="0"/>
              <w:autoSpaceDE w:val="0"/>
              <w:autoSpaceDN w:val="0"/>
              <w:adjustRightInd w:val="0"/>
              <w:spacing w:line="240" w:lineRule="auto"/>
              <w:contextualSpacing w:val="0"/>
              <w:rPr>
                <w:del w:id="330" w:author="Arjan Kloosterboer" w:date="2017-09-20T00:53:00Z"/>
                <w:rFonts w:ascii="Calibri" w:hAnsi="Calibri" w:cs="Arial"/>
                <w:color w:val="000000"/>
                <w:sz w:val="22"/>
                <w:szCs w:val="24"/>
                <w:lang w:eastAsia="en-US"/>
              </w:rPr>
            </w:pPr>
            <w:del w:id="331" w:author="Arjan Kloosterboer" w:date="2017-09-20T00:53:00Z">
              <w:r w:rsidRPr="008A6917" w:rsidDel="00CF5A2C">
                <w:rPr>
                  <w:rFonts w:ascii="Calibri" w:hAnsi="Calibri" w:cs="Arial"/>
                  <w:b/>
                  <w:color w:val="000000"/>
                  <w:sz w:val="22"/>
                  <w:szCs w:val="24"/>
                  <w:lang w:eastAsia="en-US"/>
                </w:rPr>
                <w:delText>Indicatie materiële historie</w:delText>
              </w:r>
            </w:del>
          </w:p>
        </w:tc>
        <w:tc>
          <w:tcPr>
            <w:tcW w:w="6030" w:type="dxa"/>
            <w:gridSpan w:val="2"/>
            <w:tcBorders>
              <w:top w:val="nil"/>
              <w:left w:val="nil"/>
              <w:bottom w:val="nil"/>
              <w:right w:val="nil"/>
            </w:tcBorders>
          </w:tcPr>
          <w:p w14:paraId="2FA1CCBA" w14:textId="60011956" w:rsidR="00341AFA" w:rsidRPr="008A6917" w:rsidDel="00CF5A2C" w:rsidRDefault="00341AFA" w:rsidP="00341AFA">
            <w:pPr>
              <w:widowControl w:val="0"/>
              <w:autoSpaceDE w:val="0"/>
              <w:autoSpaceDN w:val="0"/>
              <w:adjustRightInd w:val="0"/>
              <w:spacing w:line="240" w:lineRule="auto"/>
              <w:contextualSpacing w:val="0"/>
              <w:rPr>
                <w:del w:id="332" w:author="Arjan Kloosterboer" w:date="2017-09-20T00:53:00Z"/>
                <w:rFonts w:ascii="Calibri" w:hAnsi="Calibri" w:cs="Arial"/>
                <w:color w:val="000000"/>
                <w:sz w:val="22"/>
                <w:szCs w:val="24"/>
                <w:lang w:eastAsia="en-US"/>
              </w:rPr>
            </w:pPr>
            <w:del w:id="333" w:author="Arjan Kloosterboer" w:date="2017-09-20T00:53:00Z">
              <w:r w:rsidRPr="008A6917" w:rsidDel="00CF5A2C">
                <w:rPr>
                  <w:rFonts w:ascii="Calibri" w:hAnsi="Calibri" w:cs="Arial"/>
                  <w:color w:val="000000"/>
                  <w:sz w:val="22"/>
                  <w:szCs w:val="24"/>
                  <w:lang w:eastAsia="en-US"/>
                </w:rPr>
                <w:delText>Ja</w:delText>
              </w:r>
            </w:del>
          </w:p>
        </w:tc>
      </w:tr>
      <w:tr w:rsidR="00341AFA" w:rsidRPr="008A6917" w:rsidDel="00CF5A2C" w14:paraId="63237F4E" w14:textId="250203C9" w:rsidTr="00341AFA">
        <w:trPr>
          <w:trHeight w:val="230"/>
          <w:del w:id="334" w:author="Arjan Kloosterboer" w:date="2017-09-20T00:53:00Z"/>
        </w:trPr>
        <w:tc>
          <w:tcPr>
            <w:tcW w:w="3330" w:type="dxa"/>
            <w:gridSpan w:val="2"/>
            <w:tcBorders>
              <w:top w:val="nil"/>
              <w:left w:val="nil"/>
              <w:bottom w:val="nil"/>
              <w:right w:val="nil"/>
            </w:tcBorders>
          </w:tcPr>
          <w:p w14:paraId="1079378A" w14:textId="32D47391" w:rsidR="00341AFA" w:rsidRPr="008A6917" w:rsidDel="00CF5A2C" w:rsidRDefault="00341AFA" w:rsidP="00341AFA">
            <w:pPr>
              <w:widowControl w:val="0"/>
              <w:autoSpaceDE w:val="0"/>
              <w:autoSpaceDN w:val="0"/>
              <w:adjustRightInd w:val="0"/>
              <w:spacing w:line="240" w:lineRule="auto"/>
              <w:contextualSpacing w:val="0"/>
              <w:rPr>
                <w:del w:id="335" w:author="Arjan Kloosterboer" w:date="2017-09-20T00:53:00Z"/>
                <w:rFonts w:ascii="Calibri" w:hAnsi="Calibri" w:cs="Arial"/>
                <w:color w:val="000000"/>
                <w:sz w:val="22"/>
                <w:szCs w:val="24"/>
                <w:lang w:eastAsia="en-US"/>
              </w:rPr>
            </w:pPr>
            <w:del w:id="336" w:author="Arjan Kloosterboer" w:date="2017-09-20T00:53:00Z">
              <w:r w:rsidRPr="008A6917" w:rsidDel="00CF5A2C">
                <w:rPr>
                  <w:rFonts w:ascii="Calibri" w:hAnsi="Calibri" w:cs="Arial"/>
                  <w:b/>
                  <w:color w:val="000000"/>
                  <w:sz w:val="22"/>
                  <w:szCs w:val="24"/>
                  <w:lang w:eastAsia="en-US"/>
                </w:rPr>
                <w:delText>Indicatie formele historie</w:delText>
              </w:r>
            </w:del>
          </w:p>
        </w:tc>
        <w:tc>
          <w:tcPr>
            <w:tcW w:w="6030" w:type="dxa"/>
            <w:gridSpan w:val="2"/>
            <w:tcBorders>
              <w:top w:val="nil"/>
              <w:left w:val="nil"/>
              <w:bottom w:val="nil"/>
              <w:right w:val="nil"/>
            </w:tcBorders>
          </w:tcPr>
          <w:p w14:paraId="15546E98" w14:textId="1B624BC8" w:rsidR="00341AFA" w:rsidRPr="008A6917" w:rsidDel="00CF5A2C" w:rsidRDefault="00341AFA" w:rsidP="00341AFA">
            <w:pPr>
              <w:widowControl w:val="0"/>
              <w:autoSpaceDE w:val="0"/>
              <w:autoSpaceDN w:val="0"/>
              <w:adjustRightInd w:val="0"/>
              <w:spacing w:line="240" w:lineRule="auto"/>
              <w:contextualSpacing w:val="0"/>
              <w:rPr>
                <w:del w:id="337" w:author="Arjan Kloosterboer" w:date="2017-09-20T00:53:00Z"/>
                <w:rFonts w:ascii="Calibri" w:hAnsi="Calibri" w:cs="Arial"/>
                <w:color w:val="000000"/>
                <w:sz w:val="22"/>
                <w:szCs w:val="24"/>
                <w:lang w:eastAsia="en-US"/>
              </w:rPr>
            </w:pPr>
            <w:del w:id="338" w:author="Arjan Kloosterboer" w:date="2017-09-20T00:53:00Z">
              <w:r w:rsidRPr="008A6917" w:rsidDel="00CF5A2C">
                <w:rPr>
                  <w:rFonts w:ascii="Calibri" w:hAnsi="Calibri" w:cs="Arial"/>
                  <w:color w:val="000000"/>
                  <w:sz w:val="22"/>
                  <w:szCs w:val="24"/>
                  <w:lang w:eastAsia="en-US"/>
                </w:rPr>
                <w:delText>Ja</w:delText>
              </w:r>
            </w:del>
          </w:p>
        </w:tc>
      </w:tr>
      <w:tr w:rsidR="00341AFA" w:rsidRPr="008A6917" w:rsidDel="00CF5A2C" w14:paraId="33C0969E" w14:textId="310275FA" w:rsidTr="00341AFA">
        <w:trPr>
          <w:trHeight w:val="230"/>
          <w:del w:id="339" w:author="Arjan Kloosterboer" w:date="2017-09-20T00:53:00Z"/>
        </w:trPr>
        <w:tc>
          <w:tcPr>
            <w:tcW w:w="3330" w:type="dxa"/>
            <w:gridSpan w:val="2"/>
            <w:tcBorders>
              <w:top w:val="nil"/>
              <w:left w:val="nil"/>
              <w:bottom w:val="nil"/>
              <w:right w:val="nil"/>
            </w:tcBorders>
          </w:tcPr>
          <w:p w14:paraId="63D7B51E" w14:textId="5957FE79" w:rsidR="00341AFA" w:rsidRPr="008A6917" w:rsidDel="00CF5A2C" w:rsidRDefault="00341AFA" w:rsidP="00341AFA">
            <w:pPr>
              <w:widowControl w:val="0"/>
              <w:autoSpaceDE w:val="0"/>
              <w:autoSpaceDN w:val="0"/>
              <w:adjustRightInd w:val="0"/>
              <w:spacing w:line="240" w:lineRule="auto"/>
              <w:contextualSpacing w:val="0"/>
              <w:rPr>
                <w:del w:id="340" w:author="Arjan Kloosterboer" w:date="2017-09-20T00:53:00Z"/>
                <w:rFonts w:ascii="Calibri" w:hAnsi="Calibri" w:cs="Arial"/>
                <w:b/>
                <w:color w:val="000000"/>
                <w:sz w:val="22"/>
                <w:szCs w:val="24"/>
                <w:lang w:eastAsia="en-US"/>
              </w:rPr>
            </w:pPr>
            <w:del w:id="341" w:author="Arjan Kloosterboer" w:date="2017-09-20T00:53:00Z">
              <w:r w:rsidRPr="008A6917" w:rsidDel="00CF5A2C">
                <w:rPr>
                  <w:rFonts w:ascii="Calibri" w:hAnsi="Calibri" w:cs="Arial"/>
                  <w:b/>
                  <w:color w:val="000000"/>
                  <w:sz w:val="22"/>
                  <w:szCs w:val="24"/>
                  <w:lang w:eastAsia="en-US"/>
                </w:rPr>
                <w:delText>Aanduiding gebeurtenis</w:delText>
              </w:r>
            </w:del>
          </w:p>
        </w:tc>
        <w:tc>
          <w:tcPr>
            <w:tcW w:w="6030" w:type="dxa"/>
            <w:gridSpan w:val="2"/>
            <w:tcBorders>
              <w:top w:val="nil"/>
              <w:left w:val="nil"/>
              <w:bottom w:val="nil"/>
              <w:right w:val="nil"/>
            </w:tcBorders>
          </w:tcPr>
          <w:p w14:paraId="654C1B4F" w14:textId="1FCA5A99" w:rsidR="00341AFA" w:rsidRPr="008A6917" w:rsidDel="00CF5A2C" w:rsidRDefault="00341AFA" w:rsidP="00341AFA">
            <w:pPr>
              <w:widowControl w:val="0"/>
              <w:autoSpaceDE w:val="0"/>
              <w:autoSpaceDN w:val="0"/>
              <w:adjustRightInd w:val="0"/>
              <w:spacing w:line="240" w:lineRule="auto"/>
              <w:contextualSpacing w:val="0"/>
              <w:rPr>
                <w:del w:id="342" w:author="Arjan Kloosterboer" w:date="2017-09-20T00:53:00Z"/>
                <w:rFonts w:ascii="Calibri" w:hAnsi="Calibri" w:cs="Arial"/>
                <w:color w:val="000000"/>
                <w:sz w:val="22"/>
                <w:szCs w:val="24"/>
                <w:lang w:eastAsia="en-US"/>
              </w:rPr>
            </w:pPr>
          </w:p>
        </w:tc>
      </w:tr>
      <w:tr w:rsidR="00341AFA" w:rsidRPr="008A6917" w:rsidDel="00CF5A2C" w14:paraId="4B2207D2" w14:textId="74CD30E5" w:rsidTr="00341AFA">
        <w:trPr>
          <w:trHeight w:val="230"/>
          <w:del w:id="343" w:author="Arjan Kloosterboer" w:date="2017-09-20T00:53:00Z"/>
        </w:trPr>
        <w:tc>
          <w:tcPr>
            <w:tcW w:w="3330" w:type="dxa"/>
            <w:gridSpan w:val="2"/>
            <w:tcBorders>
              <w:top w:val="nil"/>
              <w:left w:val="nil"/>
              <w:bottom w:val="nil"/>
              <w:right w:val="nil"/>
            </w:tcBorders>
          </w:tcPr>
          <w:p w14:paraId="7E5EFAF8" w14:textId="075797B4" w:rsidR="00341AFA" w:rsidRPr="008A6917" w:rsidDel="00CF5A2C" w:rsidRDefault="00341AFA" w:rsidP="00341AFA">
            <w:pPr>
              <w:widowControl w:val="0"/>
              <w:autoSpaceDE w:val="0"/>
              <w:autoSpaceDN w:val="0"/>
              <w:adjustRightInd w:val="0"/>
              <w:spacing w:line="240" w:lineRule="auto"/>
              <w:contextualSpacing w:val="0"/>
              <w:rPr>
                <w:del w:id="344" w:author="Arjan Kloosterboer" w:date="2017-09-20T00:53:00Z"/>
                <w:rFonts w:ascii="Calibri" w:hAnsi="Calibri" w:cs="Arial"/>
                <w:color w:val="000000"/>
                <w:sz w:val="22"/>
                <w:szCs w:val="24"/>
                <w:lang w:eastAsia="en-US"/>
              </w:rPr>
            </w:pPr>
            <w:del w:id="345" w:author="Arjan Kloosterboer" w:date="2017-09-20T00:53:00Z">
              <w:r w:rsidRPr="008A6917" w:rsidDel="00CF5A2C">
                <w:rPr>
                  <w:rFonts w:ascii="Calibri" w:hAnsi="Calibri" w:cs="Arial"/>
                  <w:b/>
                  <w:color w:val="000000"/>
                  <w:sz w:val="22"/>
                  <w:szCs w:val="24"/>
                  <w:lang w:eastAsia="en-US"/>
                </w:rPr>
                <w:delText>Aanduiding brondocument</w:delText>
              </w:r>
            </w:del>
          </w:p>
        </w:tc>
        <w:tc>
          <w:tcPr>
            <w:tcW w:w="6030" w:type="dxa"/>
            <w:gridSpan w:val="2"/>
            <w:tcBorders>
              <w:top w:val="nil"/>
              <w:left w:val="nil"/>
              <w:bottom w:val="nil"/>
              <w:right w:val="nil"/>
            </w:tcBorders>
          </w:tcPr>
          <w:p w14:paraId="1CCEF88D" w14:textId="46639162" w:rsidR="00341AFA" w:rsidRPr="008A6917" w:rsidDel="00CF5A2C" w:rsidRDefault="00341AFA" w:rsidP="00341AFA">
            <w:pPr>
              <w:widowControl w:val="0"/>
              <w:autoSpaceDE w:val="0"/>
              <w:autoSpaceDN w:val="0"/>
              <w:adjustRightInd w:val="0"/>
              <w:spacing w:line="240" w:lineRule="auto"/>
              <w:contextualSpacing w:val="0"/>
              <w:rPr>
                <w:del w:id="346" w:author="Arjan Kloosterboer" w:date="2017-09-20T00:53:00Z"/>
                <w:rFonts w:ascii="Calibri" w:hAnsi="Calibri" w:cs="Arial"/>
                <w:color w:val="000000"/>
                <w:sz w:val="22"/>
                <w:szCs w:val="24"/>
                <w:lang w:eastAsia="en-US"/>
              </w:rPr>
            </w:pPr>
          </w:p>
        </w:tc>
      </w:tr>
      <w:tr w:rsidR="00341AFA" w:rsidRPr="008A6917" w:rsidDel="00CF5A2C" w14:paraId="74351C92" w14:textId="40E9D698" w:rsidTr="00341AFA">
        <w:trPr>
          <w:trHeight w:val="230"/>
          <w:del w:id="347" w:author="Arjan Kloosterboer" w:date="2017-09-20T00:53:00Z"/>
        </w:trPr>
        <w:tc>
          <w:tcPr>
            <w:tcW w:w="3330" w:type="dxa"/>
            <w:gridSpan w:val="2"/>
            <w:tcBorders>
              <w:top w:val="nil"/>
              <w:left w:val="nil"/>
              <w:bottom w:val="nil"/>
              <w:right w:val="nil"/>
            </w:tcBorders>
          </w:tcPr>
          <w:p w14:paraId="7392F1E1" w14:textId="7F1A1CAF" w:rsidR="00341AFA" w:rsidRPr="008A6917" w:rsidDel="00CF5A2C" w:rsidRDefault="00341AFA" w:rsidP="00341AFA">
            <w:pPr>
              <w:widowControl w:val="0"/>
              <w:autoSpaceDE w:val="0"/>
              <w:autoSpaceDN w:val="0"/>
              <w:adjustRightInd w:val="0"/>
              <w:spacing w:line="240" w:lineRule="auto"/>
              <w:contextualSpacing w:val="0"/>
              <w:rPr>
                <w:del w:id="348" w:author="Arjan Kloosterboer" w:date="2017-09-20T00:53:00Z"/>
                <w:rFonts w:ascii="Calibri" w:hAnsi="Calibri" w:cs="Arial"/>
                <w:color w:val="000000"/>
                <w:sz w:val="22"/>
                <w:szCs w:val="24"/>
                <w:lang w:eastAsia="en-US"/>
              </w:rPr>
            </w:pPr>
            <w:del w:id="349" w:author="Arjan Kloosterboer" w:date="2017-09-20T00:53:00Z">
              <w:r w:rsidRPr="008A6917" w:rsidDel="00CF5A2C">
                <w:rPr>
                  <w:rFonts w:ascii="Calibri" w:hAnsi="Calibri" w:cs="Arial"/>
                  <w:b/>
                  <w:color w:val="000000"/>
                  <w:sz w:val="22"/>
                  <w:szCs w:val="24"/>
                  <w:lang w:eastAsia="en-US"/>
                </w:rPr>
                <w:delText>Indicatie in onderzoek</w:delText>
              </w:r>
            </w:del>
          </w:p>
        </w:tc>
        <w:tc>
          <w:tcPr>
            <w:tcW w:w="6030" w:type="dxa"/>
            <w:gridSpan w:val="2"/>
            <w:tcBorders>
              <w:top w:val="nil"/>
              <w:left w:val="nil"/>
              <w:bottom w:val="nil"/>
              <w:right w:val="nil"/>
            </w:tcBorders>
          </w:tcPr>
          <w:p w14:paraId="675648D6" w14:textId="27CB64E1" w:rsidR="00341AFA" w:rsidRPr="008A6917" w:rsidDel="00CF5A2C" w:rsidRDefault="00341AFA" w:rsidP="00341AFA">
            <w:pPr>
              <w:widowControl w:val="0"/>
              <w:autoSpaceDE w:val="0"/>
              <w:autoSpaceDN w:val="0"/>
              <w:adjustRightInd w:val="0"/>
              <w:spacing w:line="240" w:lineRule="auto"/>
              <w:contextualSpacing w:val="0"/>
              <w:rPr>
                <w:del w:id="350" w:author="Arjan Kloosterboer" w:date="2017-09-20T00:53:00Z"/>
                <w:rFonts w:ascii="Calibri" w:hAnsi="Calibri" w:cs="Arial"/>
                <w:color w:val="000000"/>
                <w:sz w:val="22"/>
                <w:szCs w:val="24"/>
                <w:lang w:eastAsia="en-US"/>
              </w:rPr>
            </w:pPr>
            <w:del w:id="351" w:author="Arjan Kloosterboer" w:date="2017-09-20T00:53:00Z">
              <w:r w:rsidRPr="008A6917" w:rsidDel="00CF5A2C">
                <w:rPr>
                  <w:rFonts w:ascii="Calibri" w:hAnsi="Calibri" w:cs="Arial"/>
                  <w:color w:val="000000"/>
                  <w:sz w:val="22"/>
                  <w:szCs w:val="24"/>
                  <w:lang w:eastAsia="en-US"/>
                </w:rPr>
                <w:delText>Nee</w:delText>
              </w:r>
            </w:del>
          </w:p>
        </w:tc>
      </w:tr>
      <w:tr w:rsidR="00341AFA" w:rsidRPr="008A6917" w:rsidDel="00CF5A2C" w14:paraId="3E1D5D96" w14:textId="697F06BA" w:rsidTr="00341AFA">
        <w:trPr>
          <w:del w:id="352" w:author="Arjan Kloosterboer" w:date="2017-09-20T00:53:00Z"/>
        </w:trPr>
        <w:tc>
          <w:tcPr>
            <w:tcW w:w="3330" w:type="dxa"/>
            <w:gridSpan w:val="2"/>
            <w:tcBorders>
              <w:top w:val="nil"/>
              <w:left w:val="nil"/>
              <w:bottom w:val="nil"/>
              <w:right w:val="nil"/>
            </w:tcBorders>
          </w:tcPr>
          <w:p w14:paraId="3495FD48" w14:textId="026157F3" w:rsidR="00341AFA" w:rsidRPr="008A6917" w:rsidDel="00CF5A2C" w:rsidRDefault="00341AFA" w:rsidP="00341AFA">
            <w:pPr>
              <w:widowControl w:val="0"/>
              <w:autoSpaceDE w:val="0"/>
              <w:autoSpaceDN w:val="0"/>
              <w:adjustRightInd w:val="0"/>
              <w:spacing w:line="240" w:lineRule="auto"/>
              <w:contextualSpacing w:val="0"/>
              <w:rPr>
                <w:del w:id="353" w:author="Arjan Kloosterboer" w:date="2017-09-20T00:53:00Z"/>
                <w:rFonts w:ascii="Calibri" w:hAnsi="Calibri" w:cs="Arial"/>
                <w:color w:val="000000"/>
                <w:sz w:val="22"/>
                <w:szCs w:val="24"/>
                <w:lang w:eastAsia="en-US"/>
              </w:rPr>
            </w:pPr>
            <w:del w:id="354" w:author="Arjan Kloosterboer" w:date="2017-09-20T00:53:00Z">
              <w:r w:rsidRPr="008A6917" w:rsidDel="00CF5A2C">
                <w:rPr>
                  <w:rFonts w:ascii="Calibri" w:hAnsi="Calibri" w:cs="Arial"/>
                  <w:b/>
                  <w:color w:val="000000"/>
                  <w:sz w:val="22"/>
                  <w:szCs w:val="24"/>
                  <w:lang w:eastAsia="en-US"/>
                </w:rPr>
                <w:delText>Aanduiding strijdigheid/nietigheid</w:delText>
              </w:r>
            </w:del>
          </w:p>
        </w:tc>
        <w:tc>
          <w:tcPr>
            <w:tcW w:w="6030" w:type="dxa"/>
            <w:gridSpan w:val="2"/>
            <w:tcBorders>
              <w:top w:val="nil"/>
              <w:left w:val="nil"/>
              <w:bottom w:val="nil"/>
              <w:right w:val="nil"/>
            </w:tcBorders>
          </w:tcPr>
          <w:p w14:paraId="792290E3" w14:textId="6B77AEEF" w:rsidR="00341AFA" w:rsidRPr="008A6917" w:rsidDel="00CF5A2C" w:rsidRDefault="00341AFA" w:rsidP="00341AFA">
            <w:pPr>
              <w:widowControl w:val="0"/>
              <w:autoSpaceDE w:val="0"/>
              <w:autoSpaceDN w:val="0"/>
              <w:adjustRightInd w:val="0"/>
              <w:spacing w:line="240" w:lineRule="auto"/>
              <w:contextualSpacing w:val="0"/>
              <w:rPr>
                <w:del w:id="355" w:author="Arjan Kloosterboer" w:date="2017-09-20T00:53:00Z"/>
                <w:rFonts w:ascii="Calibri" w:hAnsi="Calibri" w:cs="Arial"/>
                <w:color w:val="000000"/>
                <w:sz w:val="22"/>
                <w:szCs w:val="24"/>
                <w:lang w:eastAsia="en-US"/>
              </w:rPr>
            </w:pPr>
            <w:del w:id="356" w:author="Arjan Kloosterboer" w:date="2017-09-20T00:53:00Z">
              <w:r w:rsidRPr="008A6917" w:rsidDel="00CF5A2C">
                <w:rPr>
                  <w:rFonts w:ascii="Calibri" w:hAnsi="Calibri" w:cs="Arial"/>
                  <w:color w:val="000000"/>
                  <w:sz w:val="22"/>
                  <w:szCs w:val="24"/>
                  <w:lang w:eastAsia="en-US"/>
                </w:rPr>
                <w:delText>Nee</w:delText>
              </w:r>
            </w:del>
          </w:p>
        </w:tc>
      </w:tr>
      <w:tr w:rsidR="00341AFA" w:rsidRPr="008A6917" w:rsidDel="00CF5A2C" w14:paraId="28DC96DA" w14:textId="107562B2" w:rsidTr="00341AFA">
        <w:trPr>
          <w:trHeight w:val="230"/>
          <w:del w:id="357" w:author="Arjan Kloosterboer" w:date="2017-09-20T00:53:00Z"/>
        </w:trPr>
        <w:tc>
          <w:tcPr>
            <w:tcW w:w="3330" w:type="dxa"/>
            <w:gridSpan w:val="2"/>
            <w:tcBorders>
              <w:top w:val="nil"/>
              <w:left w:val="nil"/>
              <w:bottom w:val="nil"/>
              <w:right w:val="nil"/>
            </w:tcBorders>
          </w:tcPr>
          <w:p w14:paraId="079C068F" w14:textId="1E530D1B" w:rsidR="00341AFA" w:rsidRPr="008A6917" w:rsidDel="00CF5A2C" w:rsidRDefault="00341AFA" w:rsidP="00341AFA">
            <w:pPr>
              <w:widowControl w:val="0"/>
              <w:autoSpaceDE w:val="0"/>
              <w:autoSpaceDN w:val="0"/>
              <w:adjustRightInd w:val="0"/>
              <w:spacing w:line="240" w:lineRule="auto"/>
              <w:contextualSpacing w:val="0"/>
              <w:rPr>
                <w:del w:id="358" w:author="Arjan Kloosterboer" w:date="2017-09-20T00:53:00Z"/>
                <w:rFonts w:ascii="Calibri" w:hAnsi="Calibri" w:cs="Arial"/>
                <w:color w:val="000000"/>
                <w:sz w:val="22"/>
                <w:szCs w:val="24"/>
                <w:lang w:eastAsia="en-US"/>
              </w:rPr>
            </w:pPr>
            <w:del w:id="359" w:author="Arjan Kloosterboer" w:date="2017-09-20T00:53:00Z">
              <w:r w:rsidRPr="008A6917" w:rsidDel="00CF5A2C">
                <w:rPr>
                  <w:rFonts w:ascii="Calibri" w:hAnsi="Calibri" w:cs="Arial"/>
                  <w:b/>
                  <w:color w:val="000000"/>
                  <w:sz w:val="22"/>
                  <w:szCs w:val="24"/>
                  <w:lang w:eastAsia="en-US"/>
                </w:rPr>
                <w:delText>Indicatie kardinaliteit</w:delText>
              </w:r>
            </w:del>
          </w:p>
        </w:tc>
        <w:tc>
          <w:tcPr>
            <w:tcW w:w="6030" w:type="dxa"/>
            <w:gridSpan w:val="2"/>
            <w:tcBorders>
              <w:top w:val="nil"/>
              <w:left w:val="nil"/>
              <w:bottom w:val="nil"/>
              <w:right w:val="nil"/>
            </w:tcBorders>
          </w:tcPr>
          <w:p w14:paraId="07B43EDF" w14:textId="6AA9BF7D" w:rsidR="00341AFA" w:rsidRPr="008A6917" w:rsidDel="00CF5A2C" w:rsidRDefault="00341AFA" w:rsidP="00341AFA">
            <w:pPr>
              <w:widowControl w:val="0"/>
              <w:autoSpaceDE w:val="0"/>
              <w:autoSpaceDN w:val="0"/>
              <w:adjustRightInd w:val="0"/>
              <w:spacing w:line="240" w:lineRule="auto"/>
              <w:contextualSpacing w:val="0"/>
              <w:rPr>
                <w:del w:id="360" w:author="Arjan Kloosterboer" w:date="2017-09-20T00:53:00Z"/>
                <w:rFonts w:ascii="Calibri" w:hAnsi="Calibri" w:cs="Arial"/>
                <w:color w:val="000000"/>
                <w:sz w:val="22"/>
                <w:szCs w:val="24"/>
                <w:lang w:eastAsia="en-US"/>
              </w:rPr>
            </w:pPr>
            <w:del w:id="361" w:author="Arjan Kloosterboer" w:date="2017-09-20T00:53:00Z">
              <w:r w:rsidRPr="008A6917" w:rsidDel="00CF5A2C">
                <w:rPr>
                  <w:rFonts w:ascii="Calibri" w:hAnsi="Calibri" w:cs="Arial"/>
                  <w:color w:val="000000"/>
                  <w:sz w:val="22"/>
                  <w:szCs w:val="24"/>
                  <w:lang w:eastAsia="en-US"/>
                </w:rPr>
                <w:delText xml:space="preserve"> - </w:delText>
              </w:r>
              <w:r w:rsidR="00A85696" w:rsidRPr="008A6917" w:rsidDel="00CF5A2C">
                <w:rPr>
                  <w:rFonts w:ascii="Calibri" w:hAnsi="Calibri" w:cs="Arial"/>
                  <w:color w:val="000000"/>
                  <w:sz w:val="22"/>
                  <w:szCs w:val="24"/>
                  <w:lang w:eastAsia="en-US"/>
                </w:rPr>
                <w:fldChar w:fldCharType="begin" w:fldLock="1"/>
              </w:r>
              <w:r w:rsidRPr="008A6917" w:rsidDel="00CF5A2C">
                <w:rPr>
                  <w:rFonts w:ascii="Calibri" w:hAnsi="Calibri" w:cs="Arial"/>
                  <w:color w:val="000000"/>
                  <w:sz w:val="22"/>
                  <w:szCs w:val="24"/>
                  <w:lang w:eastAsia="en-US"/>
                </w:rPr>
                <w:delInstrText>MERGEFIELD Att.UpperBound</w:delInstrText>
              </w:r>
              <w:r w:rsidR="00A85696" w:rsidRPr="008A6917" w:rsidDel="00CF5A2C">
                <w:rPr>
                  <w:rFonts w:ascii="Calibri" w:hAnsi="Calibri" w:cs="Arial"/>
                  <w:color w:val="000000"/>
                  <w:sz w:val="22"/>
                  <w:szCs w:val="24"/>
                  <w:lang w:eastAsia="en-US"/>
                </w:rPr>
                <w:fldChar w:fldCharType="separate"/>
              </w:r>
              <w:r w:rsidRPr="008A6917" w:rsidDel="00CF5A2C">
                <w:rPr>
                  <w:rFonts w:ascii="Calibri" w:hAnsi="Calibri" w:cs="Arial"/>
                  <w:color w:val="000000"/>
                  <w:sz w:val="22"/>
                  <w:szCs w:val="24"/>
                  <w:lang w:eastAsia="en-US"/>
                </w:rPr>
                <w:delText>1</w:delText>
              </w:r>
              <w:r w:rsidR="00A85696" w:rsidRPr="008A6917" w:rsidDel="00CF5A2C">
                <w:rPr>
                  <w:rFonts w:ascii="Calibri" w:hAnsi="Calibri" w:cs="Arial"/>
                  <w:color w:val="000000"/>
                  <w:sz w:val="22"/>
                  <w:szCs w:val="24"/>
                  <w:lang w:eastAsia="en-US"/>
                </w:rPr>
                <w:fldChar w:fldCharType="end"/>
              </w:r>
            </w:del>
          </w:p>
        </w:tc>
      </w:tr>
      <w:tr w:rsidR="00341AFA" w:rsidRPr="008A6917" w:rsidDel="00CF5A2C" w14:paraId="19C41524" w14:textId="5BE186A1" w:rsidTr="00341AFA">
        <w:trPr>
          <w:trHeight w:val="230"/>
          <w:del w:id="362" w:author="Arjan Kloosterboer" w:date="2017-09-20T00:53:00Z"/>
        </w:trPr>
        <w:tc>
          <w:tcPr>
            <w:tcW w:w="3330" w:type="dxa"/>
            <w:gridSpan w:val="2"/>
            <w:tcBorders>
              <w:top w:val="nil"/>
              <w:left w:val="nil"/>
              <w:bottom w:val="nil"/>
              <w:right w:val="nil"/>
            </w:tcBorders>
          </w:tcPr>
          <w:p w14:paraId="3193F89F" w14:textId="07DB8973" w:rsidR="00341AFA" w:rsidRPr="008A6917" w:rsidDel="00CF5A2C" w:rsidRDefault="00341AFA" w:rsidP="00341AFA">
            <w:pPr>
              <w:widowControl w:val="0"/>
              <w:autoSpaceDE w:val="0"/>
              <w:autoSpaceDN w:val="0"/>
              <w:adjustRightInd w:val="0"/>
              <w:spacing w:line="240" w:lineRule="auto"/>
              <w:contextualSpacing w:val="0"/>
              <w:rPr>
                <w:del w:id="363" w:author="Arjan Kloosterboer" w:date="2017-09-20T00:53:00Z"/>
                <w:rFonts w:ascii="Calibri" w:hAnsi="Calibri" w:cs="Arial"/>
                <w:color w:val="000000"/>
                <w:sz w:val="22"/>
                <w:szCs w:val="24"/>
                <w:lang w:eastAsia="en-US"/>
              </w:rPr>
            </w:pPr>
            <w:del w:id="364" w:author="Arjan Kloosterboer" w:date="2017-09-20T00:53:00Z">
              <w:r w:rsidRPr="008A6917" w:rsidDel="00CF5A2C">
                <w:rPr>
                  <w:rFonts w:ascii="Calibri" w:hAnsi="Calibri" w:cs="Arial"/>
                  <w:b/>
                  <w:color w:val="000000"/>
                  <w:sz w:val="22"/>
                  <w:szCs w:val="24"/>
                  <w:lang w:eastAsia="en-US"/>
                </w:rPr>
                <w:delText>Indicatie authentiek</w:delText>
              </w:r>
            </w:del>
          </w:p>
        </w:tc>
        <w:tc>
          <w:tcPr>
            <w:tcW w:w="6030" w:type="dxa"/>
            <w:gridSpan w:val="2"/>
            <w:tcBorders>
              <w:top w:val="nil"/>
              <w:left w:val="nil"/>
              <w:bottom w:val="nil"/>
              <w:right w:val="nil"/>
            </w:tcBorders>
          </w:tcPr>
          <w:p w14:paraId="14B5B3EC" w14:textId="0C34AD1A" w:rsidR="00341AFA" w:rsidRPr="008A6917" w:rsidDel="00CF5A2C" w:rsidRDefault="00341AFA" w:rsidP="00341AFA">
            <w:pPr>
              <w:widowControl w:val="0"/>
              <w:autoSpaceDE w:val="0"/>
              <w:autoSpaceDN w:val="0"/>
              <w:adjustRightInd w:val="0"/>
              <w:spacing w:line="240" w:lineRule="auto"/>
              <w:contextualSpacing w:val="0"/>
              <w:rPr>
                <w:del w:id="365" w:author="Arjan Kloosterboer" w:date="2017-09-20T00:53:00Z"/>
                <w:rFonts w:ascii="Calibri" w:hAnsi="Calibri" w:cs="Arial"/>
                <w:color w:val="000000"/>
                <w:sz w:val="22"/>
                <w:szCs w:val="24"/>
                <w:lang w:eastAsia="en-US"/>
              </w:rPr>
            </w:pPr>
            <w:del w:id="366" w:author="Arjan Kloosterboer" w:date="2017-09-20T00:53:00Z">
              <w:r w:rsidRPr="008A6917" w:rsidDel="00CF5A2C">
                <w:rPr>
                  <w:rFonts w:ascii="Calibri" w:hAnsi="Calibri" w:cs="Arial"/>
                  <w:color w:val="000000"/>
                  <w:sz w:val="22"/>
                  <w:szCs w:val="24"/>
                  <w:lang w:eastAsia="en-US"/>
                </w:rPr>
                <w:delText>Gemeentelijk kerngegeven</w:delText>
              </w:r>
            </w:del>
          </w:p>
        </w:tc>
      </w:tr>
      <w:tr w:rsidR="00341AFA" w:rsidRPr="008A6917" w:rsidDel="00CF5A2C" w14:paraId="7F350C56" w14:textId="379AD74C" w:rsidTr="00341AFA">
        <w:trPr>
          <w:trHeight w:val="230"/>
          <w:del w:id="367" w:author="Arjan Kloosterboer" w:date="2017-09-20T00:53:00Z"/>
        </w:trPr>
        <w:tc>
          <w:tcPr>
            <w:tcW w:w="3330" w:type="dxa"/>
            <w:gridSpan w:val="2"/>
            <w:tcBorders>
              <w:top w:val="nil"/>
              <w:left w:val="nil"/>
              <w:bottom w:val="nil"/>
              <w:right w:val="nil"/>
            </w:tcBorders>
          </w:tcPr>
          <w:p w14:paraId="126BC698" w14:textId="75F6ACA9" w:rsidR="00341AFA" w:rsidRPr="008A6917" w:rsidDel="00CF5A2C" w:rsidRDefault="00341AFA" w:rsidP="00341AFA">
            <w:pPr>
              <w:widowControl w:val="0"/>
              <w:autoSpaceDE w:val="0"/>
              <w:autoSpaceDN w:val="0"/>
              <w:adjustRightInd w:val="0"/>
              <w:spacing w:line="240" w:lineRule="auto"/>
              <w:contextualSpacing w:val="0"/>
              <w:rPr>
                <w:del w:id="368" w:author="Arjan Kloosterboer" w:date="2017-09-20T00:53:00Z"/>
                <w:rFonts w:ascii="Calibri" w:hAnsi="Calibri" w:cs="Arial"/>
                <w:b/>
                <w:color w:val="000000"/>
                <w:sz w:val="22"/>
                <w:szCs w:val="24"/>
                <w:lang w:eastAsia="en-US"/>
              </w:rPr>
            </w:pPr>
            <w:del w:id="369" w:author="Arjan Kloosterboer" w:date="2017-09-20T00:53:00Z">
              <w:r w:rsidRPr="008A6917" w:rsidDel="00CF5A2C">
                <w:rPr>
                  <w:rFonts w:ascii="Calibri" w:hAnsi="Calibri" w:cs="Arial"/>
                  <w:b/>
                  <w:color w:val="000000"/>
                  <w:sz w:val="22"/>
                  <w:szCs w:val="24"/>
                  <w:lang w:eastAsia="en-US"/>
                </w:rPr>
                <w:delText xml:space="preserve">Regels </w:delText>
              </w:r>
            </w:del>
          </w:p>
        </w:tc>
        <w:tc>
          <w:tcPr>
            <w:tcW w:w="6030" w:type="dxa"/>
            <w:gridSpan w:val="2"/>
            <w:tcBorders>
              <w:top w:val="nil"/>
              <w:left w:val="nil"/>
              <w:bottom w:val="nil"/>
              <w:right w:val="nil"/>
            </w:tcBorders>
          </w:tcPr>
          <w:p w14:paraId="4BAE77C1" w14:textId="134ACCAD" w:rsidR="00341AFA" w:rsidRPr="008A6917" w:rsidDel="00CF5A2C" w:rsidRDefault="00341AFA" w:rsidP="00341AFA">
            <w:pPr>
              <w:widowControl w:val="0"/>
              <w:autoSpaceDE w:val="0"/>
              <w:autoSpaceDN w:val="0"/>
              <w:adjustRightInd w:val="0"/>
              <w:spacing w:line="240" w:lineRule="auto"/>
              <w:contextualSpacing w:val="0"/>
              <w:rPr>
                <w:del w:id="370" w:author="Arjan Kloosterboer" w:date="2017-09-20T00:53:00Z"/>
                <w:rFonts w:ascii="Calibri" w:hAnsi="Calibri" w:cs="Arial"/>
                <w:color w:val="000000"/>
                <w:sz w:val="22"/>
                <w:szCs w:val="24"/>
                <w:lang w:eastAsia="en-US"/>
              </w:rPr>
            </w:pPr>
            <w:del w:id="371" w:author="Arjan Kloosterboer" w:date="2017-09-20T00:53:00Z">
              <w:r w:rsidRPr="008A6917" w:rsidDel="00CF5A2C">
                <w:rPr>
                  <w:rFonts w:ascii="Calibri" w:hAnsi="Calibri" w:cs="Arial"/>
                  <w:color w:val="000000"/>
                  <w:sz w:val="22"/>
                  <w:szCs w:val="24"/>
                  <w:lang w:eastAsia="en-US"/>
                </w:rPr>
                <w:delText>Dit attribuutsoort moet van een waarde voorzien zijn als de attribuutsoort ‘Status’ de waarde ‘gearchiveerd’ heeft.</w:delText>
              </w:r>
            </w:del>
          </w:p>
        </w:tc>
      </w:tr>
      <w:tr w:rsidR="00341AFA" w:rsidRPr="008A6917" w:rsidDel="00CF5A2C" w14:paraId="4C014FFB" w14:textId="0F0D8A38" w:rsidTr="00341AFA">
        <w:trPr>
          <w:del w:id="372" w:author="Arjan Kloosterboer" w:date="2017-09-20T00:53:00Z"/>
        </w:trPr>
        <w:tc>
          <w:tcPr>
            <w:tcW w:w="9360" w:type="dxa"/>
            <w:gridSpan w:val="4"/>
            <w:tcBorders>
              <w:top w:val="nil"/>
              <w:left w:val="nil"/>
              <w:bottom w:val="nil"/>
              <w:right w:val="nil"/>
            </w:tcBorders>
          </w:tcPr>
          <w:p w14:paraId="31274EA8" w14:textId="6F4D99AE" w:rsidR="00341AFA" w:rsidRPr="008A6917" w:rsidDel="00CF5A2C" w:rsidRDefault="00341AFA" w:rsidP="00341AFA">
            <w:pPr>
              <w:widowControl w:val="0"/>
              <w:autoSpaceDE w:val="0"/>
              <w:autoSpaceDN w:val="0"/>
              <w:adjustRightInd w:val="0"/>
              <w:spacing w:line="240" w:lineRule="auto"/>
              <w:contextualSpacing w:val="0"/>
              <w:rPr>
                <w:del w:id="373" w:author="Arjan Kloosterboer" w:date="2017-09-20T00:53:00Z"/>
                <w:rFonts w:ascii="Calibri" w:hAnsi="Calibri" w:cs="Arial"/>
                <w:color w:val="000000"/>
                <w:sz w:val="22"/>
                <w:szCs w:val="24"/>
                <w:lang w:eastAsia="en-US"/>
              </w:rPr>
            </w:pPr>
            <w:del w:id="374" w:author="Arjan Kloosterboer" w:date="2017-09-20T00:53:00Z">
              <w:r w:rsidRPr="008A6917" w:rsidDel="00CF5A2C">
                <w:rPr>
                  <w:rFonts w:ascii="Calibri" w:hAnsi="Calibri" w:cs="Arial"/>
                  <w:b/>
                  <w:color w:val="000000"/>
                  <w:sz w:val="22"/>
                  <w:szCs w:val="24"/>
                  <w:lang w:eastAsia="en-US"/>
                </w:rPr>
                <w:delText>Toelichting</w:delText>
              </w:r>
            </w:del>
          </w:p>
        </w:tc>
      </w:tr>
      <w:tr w:rsidR="00341AFA" w:rsidRPr="008A6917" w:rsidDel="00CF5A2C" w14:paraId="2B496115" w14:textId="72661C59" w:rsidTr="00341AFA">
        <w:trPr>
          <w:del w:id="375" w:author="Arjan Kloosterboer" w:date="2017-09-20T00:53:00Z"/>
        </w:trPr>
        <w:tc>
          <w:tcPr>
            <w:tcW w:w="450" w:type="dxa"/>
            <w:tcBorders>
              <w:top w:val="nil"/>
              <w:left w:val="nil"/>
              <w:bottom w:val="nil"/>
              <w:right w:val="nil"/>
            </w:tcBorders>
          </w:tcPr>
          <w:p w14:paraId="69663EED" w14:textId="157C504D" w:rsidR="00341AFA" w:rsidRPr="008A6917" w:rsidDel="00CF5A2C" w:rsidRDefault="00341AFA" w:rsidP="00341AFA">
            <w:pPr>
              <w:widowControl w:val="0"/>
              <w:autoSpaceDE w:val="0"/>
              <w:autoSpaceDN w:val="0"/>
              <w:adjustRightInd w:val="0"/>
              <w:spacing w:line="240" w:lineRule="auto"/>
              <w:contextualSpacing w:val="0"/>
              <w:rPr>
                <w:del w:id="376" w:author="Arjan Kloosterboer" w:date="2017-09-20T00:53:00Z"/>
                <w:rFonts w:ascii="Calibri" w:hAnsi="Calibri" w:cs="Arial"/>
                <w:b/>
                <w:color w:val="000000"/>
                <w:sz w:val="22"/>
                <w:szCs w:val="24"/>
                <w:lang w:eastAsia="en-US"/>
              </w:rPr>
            </w:pPr>
          </w:p>
        </w:tc>
        <w:tc>
          <w:tcPr>
            <w:tcW w:w="8910" w:type="dxa"/>
            <w:gridSpan w:val="3"/>
            <w:tcBorders>
              <w:top w:val="nil"/>
              <w:left w:val="nil"/>
              <w:bottom w:val="nil"/>
              <w:right w:val="nil"/>
            </w:tcBorders>
          </w:tcPr>
          <w:p w14:paraId="1288F5C6" w14:textId="3DBF63D8" w:rsidR="00341AFA" w:rsidRPr="008A6917" w:rsidDel="00CF5A2C" w:rsidRDefault="00341AFA" w:rsidP="00341AFA">
            <w:pPr>
              <w:widowControl w:val="0"/>
              <w:autoSpaceDE w:val="0"/>
              <w:autoSpaceDN w:val="0"/>
              <w:adjustRightInd w:val="0"/>
              <w:spacing w:line="240" w:lineRule="auto"/>
              <w:contextualSpacing w:val="0"/>
              <w:rPr>
                <w:del w:id="377" w:author="Arjan Kloosterboer" w:date="2017-09-20T00:53:00Z"/>
                <w:rFonts w:ascii="Calibri" w:hAnsi="Calibri" w:cs="Arial"/>
                <w:color w:val="000000"/>
                <w:sz w:val="22"/>
                <w:szCs w:val="24"/>
                <w:lang w:eastAsia="en-US"/>
              </w:rPr>
            </w:pPr>
            <w:del w:id="378" w:author="Arjan Kloosterboer" w:date="2017-09-20T00:53:00Z">
              <w:r w:rsidRPr="008A6917" w:rsidDel="00CF5A2C">
                <w:rPr>
                  <w:rFonts w:ascii="Calibri" w:hAnsi="Calibri" w:cs="Arial"/>
                  <w:color w:val="000000"/>
                  <w:sz w:val="22"/>
                  <w:szCs w:val="24"/>
                  <w:lang w:eastAsia="en-US"/>
                </w:rPr>
                <w:delText>Archivering vindt primair plaats op zaakniveau. Het type zaak en het resultaat van de zaak bepaalt het archiefregime (bewaren en daarna vernietigen dan wel  overdragen) van het zaakdossier. Uitgangspunt is dat voor alle informatieobjecten bij een zaak hetzelfde archiefregime geldt. Er komen evenwel situaties voor waarin voor een specifiek informatieobject in een zaakdossier een ander archiefregime geldt dan voor de zaak als geheel. Deze attribuutsoort maakt het mogelijk deze afwijkingen vast te leggen. Zie verder de toelichting bij ZAAK.Archiefnominatie.</w:delText>
              </w:r>
            </w:del>
          </w:p>
        </w:tc>
      </w:tr>
    </w:tbl>
    <w:p w14:paraId="391E264A" w14:textId="55E91029" w:rsidR="00341AFA" w:rsidRPr="008A6917" w:rsidDel="00CF5A2C" w:rsidRDefault="00341AFA" w:rsidP="00341AFA">
      <w:pPr>
        <w:widowControl w:val="0"/>
        <w:autoSpaceDE w:val="0"/>
        <w:autoSpaceDN w:val="0"/>
        <w:adjustRightInd w:val="0"/>
        <w:spacing w:before="240" w:after="60" w:line="240" w:lineRule="auto"/>
        <w:contextualSpacing w:val="0"/>
        <w:outlineLvl w:val="3"/>
        <w:rPr>
          <w:del w:id="379" w:author="Arjan Kloosterboer" w:date="2017-09-20T00:53:00Z"/>
          <w:rFonts w:ascii="Arial" w:hAnsi="Arial" w:cs="Arial"/>
          <w:b/>
          <w:color w:val="000000"/>
          <w:sz w:val="24"/>
          <w:szCs w:val="24"/>
          <w:lang w:eastAsia="en-US"/>
        </w:rPr>
      </w:pPr>
      <w:bookmarkStart w:id="380" w:name="BKM_6AC7B378_0D77_4b10_92EA_95BC804A80AC"/>
      <w:bookmarkEnd w:id="380"/>
      <w:del w:id="381" w:author="Arjan Kloosterboer" w:date="2017-09-20T00:53:00Z">
        <w:r w:rsidRPr="008A6917" w:rsidDel="00CF5A2C">
          <w:rPr>
            <w:rFonts w:ascii="Arial" w:hAnsi="Arial" w:cs="Arial"/>
            <w:b/>
            <w:color w:val="000000"/>
            <w:sz w:val="24"/>
            <w:szCs w:val="24"/>
            <w:lang w:eastAsia="en-US"/>
          </w:rPr>
          <w:delText xml:space="preserve"> </w:delText>
        </w:r>
        <w:r w:rsidR="00A85696" w:rsidRPr="008A6917" w:rsidDel="00CF5A2C">
          <w:rPr>
            <w:rFonts w:ascii="Arial" w:hAnsi="Arial" w:cs="Arial"/>
            <w:b/>
            <w:color w:val="000000"/>
            <w:sz w:val="24"/>
            <w:szCs w:val="24"/>
            <w:lang w:eastAsia="en-US"/>
          </w:rPr>
          <w:fldChar w:fldCharType="begin" w:fldLock="1"/>
        </w:r>
        <w:r w:rsidRPr="008A6917" w:rsidDel="00CF5A2C">
          <w:rPr>
            <w:rFonts w:ascii="Arial" w:hAnsi="Arial" w:cs="Arial"/>
            <w:b/>
            <w:color w:val="000000"/>
            <w:sz w:val="24"/>
            <w:szCs w:val="24"/>
            <w:lang w:eastAsia="en-US"/>
          </w:rPr>
          <w:delInstrText>MERGEFIELD Att.Name</w:delInstrText>
        </w:r>
        <w:r w:rsidR="00A85696" w:rsidRPr="008A6917" w:rsidDel="00CF5A2C">
          <w:rPr>
            <w:rFonts w:ascii="Arial" w:hAnsi="Arial" w:cs="Arial"/>
            <w:b/>
            <w:color w:val="000000"/>
            <w:sz w:val="24"/>
            <w:szCs w:val="24"/>
            <w:lang w:eastAsia="en-US"/>
          </w:rPr>
          <w:fldChar w:fldCharType="separate"/>
        </w:r>
        <w:r w:rsidRPr="008A6917" w:rsidDel="00CF5A2C">
          <w:rPr>
            <w:rFonts w:ascii="Arial" w:hAnsi="Arial" w:cs="Arial"/>
            <w:b/>
            <w:color w:val="000000"/>
            <w:sz w:val="24"/>
            <w:szCs w:val="24"/>
            <w:lang w:eastAsia="en-US"/>
          </w:rPr>
          <w:delText>Archiefactiedatum</w:delText>
        </w:r>
        <w:r w:rsidR="00A85696" w:rsidRPr="008A6917" w:rsidDel="00CF5A2C">
          <w:rPr>
            <w:rFonts w:ascii="Arial" w:hAnsi="Arial" w:cs="Arial"/>
            <w:b/>
            <w:color w:val="000000"/>
            <w:sz w:val="24"/>
            <w:szCs w:val="24"/>
            <w:lang w:eastAsia="en-US"/>
          </w:rPr>
          <w:fldChar w:fldCharType="end"/>
        </w:r>
      </w:del>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rsidDel="00CF5A2C" w14:paraId="4D5EEF72" w14:textId="71CFCAE3" w:rsidTr="00341AFA">
        <w:trPr>
          <w:trHeight w:val="230"/>
          <w:del w:id="382" w:author="Arjan Kloosterboer" w:date="2017-09-20T00:53:00Z"/>
        </w:trPr>
        <w:tc>
          <w:tcPr>
            <w:tcW w:w="3330" w:type="dxa"/>
            <w:gridSpan w:val="2"/>
            <w:tcBorders>
              <w:top w:val="nil"/>
              <w:left w:val="nil"/>
              <w:bottom w:val="nil"/>
              <w:right w:val="nil"/>
            </w:tcBorders>
          </w:tcPr>
          <w:p w14:paraId="54AFBF8C" w14:textId="6E949C57" w:rsidR="00341AFA" w:rsidRPr="008A6917" w:rsidDel="00CF5A2C" w:rsidRDefault="00341AFA" w:rsidP="00341AFA">
            <w:pPr>
              <w:widowControl w:val="0"/>
              <w:autoSpaceDE w:val="0"/>
              <w:autoSpaceDN w:val="0"/>
              <w:adjustRightInd w:val="0"/>
              <w:spacing w:line="240" w:lineRule="auto"/>
              <w:contextualSpacing w:val="0"/>
              <w:rPr>
                <w:del w:id="383" w:author="Arjan Kloosterboer" w:date="2017-09-20T00:53:00Z"/>
                <w:rFonts w:ascii="Calibri" w:hAnsi="Calibri" w:cs="Arial"/>
                <w:color w:val="000000"/>
                <w:sz w:val="22"/>
                <w:szCs w:val="24"/>
                <w:lang w:eastAsia="en-US"/>
              </w:rPr>
            </w:pPr>
            <w:del w:id="384" w:author="Arjan Kloosterboer" w:date="2017-09-20T00:53:00Z">
              <w:r w:rsidRPr="008A6917" w:rsidDel="00CF5A2C">
                <w:rPr>
                  <w:rFonts w:ascii="Calibri" w:hAnsi="Calibri" w:cs="Arial"/>
                  <w:b/>
                  <w:color w:val="000000"/>
                  <w:sz w:val="22"/>
                  <w:szCs w:val="24"/>
                  <w:lang w:eastAsia="en-US"/>
                </w:rPr>
                <w:delText xml:space="preserve">Naam </w:delText>
              </w:r>
            </w:del>
          </w:p>
        </w:tc>
        <w:tc>
          <w:tcPr>
            <w:tcW w:w="4320" w:type="dxa"/>
            <w:tcBorders>
              <w:top w:val="nil"/>
              <w:left w:val="nil"/>
              <w:bottom w:val="nil"/>
              <w:right w:val="nil"/>
            </w:tcBorders>
          </w:tcPr>
          <w:p w14:paraId="75542F74" w14:textId="496F7C63" w:rsidR="00341AFA" w:rsidRPr="008A6917" w:rsidDel="00CF5A2C" w:rsidRDefault="00341AFA" w:rsidP="00341AFA">
            <w:pPr>
              <w:widowControl w:val="0"/>
              <w:autoSpaceDE w:val="0"/>
              <w:autoSpaceDN w:val="0"/>
              <w:adjustRightInd w:val="0"/>
              <w:spacing w:line="240" w:lineRule="auto"/>
              <w:contextualSpacing w:val="0"/>
              <w:rPr>
                <w:del w:id="385" w:author="Arjan Kloosterboer" w:date="2017-09-20T00:53:00Z"/>
                <w:rFonts w:ascii="Calibri" w:hAnsi="Calibri" w:cs="Arial"/>
                <w:color w:val="000000"/>
                <w:sz w:val="22"/>
                <w:szCs w:val="24"/>
                <w:lang w:eastAsia="en-US"/>
              </w:rPr>
            </w:pPr>
          </w:p>
        </w:tc>
        <w:tc>
          <w:tcPr>
            <w:tcW w:w="1710" w:type="dxa"/>
            <w:tcBorders>
              <w:top w:val="nil"/>
              <w:left w:val="nil"/>
              <w:bottom w:val="nil"/>
              <w:right w:val="nil"/>
            </w:tcBorders>
          </w:tcPr>
          <w:p w14:paraId="39AD6DED" w14:textId="003D2D24" w:rsidR="00341AFA" w:rsidRPr="008A6917" w:rsidDel="00CF5A2C" w:rsidRDefault="00341AFA" w:rsidP="00341AFA">
            <w:pPr>
              <w:widowControl w:val="0"/>
              <w:autoSpaceDE w:val="0"/>
              <w:autoSpaceDN w:val="0"/>
              <w:adjustRightInd w:val="0"/>
              <w:spacing w:line="240" w:lineRule="auto"/>
              <w:contextualSpacing w:val="0"/>
              <w:jc w:val="right"/>
              <w:rPr>
                <w:del w:id="386" w:author="Arjan Kloosterboer" w:date="2017-09-20T00:53:00Z"/>
                <w:rFonts w:ascii="Calibri" w:hAnsi="Calibri" w:cs="Arial"/>
                <w:color w:val="000000"/>
                <w:sz w:val="22"/>
                <w:szCs w:val="24"/>
                <w:lang w:eastAsia="en-US"/>
              </w:rPr>
            </w:pPr>
          </w:p>
        </w:tc>
      </w:tr>
      <w:tr w:rsidR="00341AFA" w:rsidRPr="008A6917" w:rsidDel="00CF5A2C" w14:paraId="07F43A04" w14:textId="2E22386B" w:rsidTr="00341AFA">
        <w:trPr>
          <w:del w:id="387" w:author="Arjan Kloosterboer" w:date="2017-09-20T00:53:00Z"/>
        </w:trPr>
        <w:tc>
          <w:tcPr>
            <w:tcW w:w="3330" w:type="dxa"/>
            <w:gridSpan w:val="2"/>
            <w:tcBorders>
              <w:top w:val="nil"/>
              <w:left w:val="nil"/>
              <w:bottom w:val="nil"/>
              <w:right w:val="nil"/>
            </w:tcBorders>
          </w:tcPr>
          <w:p w14:paraId="4E14B3CB" w14:textId="6C322CDF" w:rsidR="00341AFA" w:rsidRPr="008A6917" w:rsidDel="00CF5A2C" w:rsidRDefault="00341AFA" w:rsidP="00341AFA">
            <w:pPr>
              <w:widowControl w:val="0"/>
              <w:autoSpaceDE w:val="0"/>
              <w:autoSpaceDN w:val="0"/>
              <w:adjustRightInd w:val="0"/>
              <w:spacing w:line="240" w:lineRule="auto"/>
              <w:contextualSpacing w:val="0"/>
              <w:rPr>
                <w:del w:id="388" w:author="Arjan Kloosterboer" w:date="2017-09-20T00:53:00Z"/>
                <w:rFonts w:ascii="Calibri" w:hAnsi="Calibri" w:cs="Arial"/>
                <w:color w:val="000000"/>
                <w:sz w:val="22"/>
                <w:szCs w:val="24"/>
                <w:lang w:eastAsia="en-US"/>
              </w:rPr>
            </w:pPr>
            <w:del w:id="389" w:author="Arjan Kloosterboer" w:date="2017-09-20T00:53:00Z">
              <w:r w:rsidRPr="008A6917" w:rsidDel="00CF5A2C">
                <w:rPr>
                  <w:rFonts w:ascii="Calibri" w:hAnsi="Calibri" w:cs="Arial"/>
                  <w:b/>
                  <w:color w:val="000000"/>
                  <w:sz w:val="22"/>
                  <w:szCs w:val="24"/>
                  <w:lang w:eastAsia="en-US"/>
                </w:rPr>
                <w:delText xml:space="preserve">Herkomst </w:delText>
              </w:r>
            </w:del>
          </w:p>
        </w:tc>
        <w:tc>
          <w:tcPr>
            <w:tcW w:w="6030" w:type="dxa"/>
            <w:gridSpan w:val="2"/>
            <w:tcBorders>
              <w:top w:val="nil"/>
              <w:left w:val="nil"/>
              <w:bottom w:val="nil"/>
              <w:right w:val="nil"/>
            </w:tcBorders>
          </w:tcPr>
          <w:p w14:paraId="0B424240" w14:textId="5BF0560E" w:rsidR="00341AFA" w:rsidRPr="008A6917" w:rsidDel="00CF5A2C" w:rsidRDefault="00341AFA" w:rsidP="00341AFA">
            <w:pPr>
              <w:widowControl w:val="0"/>
              <w:autoSpaceDE w:val="0"/>
              <w:autoSpaceDN w:val="0"/>
              <w:adjustRightInd w:val="0"/>
              <w:spacing w:line="240" w:lineRule="auto"/>
              <w:contextualSpacing w:val="0"/>
              <w:rPr>
                <w:del w:id="390" w:author="Arjan Kloosterboer" w:date="2017-09-20T00:53:00Z"/>
                <w:rFonts w:ascii="Calibri" w:hAnsi="Calibri" w:cs="Arial"/>
                <w:color w:val="000000"/>
                <w:sz w:val="22"/>
                <w:szCs w:val="24"/>
                <w:lang w:eastAsia="en-US"/>
              </w:rPr>
            </w:pPr>
            <w:del w:id="391" w:author="Arjan Kloosterboer" w:date="2017-09-20T00:53:00Z">
              <w:r w:rsidRPr="008A6917" w:rsidDel="00CF5A2C">
                <w:rPr>
                  <w:rFonts w:ascii="Calibri" w:hAnsi="Calibri" w:cs="Arial"/>
                  <w:color w:val="000000"/>
                  <w:sz w:val="22"/>
                  <w:szCs w:val="24"/>
                  <w:lang w:eastAsia="en-US"/>
                </w:rPr>
                <w:delText>KING</w:delText>
              </w:r>
            </w:del>
          </w:p>
        </w:tc>
      </w:tr>
      <w:tr w:rsidR="00341AFA" w:rsidRPr="008A6917" w:rsidDel="00CF5A2C" w14:paraId="5951163C" w14:textId="6EE49BF5" w:rsidTr="00341AFA">
        <w:trPr>
          <w:del w:id="392" w:author="Arjan Kloosterboer" w:date="2017-09-20T00:53:00Z"/>
        </w:trPr>
        <w:tc>
          <w:tcPr>
            <w:tcW w:w="3330" w:type="dxa"/>
            <w:gridSpan w:val="2"/>
            <w:tcBorders>
              <w:top w:val="nil"/>
              <w:left w:val="nil"/>
              <w:bottom w:val="nil"/>
              <w:right w:val="nil"/>
            </w:tcBorders>
          </w:tcPr>
          <w:p w14:paraId="3F6257BC" w14:textId="02204D07" w:rsidR="00341AFA" w:rsidRPr="008A6917" w:rsidDel="00CF5A2C" w:rsidRDefault="00341AFA" w:rsidP="00341AFA">
            <w:pPr>
              <w:widowControl w:val="0"/>
              <w:autoSpaceDE w:val="0"/>
              <w:autoSpaceDN w:val="0"/>
              <w:adjustRightInd w:val="0"/>
              <w:spacing w:line="240" w:lineRule="auto"/>
              <w:contextualSpacing w:val="0"/>
              <w:rPr>
                <w:del w:id="393" w:author="Arjan Kloosterboer" w:date="2017-09-20T00:53:00Z"/>
                <w:rFonts w:ascii="Calibri" w:hAnsi="Calibri" w:cs="Arial"/>
                <w:color w:val="000000"/>
                <w:sz w:val="22"/>
                <w:szCs w:val="24"/>
                <w:lang w:eastAsia="en-US"/>
              </w:rPr>
            </w:pPr>
            <w:del w:id="394" w:author="Arjan Kloosterboer" w:date="2017-09-20T00:53:00Z">
              <w:r w:rsidRPr="008A6917" w:rsidDel="00CF5A2C">
                <w:rPr>
                  <w:rFonts w:ascii="Calibri" w:hAnsi="Calibri" w:cs="Arial"/>
                  <w:b/>
                  <w:color w:val="000000"/>
                  <w:sz w:val="22"/>
                  <w:szCs w:val="24"/>
                  <w:lang w:eastAsia="en-US"/>
                </w:rPr>
                <w:delText xml:space="preserve">Code </w:delText>
              </w:r>
            </w:del>
          </w:p>
        </w:tc>
        <w:tc>
          <w:tcPr>
            <w:tcW w:w="6030" w:type="dxa"/>
            <w:gridSpan w:val="2"/>
            <w:tcBorders>
              <w:top w:val="nil"/>
              <w:left w:val="nil"/>
              <w:bottom w:val="nil"/>
              <w:right w:val="nil"/>
            </w:tcBorders>
          </w:tcPr>
          <w:p w14:paraId="3ACCAE8C" w14:textId="2C37AC95" w:rsidR="00341AFA" w:rsidRPr="008A6917" w:rsidDel="00CF5A2C" w:rsidRDefault="00341AFA" w:rsidP="00341AFA">
            <w:pPr>
              <w:widowControl w:val="0"/>
              <w:autoSpaceDE w:val="0"/>
              <w:autoSpaceDN w:val="0"/>
              <w:adjustRightInd w:val="0"/>
              <w:spacing w:line="240" w:lineRule="auto"/>
              <w:contextualSpacing w:val="0"/>
              <w:rPr>
                <w:del w:id="395" w:author="Arjan Kloosterboer" w:date="2017-09-20T00:53:00Z"/>
                <w:rFonts w:ascii="Calibri" w:hAnsi="Calibri" w:cs="Arial"/>
                <w:color w:val="000000"/>
                <w:sz w:val="22"/>
                <w:szCs w:val="24"/>
                <w:lang w:eastAsia="en-US"/>
              </w:rPr>
            </w:pPr>
          </w:p>
        </w:tc>
      </w:tr>
      <w:tr w:rsidR="00341AFA" w:rsidRPr="008A6917" w:rsidDel="00CF5A2C" w14:paraId="168F8853" w14:textId="27677BB4" w:rsidTr="00341AFA">
        <w:trPr>
          <w:del w:id="396" w:author="Arjan Kloosterboer" w:date="2017-09-20T00:53:00Z"/>
        </w:trPr>
        <w:tc>
          <w:tcPr>
            <w:tcW w:w="3330" w:type="dxa"/>
            <w:gridSpan w:val="2"/>
            <w:tcBorders>
              <w:top w:val="nil"/>
              <w:left w:val="nil"/>
              <w:bottom w:val="nil"/>
              <w:right w:val="nil"/>
            </w:tcBorders>
          </w:tcPr>
          <w:p w14:paraId="16CEF2C9" w14:textId="56E5377C" w:rsidR="00341AFA" w:rsidRPr="008A6917" w:rsidDel="00CF5A2C" w:rsidRDefault="00341AFA" w:rsidP="00341AFA">
            <w:pPr>
              <w:widowControl w:val="0"/>
              <w:autoSpaceDE w:val="0"/>
              <w:autoSpaceDN w:val="0"/>
              <w:adjustRightInd w:val="0"/>
              <w:spacing w:line="240" w:lineRule="auto"/>
              <w:contextualSpacing w:val="0"/>
              <w:rPr>
                <w:del w:id="397" w:author="Arjan Kloosterboer" w:date="2017-09-20T00:53:00Z"/>
                <w:rFonts w:ascii="Calibri" w:hAnsi="Calibri" w:cs="Arial"/>
                <w:color w:val="000000"/>
                <w:sz w:val="22"/>
                <w:szCs w:val="24"/>
                <w:lang w:eastAsia="en-US"/>
              </w:rPr>
            </w:pPr>
            <w:del w:id="398" w:author="Arjan Kloosterboer" w:date="2017-09-20T00:53:00Z">
              <w:r w:rsidRPr="008A6917" w:rsidDel="00CF5A2C">
                <w:rPr>
                  <w:rFonts w:ascii="Calibri" w:hAnsi="Calibri" w:cs="Arial"/>
                  <w:b/>
                  <w:color w:val="000000"/>
                  <w:sz w:val="22"/>
                  <w:szCs w:val="24"/>
                  <w:lang w:eastAsia="en-US"/>
                </w:rPr>
                <w:delText xml:space="preserve">XML-tag </w:delText>
              </w:r>
            </w:del>
          </w:p>
        </w:tc>
        <w:tc>
          <w:tcPr>
            <w:tcW w:w="6030" w:type="dxa"/>
            <w:gridSpan w:val="2"/>
            <w:tcBorders>
              <w:top w:val="nil"/>
              <w:left w:val="nil"/>
              <w:bottom w:val="nil"/>
              <w:right w:val="nil"/>
            </w:tcBorders>
          </w:tcPr>
          <w:p w14:paraId="1C44CD95" w14:textId="6422D1B1" w:rsidR="00341AFA" w:rsidRPr="008A6917" w:rsidDel="00CF5A2C" w:rsidRDefault="00341AFA" w:rsidP="00341AFA">
            <w:pPr>
              <w:widowControl w:val="0"/>
              <w:autoSpaceDE w:val="0"/>
              <w:autoSpaceDN w:val="0"/>
              <w:adjustRightInd w:val="0"/>
              <w:spacing w:line="240" w:lineRule="auto"/>
              <w:contextualSpacing w:val="0"/>
              <w:rPr>
                <w:del w:id="399" w:author="Arjan Kloosterboer" w:date="2017-09-20T00:53:00Z"/>
                <w:rFonts w:ascii="Calibri" w:hAnsi="Calibri" w:cs="Arial"/>
                <w:color w:val="000000"/>
                <w:sz w:val="22"/>
                <w:szCs w:val="24"/>
                <w:lang w:eastAsia="en-US"/>
              </w:rPr>
            </w:pPr>
          </w:p>
        </w:tc>
      </w:tr>
      <w:tr w:rsidR="00341AFA" w:rsidRPr="008A6917" w:rsidDel="00CF5A2C" w14:paraId="7AE91B82" w14:textId="442D29B4" w:rsidTr="00341AFA">
        <w:trPr>
          <w:del w:id="400" w:author="Arjan Kloosterboer" w:date="2017-09-20T00:53:00Z"/>
        </w:trPr>
        <w:tc>
          <w:tcPr>
            <w:tcW w:w="3330" w:type="dxa"/>
            <w:gridSpan w:val="2"/>
            <w:tcBorders>
              <w:top w:val="nil"/>
              <w:left w:val="nil"/>
              <w:bottom w:val="nil"/>
              <w:right w:val="nil"/>
            </w:tcBorders>
          </w:tcPr>
          <w:p w14:paraId="1B6D9EAA" w14:textId="7A9DBDBE" w:rsidR="00341AFA" w:rsidRPr="008A6917" w:rsidDel="00CF5A2C" w:rsidRDefault="00341AFA" w:rsidP="00341AFA">
            <w:pPr>
              <w:widowControl w:val="0"/>
              <w:autoSpaceDE w:val="0"/>
              <w:autoSpaceDN w:val="0"/>
              <w:adjustRightInd w:val="0"/>
              <w:spacing w:line="240" w:lineRule="auto"/>
              <w:contextualSpacing w:val="0"/>
              <w:rPr>
                <w:del w:id="401" w:author="Arjan Kloosterboer" w:date="2017-09-20T00:53:00Z"/>
                <w:rFonts w:ascii="Calibri" w:hAnsi="Calibri" w:cs="Arial"/>
                <w:color w:val="000000"/>
                <w:sz w:val="22"/>
                <w:szCs w:val="24"/>
                <w:lang w:eastAsia="en-US"/>
              </w:rPr>
            </w:pPr>
            <w:del w:id="402" w:author="Arjan Kloosterboer" w:date="2017-09-20T00:53:00Z">
              <w:r w:rsidRPr="008A6917" w:rsidDel="00CF5A2C">
                <w:rPr>
                  <w:rFonts w:ascii="Calibri" w:hAnsi="Calibri" w:cs="Arial"/>
                  <w:b/>
                  <w:color w:val="000000"/>
                  <w:sz w:val="22"/>
                  <w:szCs w:val="24"/>
                  <w:lang w:eastAsia="en-US"/>
                </w:rPr>
                <w:delText xml:space="preserve">Definitie </w:delText>
              </w:r>
            </w:del>
          </w:p>
        </w:tc>
        <w:tc>
          <w:tcPr>
            <w:tcW w:w="6030" w:type="dxa"/>
            <w:gridSpan w:val="2"/>
            <w:tcBorders>
              <w:top w:val="nil"/>
              <w:left w:val="nil"/>
              <w:bottom w:val="nil"/>
              <w:right w:val="nil"/>
            </w:tcBorders>
          </w:tcPr>
          <w:p w14:paraId="576C904F" w14:textId="1607CC16" w:rsidR="00341AFA" w:rsidRPr="008A6917" w:rsidDel="00CF5A2C" w:rsidRDefault="00A85696" w:rsidP="00341AFA">
            <w:pPr>
              <w:widowControl w:val="0"/>
              <w:autoSpaceDE w:val="0"/>
              <w:autoSpaceDN w:val="0"/>
              <w:adjustRightInd w:val="0"/>
              <w:spacing w:line="240" w:lineRule="auto"/>
              <w:contextualSpacing w:val="0"/>
              <w:rPr>
                <w:del w:id="403" w:author="Arjan Kloosterboer" w:date="2017-09-20T00:53:00Z"/>
                <w:rFonts w:ascii="Calibri" w:hAnsi="Calibri" w:cs="Arial"/>
                <w:color w:val="000000"/>
                <w:sz w:val="22"/>
                <w:szCs w:val="24"/>
                <w:lang w:eastAsia="en-US"/>
              </w:rPr>
            </w:pPr>
            <w:del w:id="404" w:author="Arjan Kloosterboer" w:date="2017-09-20T00:53:00Z">
              <w:r w:rsidRPr="008A6917" w:rsidDel="00CF5A2C">
                <w:rPr>
                  <w:rFonts w:ascii="Arial" w:hAnsi="Arial" w:cs="Arial"/>
                  <w:color w:val="000000"/>
                  <w:szCs w:val="24"/>
                  <w:lang w:val="en-AU" w:eastAsia="en-US"/>
                </w:rPr>
                <w:fldChar w:fldCharType="begin" w:fldLock="1"/>
              </w:r>
              <w:r w:rsidR="00341AFA" w:rsidRPr="008A6917" w:rsidDel="00CF5A2C">
                <w:rPr>
                  <w:rFonts w:ascii="Arial" w:hAnsi="Arial" w:cs="Arial"/>
                  <w:color w:val="000000"/>
                  <w:szCs w:val="24"/>
                  <w:lang w:eastAsia="en-US"/>
                </w:rPr>
                <w:delInstrText xml:space="preserve">MERGEFIELD </w:delInstrText>
              </w:r>
              <w:r w:rsidR="00341AFA" w:rsidRPr="008A6917" w:rsidDel="00CF5A2C">
                <w:rPr>
                  <w:rFonts w:ascii="Calibri" w:hAnsi="Calibri" w:cs="Arial"/>
                  <w:color w:val="000000"/>
                  <w:sz w:val="22"/>
                  <w:szCs w:val="24"/>
                  <w:lang w:eastAsia="en-US"/>
                </w:rPr>
                <w:delInstrText>Att.Notes</w:delInstrText>
              </w:r>
              <w:r w:rsidRPr="008A6917" w:rsidDel="00CF5A2C">
                <w:rPr>
                  <w:rFonts w:ascii="Arial" w:hAnsi="Arial" w:cs="Arial"/>
                  <w:color w:val="000000"/>
                  <w:szCs w:val="24"/>
                  <w:lang w:val="en-AU" w:eastAsia="en-US"/>
                </w:rPr>
                <w:fldChar w:fldCharType="separate"/>
              </w:r>
              <w:r w:rsidR="00341AFA" w:rsidRPr="008A6917" w:rsidDel="00CF5A2C">
                <w:rPr>
                  <w:rFonts w:ascii="Calibri" w:hAnsi="Calibri" w:cs="Arial"/>
                  <w:color w:val="000000"/>
                  <w:sz w:val="22"/>
                  <w:szCs w:val="24"/>
                  <w:lang w:eastAsia="en-US"/>
                </w:rPr>
                <w:delText>De datum waarop het gearchiveerde INFORMATIEOBJECT vernietigd moet worden dan wel overgebracht moet worden naar een archiefbewaarplaats.</w:delText>
              </w:r>
              <w:r w:rsidRPr="008A6917" w:rsidDel="00CF5A2C">
                <w:rPr>
                  <w:rFonts w:ascii="Arial" w:hAnsi="Arial" w:cs="Arial"/>
                  <w:color w:val="000000"/>
                  <w:szCs w:val="24"/>
                  <w:lang w:val="en-AU" w:eastAsia="en-US"/>
                </w:rPr>
                <w:fldChar w:fldCharType="end"/>
              </w:r>
            </w:del>
          </w:p>
        </w:tc>
      </w:tr>
      <w:tr w:rsidR="00341AFA" w:rsidRPr="008A6917" w:rsidDel="00CF5A2C" w14:paraId="523A9708" w14:textId="4594DBC7" w:rsidTr="00341AFA">
        <w:trPr>
          <w:trHeight w:val="230"/>
          <w:del w:id="405" w:author="Arjan Kloosterboer" w:date="2017-09-20T00:53:00Z"/>
        </w:trPr>
        <w:tc>
          <w:tcPr>
            <w:tcW w:w="3330" w:type="dxa"/>
            <w:gridSpan w:val="2"/>
            <w:tcBorders>
              <w:top w:val="nil"/>
              <w:left w:val="nil"/>
              <w:bottom w:val="nil"/>
              <w:right w:val="nil"/>
            </w:tcBorders>
          </w:tcPr>
          <w:p w14:paraId="5BD1513F" w14:textId="59514D51" w:rsidR="00341AFA" w:rsidRPr="008A6917" w:rsidDel="00CF5A2C" w:rsidRDefault="00341AFA" w:rsidP="00341AFA">
            <w:pPr>
              <w:widowControl w:val="0"/>
              <w:autoSpaceDE w:val="0"/>
              <w:autoSpaceDN w:val="0"/>
              <w:adjustRightInd w:val="0"/>
              <w:spacing w:line="240" w:lineRule="auto"/>
              <w:contextualSpacing w:val="0"/>
              <w:rPr>
                <w:del w:id="406" w:author="Arjan Kloosterboer" w:date="2017-09-20T00:53:00Z"/>
                <w:rFonts w:ascii="Calibri" w:hAnsi="Calibri" w:cs="Arial"/>
                <w:color w:val="000000"/>
                <w:sz w:val="22"/>
                <w:szCs w:val="24"/>
                <w:lang w:eastAsia="en-US"/>
              </w:rPr>
            </w:pPr>
            <w:del w:id="407" w:author="Arjan Kloosterboer" w:date="2017-09-20T00:53:00Z">
              <w:r w:rsidRPr="008A6917" w:rsidDel="00CF5A2C">
                <w:rPr>
                  <w:rFonts w:ascii="Calibri" w:hAnsi="Calibri" w:cs="Arial"/>
                  <w:b/>
                  <w:color w:val="000000"/>
                  <w:sz w:val="22"/>
                  <w:szCs w:val="24"/>
                  <w:lang w:eastAsia="en-US"/>
                </w:rPr>
                <w:delText xml:space="preserve">Herkomst definitie </w:delText>
              </w:r>
            </w:del>
          </w:p>
        </w:tc>
        <w:tc>
          <w:tcPr>
            <w:tcW w:w="6030" w:type="dxa"/>
            <w:gridSpan w:val="2"/>
            <w:tcBorders>
              <w:top w:val="nil"/>
              <w:left w:val="nil"/>
              <w:bottom w:val="nil"/>
              <w:right w:val="nil"/>
            </w:tcBorders>
          </w:tcPr>
          <w:p w14:paraId="0826C405" w14:textId="1F100B79" w:rsidR="00341AFA" w:rsidRPr="008A6917" w:rsidDel="00CF5A2C" w:rsidRDefault="00341AFA" w:rsidP="00341AFA">
            <w:pPr>
              <w:widowControl w:val="0"/>
              <w:autoSpaceDE w:val="0"/>
              <w:autoSpaceDN w:val="0"/>
              <w:adjustRightInd w:val="0"/>
              <w:spacing w:line="240" w:lineRule="auto"/>
              <w:contextualSpacing w:val="0"/>
              <w:rPr>
                <w:del w:id="408" w:author="Arjan Kloosterboer" w:date="2017-09-20T00:53:00Z"/>
                <w:rFonts w:ascii="Calibri" w:hAnsi="Calibri" w:cs="Arial"/>
                <w:color w:val="000000"/>
                <w:sz w:val="22"/>
                <w:szCs w:val="24"/>
                <w:lang w:eastAsia="en-US"/>
              </w:rPr>
            </w:pPr>
            <w:del w:id="409" w:author="Arjan Kloosterboer" w:date="2017-09-20T00:53:00Z">
              <w:r w:rsidRPr="008A6917" w:rsidDel="00CF5A2C">
                <w:rPr>
                  <w:rFonts w:ascii="Calibri" w:hAnsi="Calibri" w:cs="Arial"/>
                  <w:color w:val="000000"/>
                  <w:sz w:val="22"/>
                  <w:szCs w:val="24"/>
                  <w:lang w:eastAsia="en-US"/>
                </w:rPr>
                <w:delText>KING</w:delText>
              </w:r>
            </w:del>
          </w:p>
        </w:tc>
      </w:tr>
      <w:tr w:rsidR="00341AFA" w:rsidRPr="008A6917" w:rsidDel="00CF5A2C" w14:paraId="5F261C10" w14:textId="0743B85B" w:rsidTr="00341AFA">
        <w:trPr>
          <w:del w:id="410" w:author="Arjan Kloosterboer" w:date="2017-09-20T00:53:00Z"/>
        </w:trPr>
        <w:tc>
          <w:tcPr>
            <w:tcW w:w="3330" w:type="dxa"/>
            <w:gridSpan w:val="2"/>
            <w:tcBorders>
              <w:top w:val="nil"/>
              <w:left w:val="nil"/>
              <w:bottom w:val="nil"/>
              <w:right w:val="nil"/>
            </w:tcBorders>
          </w:tcPr>
          <w:p w14:paraId="2CC0F5FC" w14:textId="394AD450" w:rsidR="00341AFA" w:rsidRPr="008A6917" w:rsidDel="00CF5A2C" w:rsidRDefault="00341AFA" w:rsidP="00341AFA">
            <w:pPr>
              <w:widowControl w:val="0"/>
              <w:autoSpaceDE w:val="0"/>
              <w:autoSpaceDN w:val="0"/>
              <w:adjustRightInd w:val="0"/>
              <w:spacing w:line="240" w:lineRule="auto"/>
              <w:contextualSpacing w:val="0"/>
              <w:rPr>
                <w:del w:id="411" w:author="Arjan Kloosterboer" w:date="2017-09-20T00:53:00Z"/>
                <w:rFonts w:ascii="Calibri" w:hAnsi="Calibri" w:cs="Arial"/>
                <w:color w:val="000000"/>
                <w:sz w:val="22"/>
                <w:szCs w:val="24"/>
                <w:lang w:eastAsia="en-US"/>
              </w:rPr>
            </w:pPr>
            <w:del w:id="412" w:author="Arjan Kloosterboer" w:date="2017-09-20T00:53:00Z">
              <w:r w:rsidRPr="008A6917" w:rsidDel="00CF5A2C">
                <w:rPr>
                  <w:rFonts w:ascii="Calibri" w:hAnsi="Calibri" w:cs="Arial"/>
                  <w:b/>
                  <w:color w:val="000000"/>
                  <w:sz w:val="22"/>
                  <w:szCs w:val="24"/>
                  <w:lang w:eastAsia="en-US"/>
                </w:rPr>
                <w:delText xml:space="preserve">Datum opname </w:delText>
              </w:r>
            </w:del>
          </w:p>
        </w:tc>
        <w:tc>
          <w:tcPr>
            <w:tcW w:w="6030" w:type="dxa"/>
            <w:gridSpan w:val="2"/>
            <w:tcBorders>
              <w:top w:val="nil"/>
              <w:left w:val="nil"/>
              <w:bottom w:val="nil"/>
              <w:right w:val="nil"/>
            </w:tcBorders>
          </w:tcPr>
          <w:p w14:paraId="01A9837E" w14:textId="06BFCDB8" w:rsidR="00341AFA" w:rsidRPr="008A6917" w:rsidDel="00CF5A2C" w:rsidRDefault="00341AFA" w:rsidP="00341AFA">
            <w:pPr>
              <w:widowControl w:val="0"/>
              <w:autoSpaceDE w:val="0"/>
              <w:autoSpaceDN w:val="0"/>
              <w:adjustRightInd w:val="0"/>
              <w:spacing w:line="240" w:lineRule="auto"/>
              <w:contextualSpacing w:val="0"/>
              <w:rPr>
                <w:del w:id="413" w:author="Arjan Kloosterboer" w:date="2017-09-20T00:53:00Z"/>
                <w:rFonts w:ascii="Calibri" w:hAnsi="Calibri" w:cs="Arial"/>
                <w:color w:val="000000"/>
                <w:sz w:val="22"/>
                <w:szCs w:val="24"/>
                <w:lang w:eastAsia="en-US"/>
              </w:rPr>
            </w:pPr>
            <w:del w:id="414" w:author="Arjan Kloosterboer" w:date="2017-09-20T00:53:00Z">
              <w:r w:rsidRPr="008A6917" w:rsidDel="00CF5A2C">
                <w:rPr>
                  <w:rFonts w:ascii="Calibri" w:hAnsi="Calibri" w:cs="Arial"/>
                  <w:color w:val="000000"/>
                  <w:sz w:val="22"/>
                  <w:szCs w:val="24"/>
                  <w:lang w:eastAsia="en-US"/>
                </w:rPr>
                <w:delText>15-12-2013</w:delText>
              </w:r>
            </w:del>
          </w:p>
        </w:tc>
      </w:tr>
      <w:tr w:rsidR="00341AFA" w:rsidRPr="008A6917" w:rsidDel="00CF5A2C" w14:paraId="36923944" w14:textId="5155F5E6" w:rsidTr="00341AFA">
        <w:trPr>
          <w:del w:id="415" w:author="Arjan Kloosterboer" w:date="2017-09-20T00:53:00Z"/>
        </w:trPr>
        <w:tc>
          <w:tcPr>
            <w:tcW w:w="3330" w:type="dxa"/>
            <w:gridSpan w:val="2"/>
            <w:tcBorders>
              <w:top w:val="nil"/>
              <w:left w:val="nil"/>
              <w:bottom w:val="nil"/>
              <w:right w:val="nil"/>
            </w:tcBorders>
          </w:tcPr>
          <w:p w14:paraId="540F80DB" w14:textId="56DED66D" w:rsidR="00341AFA" w:rsidRPr="008A6917" w:rsidDel="00CF5A2C" w:rsidRDefault="00341AFA" w:rsidP="00341AFA">
            <w:pPr>
              <w:widowControl w:val="0"/>
              <w:autoSpaceDE w:val="0"/>
              <w:autoSpaceDN w:val="0"/>
              <w:adjustRightInd w:val="0"/>
              <w:spacing w:line="240" w:lineRule="auto"/>
              <w:contextualSpacing w:val="0"/>
              <w:rPr>
                <w:del w:id="416" w:author="Arjan Kloosterboer" w:date="2017-09-20T00:53:00Z"/>
                <w:rFonts w:ascii="Calibri" w:hAnsi="Calibri" w:cs="Arial"/>
                <w:color w:val="000000"/>
                <w:sz w:val="22"/>
                <w:szCs w:val="24"/>
                <w:lang w:eastAsia="en-US"/>
              </w:rPr>
            </w:pPr>
            <w:del w:id="417" w:author="Arjan Kloosterboer" w:date="2017-09-20T00:53:00Z">
              <w:r w:rsidRPr="008A6917" w:rsidDel="00CF5A2C">
                <w:rPr>
                  <w:rFonts w:ascii="Calibri" w:hAnsi="Calibri" w:cs="Arial"/>
                  <w:b/>
                  <w:color w:val="000000"/>
                  <w:sz w:val="22"/>
                  <w:szCs w:val="24"/>
                  <w:lang w:eastAsia="en-US"/>
                </w:rPr>
                <w:delText xml:space="preserve">Formaat </w:delText>
              </w:r>
            </w:del>
          </w:p>
        </w:tc>
        <w:tc>
          <w:tcPr>
            <w:tcW w:w="6030" w:type="dxa"/>
            <w:gridSpan w:val="2"/>
            <w:tcBorders>
              <w:top w:val="nil"/>
              <w:left w:val="nil"/>
              <w:bottom w:val="nil"/>
              <w:right w:val="nil"/>
            </w:tcBorders>
          </w:tcPr>
          <w:p w14:paraId="71CF3E34" w14:textId="01664038" w:rsidR="00341AFA" w:rsidRPr="008A6917" w:rsidDel="00CF5A2C" w:rsidRDefault="00341AFA" w:rsidP="00341AFA">
            <w:pPr>
              <w:widowControl w:val="0"/>
              <w:autoSpaceDE w:val="0"/>
              <w:autoSpaceDN w:val="0"/>
              <w:adjustRightInd w:val="0"/>
              <w:spacing w:line="240" w:lineRule="auto"/>
              <w:contextualSpacing w:val="0"/>
              <w:rPr>
                <w:del w:id="418" w:author="Arjan Kloosterboer" w:date="2017-09-20T00:53:00Z"/>
                <w:rFonts w:ascii="Calibri" w:hAnsi="Calibri" w:cs="Arial"/>
                <w:color w:val="000000"/>
                <w:sz w:val="22"/>
                <w:szCs w:val="24"/>
                <w:lang w:eastAsia="en-US"/>
              </w:rPr>
            </w:pPr>
          </w:p>
        </w:tc>
      </w:tr>
      <w:tr w:rsidR="00341AFA" w:rsidRPr="008A6917" w:rsidDel="00CF5A2C" w14:paraId="02A65A7C" w14:textId="4C88CFCB" w:rsidTr="00341AFA">
        <w:trPr>
          <w:trHeight w:val="230"/>
          <w:del w:id="419" w:author="Arjan Kloosterboer" w:date="2017-09-20T00:53:00Z"/>
        </w:trPr>
        <w:tc>
          <w:tcPr>
            <w:tcW w:w="3330" w:type="dxa"/>
            <w:gridSpan w:val="2"/>
            <w:tcBorders>
              <w:top w:val="nil"/>
              <w:left w:val="nil"/>
              <w:bottom w:val="nil"/>
              <w:right w:val="nil"/>
            </w:tcBorders>
          </w:tcPr>
          <w:p w14:paraId="22ABC098" w14:textId="1F96B405" w:rsidR="00341AFA" w:rsidRPr="008A6917" w:rsidDel="00CF5A2C" w:rsidRDefault="00341AFA" w:rsidP="00341AFA">
            <w:pPr>
              <w:widowControl w:val="0"/>
              <w:autoSpaceDE w:val="0"/>
              <w:autoSpaceDN w:val="0"/>
              <w:adjustRightInd w:val="0"/>
              <w:spacing w:line="240" w:lineRule="auto"/>
              <w:contextualSpacing w:val="0"/>
              <w:rPr>
                <w:del w:id="420" w:author="Arjan Kloosterboer" w:date="2017-09-20T00:53:00Z"/>
                <w:rFonts w:ascii="Calibri" w:hAnsi="Calibri" w:cs="Arial"/>
                <w:color w:val="000000"/>
                <w:sz w:val="22"/>
                <w:szCs w:val="24"/>
                <w:lang w:eastAsia="en-US"/>
              </w:rPr>
            </w:pPr>
            <w:del w:id="421" w:author="Arjan Kloosterboer" w:date="2017-09-20T00:53:00Z">
              <w:r w:rsidRPr="008A6917" w:rsidDel="00CF5A2C">
                <w:rPr>
                  <w:rFonts w:ascii="Calibri" w:hAnsi="Calibri" w:cs="Arial"/>
                  <w:b/>
                  <w:color w:val="000000"/>
                  <w:sz w:val="22"/>
                  <w:szCs w:val="24"/>
                  <w:lang w:eastAsia="en-US"/>
                </w:rPr>
                <w:delText>Waardenverzameling</w:delText>
              </w:r>
            </w:del>
          </w:p>
        </w:tc>
        <w:tc>
          <w:tcPr>
            <w:tcW w:w="6030" w:type="dxa"/>
            <w:gridSpan w:val="2"/>
            <w:tcBorders>
              <w:top w:val="nil"/>
              <w:left w:val="nil"/>
              <w:bottom w:val="nil"/>
              <w:right w:val="nil"/>
            </w:tcBorders>
          </w:tcPr>
          <w:p w14:paraId="3208475C" w14:textId="7384E66D" w:rsidR="00341AFA" w:rsidRPr="008A6917" w:rsidDel="00CF5A2C" w:rsidRDefault="00341AFA" w:rsidP="00341AFA">
            <w:pPr>
              <w:widowControl w:val="0"/>
              <w:autoSpaceDE w:val="0"/>
              <w:autoSpaceDN w:val="0"/>
              <w:adjustRightInd w:val="0"/>
              <w:spacing w:line="240" w:lineRule="auto"/>
              <w:contextualSpacing w:val="0"/>
              <w:rPr>
                <w:del w:id="422" w:author="Arjan Kloosterboer" w:date="2017-09-20T00:53:00Z"/>
                <w:rFonts w:ascii="Calibri" w:hAnsi="Calibri" w:cs="Arial"/>
                <w:color w:val="000000"/>
                <w:sz w:val="22"/>
                <w:szCs w:val="24"/>
                <w:lang w:eastAsia="en-US"/>
              </w:rPr>
            </w:pPr>
            <w:del w:id="423" w:author="Arjan Kloosterboer" w:date="2017-09-20T00:53:00Z">
              <w:r w:rsidRPr="008A6917" w:rsidDel="00CF5A2C">
                <w:rPr>
                  <w:rFonts w:ascii="Calibri" w:hAnsi="Calibri" w:cs="Arial"/>
                  <w:color w:val="000000"/>
                  <w:sz w:val="22"/>
                  <w:szCs w:val="24"/>
                  <w:lang w:eastAsia="en-US"/>
                </w:rPr>
                <w:delText>Alle geldige datums gelegen op, voor of na de huidige datum en tijd</w:delText>
              </w:r>
            </w:del>
          </w:p>
        </w:tc>
      </w:tr>
      <w:tr w:rsidR="00341AFA" w:rsidRPr="008A6917" w:rsidDel="00CF5A2C" w14:paraId="08181C63" w14:textId="5E1D249D" w:rsidTr="00341AFA">
        <w:trPr>
          <w:trHeight w:val="215"/>
          <w:del w:id="424" w:author="Arjan Kloosterboer" w:date="2017-09-20T00:53:00Z"/>
        </w:trPr>
        <w:tc>
          <w:tcPr>
            <w:tcW w:w="3330" w:type="dxa"/>
            <w:gridSpan w:val="2"/>
            <w:tcBorders>
              <w:top w:val="nil"/>
              <w:left w:val="nil"/>
              <w:bottom w:val="nil"/>
              <w:right w:val="nil"/>
            </w:tcBorders>
          </w:tcPr>
          <w:p w14:paraId="42E9F427" w14:textId="71005105" w:rsidR="00341AFA" w:rsidRPr="008A6917" w:rsidDel="00CF5A2C" w:rsidRDefault="00341AFA" w:rsidP="00341AFA">
            <w:pPr>
              <w:widowControl w:val="0"/>
              <w:autoSpaceDE w:val="0"/>
              <w:autoSpaceDN w:val="0"/>
              <w:adjustRightInd w:val="0"/>
              <w:spacing w:line="240" w:lineRule="auto"/>
              <w:contextualSpacing w:val="0"/>
              <w:rPr>
                <w:del w:id="425" w:author="Arjan Kloosterboer" w:date="2017-09-20T00:53:00Z"/>
                <w:rFonts w:ascii="Calibri" w:hAnsi="Calibri" w:cs="Arial"/>
                <w:color w:val="000000"/>
                <w:sz w:val="22"/>
                <w:szCs w:val="24"/>
                <w:lang w:eastAsia="en-US"/>
              </w:rPr>
            </w:pPr>
            <w:del w:id="426" w:author="Arjan Kloosterboer" w:date="2017-09-20T00:53:00Z">
              <w:r w:rsidRPr="008A6917" w:rsidDel="00CF5A2C">
                <w:rPr>
                  <w:rFonts w:ascii="Calibri" w:hAnsi="Calibri" w:cs="Arial"/>
                  <w:b/>
                  <w:color w:val="000000"/>
                  <w:sz w:val="22"/>
                  <w:szCs w:val="24"/>
                  <w:lang w:eastAsia="en-US"/>
                </w:rPr>
                <w:delText>Indicatie materiële historie</w:delText>
              </w:r>
            </w:del>
          </w:p>
        </w:tc>
        <w:tc>
          <w:tcPr>
            <w:tcW w:w="6030" w:type="dxa"/>
            <w:gridSpan w:val="2"/>
            <w:tcBorders>
              <w:top w:val="nil"/>
              <w:left w:val="nil"/>
              <w:bottom w:val="nil"/>
              <w:right w:val="nil"/>
            </w:tcBorders>
          </w:tcPr>
          <w:p w14:paraId="24486359" w14:textId="34313077" w:rsidR="00341AFA" w:rsidRPr="008A6917" w:rsidDel="00CF5A2C" w:rsidRDefault="00341AFA" w:rsidP="00341AFA">
            <w:pPr>
              <w:widowControl w:val="0"/>
              <w:autoSpaceDE w:val="0"/>
              <w:autoSpaceDN w:val="0"/>
              <w:adjustRightInd w:val="0"/>
              <w:spacing w:line="240" w:lineRule="auto"/>
              <w:contextualSpacing w:val="0"/>
              <w:rPr>
                <w:del w:id="427" w:author="Arjan Kloosterboer" w:date="2017-09-20T00:53:00Z"/>
                <w:rFonts w:ascii="Calibri" w:hAnsi="Calibri" w:cs="Arial"/>
                <w:color w:val="000000"/>
                <w:sz w:val="22"/>
                <w:szCs w:val="24"/>
                <w:lang w:eastAsia="en-US"/>
              </w:rPr>
            </w:pPr>
            <w:del w:id="428" w:author="Arjan Kloosterboer" w:date="2017-09-20T00:53:00Z">
              <w:r w:rsidRPr="008A6917" w:rsidDel="00CF5A2C">
                <w:rPr>
                  <w:rFonts w:ascii="Calibri" w:hAnsi="Calibri" w:cs="Arial"/>
                  <w:color w:val="000000"/>
                  <w:sz w:val="22"/>
                  <w:szCs w:val="24"/>
                  <w:lang w:eastAsia="en-US"/>
                </w:rPr>
                <w:delText>Nee</w:delText>
              </w:r>
            </w:del>
          </w:p>
        </w:tc>
      </w:tr>
      <w:tr w:rsidR="00341AFA" w:rsidRPr="008A6917" w:rsidDel="00CF5A2C" w14:paraId="5B974243" w14:textId="33592BB3" w:rsidTr="00341AFA">
        <w:trPr>
          <w:trHeight w:val="230"/>
          <w:del w:id="429" w:author="Arjan Kloosterboer" w:date="2017-09-20T00:53:00Z"/>
        </w:trPr>
        <w:tc>
          <w:tcPr>
            <w:tcW w:w="3330" w:type="dxa"/>
            <w:gridSpan w:val="2"/>
            <w:tcBorders>
              <w:top w:val="nil"/>
              <w:left w:val="nil"/>
              <w:bottom w:val="nil"/>
              <w:right w:val="nil"/>
            </w:tcBorders>
          </w:tcPr>
          <w:p w14:paraId="2005A748" w14:textId="236AD7EB" w:rsidR="00341AFA" w:rsidRPr="008A6917" w:rsidDel="00CF5A2C" w:rsidRDefault="00341AFA" w:rsidP="00341AFA">
            <w:pPr>
              <w:widowControl w:val="0"/>
              <w:autoSpaceDE w:val="0"/>
              <w:autoSpaceDN w:val="0"/>
              <w:adjustRightInd w:val="0"/>
              <w:spacing w:line="240" w:lineRule="auto"/>
              <w:contextualSpacing w:val="0"/>
              <w:rPr>
                <w:del w:id="430" w:author="Arjan Kloosterboer" w:date="2017-09-20T00:53:00Z"/>
                <w:rFonts w:ascii="Calibri" w:hAnsi="Calibri" w:cs="Arial"/>
                <w:color w:val="000000"/>
                <w:sz w:val="22"/>
                <w:szCs w:val="24"/>
                <w:lang w:eastAsia="en-US"/>
              </w:rPr>
            </w:pPr>
            <w:del w:id="431" w:author="Arjan Kloosterboer" w:date="2017-09-20T00:53:00Z">
              <w:r w:rsidRPr="008A6917" w:rsidDel="00CF5A2C">
                <w:rPr>
                  <w:rFonts w:ascii="Calibri" w:hAnsi="Calibri" w:cs="Arial"/>
                  <w:b/>
                  <w:color w:val="000000"/>
                  <w:sz w:val="22"/>
                  <w:szCs w:val="24"/>
                  <w:lang w:eastAsia="en-US"/>
                </w:rPr>
                <w:delText>Indicatie formele historie</w:delText>
              </w:r>
            </w:del>
          </w:p>
        </w:tc>
        <w:tc>
          <w:tcPr>
            <w:tcW w:w="6030" w:type="dxa"/>
            <w:gridSpan w:val="2"/>
            <w:tcBorders>
              <w:top w:val="nil"/>
              <w:left w:val="nil"/>
              <w:bottom w:val="nil"/>
              <w:right w:val="nil"/>
            </w:tcBorders>
          </w:tcPr>
          <w:p w14:paraId="13EF3A2B" w14:textId="54EA15F5" w:rsidR="00341AFA" w:rsidRPr="008A6917" w:rsidDel="00CF5A2C" w:rsidRDefault="00341AFA" w:rsidP="00341AFA">
            <w:pPr>
              <w:widowControl w:val="0"/>
              <w:autoSpaceDE w:val="0"/>
              <w:autoSpaceDN w:val="0"/>
              <w:adjustRightInd w:val="0"/>
              <w:spacing w:line="240" w:lineRule="auto"/>
              <w:contextualSpacing w:val="0"/>
              <w:rPr>
                <w:del w:id="432" w:author="Arjan Kloosterboer" w:date="2017-09-20T00:53:00Z"/>
                <w:rFonts w:ascii="Calibri" w:hAnsi="Calibri" w:cs="Arial"/>
                <w:color w:val="000000"/>
                <w:sz w:val="22"/>
                <w:szCs w:val="24"/>
                <w:lang w:eastAsia="en-US"/>
              </w:rPr>
            </w:pPr>
            <w:del w:id="433" w:author="Arjan Kloosterboer" w:date="2017-09-20T00:53:00Z">
              <w:r w:rsidRPr="008A6917" w:rsidDel="00CF5A2C">
                <w:rPr>
                  <w:rFonts w:ascii="Calibri" w:hAnsi="Calibri" w:cs="Arial"/>
                  <w:color w:val="000000"/>
                  <w:sz w:val="22"/>
                  <w:szCs w:val="24"/>
                  <w:lang w:eastAsia="en-US"/>
                </w:rPr>
                <w:delText>Ja</w:delText>
              </w:r>
            </w:del>
          </w:p>
        </w:tc>
      </w:tr>
      <w:tr w:rsidR="00341AFA" w:rsidRPr="008A6917" w:rsidDel="00CF5A2C" w14:paraId="4432854D" w14:textId="2C724445" w:rsidTr="00341AFA">
        <w:trPr>
          <w:trHeight w:val="230"/>
          <w:del w:id="434" w:author="Arjan Kloosterboer" w:date="2017-09-20T00:53:00Z"/>
        </w:trPr>
        <w:tc>
          <w:tcPr>
            <w:tcW w:w="3330" w:type="dxa"/>
            <w:gridSpan w:val="2"/>
            <w:tcBorders>
              <w:top w:val="nil"/>
              <w:left w:val="nil"/>
              <w:bottom w:val="nil"/>
              <w:right w:val="nil"/>
            </w:tcBorders>
          </w:tcPr>
          <w:p w14:paraId="54D5D87C" w14:textId="7EEE47BE" w:rsidR="00341AFA" w:rsidRPr="008A6917" w:rsidDel="00CF5A2C" w:rsidRDefault="00341AFA" w:rsidP="00341AFA">
            <w:pPr>
              <w:widowControl w:val="0"/>
              <w:autoSpaceDE w:val="0"/>
              <w:autoSpaceDN w:val="0"/>
              <w:adjustRightInd w:val="0"/>
              <w:spacing w:line="240" w:lineRule="auto"/>
              <w:contextualSpacing w:val="0"/>
              <w:rPr>
                <w:del w:id="435" w:author="Arjan Kloosterboer" w:date="2017-09-20T00:53:00Z"/>
                <w:rFonts w:ascii="Calibri" w:hAnsi="Calibri" w:cs="Arial"/>
                <w:b/>
                <w:color w:val="000000"/>
                <w:sz w:val="22"/>
                <w:szCs w:val="24"/>
                <w:lang w:eastAsia="en-US"/>
              </w:rPr>
            </w:pPr>
            <w:del w:id="436" w:author="Arjan Kloosterboer" w:date="2017-09-20T00:53:00Z">
              <w:r w:rsidRPr="008A6917" w:rsidDel="00CF5A2C">
                <w:rPr>
                  <w:rFonts w:ascii="Calibri" w:hAnsi="Calibri" w:cs="Arial"/>
                  <w:b/>
                  <w:color w:val="000000"/>
                  <w:sz w:val="22"/>
                  <w:szCs w:val="24"/>
                  <w:lang w:eastAsia="en-US"/>
                </w:rPr>
                <w:delText>Aanduiding gebeurtenis</w:delText>
              </w:r>
            </w:del>
          </w:p>
        </w:tc>
        <w:tc>
          <w:tcPr>
            <w:tcW w:w="6030" w:type="dxa"/>
            <w:gridSpan w:val="2"/>
            <w:tcBorders>
              <w:top w:val="nil"/>
              <w:left w:val="nil"/>
              <w:bottom w:val="nil"/>
              <w:right w:val="nil"/>
            </w:tcBorders>
          </w:tcPr>
          <w:p w14:paraId="2ADEE637" w14:textId="16433C70" w:rsidR="00341AFA" w:rsidRPr="008A6917" w:rsidDel="00CF5A2C" w:rsidRDefault="00341AFA" w:rsidP="00341AFA">
            <w:pPr>
              <w:widowControl w:val="0"/>
              <w:autoSpaceDE w:val="0"/>
              <w:autoSpaceDN w:val="0"/>
              <w:adjustRightInd w:val="0"/>
              <w:spacing w:line="240" w:lineRule="auto"/>
              <w:contextualSpacing w:val="0"/>
              <w:rPr>
                <w:del w:id="437" w:author="Arjan Kloosterboer" w:date="2017-09-20T00:53:00Z"/>
                <w:rFonts w:ascii="Calibri" w:hAnsi="Calibri" w:cs="Arial"/>
                <w:color w:val="000000"/>
                <w:sz w:val="22"/>
                <w:szCs w:val="24"/>
                <w:lang w:eastAsia="en-US"/>
              </w:rPr>
            </w:pPr>
          </w:p>
        </w:tc>
      </w:tr>
      <w:tr w:rsidR="00341AFA" w:rsidRPr="008A6917" w:rsidDel="00CF5A2C" w14:paraId="296C90B4" w14:textId="163E5FCD" w:rsidTr="00341AFA">
        <w:trPr>
          <w:trHeight w:val="230"/>
          <w:del w:id="438" w:author="Arjan Kloosterboer" w:date="2017-09-20T00:53:00Z"/>
        </w:trPr>
        <w:tc>
          <w:tcPr>
            <w:tcW w:w="3330" w:type="dxa"/>
            <w:gridSpan w:val="2"/>
            <w:tcBorders>
              <w:top w:val="nil"/>
              <w:left w:val="nil"/>
              <w:bottom w:val="nil"/>
              <w:right w:val="nil"/>
            </w:tcBorders>
          </w:tcPr>
          <w:p w14:paraId="6130B316" w14:textId="5DDEB589" w:rsidR="00341AFA" w:rsidRPr="008A6917" w:rsidDel="00CF5A2C" w:rsidRDefault="00341AFA" w:rsidP="00341AFA">
            <w:pPr>
              <w:widowControl w:val="0"/>
              <w:autoSpaceDE w:val="0"/>
              <w:autoSpaceDN w:val="0"/>
              <w:adjustRightInd w:val="0"/>
              <w:spacing w:line="240" w:lineRule="auto"/>
              <w:contextualSpacing w:val="0"/>
              <w:rPr>
                <w:del w:id="439" w:author="Arjan Kloosterboer" w:date="2017-09-20T00:53:00Z"/>
                <w:rFonts w:ascii="Calibri" w:hAnsi="Calibri" w:cs="Arial"/>
                <w:color w:val="000000"/>
                <w:sz w:val="22"/>
                <w:szCs w:val="24"/>
                <w:lang w:eastAsia="en-US"/>
              </w:rPr>
            </w:pPr>
            <w:del w:id="440" w:author="Arjan Kloosterboer" w:date="2017-09-20T00:53:00Z">
              <w:r w:rsidRPr="008A6917" w:rsidDel="00CF5A2C">
                <w:rPr>
                  <w:rFonts w:ascii="Calibri" w:hAnsi="Calibri" w:cs="Arial"/>
                  <w:b/>
                  <w:color w:val="000000"/>
                  <w:sz w:val="22"/>
                  <w:szCs w:val="24"/>
                  <w:lang w:eastAsia="en-US"/>
                </w:rPr>
                <w:delText>Aanduiding brondocument</w:delText>
              </w:r>
            </w:del>
          </w:p>
        </w:tc>
        <w:tc>
          <w:tcPr>
            <w:tcW w:w="6030" w:type="dxa"/>
            <w:gridSpan w:val="2"/>
            <w:tcBorders>
              <w:top w:val="nil"/>
              <w:left w:val="nil"/>
              <w:bottom w:val="nil"/>
              <w:right w:val="nil"/>
            </w:tcBorders>
          </w:tcPr>
          <w:p w14:paraId="24534436" w14:textId="43E729E0" w:rsidR="00341AFA" w:rsidRPr="008A6917" w:rsidDel="00CF5A2C" w:rsidRDefault="00341AFA" w:rsidP="00341AFA">
            <w:pPr>
              <w:widowControl w:val="0"/>
              <w:autoSpaceDE w:val="0"/>
              <w:autoSpaceDN w:val="0"/>
              <w:adjustRightInd w:val="0"/>
              <w:spacing w:line="240" w:lineRule="auto"/>
              <w:contextualSpacing w:val="0"/>
              <w:rPr>
                <w:del w:id="441" w:author="Arjan Kloosterboer" w:date="2017-09-20T00:53:00Z"/>
                <w:rFonts w:ascii="Calibri" w:hAnsi="Calibri" w:cs="Arial"/>
                <w:color w:val="000000"/>
                <w:sz w:val="22"/>
                <w:szCs w:val="24"/>
                <w:lang w:eastAsia="en-US"/>
              </w:rPr>
            </w:pPr>
          </w:p>
        </w:tc>
      </w:tr>
      <w:tr w:rsidR="00341AFA" w:rsidRPr="008A6917" w:rsidDel="00CF5A2C" w14:paraId="506C16B8" w14:textId="75B3625A" w:rsidTr="00341AFA">
        <w:trPr>
          <w:trHeight w:val="230"/>
          <w:del w:id="442" w:author="Arjan Kloosterboer" w:date="2017-09-20T00:53:00Z"/>
        </w:trPr>
        <w:tc>
          <w:tcPr>
            <w:tcW w:w="3330" w:type="dxa"/>
            <w:gridSpan w:val="2"/>
            <w:tcBorders>
              <w:top w:val="nil"/>
              <w:left w:val="nil"/>
              <w:bottom w:val="nil"/>
              <w:right w:val="nil"/>
            </w:tcBorders>
          </w:tcPr>
          <w:p w14:paraId="44F80F00" w14:textId="5365EEED" w:rsidR="00341AFA" w:rsidRPr="008A6917" w:rsidDel="00CF5A2C" w:rsidRDefault="00341AFA" w:rsidP="00341AFA">
            <w:pPr>
              <w:widowControl w:val="0"/>
              <w:autoSpaceDE w:val="0"/>
              <w:autoSpaceDN w:val="0"/>
              <w:adjustRightInd w:val="0"/>
              <w:spacing w:line="240" w:lineRule="auto"/>
              <w:contextualSpacing w:val="0"/>
              <w:rPr>
                <w:del w:id="443" w:author="Arjan Kloosterboer" w:date="2017-09-20T00:53:00Z"/>
                <w:rFonts w:ascii="Calibri" w:hAnsi="Calibri" w:cs="Arial"/>
                <w:color w:val="000000"/>
                <w:sz w:val="22"/>
                <w:szCs w:val="24"/>
                <w:lang w:eastAsia="en-US"/>
              </w:rPr>
            </w:pPr>
            <w:del w:id="444" w:author="Arjan Kloosterboer" w:date="2017-09-20T00:53:00Z">
              <w:r w:rsidRPr="008A6917" w:rsidDel="00CF5A2C">
                <w:rPr>
                  <w:rFonts w:ascii="Calibri" w:hAnsi="Calibri" w:cs="Arial"/>
                  <w:b/>
                  <w:color w:val="000000"/>
                  <w:sz w:val="22"/>
                  <w:szCs w:val="24"/>
                  <w:lang w:eastAsia="en-US"/>
                </w:rPr>
                <w:delText>Indicatie in onderzoek</w:delText>
              </w:r>
            </w:del>
          </w:p>
        </w:tc>
        <w:tc>
          <w:tcPr>
            <w:tcW w:w="6030" w:type="dxa"/>
            <w:gridSpan w:val="2"/>
            <w:tcBorders>
              <w:top w:val="nil"/>
              <w:left w:val="nil"/>
              <w:bottom w:val="nil"/>
              <w:right w:val="nil"/>
            </w:tcBorders>
          </w:tcPr>
          <w:p w14:paraId="7B644305" w14:textId="088BC93A" w:rsidR="00341AFA" w:rsidRPr="008A6917" w:rsidDel="00CF5A2C" w:rsidRDefault="00341AFA" w:rsidP="00341AFA">
            <w:pPr>
              <w:widowControl w:val="0"/>
              <w:autoSpaceDE w:val="0"/>
              <w:autoSpaceDN w:val="0"/>
              <w:adjustRightInd w:val="0"/>
              <w:spacing w:line="240" w:lineRule="auto"/>
              <w:contextualSpacing w:val="0"/>
              <w:rPr>
                <w:del w:id="445" w:author="Arjan Kloosterboer" w:date="2017-09-20T00:53:00Z"/>
                <w:rFonts w:ascii="Calibri" w:hAnsi="Calibri" w:cs="Arial"/>
                <w:color w:val="000000"/>
                <w:sz w:val="22"/>
                <w:szCs w:val="24"/>
                <w:lang w:eastAsia="en-US"/>
              </w:rPr>
            </w:pPr>
            <w:del w:id="446" w:author="Arjan Kloosterboer" w:date="2017-09-20T00:53:00Z">
              <w:r w:rsidRPr="008A6917" w:rsidDel="00CF5A2C">
                <w:rPr>
                  <w:rFonts w:ascii="Calibri" w:hAnsi="Calibri" w:cs="Arial"/>
                  <w:color w:val="000000"/>
                  <w:sz w:val="22"/>
                  <w:szCs w:val="24"/>
                  <w:lang w:eastAsia="en-US"/>
                </w:rPr>
                <w:delText>Nee</w:delText>
              </w:r>
            </w:del>
          </w:p>
        </w:tc>
      </w:tr>
      <w:tr w:rsidR="00341AFA" w:rsidRPr="008A6917" w:rsidDel="00CF5A2C" w14:paraId="7079BFC6" w14:textId="5F03BE39" w:rsidTr="00341AFA">
        <w:trPr>
          <w:del w:id="447" w:author="Arjan Kloosterboer" w:date="2017-09-20T00:53:00Z"/>
        </w:trPr>
        <w:tc>
          <w:tcPr>
            <w:tcW w:w="3330" w:type="dxa"/>
            <w:gridSpan w:val="2"/>
            <w:tcBorders>
              <w:top w:val="nil"/>
              <w:left w:val="nil"/>
              <w:bottom w:val="nil"/>
              <w:right w:val="nil"/>
            </w:tcBorders>
          </w:tcPr>
          <w:p w14:paraId="5DB06D14" w14:textId="55AB1271" w:rsidR="00341AFA" w:rsidRPr="008A6917" w:rsidDel="00CF5A2C" w:rsidRDefault="00341AFA" w:rsidP="00341AFA">
            <w:pPr>
              <w:widowControl w:val="0"/>
              <w:autoSpaceDE w:val="0"/>
              <w:autoSpaceDN w:val="0"/>
              <w:adjustRightInd w:val="0"/>
              <w:spacing w:line="240" w:lineRule="auto"/>
              <w:contextualSpacing w:val="0"/>
              <w:rPr>
                <w:del w:id="448" w:author="Arjan Kloosterboer" w:date="2017-09-20T00:53:00Z"/>
                <w:rFonts w:ascii="Calibri" w:hAnsi="Calibri" w:cs="Arial"/>
                <w:color w:val="000000"/>
                <w:sz w:val="22"/>
                <w:szCs w:val="24"/>
                <w:lang w:eastAsia="en-US"/>
              </w:rPr>
            </w:pPr>
            <w:del w:id="449" w:author="Arjan Kloosterboer" w:date="2017-09-20T00:53:00Z">
              <w:r w:rsidRPr="008A6917" w:rsidDel="00CF5A2C">
                <w:rPr>
                  <w:rFonts w:ascii="Calibri" w:hAnsi="Calibri" w:cs="Arial"/>
                  <w:b/>
                  <w:color w:val="000000"/>
                  <w:sz w:val="22"/>
                  <w:szCs w:val="24"/>
                  <w:lang w:eastAsia="en-US"/>
                </w:rPr>
                <w:delText>Aanduiding strijdigheid/nietigheid</w:delText>
              </w:r>
            </w:del>
          </w:p>
        </w:tc>
        <w:tc>
          <w:tcPr>
            <w:tcW w:w="6030" w:type="dxa"/>
            <w:gridSpan w:val="2"/>
            <w:tcBorders>
              <w:top w:val="nil"/>
              <w:left w:val="nil"/>
              <w:bottom w:val="nil"/>
              <w:right w:val="nil"/>
            </w:tcBorders>
          </w:tcPr>
          <w:p w14:paraId="5455891B" w14:textId="1EEF57B0" w:rsidR="00341AFA" w:rsidRPr="008A6917" w:rsidDel="00CF5A2C" w:rsidRDefault="00341AFA" w:rsidP="00341AFA">
            <w:pPr>
              <w:widowControl w:val="0"/>
              <w:autoSpaceDE w:val="0"/>
              <w:autoSpaceDN w:val="0"/>
              <w:adjustRightInd w:val="0"/>
              <w:spacing w:line="240" w:lineRule="auto"/>
              <w:contextualSpacing w:val="0"/>
              <w:rPr>
                <w:del w:id="450" w:author="Arjan Kloosterboer" w:date="2017-09-20T00:53:00Z"/>
                <w:rFonts w:ascii="Calibri" w:hAnsi="Calibri" w:cs="Arial"/>
                <w:color w:val="000000"/>
                <w:sz w:val="22"/>
                <w:szCs w:val="24"/>
                <w:lang w:eastAsia="en-US"/>
              </w:rPr>
            </w:pPr>
            <w:del w:id="451" w:author="Arjan Kloosterboer" w:date="2017-09-20T00:53:00Z">
              <w:r w:rsidRPr="008A6917" w:rsidDel="00CF5A2C">
                <w:rPr>
                  <w:rFonts w:ascii="Calibri" w:hAnsi="Calibri" w:cs="Arial"/>
                  <w:color w:val="000000"/>
                  <w:sz w:val="22"/>
                  <w:szCs w:val="24"/>
                  <w:lang w:eastAsia="en-US"/>
                </w:rPr>
                <w:delText>Nee</w:delText>
              </w:r>
            </w:del>
          </w:p>
        </w:tc>
      </w:tr>
      <w:tr w:rsidR="00341AFA" w:rsidRPr="008A6917" w:rsidDel="00CF5A2C" w14:paraId="26C19A06" w14:textId="63EA63A0" w:rsidTr="00341AFA">
        <w:trPr>
          <w:trHeight w:val="230"/>
          <w:del w:id="452" w:author="Arjan Kloosterboer" w:date="2017-09-20T00:53:00Z"/>
        </w:trPr>
        <w:tc>
          <w:tcPr>
            <w:tcW w:w="3330" w:type="dxa"/>
            <w:gridSpan w:val="2"/>
            <w:tcBorders>
              <w:top w:val="nil"/>
              <w:left w:val="nil"/>
              <w:bottom w:val="nil"/>
              <w:right w:val="nil"/>
            </w:tcBorders>
          </w:tcPr>
          <w:p w14:paraId="09BF0F83" w14:textId="3E9C0708" w:rsidR="00341AFA" w:rsidRPr="008A6917" w:rsidDel="00CF5A2C" w:rsidRDefault="00341AFA" w:rsidP="00341AFA">
            <w:pPr>
              <w:widowControl w:val="0"/>
              <w:autoSpaceDE w:val="0"/>
              <w:autoSpaceDN w:val="0"/>
              <w:adjustRightInd w:val="0"/>
              <w:spacing w:line="240" w:lineRule="auto"/>
              <w:contextualSpacing w:val="0"/>
              <w:rPr>
                <w:del w:id="453" w:author="Arjan Kloosterboer" w:date="2017-09-20T00:53:00Z"/>
                <w:rFonts w:ascii="Calibri" w:hAnsi="Calibri" w:cs="Arial"/>
                <w:color w:val="000000"/>
                <w:sz w:val="22"/>
                <w:szCs w:val="24"/>
                <w:lang w:eastAsia="en-US"/>
              </w:rPr>
            </w:pPr>
            <w:del w:id="454" w:author="Arjan Kloosterboer" w:date="2017-09-20T00:53:00Z">
              <w:r w:rsidRPr="008A6917" w:rsidDel="00CF5A2C">
                <w:rPr>
                  <w:rFonts w:ascii="Calibri" w:hAnsi="Calibri" w:cs="Arial"/>
                  <w:b/>
                  <w:color w:val="000000"/>
                  <w:sz w:val="22"/>
                  <w:szCs w:val="24"/>
                  <w:lang w:eastAsia="en-US"/>
                </w:rPr>
                <w:delText>Indicatie kardinaliteit</w:delText>
              </w:r>
            </w:del>
          </w:p>
        </w:tc>
        <w:tc>
          <w:tcPr>
            <w:tcW w:w="6030" w:type="dxa"/>
            <w:gridSpan w:val="2"/>
            <w:tcBorders>
              <w:top w:val="nil"/>
              <w:left w:val="nil"/>
              <w:bottom w:val="nil"/>
              <w:right w:val="nil"/>
            </w:tcBorders>
          </w:tcPr>
          <w:p w14:paraId="01C2BC62" w14:textId="07C129C0" w:rsidR="00341AFA" w:rsidRPr="008A6917" w:rsidDel="00CF5A2C" w:rsidRDefault="00341AFA" w:rsidP="00341AFA">
            <w:pPr>
              <w:widowControl w:val="0"/>
              <w:autoSpaceDE w:val="0"/>
              <w:autoSpaceDN w:val="0"/>
              <w:adjustRightInd w:val="0"/>
              <w:spacing w:line="240" w:lineRule="auto"/>
              <w:contextualSpacing w:val="0"/>
              <w:rPr>
                <w:del w:id="455" w:author="Arjan Kloosterboer" w:date="2017-09-20T00:53:00Z"/>
                <w:rFonts w:ascii="Calibri" w:hAnsi="Calibri" w:cs="Arial"/>
                <w:color w:val="000000"/>
                <w:sz w:val="22"/>
                <w:szCs w:val="24"/>
                <w:lang w:eastAsia="en-US"/>
              </w:rPr>
            </w:pPr>
            <w:del w:id="456" w:author="Arjan Kloosterboer" w:date="2017-09-20T00:53:00Z">
              <w:r w:rsidRPr="008A6917" w:rsidDel="00CF5A2C">
                <w:rPr>
                  <w:rFonts w:ascii="Calibri" w:hAnsi="Calibri" w:cs="Arial"/>
                  <w:color w:val="000000"/>
                  <w:sz w:val="22"/>
                  <w:szCs w:val="24"/>
                  <w:lang w:eastAsia="en-US"/>
                </w:rPr>
                <w:delText xml:space="preserve"> - </w:delText>
              </w:r>
              <w:r w:rsidR="00A85696" w:rsidRPr="008A6917" w:rsidDel="00CF5A2C">
                <w:rPr>
                  <w:rFonts w:ascii="Calibri" w:hAnsi="Calibri" w:cs="Arial"/>
                  <w:color w:val="000000"/>
                  <w:sz w:val="22"/>
                  <w:szCs w:val="24"/>
                  <w:lang w:eastAsia="en-US"/>
                </w:rPr>
                <w:fldChar w:fldCharType="begin" w:fldLock="1"/>
              </w:r>
              <w:r w:rsidRPr="008A6917" w:rsidDel="00CF5A2C">
                <w:rPr>
                  <w:rFonts w:ascii="Calibri" w:hAnsi="Calibri" w:cs="Arial"/>
                  <w:color w:val="000000"/>
                  <w:sz w:val="22"/>
                  <w:szCs w:val="24"/>
                  <w:lang w:eastAsia="en-US"/>
                </w:rPr>
                <w:delInstrText>MERGEFIELD Att.UpperBound</w:delInstrText>
              </w:r>
              <w:r w:rsidR="00A85696" w:rsidRPr="008A6917" w:rsidDel="00CF5A2C">
                <w:rPr>
                  <w:rFonts w:ascii="Calibri" w:hAnsi="Calibri" w:cs="Arial"/>
                  <w:color w:val="000000"/>
                  <w:sz w:val="22"/>
                  <w:szCs w:val="24"/>
                  <w:lang w:eastAsia="en-US"/>
                </w:rPr>
                <w:fldChar w:fldCharType="separate"/>
              </w:r>
              <w:r w:rsidRPr="008A6917" w:rsidDel="00CF5A2C">
                <w:rPr>
                  <w:rFonts w:ascii="Calibri" w:hAnsi="Calibri" w:cs="Arial"/>
                  <w:color w:val="000000"/>
                  <w:sz w:val="22"/>
                  <w:szCs w:val="24"/>
                  <w:lang w:eastAsia="en-US"/>
                </w:rPr>
                <w:delText>1</w:delText>
              </w:r>
              <w:r w:rsidR="00A85696" w:rsidRPr="008A6917" w:rsidDel="00CF5A2C">
                <w:rPr>
                  <w:rFonts w:ascii="Calibri" w:hAnsi="Calibri" w:cs="Arial"/>
                  <w:color w:val="000000"/>
                  <w:sz w:val="22"/>
                  <w:szCs w:val="24"/>
                  <w:lang w:eastAsia="en-US"/>
                </w:rPr>
                <w:fldChar w:fldCharType="end"/>
              </w:r>
            </w:del>
          </w:p>
        </w:tc>
      </w:tr>
      <w:tr w:rsidR="00341AFA" w:rsidRPr="008A6917" w:rsidDel="00CF5A2C" w14:paraId="0AE7B664" w14:textId="122A6F63" w:rsidTr="00341AFA">
        <w:trPr>
          <w:trHeight w:val="230"/>
          <w:del w:id="457" w:author="Arjan Kloosterboer" w:date="2017-09-20T00:53:00Z"/>
        </w:trPr>
        <w:tc>
          <w:tcPr>
            <w:tcW w:w="3330" w:type="dxa"/>
            <w:gridSpan w:val="2"/>
            <w:tcBorders>
              <w:top w:val="nil"/>
              <w:left w:val="nil"/>
              <w:bottom w:val="nil"/>
              <w:right w:val="nil"/>
            </w:tcBorders>
          </w:tcPr>
          <w:p w14:paraId="6C3EA847" w14:textId="4EB7A137" w:rsidR="00341AFA" w:rsidRPr="008A6917" w:rsidDel="00CF5A2C" w:rsidRDefault="00341AFA" w:rsidP="00341AFA">
            <w:pPr>
              <w:widowControl w:val="0"/>
              <w:autoSpaceDE w:val="0"/>
              <w:autoSpaceDN w:val="0"/>
              <w:adjustRightInd w:val="0"/>
              <w:spacing w:line="240" w:lineRule="auto"/>
              <w:contextualSpacing w:val="0"/>
              <w:rPr>
                <w:del w:id="458" w:author="Arjan Kloosterboer" w:date="2017-09-20T00:53:00Z"/>
                <w:rFonts w:ascii="Calibri" w:hAnsi="Calibri" w:cs="Arial"/>
                <w:color w:val="000000"/>
                <w:sz w:val="22"/>
                <w:szCs w:val="24"/>
                <w:lang w:eastAsia="en-US"/>
              </w:rPr>
            </w:pPr>
            <w:del w:id="459" w:author="Arjan Kloosterboer" w:date="2017-09-20T00:53:00Z">
              <w:r w:rsidRPr="008A6917" w:rsidDel="00CF5A2C">
                <w:rPr>
                  <w:rFonts w:ascii="Calibri" w:hAnsi="Calibri" w:cs="Arial"/>
                  <w:b/>
                  <w:color w:val="000000"/>
                  <w:sz w:val="22"/>
                  <w:szCs w:val="24"/>
                  <w:lang w:eastAsia="en-US"/>
                </w:rPr>
                <w:delText>Indicatie authentiek</w:delText>
              </w:r>
            </w:del>
          </w:p>
        </w:tc>
        <w:tc>
          <w:tcPr>
            <w:tcW w:w="6030" w:type="dxa"/>
            <w:gridSpan w:val="2"/>
            <w:tcBorders>
              <w:top w:val="nil"/>
              <w:left w:val="nil"/>
              <w:bottom w:val="nil"/>
              <w:right w:val="nil"/>
            </w:tcBorders>
          </w:tcPr>
          <w:p w14:paraId="3ACAA34E" w14:textId="75B093FE" w:rsidR="00341AFA" w:rsidRPr="008A6917" w:rsidDel="00CF5A2C" w:rsidRDefault="00341AFA" w:rsidP="00341AFA">
            <w:pPr>
              <w:widowControl w:val="0"/>
              <w:autoSpaceDE w:val="0"/>
              <w:autoSpaceDN w:val="0"/>
              <w:adjustRightInd w:val="0"/>
              <w:spacing w:line="240" w:lineRule="auto"/>
              <w:contextualSpacing w:val="0"/>
              <w:rPr>
                <w:del w:id="460" w:author="Arjan Kloosterboer" w:date="2017-09-20T00:53:00Z"/>
                <w:rFonts w:ascii="Calibri" w:hAnsi="Calibri" w:cs="Arial"/>
                <w:color w:val="000000"/>
                <w:sz w:val="22"/>
                <w:szCs w:val="24"/>
                <w:lang w:eastAsia="en-US"/>
              </w:rPr>
            </w:pPr>
            <w:del w:id="461" w:author="Arjan Kloosterboer" w:date="2017-09-20T00:53:00Z">
              <w:r w:rsidRPr="008A6917" w:rsidDel="00CF5A2C">
                <w:rPr>
                  <w:rFonts w:ascii="Calibri" w:hAnsi="Calibri" w:cs="Arial"/>
                  <w:color w:val="000000"/>
                  <w:sz w:val="22"/>
                  <w:szCs w:val="24"/>
                  <w:lang w:eastAsia="en-US"/>
                </w:rPr>
                <w:delText>Gemeentelijk kerngegeven</w:delText>
              </w:r>
            </w:del>
          </w:p>
        </w:tc>
      </w:tr>
      <w:tr w:rsidR="00341AFA" w:rsidRPr="008A6917" w:rsidDel="00CF5A2C" w14:paraId="14C90C5C" w14:textId="5EC36F43" w:rsidTr="00341AFA">
        <w:trPr>
          <w:trHeight w:val="230"/>
          <w:del w:id="462" w:author="Arjan Kloosterboer" w:date="2017-09-20T00:53:00Z"/>
        </w:trPr>
        <w:tc>
          <w:tcPr>
            <w:tcW w:w="3330" w:type="dxa"/>
            <w:gridSpan w:val="2"/>
            <w:tcBorders>
              <w:top w:val="nil"/>
              <w:left w:val="nil"/>
              <w:bottom w:val="nil"/>
              <w:right w:val="nil"/>
            </w:tcBorders>
          </w:tcPr>
          <w:p w14:paraId="764CBFA4" w14:textId="00FFE30A" w:rsidR="00341AFA" w:rsidRPr="008A6917" w:rsidDel="00CF5A2C" w:rsidRDefault="00341AFA" w:rsidP="00341AFA">
            <w:pPr>
              <w:widowControl w:val="0"/>
              <w:autoSpaceDE w:val="0"/>
              <w:autoSpaceDN w:val="0"/>
              <w:adjustRightInd w:val="0"/>
              <w:spacing w:line="240" w:lineRule="auto"/>
              <w:contextualSpacing w:val="0"/>
              <w:rPr>
                <w:del w:id="463" w:author="Arjan Kloosterboer" w:date="2017-09-20T00:53:00Z"/>
                <w:rFonts w:ascii="Calibri" w:hAnsi="Calibri" w:cs="Arial"/>
                <w:b/>
                <w:color w:val="000000"/>
                <w:sz w:val="22"/>
                <w:szCs w:val="24"/>
                <w:lang w:eastAsia="en-US"/>
              </w:rPr>
            </w:pPr>
            <w:del w:id="464" w:author="Arjan Kloosterboer" w:date="2017-09-20T00:53:00Z">
              <w:r w:rsidRPr="008A6917" w:rsidDel="00CF5A2C">
                <w:rPr>
                  <w:rFonts w:ascii="Calibri" w:hAnsi="Calibri" w:cs="Arial"/>
                  <w:b/>
                  <w:color w:val="000000"/>
                  <w:sz w:val="22"/>
                  <w:szCs w:val="24"/>
                  <w:lang w:eastAsia="en-US"/>
                </w:rPr>
                <w:delText xml:space="preserve">Regels </w:delText>
              </w:r>
            </w:del>
          </w:p>
        </w:tc>
        <w:tc>
          <w:tcPr>
            <w:tcW w:w="6030" w:type="dxa"/>
            <w:gridSpan w:val="2"/>
            <w:tcBorders>
              <w:top w:val="nil"/>
              <w:left w:val="nil"/>
              <w:bottom w:val="nil"/>
              <w:right w:val="nil"/>
            </w:tcBorders>
          </w:tcPr>
          <w:p w14:paraId="7960E1F2" w14:textId="19FB74FB" w:rsidR="00341AFA" w:rsidRPr="008A6917" w:rsidDel="00CF5A2C" w:rsidRDefault="00341AFA" w:rsidP="00341AFA">
            <w:pPr>
              <w:widowControl w:val="0"/>
              <w:autoSpaceDE w:val="0"/>
              <w:autoSpaceDN w:val="0"/>
              <w:adjustRightInd w:val="0"/>
              <w:spacing w:line="240" w:lineRule="auto"/>
              <w:contextualSpacing w:val="0"/>
              <w:rPr>
                <w:del w:id="465" w:author="Arjan Kloosterboer" w:date="2017-09-20T00:53:00Z"/>
                <w:rFonts w:ascii="Calibri" w:hAnsi="Calibri" w:cs="Arial"/>
                <w:color w:val="000000"/>
                <w:sz w:val="22"/>
                <w:szCs w:val="24"/>
                <w:lang w:eastAsia="en-US"/>
              </w:rPr>
            </w:pPr>
            <w:del w:id="466" w:author="Arjan Kloosterboer" w:date="2017-09-20T00:53:00Z">
              <w:r w:rsidRPr="008A6917" w:rsidDel="00CF5A2C">
                <w:rPr>
                  <w:rFonts w:ascii="Calibri" w:hAnsi="Calibri" w:cs="Arial"/>
                  <w:color w:val="000000"/>
                  <w:sz w:val="22"/>
                  <w:szCs w:val="24"/>
                  <w:lang w:eastAsia="en-US"/>
                </w:rPr>
                <w:delText>Dit attribuutsoort moet van een waarde voorzien zijn als de attribuutsoort ‘Archiefnominatie’ een waarde ongelijk "conform zaak" heeft.</w:delText>
              </w:r>
            </w:del>
          </w:p>
        </w:tc>
      </w:tr>
      <w:tr w:rsidR="00341AFA" w:rsidRPr="008A6917" w:rsidDel="00CF5A2C" w14:paraId="16207EE7" w14:textId="08F6FC4E" w:rsidTr="00341AFA">
        <w:trPr>
          <w:del w:id="467" w:author="Arjan Kloosterboer" w:date="2017-09-20T00:53:00Z"/>
        </w:trPr>
        <w:tc>
          <w:tcPr>
            <w:tcW w:w="9360" w:type="dxa"/>
            <w:gridSpan w:val="4"/>
            <w:tcBorders>
              <w:top w:val="nil"/>
              <w:left w:val="nil"/>
              <w:bottom w:val="nil"/>
              <w:right w:val="nil"/>
            </w:tcBorders>
          </w:tcPr>
          <w:p w14:paraId="7FEBDA3E" w14:textId="5DB52270" w:rsidR="00341AFA" w:rsidRPr="008A6917" w:rsidDel="00CF5A2C" w:rsidRDefault="00341AFA" w:rsidP="00341AFA">
            <w:pPr>
              <w:widowControl w:val="0"/>
              <w:autoSpaceDE w:val="0"/>
              <w:autoSpaceDN w:val="0"/>
              <w:adjustRightInd w:val="0"/>
              <w:spacing w:line="240" w:lineRule="auto"/>
              <w:contextualSpacing w:val="0"/>
              <w:rPr>
                <w:del w:id="468" w:author="Arjan Kloosterboer" w:date="2017-09-20T00:53:00Z"/>
                <w:rFonts w:ascii="Calibri" w:hAnsi="Calibri" w:cs="Arial"/>
                <w:color w:val="000000"/>
                <w:sz w:val="22"/>
                <w:szCs w:val="24"/>
                <w:lang w:eastAsia="en-US"/>
              </w:rPr>
            </w:pPr>
            <w:del w:id="469" w:author="Arjan Kloosterboer" w:date="2017-09-20T00:53:00Z">
              <w:r w:rsidRPr="008A6917" w:rsidDel="00CF5A2C">
                <w:rPr>
                  <w:rFonts w:ascii="Calibri" w:hAnsi="Calibri" w:cs="Arial"/>
                  <w:b/>
                  <w:color w:val="000000"/>
                  <w:sz w:val="22"/>
                  <w:szCs w:val="24"/>
                  <w:lang w:eastAsia="en-US"/>
                </w:rPr>
                <w:delText>Toelichting</w:delText>
              </w:r>
            </w:del>
          </w:p>
        </w:tc>
      </w:tr>
      <w:tr w:rsidR="00341AFA" w:rsidRPr="008A6917" w:rsidDel="00CF5A2C" w14:paraId="0B341144" w14:textId="52BDD6EA" w:rsidTr="00341AFA">
        <w:trPr>
          <w:del w:id="470" w:author="Arjan Kloosterboer" w:date="2017-09-20T00:53:00Z"/>
        </w:trPr>
        <w:tc>
          <w:tcPr>
            <w:tcW w:w="450" w:type="dxa"/>
            <w:tcBorders>
              <w:top w:val="nil"/>
              <w:left w:val="nil"/>
              <w:bottom w:val="nil"/>
              <w:right w:val="nil"/>
            </w:tcBorders>
          </w:tcPr>
          <w:p w14:paraId="77B1197D" w14:textId="0639F91B" w:rsidR="00341AFA" w:rsidRPr="008A6917" w:rsidDel="00CF5A2C" w:rsidRDefault="00341AFA" w:rsidP="00341AFA">
            <w:pPr>
              <w:widowControl w:val="0"/>
              <w:autoSpaceDE w:val="0"/>
              <w:autoSpaceDN w:val="0"/>
              <w:adjustRightInd w:val="0"/>
              <w:spacing w:line="240" w:lineRule="auto"/>
              <w:contextualSpacing w:val="0"/>
              <w:rPr>
                <w:del w:id="471" w:author="Arjan Kloosterboer" w:date="2017-09-20T00:53:00Z"/>
                <w:rFonts w:ascii="Calibri" w:hAnsi="Calibri" w:cs="Arial"/>
                <w:b/>
                <w:color w:val="000000"/>
                <w:sz w:val="22"/>
                <w:szCs w:val="24"/>
                <w:lang w:eastAsia="en-US"/>
              </w:rPr>
            </w:pPr>
          </w:p>
        </w:tc>
        <w:tc>
          <w:tcPr>
            <w:tcW w:w="8910" w:type="dxa"/>
            <w:gridSpan w:val="3"/>
            <w:tcBorders>
              <w:top w:val="nil"/>
              <w:left w:val="nil"/>
              <w:bottom w:val="nil"/>
              <w:right w:val="nil"/>
            </w:tcBorders>
          </w:tcPr>
          <w:p w14:paraId="602BCBBE" w14:textId="7C4A8ADA" w:rsidR="00341AFA" w:rsidRPr="008A6917" w:rsidDel="00CF5A2C" w:rsidRDefault="00341AFA" w:rsidP="00341AFA">
            <w:pPr>
              <w:widowControl w:val="0"/>
              <w:autoSpaceDE w:val="0"/>
              <w:autoSpaceDN w:val="0"/>
              <w:adjustRightInd w:val="0"/>
              <w:spacing w:line="240" w:lineRule="auto"/>
              <w:contextualSpacing w:val="0"/>
              <w:rPr>
                <w:del w:id="472" w:author="Arjan Kloosterboer" w:date="2017-09-20T00:53:00Z"/>
                <w:rFonts w:ascii="Calibri" w:hAnsi="Calibri" w:cs="Arial"/>
                <w:color w:val="000000"/>
                <w:sz w:val="22"/>
                <w:szCs w:val="24"/>
                <w:lang w:eastAsia="en-US"/>
              </w:rPr>
            </w:pPr>
            <w:del w:id="473" w:author="Arjan Kloosterboer" w:date="2017-09-20T00:53:00Z">
              <w:r w:rsidRPr="008A6917" w:rsidDel="00CF5A2C">
                <w:rPr>
                  <w:rFonts w:ascii="Calibri" w:hAnsi="Calibri" w:cs="Arial"/>
                  <w:color w:val="000000"/>
                  <w:sz w:val="22"/>
                  <w:szCs w:val="24"/>
                  <w:lang w:eastAsia="en-US"/>
                </w:rPr>
                <w:delText>Voor vrijwel elk informatieobject geldt dat dit gearchiveerd wordt en na een bepaalde termijn vernietigd of overgebracht moet worden. Dit archiefregime wordt veelal bepaald door het type en resultaat van de zaak waartoe het informatieobject behoort. Er komen evenwel situaties voor waarin voor een specifiek informatieobject in een zaakdossier een ander archiefregime geldt dan voor de zaak als geheel. Deze attribuutsoort maakt het mogelijk deze afwijking vast te leggen. Hiervan is alleen sprake als het attribuutsoort Archiefnominatie een waarde ongelijk “Conform zaak” heeft. De termijn voor vernietigen of overbrengen eindigt met de Archiefactiedatum. Van welke van deze acties sprake is, blijkt uit de waarde van Archiefnominatie. De voor het informatieobject geldende Archiefactiedatum hangt af van het zaaktype, van het resultaat van de zaak en van de resultaten van eventuele andere gerelateerde zaken. De mogelijke bewaartermijnen zijn per resultaat gespecificeerd bij het zaaktype in de van toepassing zijnde zaaktype-catalogus. Voor een niet te archiveren informatieobject is de termijn nul dagen en is de Archiefactiedatum gelijk aan de Einddatum van de zaak.</w:delText>
              </w:r>
            </w:del>
          </w:p>
        </w:tc>
      </w:tr>
    </w:tbl>
    <w:bookmarkStart w:id="474" w:name="BKM_24277038_EF81_4e10_92BC_68AB8969FE4D"/>
    <w:bookmarkEnd w:id="474"/>
    <w:p w14:paraId="67871DFD"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Auteur</w:t>
      </w:r>
      <w:r w:rsidRPr="008A6917">
        <w:rPr>
          <w:rFonts w:ascii="Arial" w:hAnsi="Arial" w:cs="Arial"/>
          <w:b/>
          <w:color w:val="00000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77B2B359" w14:textId="77777777" w:rsidTr="005F10A6">
        <w:trPr>
          <w:trHeight w:val="230"/>
        </w:trPr>
        <w:tc>
          <w:tcPr>
            <w:tcW w:w="3330" w:type="dxa"/>
            <w:gridSpan w:val="2"/>
            <w:tcBorders>
              <w:top w:val="nil"/>
              <w:left w:val="nil"/>
              <w:bottom w:val="nil"/>
              <w:right w:val="nil"/>
            </w:tcBorders>
          </w:tcPr>
          <w:p w14:paraId="45966D4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36EABB4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Auteur</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6620142B"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1ECD29E7" w14:textId="77777777" w:rsidTr="005F10A6">
        <w:tc>
          <w:tcPr>
            <w:tcW w:w="3330" w:type="dxa"/>
            <w:gridSpan w:val="2"/>
            <w:tcBorders>
              <w:top w:val="nil"/>
              <w:left w:val="nil"/>
              <w:bottom w:val="nil"/>
              <w:right w:val="nil"/>
            </w:tcBorders>
          </w:tcPr>
          <w:p w14:paraId="1D97559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51BB703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14:paraId="53954C1F" w14:textId="77777777" w:rsidTr="005F10A6">
        <w:tc>
          <w:tcPr>
            <w:tcW w:w="3330" w:type="dxa"/>
            <w:gridSpan w:val="2"/>
            <w:tcBorders>
              <w:top w:val="nil"/>
              <w:left w:val="nil"/>
              <w:bottom w:val="nil"/>
              <w:right w:val="nil"/>
            </w:tcBorders>
          </w:tcPr>
          <w:p w14:paraId="3FCD4BA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41DCEDA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161B5F1" w14:textId="77777777" w:rsidTr="005F10A6">
        <w:tc>
          <w:tcPr>
            <w:tcW w:w="3330" w:type="dxa"/>
            <w:gridSpan w:val="2"/>
            <w:tcBorders>
              <w:top w:val="nil"/>
              <w:left w:val="nil"/>
              <w:bottom w:val="nil"/>
              <w:right w:val="nil"/>
            </w:tcBorders>
          </w:tcPr>
          <w:p w14:paraId="21962D2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194F46F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auteur</w:t>
            </w:r>
            <w:r w:rsidRPr="008A6917">
              <w:rPr>
                <w:rFonts w:ascii="Arial" w:hAnsi="Arial" w:cs="Arial"/>
                <w:color w:val="000000"/>
                <w:szCs w:val="24"/>
                <w:lang w:val="en-AU" w:eastAsia="en-US"/>
              </w:rPr>
              <w:fldChar w:fldCharType="end"/>
            </w:r>
          </w:p>
        </w:tc>
      </w:tr>
      <w:tr w:rsidR="00341AFA" w:rsidRPr="008A6917" w14:paraId="5F2B2087" w14:textId="77777777" w:rsidTr="005F10A6">
        <w:tc>
          <w:tcPr>
            <w:tcW w:w="3330" w:type="dxa"/>
            <w:gridSpan w:val="2"/>
            <w:tcBorders>
              <w:top w:val="nil"/>
              <w:left w:val="nil"/>
              <w:bottom w:val="nil"/>
              <w:right w:val="nil"/>
            </w:tcBorders>
          </w:tcPr>
          <w:p w14:paraId="6C8D93F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0E72A4D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persoon of organisatie die in de eerste plaats verantwoordelijk is voor het creëren van de inhoud van het INFORMATIEOBJECT.</w:t>
            </w:r>
          </w:p>
        </w:tc>
      </w:tr>
      <w:tr w:rsidR="00341AFA" w:rsidRPr="008A6917" w14:paraId="35CE150E" w14:textId="77777777" w:rsidTr="005F10A6">
        <w:trPr>
          <w:trHeight w:val="230"/>
        </w:trPr>
        <w:tc>
          <w:tcPr>
            <w:tcW w:w="3330" w:type="dxa"/>
            <w:gridSpan w:val="2"/>
            <w:tcBorders>
              <w:top w:val="nil"/>
              <w:left w:val="nil"/>
              <w:bottom w:val="nil"/>
              <w:right w:val="nil"/>
            </w:tcBorders>
          </w:tcPr>
          <w:p w14:paraId="148BB30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4E5F370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14:paraId="3D27D992" w14:textId="77777777" w:rsidTr="005F10A6">
        <w:tc>
          <w:tcPr>
            <w:tcW w:w="3330" w:type="dxa"/>
            <w:gridSpan w:val="2"/>
            <w:tcBorders>
              <w:top w:val="nil"/>
              <w:left w:val="nil"/>
              <w:bottom w:val="nil"/>
              <w:right w:val="nil"/>
            </w:tcBorders>
          </w:tcPr>
          <w:p w14:paraId="3E0A7EF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33B4E0F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1A05C59D" w14:textId="77777777" w:rsidTr="005F10A6">
        <w:tc>
          <w:tcPr>
            <w:tcW w:w="3330" w:type="dxa"/>
            <w:gridSpan w:val="2"/>
            <w:tcBorders>
              <w:top w:val="nil"/>
              <w:left w:val="nil"/>
              <w:bottom w:val="nil"/>
              <w:right w:val="nil"/>
            </w:tcBorders>
          </w:tcPr>
          <w:p w14:paraId="3CD28E7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74AFDED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AN200</w:t>
            </w:r>
            <w:r w:rsidRPr="008A6917">
              <w:rPr>
                <w:rFonts w:ascii="Arial" w:hAnsi="Arial" w:cs="Arial"/>
                <w:color w:val="000000"/>
                <w:szCs w:val="24"/>
                <w:lang w:val="en-AU" w:eastAsia="en-US"/>
              </w:rPr>
              <w:fldChar w:fldCharType="end"/>
            </w:r>
          </w:p>
        </w:tc>
      </w:tr>
      <w:tr w:rsidR="00341AFA" w:rsidRPr="008A6917" w14:paraId="36D840DE" w14:textId="77777777" w:rsidTr="005F10A6">
        <w:trPr>
          <w:trHeight w:val="230"/>
        </w:trPr>
        <w:tc>
          <w:tcPr>
            <w:tcW w:w="3330" w:type="dxa"/>
            <w:gridSpan w:val="2"/>
            <w:tcBorders>
              <w:top w:val="nil"/>
              <w:left w:val="nil"/>
              <w:bottom w:val="nil"/>
              <w:right w:val="nil"/>
            </w:tcBorders>
          </w:tcPr>
          <w:p w14:paraId="6A7ADF4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06D5102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naamgegevens van de auteur zijnde een betrokkene die in een rol aan de ZAAK gerelateerd is, dan wel, indien de auteur niet in een rol aan de ZAAK gerelateerd is, de naamgegevens van de natuurlijk persoon of organisatie zijnde de auteur. In het laatste geval verdient het aanbeveling om aanvullend te vermelden uit welken hoofde het auteurschap wordt uitgeoefend.</w:t>
            </w:r>
          </w:p>
        </w:tc>
      </w:tr>
      <w:tr w:rsidR="00341AFA" w:rsidRPr="008A6917" w14:paraId="5DFD9095" w14:textId="77777777" w:rsidTr="005F10A6">
        <w:trPr>
          <w:trHeight w:val="215"/>
        </w:trPr>
        <w:tc>
          <w:tcPr>
            <w:tcW w:w="3330" w:type="dxa"/>
            <w:gridSpan w:val="2"/>
            <w:tcBorders>
              <w:top w:val="nil"/>
              <w:left w:val="nil"/>
              <w:bottom w:val="nil"/>
              <w:right w:val="nil"/>
            </w:tcBorders>
          </w:tcPr>
          <w:p w14:paraId="213D42B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4634431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3E534470" w14:textId="77777777" w:rsidTr="005F10A6">
        <w:trPr>
          <w:trHeight w:val="230"/>
        </w:trPr>
        <w:tc>
          <w:tcPr>
            <w:tcW w:w="3330" w:type="dxa"/>
            <w:gridSpan w:val="2"/>
            <w:tcBorders>
              <w:top w:val="nil"/>
              <w:left w:val="nil"/>
              <w:bottom w:val="nil"/>
              <w:right w:val="nil"/>
            </w:tcBorders>
          </w:tcPr>
          <w:p w14:paraId="63A080D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1F7A9FD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4B30A20B" w14:textId="77777777" w:rsidTr="005F10A6">
        <w:trPr>
          <w:trHeight w:val="230"/>
        </w:trPr>
        <w:tc>
          <w:tcPr>
            <w:tcW w:w="3330" w:type="dxa"/>
            <w:gridSpan w:val="2"/>
            <w:tcBorders>
              <w:top w:val="nil"/>
              <w:left w:val="nil"/>
              <w:bottom w:val="nil"/>
              <w:right w:val="nil"/>
            </w:tcBorders>
          </w:tcPr>
          <w:p w14:paraId="1B75592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7FE9E62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14559B5" w14:textId="77777777" w:rsidTr="005F10A6">
        <w:trPr>
          <w:trHeight w:val="230"/>
        </w:trPr>
        <w:tc>
          <w:tcPr>
            <w:tcW w:w="3330" w:type="dxa"/>
            <w:gridSpan w:val="2"/>
            <w:tcBorders>
              <w:top w:val="nil"/>
              <w:left w:val="nil"/>
              <w:bottom w:val="nil"/>
              <w:right w:val="nil"/>
            </w:tcBorders>
          </w:tcPr>
          <w:p w14:paraId="23C55B5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654DB5D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67A823F" w14:textId="77777777" w:rsidTr="005F10A6">
        <w:trPr>
          <w:trHeight w:val="230"/>
        </w:trPr>
        <w:tc>
          <w:tcPr>
            <w:tcW w:w="3330" w:type="dxa"/>
            <w:gridSpan w:val="2"/>
            <w:tcBorders>
              <w:top w:val="nil"/>
              <w:left w:val="nil"/>
              <w:bottom w:val="nil"/>
              <w:right w:val="nil"/>
            </w:tcBorders>
          </w:tcPr>
          <w:p w14:paraId="0C8F70D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75E893C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A2C7B9E" w14:textId="77777777" w:rsidTr="005F10A6">
        <w:tc>
          <w:tcPr>
            <w:tcW w:w="3330" w:type="dxa"/>
            <w:gridSpan w:val="2"/>
            <w:tcBorders>
              <w:top w:val="nil"/>
              <w:left w:val="nil"/>
              <w:bottom w:val="nil"/>
              <w:right w:val="nil"/>
            </w:tcBorders>
          </w:tcPr>
          <w:p w14:paraId="54E3B16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3E18D83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E9708D0" w14:textId="77777777" w:rsidTr="005F10A6">
        <w:trPr>
          <w:trHeight w:val="230"/>
        </w:trPr>
        <w:tc>
          <w:tcPr>
            <w:tcW w:w="3330" w:type="dxa"/>
            <w:gridSpan w:val="2"/>
            <w:tcBorders>
              <w:top w:val="nil"/>
              <w:left w:val="nil"/>
              <w:bottom w:val="nil"/>
              <w:right w:val="nil"/>
            </w:tcBorders>
          </w:tcPr>
          <w:p w14:paraId="778F45F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4E7C38A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771ED9D4" w14:textId="77777777" w:rsidTr="005F10A6">
        <w:trPr>
          <w:trHeight w:val="230"/>
        </w:trPr>
        <w:tc>
          <w:tcPr>
            <w:tcW w:w="3330" w:type="dxa"/>
            <w:gridSpan w:val="2"/>
            <w:tcBorders>
              <w:top w:val="nil"/>
              <w:left w:val="nil"/>
              <w:bottom w:val="nil"/>
              <w:right w:val="nil"/>
            </w:tcBorders>
          </w:tcPr>
          <w:p w14:paraId="5339BD5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6922CCF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2F4BBA47" w14:textId="77777777" w:rsidTr="005F10A6">
        <w:trPr>
          <w:trHeight w:val="230"/>
        </w:trPr>
        <w:tc>
          <w:tcPr>
            <w:tcW w:w="3330" w:type="dxa"/>
            <w:gridSpan w:val="2"/>
            <w:tcBorders>
              <w:top w:val="nil"/>
              <w:left w:val="nil"/>
              <w:bottom w:val="nil"/>
              <w:right w:val="nil"/>
            </w:tcBorders>
          </w:tcPr>
          <w:p w14:paraId="759784A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50C84D5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3FC62E3D" w14:textId="77777777" w:rsidTr="005F10A6">
        <w:tc>
          <w:tcPr>
            <w:tcW w:w="9360" w:type="dxa"/>
            <w:gridSpan w:val="4"/>
            <w:tcBorders>
              <w:top w:val="nil"/>
              <w:left w:val="nil"/>
              <w:bottom w:val="nil"/>
              <w:right w:val="nil"/>
            </w:tcBorders>
          </w:tcPr>
          <w:p w14:paraId="07360E1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28871009" w14:textId="77777777" w:rsidTr="005F10A6">
        <w:tc>
          <w:tcPr>
            <w:tcW w:w="450" w:type="dxa"/>
            <w:tcBorders>
              <w:top w:val="nil"/>
              <w:left w:val="nil"/>
              <w:bottom w:val="nil"/>
              <w:right w:val="nil"/>
            </w:tcBorders>
          </w:tcPr>
          <w:p w14:paraId="30E8BD5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6BB5858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kan zowel een medewerker of organisatorische eenheid van de zaakbehandelende organisatie betreffen als een externe partij (persoon of organisatie).</w:t>
            </w:r>
          </w:p>
          <w:p w14:paraId="2DCF953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val="en-US" w:eastAsia="en-US"/>
              </w:rPr>
            </w:pPr>
            <w:r w:rsidRPr="008A6917">
              <w:rPr>
                <w:rFonts w:ascii="Calibri" w:hAnsi="Calibri" w:cs="Arial"/>
                <w:color w:val="000000"/>
                <w:sz w:val="22"/>
                <w:szCs w:val="24"/>
                <w:lang w:val="en-US" w:eastAsia="en-US"/>
              </w:rPr>
              <w:t>Het betreft het Dublin Core metadata-element ‘Creator’ met als toelichting: Examples of Creator include a person, an organization, or a service. Typically, the name of a Creator should be used to indicate the entity.</w:t>
            </w:r>
          </w:p>
          <w:p w14:paraId="0F9BE91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val="en-US" w:eastAsia="en-US"/>
              </w:rPr>
            </w:pPr>
          </w:p>
          <w:p w14:paraId="6B4A2B9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Van een ontvangen informatieobject kan de afzender de auteur zijn maar dat kan ook een ander zijn bijvoorbeeld in het geval dat de afzender een document van een derde meestuurt.</w:t>
            </w:r>
          </w:p>
          <w:p w14:paraId="1776181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Indien het informatieobject in een geautomatiseerd proces is vervaardigd, dan wordt als auteur vermeld degene die dat informatieobject ondertekend zou hebben dan wel, bij informatieobjecten waarbij van ondertekening geen sprake is (zoals bijvoorbeeld bij het omzetten van de zaakgegevens naar een duurzaam bewaarbaar informatieobject in pdf), degene die verantwoordelijk is voor de inhoud van het informatieobject vanuit zijn of haar rol bij de zaak (veelal degene in de rol van Zaakcoördinator).</w:t>
            </w:r>
          </w:p>
        </w:tc>
      </w:tr>
    </w:tbl>
    <w:bookmarkStart w:id="475" w:name="BKM_C55496E5_6312_451f_8B9F_F5B73A2C9016"/>
    <w:bookmarkEnd w:id="475"/>
    <w:p w14:paraId="607EEF67" w14:textId="77777777" w:rsidR="005F10A6" w:rsidRPr="008A6917" w:rsidRDefault="005F10A6" w:rsidP="005F10A6">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b/>
          <w:bCs/>
          <w:color w:val="000000"/>
          <w:sz w:val="24"/>
          <w:szCs w:val="24"/>
          <w:lang w:eastAsia="en-US"/>
        </w:rPr>
        <w:lastRenderedPageBreak/>
        <w:fldChar w:fldCharType="begin" w:fldLock="1"/>
      </w:r>
      <w:r w:rsidRPr="008A6917">
        <w:rPr>
          <w:rFonts w:ascii="Arial" w:hAnsi="Arial" w:cs="Arial"/>
          <w:b/>
          <w:bCs/>
          <w:color w:val="000000"/>
          <w:sz w:val="24"/>
          <w:szCs w:val="24"/>
          <w:lang w:eastAsia="en-US"/>
        </w:rPr>
        <w:instrText>MERGEFIELD Element.Stereotype</w:instrText>
      </w:r>
      <w:r w:rsidRPr="008A6917">
        <w:rPr>
          <w:rFonts w:ascii="Arial" w:hAnsi="Arial" w:cs="Arial"/>
          <w:b/>
          <w:bCs/>
          <w:color w:val="000000"/>
          <w:sz w:val="24"/>
          <w:szCs w:val="24"/>
          <w:lang w:eastAsia="en-US"/>
        </w:rPr>
        <w:fldChar w:fldCharType="separate"/>
      </w:r>
      <w:r>
        <w:rPr>
          <w:rFonts w:ascii="Arial" w:hAnsi="Arial" w:cs="Arial"/>
          <w:b/>
          <w:bCs/>
          <w:color w:val="000000"/>
          <w:sz w:val="24"/>
          <w:szCs w:val="24"/>
          <w:lang w:eastAsia="en-US"/>
        </w:rPr>
        <w:t>Groepattribuutsoort</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Element.Name</w:instrText>
      </w:r>
      <w:r w:rsidRPr="008A6917">
        <w:rPr>
          <w:rFonts w:ascii="Arial" w:hAnsi="Arial" w:cs="Arial"/>
          <w:b/>
          <w:bCs/>
          <w:color w:val="000000"/>
          <w:sz w:val="24"/>
          <w:szCs w:val="24"/>
          <w:lang w:eastAsia="en-US"/>
        </w:rPr>
        <w:fldChar w:fldCharType="separate"/>
      </w:r>
      <w:r>
        <w:rPr>
          <w:rFonts w:ascii="Arial" w:hAnsi="Arial" w:cs="Arial"/>
          <w:b/>
          <w:bCs/>
          <w:color w:val="000000"/>
          <w:sz w:val="24"/>
          <w:szCs w:val="24"/>
          <w:lang w:eastAsia="en-US"/>
        </w:rPr>
        <w:t>Ondertekening</w:t>
      </w:r>
      <w:r w:rsidRPr="008A6917">
        <w:rPr>
          <w:rFonts w:ascii="Arial" w:hAnsi="Arial" w:cs="Arial"/>
          <w:b/>
          <w:bCs/>
          <w:color w:val="000000"/>
          <w:sz w:val="24"/>
          <w:szCs w:val="24"/>
          <w:lang w:eastAsia="en-US"/>
        </w:rPr>
        <w:t xml:space="preserve"> INFORMATIEOBJECT</w:t>
      </w:r>
      <w:r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5F10A6" w:rsidRPr="008A6917" w14:paraId="6FC3C5D1" w14:textId="77777777" w:rsidTr="005F10A6">
        <w:tc>
          <w:tcPr>
            <w:tcW w:w="3690" w:type="dxa"/>
            <w:gridSpan w:val="2"/>
            <w:tcBorders>
              <w:top w:val="nil"/>
              <w:left w:val="nil"/>
              <w:bottom w:val="nil"/>
              <w:right w:val="nil"/>
            </w:tcBorders>
          </w:tcPr>
          <w:p w14:paraId="00B31CDC"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7266E09C"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Element.Name</w:instrText>
            </w:r>
            <w:r w:rsidRPr="008A6917">
              <w:rPr>
                <w:rFonts w:ascii="Arial" w:hAnsi="Arial" w:cs="Arial"/>
                <w:color w:val="000000"/>
                <w:szCs w:val="20"/>
                <w:lang w:val="en-AU" w:eastAsia="en-US"/>
              </w:rPr>
              <w:fldChar w:fldCharType="separate"/>
            </w:r>
            <w:r>
              <w:rPr>
                <w:rFonts w:ascii="Calibri" w:hAnsi="Calibri" w:cs="Calibri"/>
                <w:color w:val="000000"/>
                <w:sz w:val="22"/>
                <w:szCs w:val="22"/>
                <w:lang w:eastAsia="en-US"/>
              </w:rPr>
              <w:t>Ondertekening</w:t>
            </w:r>
            <w:r w:rsidRPr="008A6917">
              <w:rPr>
                <w:rFonts w:ascii="Calibri" w:hAnsi="Calibri" w:cs="Calibri"/>
                <w:color w:val="000000"/>
                <w:sz w:val="22"/>
                <w:szCs w:val="22"/>
                <w:lang w:eastAsia="en-US"/>
              </w:rPr>
              <w:t xml:space="preserve"> INFORMATIEOBJECT</w:t>
            </w:r>
            <w:r w:rsidRPr="008A6917">
              <w:rPr>
                <w:rFonts w:ascii="Arial" w:hAnsi="Arial" w:cs="Arial"/>
                <w:color w:val="000000"/>
                <w:szCs w:val="20"/>
                <w:lang w:val="en-AU" w:eastAsia="en-US"/>
              </w:rPr>
              <w:fldChar w:fldCharType="end"/>
            </w:r>
          </w:p>
        </w:tc>
      </w:tr>
      <w:tr w:rsidR="005F10A6" w:rsidRPr="008A6917" w14:paraId="0AA0AA49" w14:textId="77777777" w:rsidTr="005F10A6">
        <w:tc>
          <w:tcPr>
            <w:tcW w:w="3690" w:type="dxa"/>
            <w:gridSpan w:val="2"/>
            <w:tcBorders>
              <w:top w:val="nil"/>
              <w:left w:val="nil"/>
              <w:bottom w:val="nil"/>
              <w:right w:val="nil"/>
            </w:tcBorders>
          </w:tcPr>
          <w:p w14:paraId="4488E620"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52F13590"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5F10A6" w:rsidRPr="008A6917" w14:paraId="6EEBC22E" w14:textId="77777777" w:rsidTr="005F10A6">
        <w:tc>
          <w:tcPr>
            <w:tcW w:w="3690" w:type="dxa"/>
            <w:gridSpan w:val="2"/>
            <w:tcBorders>
              <w:top w:val="nil"/>
              <w:left w:val="nil"/>
              <w:bottom w:val="nil"/>
              <w:right w:val="nil"/>
            </w:tcBorders>
          </w:tcPr>
          <w:p w14:paraId="50B1653F"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4085FA9A"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5F10A6" w:rsidRPr="008A6917" w14:paraId="16D7C8C2" w14:textId="77777777" w:rsidTr="005F10A6">
        <w:tc>
          <w:tcPr>
            <w:tcW w:w="3690" w:type="dxa"/>
            <w:gridSpan w:val="2"/>
            <w:tcBorders>
              <w:top w:val="nil"/>
              <w:left w:val="nil"/>
              <w:bottom w:val="nil"/>
              <w:right w:val="nil"/>
            </w:tcBorders>
          </w:tcPr>
          <w:p w14:paraId="65854F8D"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XML-tag</w:t>
            </w:r>
          </w:p>
        </w:tc>
        <w:tc>
          <w:tcPr>
            <w:tcW w:w="5670" w:type="dxa"/>
            <w:tcBorders>
              <w:top w:val="nil"/>
              <w:left w:val="nil"/>
              <w:bottom w:val="nil"/>
              <w:right w:val="nil"/>
            </w:tcBorders>
          </w:tcPr>
          <w:p w14:paraId="4649C357"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Arial" w:hAnsi="Arial" w:cs="Arial"/>
                <w:color w:val="000000"/>
                <w:szCs w:val="20"/>
                <w:lang w:val="en-AU" w:eastAsia="en-US"/>
              </w:rPr>
              <w:t>ondertekening</w:t>
            </w:r>
          </w:p>
        </w:tc>
      </w:tr>
      <w:tr w:rsidR="005F10A6" w:rsidRPr="008A6917" w14:paraId="4BF2C68E" w14:textId="77777777" w:rsidTr="005F10A6">
        <w:tc>
          <w:tcPr>
            <w:tcW w:w="3690" w:type="dxa"/>
            <w:gridSpan w:val="2"/>
            <w:tcBorders>
              <w:top w:val="nil"/>
              <w:left w:val="nil"/>
              <w:bottom w:val="nil"/>
              <w:right w:val="nil"/>
            </w:tcBorders>
          </w:tcPr>
          <w:p w14:paraId="6F3D8062"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25731B80"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092CF5">
              <w:rPr>
                <w:rFonts w:ascii="Arial" w:hAnsi="Arial" w:cs="Arial"/>
                <w:color w:val="000000"/>
                <w:szCs w:val="20"/>
                <w:lang w:eastAsia="en-US"/>
                <w:rPrChange w:id="476" w:author="A.C. Kloosterboer" w:date="2017-01-17T16:01:00Z">
                  <w:rPr>
                    <w:rFonts w:ascii="Arial" w:hAnsi="Arial" w:cs="Arial"/>
                    <w:color w:val="000000"/>
                    <w:szCs w:val="20"/>
                    <w:lang w:val="en-AU" w:eastAsia="en-US"/>
                  </w:rPr>
                </w:rPrChange>
              </w:rPr>
              <w:t>Aanduiding van de rechtskracht van een informatieobject</w:t>
            </w:r>
          </w:p>
        </w:tc>
      </w:tr>
      <w:tr w:rsidR="005F10A6" w:rsidRPr="008A6917" w14:paraId="38163AE1" w14:textId="77777777" w:rsidTr="005F10A6">
        <w:tc>
          <w:tcPr>
            <w:tcW w:w="3690" w:type="dxa"/>
            <w:gridSpan w:val="2"/>
            <w:tcBorders>
              <w:top w:val="nil"/>
              <w:left w:val="nil"/>
              <w:bottom w:val="nil"/>
              <w:right w:val="nil"/>
            </w:tcBorders>
          </w:tcPr>
          <w:p w14:paraId="3BB8133F"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1FC733AD"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xml:space="preserve">KING </w:t>
            </w:r>
          </w:p>
        </w:tc>
      </w:tr>
      <w:tr w:rsidR="005F10A6" w:rsidRPr="008A6917" w14:paraId="678B9D24" w14:textId="77777777" w:rsidTr="005F10A6">
        <w:tc>
          <w:tcPr>
            <w:tcW w:w="3690" w:type="dxa"/>
            <w:gridSpan w:val="2"/>
            <w:tcBorders>
              <w:top w:val="nil"/>
              <w:left w:val="nil"/>
              <w:bottom w:val="nil"/>
              <w:right w:val="nil"/>
            </w:tcBorders>
          </w:tcPr>
          <w:p w14:paraId="47DDAB12"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1DF8A982"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1-12-2014</w:t>
            </w:r>
          </w:p>
        </w:tc>
      </w:tr>
      <w:tr w:rsidR="005F10A6" w:rsidRPr="008A6917" w14:paraId="343737BE" w14:textId="77777777" w:rsidTr="005F10A6">
        <w:tc>
          <w:tcPr>
            <w:tcW w:w="3690" w:type="dxa"/>
            <w:gridSpan w:val="2"/>
            <w:tcBorders>
              <w:top w:val="nil"/>
              <w:left w:val="nil"/>
              <w:bottom w:val="nil"/>
              <w:right w:val="nil"/>
            </w:tcBorders>
          </w:tcPr>
          <w:p w14:paraId="721861C4"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2C6B876D"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Nee</w:t>
            </w:r>
          </w:p>
        </w:tc>
      </w:tr>
      <w:tr w:rsidR="005F10A6" w:rsidRPr="008A6917" w14:paraId="747D987C" w14:textId="77777777" w:rsidTr="005F10A6">
        <w:tc>
          <w:tcPr>
            <w:tcW w:w="3690" w:type="dxa"/>
            <w:gridSpan w:val="2"/>
            <w:tcBorders>
              <w:top w:val="nil"/>
              <w:left w:val="nil"/>
              <w:bottom w:val="nil"/>
              <w:right w:val="nil"/>
            </w:tcBorders>
          </w:tcPr>
          <w:p w14:paraId="45623104"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62FF3ABF"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5F10A6" w:rsidRPr="008A6917" w14:paraId="71FA977E" w14:textId="77777777" w:rsidTr="005F10A6">
        <w:tc>
          <w:tcPr>
            <w:tcW w:w="3690" w:type="dxa"/>
            <w:gridSpan w:val="2"/>
            <w:tcBorders>
              <w:top w:val="nil"/>
              <w:left w:val="nil"/>
              <w:bottom w:val="nil"/>
              <w:right w:val="nil"/>
            </w:tcBorders>
          </w:tcPr>
          <w:p w14:paraId="114FCADB"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Cs w:val="20"/>
                <w:lang w:eastAsia="en-US"/>
              </w:rPr>
              <w:t>Aandu</w:t>
            </w:r>
            <w:r w:rsidRPr="008A6917">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14:paraId="3D25E623"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5F10A6" w:rsidRPr="008A6917" w14:paraId="3A53537D" w14:textId="77777777" w:rsidTr="005F10A6">
        <w:tc>
          <w:tcPr>
            <w:tcW w:w="3690" w:type="dxa"/>
            <w:gridSpan w:val="2"/>
            <w:tcBorders>
              <w:top w:val="nil"/>
              <w:left w:val="nil"/>
              <w:bottom w:val="nil"/>
              <w:right w:val="nil"/>
            </w:tcBorders>
          </w:tcPr>
          <w:p w14:paraId="3592A141"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5541046B"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5F10A6" w:rsidRPr="008A6917" w14:paraId="07BCA471" w14:textId="77777777" w:rsidTr="005F10A6">
        <w:tc>
          <w:tcPr>
            <w:tcW w:w="3690" w:type="dxa"/>
            <w:gridSpan w:val="2"/>
            <w:tcBorders>
              <w:top w:val="nil"/>
              <w:left w:val="nil"/>
              <w:bottom w:val="nil"/>
              <w:right w:val="nil"/>
            </w:tcBorders>
          </w:tcPr>
          <w:p w14:paraId="29B6BB5A"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623E3679"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5F10A6" w:rsidRPr="008A6917" w14:paraId="7C7C1973" w14:textId="77777777" w:rsidTr="005F10A6">
        <w:tc>
          <w:tcPr>
            <w:tcW w:w="3690" w:type="dxa"/>
            <w:gridSpan w:val="2"/>
            <w:tcBorders>
              <w:top w:val="nil"/>
              <w:left w:val="nil"/>
              <w:bottom w:val="nil"/>
              <w:right w:val="nil"/>
            </w:tcBorders>
          </w:tcPr>
          <w:p w14:paraId="6AFD266A"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0CB7A686"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5F10A6" w:rsidRPr="008A6917" w14:paraId="6A04730B" w14:textId="77777777" w:rsidTr="005F10A6">
        <w:tc>
          <w:tcPr>
            <w:tcW w:w="3690" w:type="dxa"/>
            <w:gridSpan w:val="2"/>
            <w:tcBorders>
              <w:top w:val="nil"/>
              <w:left w:val="nil"/>
              <w:bottom w:val="nil"/>
              <w:right w:val="nil"/>
            </w:tcBorders>
          </w:tcPr>
          <w:p w14:paraId="3FE94883"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738FAD9E"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Cs w:val="20"/>
                <w:lang w:eastAsia="en-US"/>
              </w:rPr>
              <w:instrText>Element.Multiplicity</w:instrText>
            </w:r>
            <w:r w:rsidRPr="008A6917">
              <w:rPr>
                <w:rFonts w:ascii="Arial" w:hAnsi="Arial" w:cs="Arial"/>
                <w:color w:val="000000"/>
                <w:szCs w:val="20"/>
                <w:lang w:val="en-AU" w:eastAsia="en-US"/>
              </w:rPr>
              <w:fldChar w:fldCharType="separate"/>
            </w:r>
            <w:r w:rsidRPr="008A6917">
              <w:rPr>
                <w:rFonts w:ascii="Calibri" w:hAnsi="Calibri" w:cs="Calibri"/>
                <w:color w:val="000000"/>
                <w:szCs w:val="20"/>
                <w:lang w:eastAsia="en-US"/>
              </w:rPr>
              <w:t>0..1</w:t>
            </w:r>
            <w:r w:rsidRPr="008A6917">
              <w:rPr>
                <w:rFonts w:ascii="Arial" w:hAnsi="Arial" w:cs="Arial"/>
                <w:color w:val="000000"/>
                <w:szCs w:val="20"/>
                <w:lang w:val="en-AU" w:eastAsia="en-US"/>
              </w:rPr>
              <w:fldChar w:fldCharType="end"/>
            </w:r>
            <w:r w:rsidRPr="008A6917">
              <w:rPr>
                <w:rFonts w:ascii="Calibri" w:hAnsi="Calibri" w:cs="Calibri"/>
                <w:color w:val="000000"/>
                <w:szCs w:val="20"/>
                <w:lang w:eastAsia="en-US"/>
              </w:rPr>
              <w:t xml:space="preserve"> </w:t>
            </w:r>
          </w:p>
        </w:tc>
      </w:tr>
      <w:tr w:rsidR="005F10A6" w:rsidRPr="008A6917" w14:paraId="1A193B78" w14:textId="77777777" w:rsidTr="005F10A6">
        <w:tc>
          <w:tcPr>
            <w:tcW w:w="3690" w:type="dxa"/>
            <w:gridSpan w:val="2"/>
            <w:tcBorders>
              <w:top w:val="nil"/>
              <w:left w:val="nil"/>
              <w:bottom w:val="nil"/>
              <w:right w:val="nil"/>
            </w:tcBorders>
          </w:tcPr>
          <w:p w14:paraId="47BE5585"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6BE3B810"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5F10A6" w:rsidRPr="008A6917" w14:paraId="5C8E54AC" w14:textId="77777777" w:rsidTr="005F10A6">
        <w:tc>
          <w:tcPr>
            <w:tcW w:w="3690" w:type="dxa"/>
            <w:gridSpan w:val="2"/>
            <w:tcBorders>
              <w:top w:val="nil"/>
              <w:left w:val="nil"/>
              <w:bottom w:val="nil"/>
              <w:right w:val="nil"/>
            </w:tcBorders>
          </w:tcPr>
          <w:p w14:paraId="550B3599"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2A14019B"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w:t>
            </w:r>
          </w:p>
        </w:tc>
      </w:tr>
      <w:tr w:rsidR="005F10A6" w:rsidRPr="008A6917" w14:paraId="24094343" w14:textId="77777777" w:rsidTr="005F10A6">
        <w:tc>
          <w:tcPr>
            <w:tcW w:w="9360" w:type="dxa"/>
            <w:gridSpan w:val="3"/>
            <w:tcBorders>
              <w:top w:val="nil"/>
              <w:left w:val="nil"/>
              <w:bottom w:val="nil"/>
              <w:right w:val="nil"/>
            </w:tcBorders>
          </w:tcPr>
          <w:p w14:paraId="5B53419E"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5F10A6" w:rsidRPr="008A6917" w14:paraId="3E5B4CBD" w14:textId="77777777" w:rsidTr="005F10A6">
        <w:tc>
          <w:tcPr>
            <w:tcW w:w="450" w:type="dxa"/>
            <w:tcBorders>
              <w:top w:val="nil"/>
              <w:left w:val="nil"/>
              <w:bottom w:val="nil"/>
              <w:right w:val="nil"/>
            </w:tcBorders>
          </w:tcPr>
          <w:p w14:paraId="1266144B"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71254880" w14:textId="77777777"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5F10A6">
              <w:rPr>
                <w:rFonts w:ascii="Calibri" w:hAnsi="Calibri" w:cs="Calibri"/>
                <w:color w:val="000000"/>
                <w:sz w:val="22"/>
                <w:szCs w:val="22"/>
                <w:lang w:eastAsia="en-US"/>
              </w:rPr>
              <w:t>Teneinde gebruik te kunnen maken van de rechtskracht van documenten cq. informatieobjecten is het van belang te weten of, en zo ja: hoe en wanneer, het document ondertekend is.</w:t>
            </w:r>
          </w:p>
        </w:tc>
      </w:tr>
    </w:tbl>
    <w:p w14:paraId="4F9BBA69"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092CF5">
        <w:rPr>
          <w:rFonts w:ascii="Arial" w:hAnsi="Arial" w:cs="Arial"/>
          <w:color w:val="000000"/>
          <w:szCs w:val="24"/>
          <w:lang w:eastAsia="en-US"/>
          <w:rPrChange w:id="477" w:author="A.C. Kloosterboer" w:date="2017-01-17T16:01:00Z">
            <w:rPr>
              <w:rFonts w:ascii="Arial" w:hAnsi="Arial" w:cs="Arial"/>
              <w:color w:val="000000"/>
              <w:szCs w:val="24"/>
              <w:lang w:val="en-AU" w:eastAsia="en-US"/>
            </w:rPr>
          </w:rPrChange>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Ondertekeningsoort</w:t>
      </w:r>
      <w:r w:rsidRPr="008A6917">
        <w:rPr>
          <w:rFonts w:ascii="Arial" w:hAnsi="Arial" w:cs="Arial"/>
          <w:b/>
          <w:color w:val="000000"/>
          <w:sz w:val="24"/>
          <w:szCs w:val="24"/>
          <w:lang w:eastAsia="en-US"/>
        </w:rPr>
        <w:fldChar w:fldCharType="end"/>
      </w:r>
      <w:r w:rsidR="005F10A6">
        <w:rPr>
          <w:rFonts w:ascii="Arial" w:hAnsi="Arial" w:cs="Arial"/>
          <w:b/>
          <w:color w:val="000000"/>
          <w:sz w:val="24"/>
          <w:szCs w:val="24"/>
          <w:lang w:eastAsia="en-US"/>
        </w:rPr>
        <w:t xml:space="preserve"> van groepattribuutsoort </w:t>
      </w:r>
      <w:r w:rsidR="005F10A6" w:rsidRPr="008A6917">
        <w:rPr>
          <w:rFonts w:ascii="Arial" w:hAnsi="Arial" w:cs="Arial"/>
          <w:b/>
          <w:bCs/>
          <w:color w:val="000000"/>
          <w:sz w:val="24"/>
          <w:szCs w:val="24"/>
          <w:lang w:eastAsia="en-US"/>
        </w:rPr>
        <w:fldChar w:fldCharType="begin" w:fldLock="1"/>
      </w:r>
      <w:r w:rsidR="005F10A6" w:rsidRPr="008A6917">
        <w:rPr>
          <w:rFonts w:ascii="Arial" w:hAnsi="Arial" w:cs="Arial"/>
          <w:b/>
          <w:bCs/>
          <w:color w:val="000000"/>
          <w:sz w:val="24"/>
          <w:szCs w:val="24"/>
          <w:lang w:eastAsia="en-US"/>
        </w:rPr>
        <w:instrText>MERGEFIELD Element.Name</w:instrText>
      </w:r>
      <w:r w:rsidR="005F10A6" w:rsidRPr="008A6917">
        <w:rPr>
          <w:rFonts w:ascii="Arial" w:hAnsi="Arial" w:cs="Arial"/>
          <w:b/>
          <w:bCs/>
          <w:color w:val="000000"/>
          <w:sz w:val="24"/>
          <w:szCs w:val="24"/>
          <w:lang w:eastAsia="en-US"/>
        </w:rPr>
        <w:fldChar w:fldCharType="separate"/>
      </w:r>
      <w:r w:rsidR="005F10A6">
        <w:rPr>
          <w:rFonts w:ascii="Arial" w:hAnsi="Arial" w:cs="Arial"/>
          <w:b/>
          <w:bCs/>
          <w:color w:val="000000"/>
          <w:sz w:val="24"/>
          <w:szCs w:val="24"/>
          <w:lang w:eastAsia="en-US"/>
        </w:rPr>
        <w:t>Ondertekening</w:t>
      </w:r>
      <w:r w:rsidR="005F10A6" w:rsidRPr="008A6917">
        <w:rPr>
          <w:rFonts w:ascii="Arial" w:hAnsi="Arial" w:cs="Arial"/>
          <w:b/>
          <w:bCs/>
          <w:color w:val="000000"/>
          <w:sz w:val="24"/>
          <w:szCs w:val="24"/>
          <w:lang w:eastAsia="en-US"/>
        </w:rPr>
        <w:t xml:space="preserve"> INFORMATIEOBJECT</w:t>
      </w:r>
      <w:r w:rsidR="005F10A6"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3E1055D4" w14:textId="77777777" w:rsidTr="00341AFA">
        <w:trPr>
          <w:trHeight w:val="230"/>
        </w:trPr>
        <w:tc>
          <w:tcPr>
            <w:tcW w:w="3330" w:type="dxa"/>
            <w:gridSpan w:val="2"/>
            <w:tcBorders>
              <w:top w:val="nil"/>
              <w:left w:val="nil"/>
              <w:bottom w:val="nil"/>
              <w:right w:val="nil"/>
            </w:tcBorders>
          </w:tcPr>
          <w:p w14:paraId="244B407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75F5B5E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Ondertekeningsoort</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6E513FFA"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035A8C42" w14:textId="77777777" w:rsidTr="00341AFA">
        <w:tc>
          <w:tcPr>
            <w:tcW w:w="3330" w:type="dxa"/>
            <w:gridSpan w:val="2"/>
            <w:tcBorders>
              <w:top w:val="nil"/>
              <w:left w:val="nil"/>
              <w:bottom w:val="nil"/>
              <w:right w:val="nil"/>
            </w:tcBorders>
          </w:tcPr>
          <w:p w14:paraId="13B9712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4C375F9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6D8AED16" w14:textId="77777777" w:rsidTr="00341AFA">
        <w:tc>
          <w:tcPr>
            <w:tcW w:w="3330" w:type="dxa"/>
            <w:gridSpan w:val="2"/>
            <w:tcBorders>
              <w:top w:val="nil"/>
              <w:left w:val="nil"/>
              <w:bottom w:val="nil"/>
              <w:right w:val="nil"/>
            </w:tcBorders>
          </w:tcPr>
          <w:p w14:paraId="43C36B2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3AF1E92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2A9AE4A7" w14:textId="77777777" w:rsidTr="00341AFA">
        <w:tc>
          <w:tcPr>
            <w:tcW w:w="3330" w:type="dxa"/>
            <w:gridSpan w:val="2"/>
            <w:tcBorders>
              <w:top w:val="nil"/>
              <w:left w:val="nil"/>
              <w:bottom w:val="nil"/>
              <w:right w:val="nil"/>
            </w:tcBorders>
          </w:tcPr>
          <w:p w14:paraId="05B656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3F1BDA85" w14:textId="77777777" w:rsidR="00341AFA" w:rsidRPr="008A6917" w:rsidRDefault="00A85696" w:rsidP="005F10A6">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soort</w:t>
            </w:r>
            <w:r w:rsidRPr="008A6917">
              <w:rPr>
                <w:rFonts w:ascii="Arial" w:hAnsi="Arial" w:cs="Arial"/>
                <w:color w:val="000000"/>
                <w:szCs w:val="24"/>
                <w:lang w:val="en-AU" w:eastAsia="en-US"/>
              </w:rPr>
              <w:fldChar w:fldCharType="end"/>
            </w:r>
          </w:p>
        </w:tc>
      </w:tr>
      <w:tr w:rsidR="00341AFA" w:rsidRPr="008A6917" w14:paraId="1B0D7431" w14:textId="77777777" w:rsidTr="00341AFA">
        <w:tc>
          <w:tcPr>
            <w:tcW w:w="3330" w:type="dxa"/>
            <w:gridSpan w:val="2"/>
            <w:tcBorders>
              <w:top w:val="nil"/>
              <w:left w:val="nil"/>
              <w:bottom w:val="nil"/>
              <w:right w:val="nil"/>
            </w:tcBorders>
          </w:tcPr>
          <w:p w14:paraId="1342A75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7F19C7A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Aanduiding van de wijze van ondertekening van het INFORMATIEOBJECT</w:t>
            </w:r>
            <w:r w:rsidRPr="008A6917">
              <w:rPr>
                <w:rFonts w:ascii="Arial" w:hAnsi="Arial" w:cs="Arial"/>
                <w:color w:val="000000"/>
                <w:szCs w:val="24"/>
                <w:lang w:val="en-AU" w:eastAsia="en-US"/>
              </w:rPr>
              <w:fldChar w:fldCharType="end"/>
            </w:r>
          </w:p>
        </w:tc>
      </w:tr>
      <w:tr w:rsidR="00341AFA" w:rsidRPr="008A6917" w14:paraId="0900F3B8" w14:textId="77777777" w:rsidTr="00341AFA">
        <w:trPr>
          <w:trHeight w:val="230"/>
        </w:trPr>
        <w:tc>
          <w:tcPr>
            <w:tcW w:w="3330" w:type="dxa"/>
            <w:gridSpan w:val="2"/>
            <w:tcBorders>
              <w:top w:val="nil"/>
              <w:left w:val="nil"/>
              <w:bottom w:val="nil"/>
              <w:right w:val="nil"/>
            </w:tcBorders>
          </w:tcPr>
          <w:p w14:paraId="6E2F2E8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2318C9C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5B0640AB" w14:textId="77777777" w:rsidTr="00341AFA">
        <w:tc>
          <w:tcPr>
            <w:tcW w:w="3330" w:type="dxa"/>
            <w:gridSpan w:val="2"/>
            <w:tcBorders>
              <w:top w:val="nil"/>
              <w:left w:val="nil"/>
              <w:bottom w:val="nil"/>
              <w:right w:val="nil"/>
            </w:tcBorders>
          </w:tcPr>
          <w:p w14:paraId="04927DF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02F70EF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september 2014</w:t>
            </w:r>
          </w:p>
        </w:tc>
      </w:tr>
      <w:tr w:rsidR="00341AFA" w:rsidRPr="008A6917" w14:paraId="221BE666" w14:textId="77777777" w:rsidTr="00341AFA">
        <w:tc>
          <w:tcPr>
            <w:tcW w:w="3330" w:type="dxa"/>
            <w:gridSpan w:val="2"/>
            <w:tcBorders>
              <w:top w:val="nil"/>
              <w:left w:val="nil"/>
              <w:bottom w:val="nil"/>
              <w:right w:val="nil"/>
            </w:tcBorders>
          </w:tcPr>
          <w:p w14:paraId="19EBD4A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07494D0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AN10</w:t>
            </w:r>
            <w:r w:rsidRPr="008A6917">
              <w:rPr>
                <w:rFonts w:ascii="Arial" w:hAnsi="Arial" w:cs="Arial"/>
                <w:color w:val="000000"/>
                <w:szCs w:val="24"/>
                <w:lang w:val="en-AU" w:eastAsia="en-US"/>
              </w:rPr>
              <w:fldChar w:fldCharType="end"/>
            </w:r>
          </w:p>
        </w:tc>
      </w:tr>
      <w:tr w:rsidR="00341AFA" w:rsidRPr="008A6917" w14:paraId="757316B8" w14:textId="77777777" w:rsidTr="00341AFA">
        <w:trPr>
          <w:trHeight w:val="230"/>
        </w:trPr>
        <w:tc>
          <w:tcPr>
            <w:tcW w:w="3330" w:type="dxa"/>
            <w:gridSpan w:val="2"/>
            <w:tcBorders>
              <w:top w:val="nil"/>
              <w:left w:val="nil"/>
              <w:bottom w:val="nil"/>
              <w:right w:val="nil"/>
            </w:tcBorders>
          </w:tcPr>
          <w:p w14:paraId="2362920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1788C82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Aanduidingen van rechtsgeldige wijzen van ondertekening</w:t>
            </w:r>
          </w:p>
        </w:tc>
      </w:tr>
      <w:tr w:rsidR="00341AFA" w:rsidRPr="008A6917" w14:paraId="75B4378D" w14:textId="77777777" w:rsidTr="00341AFA">
        <w:trPr>
          <w:trHeight w:val="215"/>
        </w:trPr>
        <w:tc>
          <w:tcPr>
            <w:tcW w:w="3330" w:type="dxa"/>
            <w:gridSpan w:val="2"/>
            <w:tcBorders>
              <w:top w:val="nil"/>
              <w:left w:val="nil"/>
              <w:bottom w:val="nil"/>
              <w:right w:val="nil"/>
            </w:tcBorders>
          </w:tcPr>
          <w:p w14:paraId="5B3B848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155840A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97B479B" w14:textId="77777777" w:rsidTr="00341AFA">
        <w:trPr>
          <w:trHeight w:val="230"/>
        </w:trPr>
        <w:tc>
          <w:tcPr>
            <w:tcW w:w="3330" w:type="dxa"/>
            <w:gridSpan w:val="2"/>
            <w:tcBorders>
              <w:top w:val="nil"/>
              <w:left w:val="nil"/>
              <w:bottom w:val="nil"/>
              <w:right w:val="nil"/>
            </w:tcBorders>
          </w:tcPr>
          <w:p w14:paraId="1DC41EF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07E50EF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418EBFA" w14:textId="77777777" w:rsidTr="00341AFA">
        <w:trPr>
          <w:trHeight w:val="230"/>
        </w:trPr>
        <w:tc>
          <w:tcPr>
            <w:tcW w:w="3330" w:type="dxa"/>
            <w:gridSpan w:val="2"/>
            <w:tcBorders>
              <w:top w:val="nil"/>
              <w:left w:val="nil"/>
              <w:bottom w:val="nil"/>
              <w:right w:val="nil"/>
            </w:tcBorders>
          </w:tcPr>
          <w:p w14:paraId="097702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35A8498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148A665" w14:textId="77777777" w:rsidTr="00341AFA">
        <w:trPr>
          <w:trHeight w:val="230"/>
        </w:trPr>
        <w:tc>
          <w:tcPr>
            <w:tcW w:w="3330" w:type="dxa"/>
            <w:gridSpan w:val="2"/>
            <w:tcBorders>
              <w:top w:val="nil"/>
              <w:left w:val="nil"/>
              <w:bottom w:val="nil"/>
              <w:right w:val="nil"/>
            </w:tcBorders>
          </w:tcPr>
          <w:p w14:paraId="1B2190F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71C22D1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0E8F2B7" w14:textId="77777777" w:rsidTr="00341AFA">
        <w:trPr>
          <w:trHeight w:val="230"/>
        </w:trPr>
        <w:tc>
          <w:tcPr>
            <w:tcW w:w="3330" w:type="dxa"/>
            <w:gridSpan w:val="2"/>
            <w:tcBorders>
              <w:top w:val="nil"/>
              <w:left w:val="nil"/>
              <w:bottom w:val="nil"/>
              <w:right w:val="nil"/>
            </w:tcBorders>
          </w:tcPr>
          <w:p w14:paraId="1B243ED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588BA94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6D01B01" w14:textId="77777777" w:rsidTr="00341AFA">
        <w:tc>
          <w:tcPr>
            <w:tcW w:w="3330" w:type="dxa"/>
            <w:gridSpan w:val="2"/>
            <w:tcBorders>
              <w:top w:val="nil"/>
              <w:left w:val="nil"/>
              <w:bottom w:val="nil"/>
              <w:right w:val="nil"/>
            </w:tcBorders>
          </w:tcPr>
          <w:p w14:paraId="03B410A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2DEEA22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4CDE9AF" w14:textId="77777777" w:rsidTr="00341AFA">
        <w:trPr>
          <w:trHeight w:val="230"/>
        </w:trPr>
        <w:tc>
          <w:tcPr>
            <w:tcW w:w="3330" w:type="dxa"/>
            <w:gridSpan w:val="2"/>
            <w:tcBorders>
              <w:top w:val="nil"/>
              <w:left w:val="nil"/>
              <w:bottom w:val="nil"/>
              <w:right w:val="nil"/>
            </w:tcBorders>
          </w:tcPr>
          <w:p w14:paraId="68A8C59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2DB07038" w14:textId="77777777" w:rsidR="00341AFA" w:rsidRPr="008A6917" w:rsidRDefault="005F10A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Pr>
                <w:rFonts w:ascii="Arial" w:hAnsi="Arial" w:cs="Arial"/>
                <w:color w:val="000000"/>
                <w:szCs w:val="24"/>
                <w:lang w:val="en-AU" w:eastAsia="en-US"/>
              </w:rPr>
              <w:t>1</w:t>
            </w:r>
            <w:r w:rsidR="00341AFA" w:rsidRPr="008A6917">
              <w:rPr>
                <w:rFonts w:ascii="Calibri" w:hAnsi="Calibri" w:cs="Arial"/>
                <w:color w:val="000000"/>
                <w:sz w:val="22"/>
                <w:szCs w:val="24"/>
                <w:lang w:eastAsia="en-US"/>
              </w:rPr>
              <w:t xml:space="preserve"> - </w:t>
            </w:r>
            <w:r w:rsidR="00A85696"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00A85696"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00A85696" w:rsidRPr="008A6917">
              <w:rPr>
                <w:rFonts w:ascii="Calibri" w:hAnsi="Calibri" w:cs="Arial"/>
                <w:color w:val="000000"/>
                <w:sz w:val="22"/>
                <w:szCs w:val="24"/>
                <w:lang w:eastAsia="en-US"/>
              </w:rPr>
              <w:fldChar w:fldCharType="end"/>
            </w:r>
          </w:p>
        </w:tc>
      </w:tr>
      <w:tr w:rsidR="00341AFA" w:rsidRPr="008A6917" w14:paraId="6F21CE59" w14:textId="77777777" w:rsidTr="00341AFA">
        <w:trPr>
          <w:trHeight w:val="230"/>
        </w:trPr>
        <w:tc>
          <w:tcPr>
            <w:tcW w:w="3330" w:type="dxa"/>
            <w:gridSpan w:val="2"/>
            <w:tcBorders>
              <w:top w:val="nil"/>
              <w:left w:val="nil"/>
              <w:bottom w:val="nil"/>
              <w:right w:val="nil"/>
            </w:tcBorders>
          </w:tcPr>
          <w:p w14:paraId="4A8ADA8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authentiek</w:t>
            </w:r>
          </w:p>
        </w:tc>
        <w:tc>
          <w:tcPr>
            <w:tcW w:w="6030" w:type="dxa"/>
            <w:gridSpan w:val="2"/>
            <w:tcBorders>
              <w:top w:val="nil"/>
              <w:left w:val="nil"/>
              <w:bottom w:val="nil"/>
              <w:right w:val="nil"/>
            </w:tcBorders>
          </w:tcPr>
          <w:p w14:paraId="4BED715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2F065184" w14:textId="77777777" w:rsidTr="00341AFA">
        <w:trPr>
          <w:trHeight w:val="230"/>
        </w:trPr>
        <w:tc>
          <w:tcPr>
            <w:tcW w:w="3330" w:type="dxa"/>
            <w:gridSpan w:val="2"/>
            <w:tcBorders>
              <w:top w:val="nil"/>
              <w:left w:val="nil"/>
              <w:bottom w:val="nil"/>
              <w:right w:val="nil"/>
            </w:tcBorders>
          </w:tcPr>
          <w:p w14:paraId="7EF631E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45E64C3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attribuutsoort mag niet van een waarde zijn voorzien als de attribuutsoort ‘Status’ de waarde ‘in bewerking’ of ‘ter vaststelling’ heeft.</w:t>
            </w:r>
          </w:p>
        </w:tc>
      </w:tr>
      <w:tr w:rsidR="00341AFA" w:rsidRPr="008A6917" w14:paraId="4FA91635" w14:textId="77777777" w:rsidTr="00341AFA">
        <w:tc>
          <w:tcPr>
            <w:tcW w:w="9360" w:type="dxa"/>
            <w:gridSpan w:val="4"/>
            <w:tcBorders>
              <w:top w:val="nil"/>
              <w:left w:val="nil"/>
              <w:bottom w:val="nil"/>
              <w:right w:val="nil"/>
            </w:tcBorders>
          </w:tcPr>
          <w:p w14:paraId="2071FAA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5143C12B" w14:textId="77777777" w:rsidTr="00341AFA">
        <w:tc>
          <w:tcPr>
            <w:tcW w:w="450" w:type="dxa"/>
            <w:tcBorders>
              <w:top w:val="nil"/>
              <w:left w:val="nil"/>
              <w:bottom w:val="nil"/>
              <w:right w:val="nil"/>
            </w:tcBorders>
          </w:tcPr>
          <w:p w14:paraId="24C5C4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5216D705" w14:textId="77777777" w:rsidR="00341AFA" w:rsidRPr="008A6917" w:rsidRDefault="005F10A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5F10A6">
              <w:rPr>
                <w:rFonts w:ascii="Calibri" w:hAnsi="Calibri" w:cs="Arial"/>
                <w:color w:val="000000"/>
                <w:sz w:val="22"/>
                <w:szCs w:val="24"/>
                <w:lang w:eastAsia="en-US"/>
              </w:rPr>
              <w:t>Met dit attribuutsoort wordt de wijze van ondertekening vastgelegd, zoals ‘analoog’, ‘digitaal’, ‘PKI’ e.d. Daaruit kan afgeleid worden of het een rechtsgeldig ondertekend document betreft.</w:t>
            </w:r>
          </w:p>
        </w:tc>
      </w:tr>
    </w:tbl>
    <w:bookmarkStart w:id="478" w:name="BKM_489C8AEF_7CAA_40e5_88CB_98CD03E5C340"/>
    <w:bookmarkEnd w:id="478"/>
    <w:p w14:paraId="2F566D1B"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092CF5">
        <w:rPr>
          <w:rFonts w:ascii="Arial" w:hAnsi="Arial" w:cs="Arial"/>
          <w:color w:val="000000"/>
          <w:szCs w:val="24"/>
          <w:lang w:eastAsia="en-US"/>
          <w:rPrChange w:id="479" w:author="A.C. Kloosterboer" w:date="2017-01-17T16:01:00Z">
            <w:rPr>
              <w:rFonts w:ascii="Arial" w:hAnsi="Arial" w:cs="Arial"/>
              <w:color w:val="000000"/>
              <w:szCs w:val="24"/>
              <w:lang w:val="en-AU" w:eastAsia="en-US"/>
            </w:rPr>
          </w:rPrChange>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Ondertekeningdatum</w:t>
      </w:r>
      <w:r w:rsidRPr="008A6917">
        <w:rPr>
          <w:rFonts w:ascii="Arial" w:hAnsi="Arial" w:cs="Arial"/>
          <w:b/>
          <w:color w:val="000000"/>
          <w:sz w:val="24"/>
          <w:szCs w:val="24"/>
          <w:lang w:eastAsia="en-US"/>
        </w:rPr>
        <w:fldChar w:fldCharType="end"/>
      </w:r>
      <w:r w:rsidR="00CB5B29">
        <w:rPr>
          <w:rFonts w:ascii="Arial" w:hAnsi="Arial" w:cs="Arial"/>
          <w:b/>
          <w:color w:val="000000"/>
          <w:sz w:val="24"/>
          <w:szCs w:val="24"/>
          <w:lang w:eastAsia="en-US"/>
        </w:rPr>
        <w:t xml:space="preserve"> van groepattribuutsoort </w:t>
      </w:r>
      <w:r w:rsidR="00CB5B29" w:rsidRPr="008A6917">
        <w:rPr>
          <w:rFonts w:ascii="Arial" w:hAnsi="Arial" w:cs="Arial"/>
          <w:b/>
          <w:bCs/>
          <w:color w:val="000000"/>
          <w:sz w:val="24"/>
          <w:szCs w:val="24"/>
          <w:lang w:eastAsia="en-US"/>
        </w:rPr>
        <w:fldChar w:fldCharType="begin" w:fldLock="1"/>
      </w:r>
      <w:r w:rsidR="00CB5B29" w:rsidRPr="008A6917">
        <w:rPr>
          <w:rFonts w:ascii="Arial" w:hAnsi="Arial" w:cs="Arial"/>
          <w:b/>
          <w:bCs/>
          <w:color w:val="000000"/>
          <w:sz w:val="24"/>
          <w:szCs w:val="24"/>
          <w:lang w:eastAsia="en-US"/>
        </w:rPr>
        <w:instrText>MERGEFIELD Element.Name</w:instrText>
      </w:r>
      <w:r w:rsidR="00CB5B29" w:rsidRPr="008A6917">
        <w:rPr>
          <w:rFonts w:ascii="Arial" w:hAnsi="Arial" w:cs="Arial"/>
          <w:b/>
          <w:bCs/>
          <w:color w:val="000000"/>
          <w:sz w:val="24"/>
          <w:szCs w:val="24"/>
          <w:lang w:eastAsia="en-US"/>
        </w:rPr>
        <w:fldChar w:fldCharType="separate"/>
      </w:r>
      <w:r w:rsidR="00CB5B29">
        <w:rPr>
          <w:rFonts w:ascii="Arial" w:hAnsi="Arial" w:cs="Arial"/>
          <w:b/>
          <w:bCs/>
          <w:color w:val="000000"/>
          <w:sz w:val="24"/>
          <w:szCs w:val="24"/>
          <w:lang w:eastAsia="en-US"/>
        </w:rPr>
        <w:t>Ondertekening</w:t>
      </w:r>
      <w:r w:rsidR="00CB5B29" w:rsidRPr="008A6917">
        <w:rPr>
          <w:rFonts w:ascii="Arial" w:hAnsi="Arial" w:cs="Arial"/>
          <w:b/>
          <w:bCs/>
          <w:color w:val="000000"/>
          <w:sz w:val="24"/>
          <w:szCs w:val="24"/>
          <w:lang w:eastAsia="en-US"/>
        </w:rPr>
        <w:t xml:space="preserve"> INFORMATIEOBJECT</w:t>
      </w:r>
      <w:r w:rsidR="00CB5B29"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7E9B39E8" w14:textId="77777777" w:rsidTr="00341AFA">
        <w:trPr>
          <w:trHeight w:val="230"/>
        </w:trPr>
        <w:tc>
          <w:tcPr>
            <w:tcW w:w="3330" w:type="dxa"/>
            <w:gridSpan w:val="2"/>
            <w:tcBorders>
              <w:top w:val="nil"/>
              <w:left w:val="nil"/>
              <w:bottom w:val="nil"/>
              <w:right w:val="nil"/>
            </w:tcBorders>
          </w:tcPr>
          <w:p w14:paraId="21A4808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3EE354B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Ondertekeningdatum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3236E27A"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350F0A52" w14:textId="77777777" w:rsidTr="00341AFA">
        <w:tc>
          <w:tcPr>
            <w:tcW w:w="3330" w:type="dxa"/>
            <w:gridSpan w:val="2"/>
            <w:tcBorders>
              <w:top w:val="nil"/>
              <w:left w:val="nil"/>
              <w:bottom w:val="nil"/>
              <w:right w:val="nil"/>
            </w:tcBorders>
          </w:tcPr>
          <w:p w14:paraId="2409867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1C77A559" w14:textId="77777777" w:rsidR="00341AFA" w:rsidRPr="008A6917" w:rsidRDefault="005F10A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Pr>
                <w:rFonts w:ascii="Calibri" w:hAnsi="Calibri" w:cs="Arial"/>
                <w:color w:val="000000"/>
                <w:sz w:val="22"/>
                <w:szCs w:val="24"/>
                <w:lang w:eastAsia="en-US"/>
              </w:rPr>
              <w:t>KING</w:t>
            </w:r>
          </w:p>
        </w:tc>
      </w:tr>
      <w:tr w:rsidR="00341AFA" w:rsidRPr="008A6917" w14:paraId="2ABBB39E" w14:textId="77777777" w:rsidTr="00341AFA">
        <w:tc>
          <w:tcPr>
            <w:tcW w:w="3330" w:type="dxa"/>
            <w:gridSpan w:val="2"/>
            <w:tcBorders>
              <w:top w:val="nil"/>
              <w:left w:val="nil"/>
              <w:bottom w:val="nil"/>
              <w:right w:val="nil"/>
            </w:tcBorders>
          </w:tcPr>
          <w:p w14:paraId="1D0BAE1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6422EBC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D641682" w14:textId="77777777" w:rsidTr="00341AFA">
        <w:tc>
          <w:tcPr>
            <w:tcW w:w="3330" w:type="dxa"/>
            <w:gridSpan w:val="2"/>
            <w:tcBorders>
              <w:top w:val="nil"/>
              <w:left w:val="nil"/>
              <w:bottom w:val="nil"/>
              <w:right w:val="nil"/>
            </w:tcBorders>
          </w:tcPr>
          <w:p w14:paraId="7DE6801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0ECC444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w:t>
            </w:r>
            <w:r w:rsidRPr="008A6917">
              <w:rPr>
                <w:rFonts w:ascii="Arial" w:hAnsi="Arial" w:cs="Arial"/>
                <w:color w:val="000000"/>
                <w:szCs w:val="24"/>
                <w:lang w:val="en-AU" w:eastAsia="en-US"/>
              </w:rPr>
              <w:fldChar w:fldCharType="end"/>
            </w:r>
          </w:p>
        </w:tc>
      </w:tr>
      <w:tr w:rsidR="00341AFA" w:rsidRPr="008A6917" w14:paraId="76855A5C" w14:textId="77777777" w:rsidTr="00341AFA">
        <w:tc>
          <w:tcPr>
            <w:tcW w:w="3330" w:type="dxa"/>
            <w:gridSpan w:val="2"/>
            <w:tcBorders>
              <w:top w:val="nil"/>
              <w:left w:val="nil"/>
              <w:bottom w:val="nil"/>
              <w:right w:val="nil"/>
            </w:tcBorders>
          </w:tcPr>
          <w:p w14:paraId="13C0545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547062A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datum waarop de ondertekening van het INFORMATIEOBJECT heeft plaatsgevonden</w:t>
            </w:r>
            <w:r w:rsidRPr="008A6917">
              <w:rPr>
                <w:rFonts w:ascii="Arial" w:hAnsi="Arial" w:cs="Arial"/>
                <w:color w:val="000000"/>
                <w:szCs w:val="24"/>
                <w:lang w:val="en-AU" w:eastAsia="en-US"/>
              </w:rPr>
              <w:fldChar w:fldCharType="end"/>
            </w:r>
          </w:p>
        </w:tc>
      </w:tr>
      <w:tr w:rsidR="00341AFA" w:rsidRPr="008A6917" w14:paraId="78C4A918" w14:textId="77777777" w:rsidTr="00341AFA">
        <w:trPr>
          <w:trHeight w:val="230"/>
        </w:trPr>
        <w:tc>
          <w:tcPr>
            <w:tcW w:w="3330" w:type="dxa"/>
            <w:gridSpan w:val="2"/>
            <w:tcBorders>
              <w:top w:val="nil"/>
              <w:left w:val="nil"/>
              <w:bottom w:val="nil"/>
              <w:right w:val="nil"/>
            </w:tcBorders>
          </w:tcPr>
          <w:p w14:paraId="74E8766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151243ED" w14:textId="77777777" w:rsidR="00341AFA" w:rsidRPr="008A6917" w:rsidRDefault="005F10A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Pr>
                <w:rFonts w:ascii="Calibri" w:hAnsi="Calibri" w:cs="Arial"/>
                <w:color w:val="000000"/>
                <w:sz w:val="22"/>
                <w:szCs w:val="24"/>
                <w:lang w:eastAsia="en-US"/>
              </w:rPr>
              <w:t>KING</w:t>
            </w:r>
          </w:p>
        </w:tc>
      </w:tr>
      <w:tr w:rsidR="00341AFA" w:rsidRPr="008A6917" w14:paraId="3816C440" w14:textId="77777777" w:rsidTr="00341AFA">
        <w:tc>
          <w:tcPr>
            <w:tcW w:w="3330" w:type="dxa"/>
            <w:gridSpan w:val="2"/>
            <w:tcBorders>
              <w:top w:val="nil"/>
              <w:left w:val="nil"/>
              <w:bottom w:val="nil"/>
              <w:right w:val="nil"/>
            </w:tcBorders>
          </w:tcPr>
          <w:p w14:paraId="2B98014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01767297" w14:textId="77777777" w:rsidR="00341AFA" w:rsidRPr="008A6917" w:rsidRDefault="005F10A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september 2014</w:t>
            </w:r>
          </w:p>
        </w:tc>
      </w:tr>
      <w:tr w:rsidR="00341AFA" w:rsidRPr="008A6917" w14:paraId="15A4E77F" w14:textId="77777777" w:rsidTr="00341AFA">
        <w:tc>
          <w:tcPr>
            <w:tcW w:w="3330" w:type="dxa"/>
            <w:gridSpan w:val="2"/>
            <w:tcBorders>
              <w:top w:val="nil"/>
              <w:left w:val="nil"/>
              <w:bottom w:val="nil"/>
              <w:right w:val="nil"/>
            </w:tcBorders>
          </w:tcPr>
          <w:p w14:paraId="5C73AA5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5C5A777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14:paraId="3061B25B" w14:textId="77777777" w:rsidTr="00341AFA">
        <w:trPr>
          <w:trHeight w:val="230"/>
        </w:trPr>
        <w:tc>
          <w:tcPr>
            <w:tcW w:w="3330" w:type="dxa"/>
            <w:gridSpan w:val="2"/>
            <w:tcBorders>
              <w:top w:val="nil"/>
              <w:left w:val="nil"/>
              <w:bottom w:val="nil"/>
              <w:right w:val="nil"/>
            </w:tcBorders>
          </w:tcPr>
          <w:p w14:paraId="7251A48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41212A5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w:t>
            </w:r>
          </w:p>
        </w:tc>
      </w:tr>
      <w:tr w:rsidR="00341AFA" w:rsidRPr="008A6917" w14:paraId="606DCF60" w14:textId="77777777" w:rsidTr="00341AFA">
        <w:trPr>
          <w:trHeight w:val="215"/>
        </w:trPr>
        <w:tc>
          <w:tcPr>
            <w:tcW w:w="3330" w:type="dxa"/>
            <w:gridSpan w:val="2"/>
            <w:tcBorders>
              <w:top w:val="nil"/>
              <w:left w:val="nil"/>
              <w:bottom w:val="nil"/>
              <w:right w:val="nil"/>
            </w:tcBorders>
          </w:tcPr>
          <w:p w14:paraId="2F041EB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4C1BC55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38E6348" w14:textId="77777777" w:rsidTr="00341AFA">
        <w:trPr>
          <w:trHeight w:val="230"/>
        </w:trPr>
        <w:tc>
          <w:tcPr>
            <w:tcW w:w="3330" w:type="dxa"/>
            <w:gridSpan w:val="2"/>
            <w:tcBorders>
              <w:top w:val="nil"/>
              <w:left w:val="nil"/>
              <w:bottom w:val="nil"/>
              <w:right w:val="nil"/>
            </w:tcBorders>
          </w:tcPr>
          <w:p w14:paraId="6FB987F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3BA2E74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77FD343" w14:textId="77777777" w:rsidTr="00341AFA">
        <w:trPr>
          <w:trHeight w:val="230"/>
        </w:trPr>
        <w:tc>
          <w:tcPr>
            <w:tcW w:w="3330" w:type="dxa"/>
            <w:gridSpan w:val="2"/>
            <w:tcBorders>
              <w:top w:val="nil"/>
              <w:left w:val="nil"/>
              <w:bottom w:val="nil"/>
              <w:right w:val="nil"/>
            </w:tcBorders>
          </w:tcPr>
          <w:p w14:paraId="3883A39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2D288B9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0897410" w14:textId="77777777" w:rsidTr="00341AFA">
        <w:trPr>
          <w:trHeight w:val="230"/>
        </w:trPr>
        <w:tc>
          <w:tcPr>
            <w:tcW w:w="3330" w:type="dxa"/>
            <w:gridSpan w:val="2"/>
            <w:tcBorders>
              <w:top w:val="nil"/>
              <w:left w:val="nil"/>
              <w:bottom w:val="nil"/>
              <w:right w:val="nil"/>
            </w:tcBorders>
          </w:tcPr>
          <w:p w14:paraId="4DD855A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7F5BD1B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D5E70C9" w14:textId="77777777" w:rsidTr="00341AFA">
        <w:trPr>
          <w:trHeight w:val="230"/>
        </w:trPr>
        <w:tc>
          <w:tcPr>
            <w:tcW w:w="3330" w:type="dxa"/>
            <w:gridSpan w:val="2"/>
            <w:tcBorders>
              <w:top w:val="nil"/>
              <w:left w:val="nil"/>
              <w:bottom w:val="nil"/>
              <w:right w:val="nil"/>
            </w:tcBorders>
          </w:tcPr>
          <w:p w14:paraId="343632C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1E47A3A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D351ACD" w14:textId="77777777" w:rsidTr="00341AFA">
        <w:tc>
          <w:tcPr>
            <w:tcW w:w="3330" w:type="dxa"/>
            <w:gridSpan w:val="2"/>
            <w:tcBorders>
              <w:top w:val="nil"/>
              <w:left w:val="nil"/>
              <w:bottom w:val="nil"/>
              <w:right w:val="nil"/>
            </w:tcBorders>
          </w:tcPr>
          <w:p w14:paraId="6B199DC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50C7D4A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36AE04B" w14:textId="77777777" w:rsidTr="00341AFA">
        <w:trPr>
          <w:trHeight w:val="230"/>
        </w:trPr>
        <w:tc>
          <w:tcPr>
            <w:tcW w:w="3330" w:type="dxa"/>
            <w:gridSpan w:val="2"/>
            <w:tcBorders>
              <w:top w:val="nil"/>
              <w:left w:val="nil"/>
              <w:bottom w:val="nil"/>
              <w:right w:val="nil"/>
            </w:tcBorders>
          </w:tcPr>
          <w:p w14:paraId="1951FD0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79656F47" w14:textId="77777777" w:rsidR="00341AFA" w:rsidRPr="008A6917" w:rsidRDefault="005F10A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Pr>
                <w:rFonts w:ascii="Arial" w:hAnsi="Arial" w:cs="Arial"/>
                <w:color w:val="000000"/>
                <w:szCs w:val="24"/>
                <w:lang w:val="en-AU" w:eastAsia="en-US"/>
              </w:rPr>
              <w:t>1</w:t>
            </w:r>
            <w:r w:rsidR="00341AFA" w:rsidRPr="008A6917">
              <w:rPr>
                <w:rFonts w:ascii="Calibri" w:hAnsi="Calibri" w:cs="Arial"/>
                <w:color w:val="000000"/>
                <w:sz w:val="22"/>
                <w:szCs w:val="24"/>
                <w:lang w:eastAsia="en-US"/>
              </w:rPr>
              <w:t xml:space="preserve"> - </w:t>
            </w:r>
            <w:r w:rsidR="00A85696"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00A85696"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00A85696" w:rsidRPr="008A6917">
              <w:rPr>
                <w:rFonts w:ascii="Calibri" w:hAnsi="Calibri" w:cs="Arial"/>
                <w:color w:val="000000"/>
                <w:sz w:val="22"/>
                <w:szCs w:val="24"/>
                <w:lang w:eastAsia="en-US"/>
              </w:rPr>
              <w:fldChar w:fldCharType="end"/>
            </w:r>
          </w:p>
        </w:tc>
      </w:tr>
      <w:tr w:rsidR="00341AFA" w:rsidRPr="008A6917" w14:paraId="5915594B" w14:textId="77777777" w:rsidTr="00341AFA">
        <w:trPr>
          <w:trHeight w:val="230"/>
        </w:trPr>
        <w:tc>
          <w:tcPr>
            <w:tcW w:w="3330" w:type="dxa"/>
            <w:gridSpan w:val="2"/>
            <w:tcBorders>
              <w:top w:val="nil"/>
              <w:left w:val="nil"/>
              <w:bottom w:val="nil"/>
              <w:right w:val="nil"/>
            </w:tcBorders>
          </w:tcPr>
          <w:p w14:paraId="762B6D7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7B14693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77BEF2A4" w14:textId="77777777" w:rsidTr="00341AFA">
        <w:trPr>
          <w:trHeight w:val="230"/>
        </w:trPr>
        <w:tc>
          <w:tcPr>
            <w:tcW w:w="3330" w:type="dxa"/>
            <w:gridSpan w:val="2"/>
            <w:tcBorders>
              <w:top w:val="nil"/>
              <w:left w:val="nil"/>
              <w:bottom w:val="nil"/>
              <w:right w:val="nil"/>
            </w:tcBorders>
          </w:tcPr>
          <w:p w14:paraId="230F64E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209E6615" w14:textId="77777777" w:rsidR="00341AFA" w:rsidRPr="008A6917" w:rsidRDefault="005F10A6" w:rsidP="005F10A6">
            <w:pPr>
              <w:widowControl w:val="0"/>
              <w:autoSpaceDE w:val="0"/>
              <w:autoSpaceDN w:val="0"/>
              <w:adjustRightInd w:val="0"/>
              <w:spacing w:line="240" w:lineRule="auto"/>
              <w:contextualSpacing w:val="0"/>
              <w:rPr>
                <w:rFonts w:ascii="Calibri" w:hAnsi="Calibri" w:cs="Arial"/>
                <w:color w:val="000000"/>
                <w:sz w:val="22"/>
                <w:szCs w:val="24"/>
                <w:lang w:eastAsia="en-US"/>
              </w:rPr>
            </w:pPr>
            <w:r>
              <w:rPr>
                <w:rFonts w:ascii="Calibri" w:hAnsi="Calibri" w:cs="Arial"/>
                <w:color w:val="000000"/>
                <w:sz w:val="22"/>
                <w:szCs w:val="24"/>
                <w:lang w:eastAsia="en-US"/>
              </w:rPr>
              <w:t>-</w:t>
            </w:r>
          </w:p>
        </w:tc>
      </w:tr>
      <w:tr w:rsidR="00341AFA" w:rsidRPr="008A6917" w14:paraId="15D7A33D" w14:textId="77777777" w:rsidTr="00341AFA">
        <w:tc>
          <w:tcPr>
            <w:tcW w:w="9360" w:type="dxa"/>
            <w:gridSpan w:val="4"/>
            <w:tcBorders>
              <w:top w:val="nil"/>
              <w:left w:val="nil"/>
              <w:bottom w:val="nil"/>
              <w:right w:val="nil"/>
            </w:tcBorders>
          </w:tcPr>
          <w:p w14:paraId="736F749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55F4667B" w14:textId="77777777" w:rsidTr="00341AFA">
        <w:tc>
          <w:tcPr>
            <w:tcW w:w="450" w:type="dxa"/>
            <w:tcBorders>
              <w:top w:val="nil"/>
              <w:left w:val="nil"/>
              <w:bottom w:val="nil"/>
              <w:right w:val="nil"/>
            </w:tcBorders>
          </w:tcPr>
          <w:p w14:paraId="0C9E166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27CF4770" w14:textId="77777777" w:rsidR="00341AFA" w:rsidRPr="008A6917" w:rsidRDefault="005F10A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5F10A6">
              <w:rPr>
                <w:rFonts w:ascii="Calibri" w:hAnsi="Calibri" w:cs="Arial"/>
                <w:color w:val="000000"/>
                <w:sz w:val="22"/>
                <w:szCs w:val="24"/>
                <w:lang w:eastAsia="en-US"/>
              </w:rPr>
              <w:t>De waarde van deze attribuutsoort verschaft inzicht wanneer het document ondertekend is. In combinatie met de attribuutsoort Ondertekeningsoort verschaft dit rechtskracht aan het document.</w:t>
            </w:r>
          </w:p>
        </w:tc>
      </w:tr>
    </w:tbl>
    <w:bookmarkStart w:id="480" w:name="BKM_7236361D_303B_46df_8F47_E4260716DC65"/>
    <w:bookmarkEnd w:id="480"/>
    <w:p w14:paraId="1C0C71E0"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Verschijningsvorm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1449EDC8" w14:textId="77777777" w:rsidTr="00341AFA">
        <w:trPr>
          <w:trHeight w:val="230"/>
        </w:trPr>
        <w:tc>
          <w:tcPr>
            <w:tcW w:w="3330" w:type="dxa"/>
            <w:gridSpan w:val="2"/>
            <w:tcBorders>
              <w:top w:val="nil"/>
              <w:left w:val="nil"/>
              <w:bottom w:val="nil"/>
              <w:right w:val="nil"/>
            </w:tcBorders>
          </w:tcPr>
          <w:p w14:paraId="2479552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5DC4642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Verschijningsvorm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5243F63A"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34002D7B" w14:textId="77777777" w:rsidTr="00341AFA">
        <w:tc>
          <w:tcPr>
            <w:tcW w:w="3330" w:type="dxa"/>
            <w:gridSpan w:val="2"/>
            <w:tcBorders>
              <w:top w:val="nil"/>
              <w:left w:val="nil"/>
              <w:bottom w:val="nil"/>
              <w:right w:val="nil"/>
            </w:tcBorders>
          </w:tcPr>
          <w:p w14:paraId="7333DBE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278853B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Richtlijn Metagegevens Overheidsinformatie (RMO)</w:t>
            </w:r>
          </w:p>
        </w:tc>
      </w:tr>
      <w:tr w:rsidR="00341AFA" w:rsidRPr="008A6917" w14:paraId="28328172" w14:textId="77777777" w:rsidTr="00341AFA">
        <w:tc>
          <w:tcPr>
            <w:tcW w:w="3330" w:type="dxa"/>
            <w:gridSpan w:val="2"/>
            <w:tcBorders>
              <w:top w:val="nil"/>
              <w:left w:val="nil"/>
              <w:bottom w:val="nil"/>
              <w:right w:val="nil"/>
            </w:tcBorders>
          </w:tcPr>
          <w:p w14:paraId="05DDA2A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22B5816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B3AD1A9" w14:textId="77777777" w:rsidTr="00341AFA">
        <w:tc>
          <w:tcPr>
            <w:tcW w:w="3330" w:type="dxa"/>
            <w:gridSpan w:val="2"/>
            <w:tcBorders>
              <w:top w:val="nil"/>
              <w:left w:val="nil"/>
              <w:bottom w:val="nil"/>
              <w:right w:val="nil"/>
            </w:tcBorders>
          </w:tcPr>
          <w:p w14:paraId="349CC64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7D6EB5A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verschijningsvorm</w:t>
            </w:r>
            <w:r w:rsidRPr="008A6917">
              <w:rPr>
                <w:rFonts w:ascii="Arial" w:hAnsi="Arial" w:cs="Arial"/>
                <w:color w:val="000000"/>
                <w:szCs w:val="24"/>
                <w:lang w:val="en-AU" w:eastAsia="en-US"/>
              </w:rPr>
              <w:fldChar w:fldCharType="end"/>
            </w:r>
          </w:p>
        </w:tc>
      </w:tr>
      <w:tr w:rsidR="00341AFA" w:rsidRPr="008A6917" w14:paraId="5C044A8E" w14:textId="77777777" w:rsidTr="00341AFA">
        <w:tc>
          <w:tcPr>
            <w:tcW w:w="3330" w:type="dxa"/>
            <w:gridSpan w:val="2"/>
            <w:tcBorders>
              <w:top w:val="nil"/>
              <w:left w:val="nil"/>
              <w:bottom w:val="nil"/>
              <w:right w:val="nil"/>
            </w:tcBorders>
          </w:tcPr>
          <w:p w14:paraId="3A89F0B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58E4C91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essentiële opmaakaspecten van een INFORMATIEOBJECT.</w:t>
            </w:r>
            <w:r w:rsidRPr="008A6917">
              <w:rPr>
                <w:rFonts w:ascii="Arial" w:hAnsi="Arial" w:cs="Arial"/>
                <w:color w:val="000000"/>
                <w:szCs w:val="24"/>
                <w:lang w:val="en-AU" w:eastAsia="en-US"/>
              </w:rPr>
              <w:fldChar w:fldCharType="end"/>
            </w:r>
          </w:p>
        </w:tc>
      </w:tr>
      <w:tr w:rsidR="00341AFA" w:rsidRPr="008A6917" w14:paraId="5DF58462" w14:textId="77777777" w:rsidTr="00341AFA">
        <w:trPr>
          <w:trHeight w:val="230"/>
        </w:trPr>
        <w:tc>
          <w:tcPr>
            <w:tcW w:w="3330" w:type="dxa"/>
            <w:gridSpan w:val="2"/>
            <w:tcBorders>
              <w:top w:val="nil"/>
              <w:left w:val="nil"/>
              <w:bottom w:val="nil"/>
              <w:right w:val="nil"/>
            </w:tcBorders>
          </w:tcPr>
          <w:p w14:paraId="2BAD0E7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290FCB4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o.b.v. RMO</w:t>
            </w:r>
          </w:p>
        </w:tc>
      </w:tr>
      <w:tr w:rsidR="00341AFA" w:rsidRPr="008A6917" w14:paraId="6EDA9829" w14:textId="77777777" w:rsidTr="00341AFA">
        <w:tc>
          <w:tcPr>
            <w:tcW w:w="3330" w:type="dxa"/>
            <w:gridSpan w:val="2"/>
            <w:tcBorders>
              <w:top w:val="nil"/>
              <w:left w:val="nil"/>
              <w:bottom w:val="nil"/>
              <w:right w:val="nil"/>
            </w:tcBorders>
          </w:tcPr>
          <w:p w14:paraId="2EE4828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0F70A0E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november 2014</w:t>
            </w:r>
          </w:p>
        </w:tc>
      </w:tr>
      <w:tr w:rsidR="00341AFA" w:rsidRPr="008A6917" w14:paraId="41FAD842" w14:textId="77777777" w:rsidTr="00341AFA">
        <w:tc>
          <w:tcPr>
            <w:tcW w:w="3330" w:type="dxa"/>
            <w:gridSpan w:val="2"/>
            <w:tcBorders>
              <w:top w:val="nil"/>
              <w:left w:val="nil"/>
              <w:bottom w:val="nil"/>
              <w:right w:val="nil"/>
            </w:tcBorders>
          </w:tcPr>
          <w:p w14:paraId="530C449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18B0640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String</w:t>
            </w:r>
            <w:r w:rsidRPr="008A6917">
              <w:rPr>
                <w:rFonts w:ascii="Arial" w:hAnsi="Arial" w:cs="Arial"/>
                <w:color w:val="000000"/>
                <w:szCs w:val="24"/>
                <w:lang w:val="en-AU" w:eastAsia="en-US"/>
              </w:rPr>
              <w:fldChar w:fldCharType="end"/>
            </w:r>
          </w:p>
        </w:tc>
      </w:tr>
      <w:tr w:rsidR="00341AFA" w:rsidRPr="008A6917" w14:paraId="798B0ABD" w14:textId="77777777" w:rsidTr="00341AFA">
        <w:trPr>
          <w:trHeight w:val="230"/>
        </w:trPr>
        <w:tc>
          <w:tcPr>
            <w:tcW w:w="3330" w:type="dxa"/>
            <w:gridSpan w:val="2"/>
            <w:tcBorders>
              <w:top w:val="nil"/>
              <w:left w:val="nil"/>
              <w:bottom w:val="nil"/>
              <w:right w:val="nil"/>
            </w:tcBorders>
          </w:tcPr>
          <w:p w14:paraId="4F4722C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770E457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4BAF2B05" w14:textId="77777777" w:rsidTr="00341AFA">
        <w:trPr>
          <w:trHeight w:val="215"/>
        </w:trPr>
        <w:tc>
          <w:tcPr>
            <w:tcW w:w="3330" w:type="dxa"/>
            <w:gridSpan w:val="2"/>
            <w:tcBorders>
              <w:top w:val="nil"/>
              <w:left w:val="nil"/>
              <w:bottom w:val="nil"/>
              <w:right w:val="nil"/>
            </w:tcBorders>
          </w:tcPr>
          <w:p w14:paraId="6627FD4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272B858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6C00E7F" w14:textId="77777777" w:rsidTr="00341AFA">
        <w:trPr>
          <w:trHeight w:val="230"/>
        </w:trPr>
        <w:tc>
          <w:tcPr>
            <w:tcW w:w="3330" w:type="dxa"/>
            <w:gridSpan w:val="2"/>
            <w:tcBorders>
              <w:top w:val="nil"/>
              <w:left w:val="nil"/>
              <w:bottom w:val="nil"/>
              <w:right w:val="nil"/>
            </w:tcBorders>
          </w:tcPr>
          <w:p w14:paraId="1A122C8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4642ABA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B4F71B1" w14:textId="77777777" w:rsidTr="00341AFA">
        <w:trPr>
          <w:trHeight w:val="230"/>
        </w:trPr>
        <w:tc>
          <w:tcPr>
            <w:tcW w:w="3330" w:type="dxa"/>
            <w:gridSpan w:val="2"/>
            <w:tcBorders>
              <w:top w:val="nil"/>
              <w:left w:val="nil"/>
              <w:bottom w:val="nil"/>
              <w:right w:val="nil"/>
            </w:tcBorders>
          </w:tcPr>
          <w:p w14:paraId="10F8D60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3537DE1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2ECBAFB" w14:textId="77777777" w:rsidTr="00341AFA">
        <w:trPr>
          <w:trHeight w:val="230"/>
        </w:trPr>
        <w:tc>
          <w:tcPr>
            <w:tcW w:w="3330" w:type="dxa"/>
            <w:gridSpan w:val="2"/>
            <w:tcBorders>
              <w:top w:val="nil"/>
              <w:left w:val="nil"/>
              <w:bottom w:val="nil"/>
              <w:right w:val="nil"/>
            </w:tcBorders>
          </w:tcPr>
          <w:p w14:paraId="71C977A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58FF3DA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1F9A6A5" w14:textId="77777777" w:rsidTr="00341AFA">
        <w:trPr>
          <w:trHeight w:val="230"/>
        </w:trPr>
        <w:tc>
          <w:tcPr>
            <w:tcW w:w="3330" w:type="dxa"/>
            <w:gridSpan w:val="2"/>
            <w:tcBorders>
              <w:top w:val="nil"/>
              <w:left w:val="nil"/>
              <w:bottom w:val="nil"/>
              <w:right w:val="nil"/>
            </w:tcBorders>
          </w:tcPr>
          <w:p w14:paraId="5ECE196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23B2808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849F413" w14:textId="77777777" w:rsidTr="00341AFA">
        <w:tc>
          <w:tcPr>
            <w:tcW w:w="3330" w:type="dxa"/>
            <w:gridSpan w:val="2"/>
            <w:tcBorders>
              <w:top w:val="nil"/>
              <w:left w:val="nil"/>
              <w:bottom w:val="nil"/>
              <w:right w:val="nil"/>
            </w:tcBorders>
          </w:tcPr>
          <w:p w14:paraId="317AB52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4B83546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9CA16ED" w14:textId="77777777" w:rsidTr="00341AFA">
        <w:trPr>
          <w:trHeight w:val="230"/>
        </w:trPr>
        <w:tc>
          <w:tcPr>
            <w:tcW w:w="3330" w:type="dxa"/>
            <w:gridSpan w:val="2"/>
            <w:tcBorders>
              <w:top w:val="nil"/>
              <w:left w:val="nil"/>
              <w:bottom w:val="nil"/>
              <w:right w:val="nil"/>
            </w:tcBorders>
          </w:tcPr>
          <w:p w14:paraId="18252BA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kardinaliteit</w:t>
            </w:r>
          </w:p>
        </w:tc>
        <w:tc>
          <w:tcPr>
            <w:tcW w:w="6030" w:type="dxa"/>
            <w:gridSpan w:val="2"/>
            <w:tcBorders>
              <w:top w:val="nil"/>
              <w:left w:val="nil"/>
              <w:bottom w:val="nil"/>
              <w:right w:val="nil"/>
            </w:tcBorders>
          </w:tcPr>
          <w:p w14:paraId="6508B30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391483B3" w14:textId="77777777" w:rsidTr="00341AFA">
        <w:trPr>
          <w:trHeight w:val="230"/>
        </w:trPr>
        <w:tc>
          <w:tcPr>
            <w:tcW w:w="3330" w:type="dxa"/>
            <w:gridSpan w:val="2"/>
            <w:tcBorders>
              <w:top w:val="nil"/>
              <w:left w:val="nil"/>
              <w:bottom w:val="nil"/>
              <w:right w:val="nil"/>
            </w:tcBorders>
          </w:tcPr>
          <w:p w14:paraId="78DE38B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0032D4A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12446356" w14:textId="77777777" w:rsidTr="00341AFA">
        <w:trPr>
          <w:trHeight w:val="230"/>
        </w:trPr>
        <w:tc>
          <w:tcPr>
            <w:tcW w:w="3330" w:type="dxa"/>
            <w:gridSpan w:val="2"/>
            <w:tcBorders>
              <w:top w:val="nil"/>
              <w:left w:val="nil"/>
              <w:bottom w:val="nil"/>
              <w:right w:val="nil"/>
            </w:tcBorders>
          </w:tcPr>
          <w:p w14:paraId="630D47F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0F8F949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7501752A" w14:textId="77777777" w:rsidTr="00341AFA">
        <w:tc>
          <w:tcPr>
            <w:tcW w:w="9360" w:type="dxa"/>
            <w:gridSpan w:val="4"/>
            <w:tcBorders>
              <w:top w:val="nil"/>
              <w:left w:val="nil"/>
              <w:bottom w:val="nil"/>
              <w:right w:val="nil"/>
            </w:tcBorders>
          </w:tcPr>
          <w:p w14:paraId="64A3A51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7EE964E9" w14:textId="77777777" w:rsidTr="00341AFA">
        <w:tc>
          <w:tcPr>
            <w:tcW w:w="450" w:type="dxa"/>
            <w:tcBorders>
              <w:top w:val="nil"/>
              <w:left w:val="nil"/>
              <w:bottom w:val="nil"/>
              <w:right w:val="nil"/>
            </w:tcBorders>
          </w:tcPr>
          <w:p w14:paraId="53F8B83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07C07F8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essentiële opmaakaspecten (zoals lay-out,  kleurgebruik bij kaarten, etc) dienen te worden vastgelegd als het kennis hebben van de opmaakaspecten van belang is voor het juist kunnen interpreteren van de inhoud van het informatieobject. Deze opmaakaspecten worden bijvoorbeeld in sjablonen en stylesheets bepaald. Ook kan het gaan om de legenda bij een kaart. Vermeld worden bijvoorbeeld de naam van de handreiking waarin het kleurgebruik van bepaalde kaarten wordt voorgeschreven, de naam van een sjabloon of stylesheet, de verwijzing naar het International Color Consortium (ICC) voor de gehanteerde kleuren of het aantal dpi (dots per inch) waarin de afbeelding tot stand is gekomen.</w:t>
            </w:r>
          </w:p>
        </w:tc>
      </w:tr>
    </w:tbl>
    <w:p w14:paraId="5AD13D0C"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 xml:space="preserve">is ontvangen van of verzonden aan </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2D56E2DD" w14:textId="77777777" w:rsidTr="00341AFA">
        <w:trPr>
          <w:trHeight w:val="230"/>
        </w:trPr>
        <w:tc>
          <w:tcPr>
            <w:tcW w:w="3330" w:type="dxa"/>
            <w:gridSpan w:val="2"/>
            <w:tcBorders>
              <w:top w:val="nil"/>
              <w:left w:val="nil"/>
              <w:bottom w:val="nil"/>
              <w:right w:val="nil"/>
            </w:tcBorders>
          </w:tcPr>
          <w:p w14:paraId="281FDFA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69D50CB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 xml:space="preserve">is ontvangen van of verzonden aan </w:t>
            </w:r>
            <w:r w:rsidRPr="008A6917">
              <w:rPr>
                <w:rFonts w:ascii="Arial" w:hAnsi="Arial" w:cs="Arial"/>
                <w:color w:val="000000"/>
                <w:szCs w:val="24"/>
                <w:lang w:val="en-AU" w:eastAsia="en-US"/>
              </w:rPr>
              <w:fldChar w:fldCharType="end"/>
            </w:r>
          </w:p>
        </w:tc>
      </w:tr>
      <w:tr w:rsidR="00341AFA" w:rsidRPr="008A6917" w14:paraId="29BBEE91" w14:textId="77777777" w:rsidTr="00341AFA">
        <w:tc>
          <w:tcPr>
            <w:tcW w:w="3330" w:type="dxa"/>
            <w:gridSpan w:val="2"/>
            <w:tcBorders>
              <w:top w:val="nil"/>
              <w:left w:val="nil"/>
              <w:bottom w:val="nil"/>
              <w:right w:val="nil"/>
            </w:tcBorders>
          </w:tcPr>
          <w:p w14:paraId="794A0C3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28C311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5E83BAB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BETROKKENE</w:t>
            </w:r>
            <w:r w:rsidRPr="008A6917">
              <w:rPr>
                <w:rFonts w:ascii="Arial" w:hAnsi="Arial" w:cs="Arial"/>
                <w:color w:val="000000"/>
                <w:szCs w:val="24"/>
                <w:lang w:val="en-AU" w:eastAsia="en-US"/>
              </w:rPr>
              <w:fldChar w:fldCharType="end"/>
            </w:r>
          </w:p>
          <w:p w14:paraId="7E9EB613"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0..*</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6571D9E7" w14:textId="77777777" w:rsidTr="00341AFA">
        <w:tc>
          <w:tcPr>
            <w:tcW w:w="3330" w:type="dxa"/>
            <w:gridSpan w:val="2"/>
            <w:tcBorders>
              <w:top w:val="nil"/>
              <w:left w:val="nil"/>
              <w:bottom w:val="nil"/>
              <w:right w:val="nil"/>
            </w:tcBorders>
          </w:tcPr>
          <w:p w14:paraId="29BBE74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28A5386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5623CB2E" w14:textId="77777777" w:rsidTr="00341AFA">
        <w:trPr>
          <w:trHeight w:val="230"/>
        </w:trPr>
        <w:tc>
          <w:tcPr>
            <w:tcW w:w="3330" w:type="dxa"/>
            <w:gridSpan w:val="2"/>
            <w:tcBorders>
              <w:top w:val="nil"/>
              <w:left w:val="nil"/>
              <w:bottom w:val="nil"/>
              <w:right w:val="nil"/>
            </w:tcBorders>
          </w:tcPr>
          <w:p w14:paraId="5BC150E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2248990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F82DC76" w14:textId="77777777" w:rsidTr="00341AFA">
        <w:tc>
          <w:tcPr>
            <w:tcW w:w="3330" w:type="dxa"/>
            <w:gridSpan w:val="2"/>
            <w:tcBorders>
              <w:top w:val="nil"/>
              <w:left w:val="nil"/>
              <w:bottom w:val="nil"/>
              <w:right w:val="nil"/>
            </w:tcBorders>
          </w:tcPr>
          <w:p w14:paraId="363686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64D44C6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BETROKKENE waarvan het INFORMATIEOBJECT is ontvangen en/of waaraan het is verzonden.</w:t>
            </w:r>
            <w:r w:rsidRPr="008A6917">
              <w:rPr>
                <w:rFonts w:ascii="Arial" w:hAnsi="Arial" w:cs="Arial"/>
                <w:color w:val="000000"/>
                <w:szCs w:val="24"/>
                <w:lang w:val="en-AU" w:eastAsia="en-US"/>
              </w:rPr>
              <w:fldChar w:fldCharType="end"/>
            </w:r>
          </w:p>
        </w:tc>
      </w:tr>
      <w:tr w:rsidR="00341AFA" w:rsidRPr="008A6917" w14:paraId="24C71951" w14:textId="77777777" w:rsidTr="00341AFA">
        <w:tc>
          <w:tcPr>
            <w:tcW w:w="3330" w:type="dxa"/>
            <w:gridSpan w:val="2"/>
            <w:tcBorders>
              <w:top w:val="nil"/>
              <w:left w:val="nil"/>
              <w:bottom w:val="nil"/>
              <w:right w:val="nil"/>
            </w:tcBorders>
          </w:tcPr>
          <w:p w14:paraId="1A506FB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1AD97E1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24CF69D7" w14:textId="77777777" w:rsidTr="00341AFA">
        <w:trPr>
          <w:trHeight w:val="215"/>
        </w:trPr>
        <w:tc>
          <w:tcPr>
            <w:tcW w:w="3330" w:type="dxa"/>
            <w:gridSpan w:val="2"/>
            <w:tcBorders>
              <w:top w:val="nil"/>
              <w:left w:val="nil"/>
              <w:bottom w:val="nil"/>
              <w:right w:val="nil"/>
            </w:tcBorders>
          </w:tcPr>
          <w:p w14:paraId="0522ED8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28000BB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september 2014</w:t>
            </w:r>
          </w:p>
        </w:tc>
      </w:tr>
      <w:tr w:rsidR="00341AFA" w:rsidRPr="008A6917" w14:paraId="7AB9BDCC" w14:textId="77777777" w:rsidTr="00341AFA">
        <w:tc>
          <w:tcPr>
            <w:tcW w:w="3330" w:type="dxa"/>
            <w:gridSpan w:val="2"/>
            <w:tcBorders>
              <w:top w:val="nil"/>
              <w:left w:val="nil"/>
              <w:bottom w:val="nil"/>
              <w:right w:val="nil"/>
            </w:tcBorders>
          </w:tcPr>
          <w:p w14:paraId="441C339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08F3596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459A820" w14:textId="77777777" w:rsidTr="00341AFA">
        <w:trPr>
          <w:trHeight w:val="230"/>
        </w:trPr>
        <w:tc>
          <w:tcPr>
            <w:tcW w:w="3330" w:type="dxa"/>
            <w:gridSpan w:val="2"/>
            <w:tcBorders>
              <w:top w:val="nil"/>
              <w:left w:val="nil"/>
              <w:bottom w:val="nil"/>
              <w:right w:val="nil"/>
            </w:tcBorders>
          </w:tcPr>
          <w:p w14:paraId="42B3453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7272ACB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520C905" w14:textId="77777777" w:rsidTr="00341AFA">
        <w:tc>
          <w:tcPr>
            <w:tcW w:w="3330" w:type="dxa"/>
            <w:gridSpan w:val="2"/>
            <w:tcBorders>
              <w:top w:val="nil"/>
              <w:left w:val="nil"/>
              <w:bottom w:val="nil"/>
              <w:right w:val="nil"/>
            </w:tcBorders>
          </w:tcPr>
          <w:p w14:paraId="6E93A8F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1C607A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BF9E231" w14:textId="77777777" w:rsidTr="00341AFA">
        <w:tc>
          <w:tcPr>
            <w:tcW w:w="3330" w:type="dxa"/>
            <w:gridSpan w:val="2"/>
            <w:tcBorders>
              <w:top w:val="nil"/>
              <w:left w:val="nil"/>
              <w:bottom w:val="nil"/>
              <w:right w:val="nil"/>
            </w:tcBorders>
          </w:tcPr>
          <w:p w14:paraId="25CC8A8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32EA277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B09E8B5" w14:textId="77777777" w:rsidTr="00341AFA">
        <w:tc>
          <w:tcPr>
            <w:tcW w:w="3330" w:type="dxa"/>
            <w:gridSpan w:val="2"/>
            <w:tcBorders>
              <w:top w:val="nil"/>
              <w:left w:val="nil"/>
              <w:bottom w:val="nil"/>
              <w:right w:val="nil"/>
            </w:tcBorders>
          </w:tcPr>
          <w:p w14:paraId="1C674E5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42351F9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062D477" w14:textId="77777777" w:rsidTr="00341AFA">
        <w:tc>
          <w:tcPr>
            <w:tcW w:w="3330" w:type="dxa"/>
            <w:gridSpan w:val="2"/>
            <w:tcBorders>
              <w:top w:val="nil"/>
              <w:left w:val="nil"/>
              <w:bottom w:val="nil"/>
              <w:right w:val="nil"/>
            </w:tcBorders>
          </w:tcPr>
          <w:p w14:paraId="16311D1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753654D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474DB11" w14:textId="77777777" w:rsidTr="00341AFA">
        <w:tc>
          <w:tcPr>
            <w:tcW w:w="3330" w:type="dxa"/>
            <w:gridSpan w:val="2"/>
            <w:tcBorders>
              <w:top w:val="nil"/>
              <w:left w:val="nil"/>
              <w:bottom w:val="nil"/>
              <w:right w:val="nil"/>
            </w:tcBorders>
          </w:tcPr>
          <w:p w14:paraId="2A7DB0F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32FB0E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5A83010" w14:textId="77777777" w:rsidTr="00341AFA">
        <w:tc>
          <w:tcPr>
            <w:tcW w:w="9360" w:type="dxa"/>
            <w:gridSpan w:val="3"/>
            <w:tcBorders>
              <w:top w:val="nil"/>
              <w:left w:val="nil"/>
              <w:bottom w:val="nil"/>
              <w:right w:val="nil"/>
            </w:tcBorders>
          </w:tcPr>
          <w:p w14:paraId="7205054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7E94C09B" w14:textId="77777777" w:rsidTr="00341AFA">
        <w:tc>
          <w:tcPr>
            <w:tcW w:w="450" w:type="dxa"/>
            <w:tcBorders>
              <w:top w:val="nil"/>
              <w:left w:val="nil"/>
              <w:bottom w:val="nil"/>
              <w:right w:val="nil"/>
            </w:tcBorders>
          </w:tcPr>
          <w:p w14:paraId="6048A3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5DB0008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Hiermee wordt een informatieobject gestructureerd voorzien van de NAW-gegevens van de afzenden of geadresseerde van een, door de zaakbehandelende organisatie, ontvangen of verzonden INFORMATIEOBJECT. Alternatief is het ongestructureerd vastleggen van deze gegevens met de attributsoorten Afzender resp. Geadresseerde van INFORMATIEOBJECT. De zaakbehandelende organisatie heeft hiermee per informatieobject een keuze om deze gegevens al dan niet gestructureerd vast te leggen.</w:t>
            </w:r>
          </w:p>
          <w:p w14:paraId="4411EBE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relatiesoort kent eigenschappen, zie de relatieklasse VERZENDING.</w:t>
            </w:r>
          </w:p>
        </w:tc>
      </w:tr>
    </w:tbl>
    <w:p w14:paraId="2BADEE86"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 van</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18D6C19C" w14:textId="77777777" w:rsidTr="00341AFA">
        <w:trPr>
          <w:trHeight w:val="230"/>
        </w:trPr>
        <w:tc>
          <w:tcPr>
            <w:tcW w:w="3330" w:type="dxa"/>
            <w:gridSpan w:val="2"/>
            <w:tcBorders>
              <w:top w:val="nil"/>
              <w:left w:val="nil"/>
              <w:bottom w:val="nil"/>
              <w:right w:val="nil"/>
            </w:tcBorders>
          </w:tcPr>
          <w:p w14:paraId="4AA45A0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E1EA61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 van</w:t>
            </w:r>
            <w:r w:rsidRPr="008A6917">
              <w:rPr>
                <w:rFonts w:ascii="Arial" w:hAnsi="Arial" w:cs="Arial"/>
                <w:color w:val="000000"/>
                <w:szCs w:val="24"/>
                <w:lang w:val="en-AU" w:eastAsia="en-US"/>
              </w:rPr>
              <w:fldChar w:fldCharType="end"/>
            </w:r>
          </w:p>
        </w:tc>
      </w:tr>
      <w:tr w:rsidR="00341AFA" w:rsidRPr="008A6917" w14:paraId="3AD15E61" w14:textId="77777777" w:rsidTr="00341AFA">
        <w:tc>
          <w:tcPr>
            <w:tcW w:w="3330" w:type="dxa"/>
            <w:gridSpan w:val="2"/>
            <w:tcBorders>
              <w:top w:val="nil"/>
              <w:left w:val="nil"/>
              <w:bottom w:val="nil"/>
              <w:right w:val="nil"/>
            </w:tcBorders>
          </w:tcPr>
          <w:p w14:paraId="01CE3DD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60261A9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30D8193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INFORMATIEOBJECTTYPE</w:t>
            </w:r>
            <w:r w:rsidRPr="008A6917">
              <w:rPr>
                <w:rFonts w:ascii="Arial" w:hAnsi="Arial" w:cs="Arial"/>
                <w:color w:val="000000"/>
                <w:szCs w:val="24"/>
                <w:lang w:val="en-AU" w:eastAsia="en-US"/>
              </w:rPr>
              <w:fldChar w:fldCharType="end"/>
            </w:r>
          </w:p>
          <w:p w14:paraId="6D4CEA9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3886C7B3" w14:textId="77777777" w:rsidTr="00341AFA">
        <w:tc>
          <w:tcPr>
            <w:tcW w:w="3330" w:type="dxa"/>
            <w:gridSpan w:val="2"/>
            <w:tcBorders>
              <w:top w:val="nil"/>
              <w:left w:val="nil"/>
              <w:bottom w:val="nil"/>
              <w:right w:val="nil"/>
            </w:tcBorders>
          </w:tcPr>
          <w:p w14:paraId="0D1E84E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66DC9D2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5884E9C2" w14:textId="77777777" w:rsidTr="00341AFA">
        <w:trPr>
          <w:trHeight w:val="230"/>
        </w:trPr>
        <w:tc>
          <w:tcPr>
            <w:tcW w:w="3330" w:type="dxa"/>
            <w:gridSpan w:val="2"/>
            <w:tcBorders>
              <w:top w:val="nil"/>
              <w:left w:val="nil"/>
              <w:bottom w:val="nil"/>
              <w:right w:val="nil"/>
            </w:tcBorders>
          </w:tcPr>
          <w:p w14:paraId="25A7FDA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38BA27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1899553" w14:textId="77777777" w:rsidTr="00341AFA">
        <w:tc>
          <w:tcPr>
            <w:tcW w:w="3330" w:type="dxa"/>
            <w:gridSpan w:val="2"/>
            <w:tcBorders>
              <w:top w:val="nil"/>
              <w:left w:val="nil"/>
              <w:bottom w:val="nil"/>
              <w:right w:val="nil"/>
            </w:tcBorders>
          </w:tcPr>
          <w:p w14:paraId="7E08A28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2C50C45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Aanduiding van de aard van het INFORMATIEOBJECT zoals gehanteerd door de zaakbehandelende organisatie.</w:t>
            </w:r>
          </w:p>
        </w:tc>
      </w:tr>
      <w:tr w:rsidR="00341AFA" w:rsidRPr="008A6917" w14:paraId="37F0157A" w14:textId="77777777" w:rsidTr="00341AFA">
        <w:tc>
          <w:tcPr>
            <w:tcW w:w="3330" w:type="dxa"/>
            <w:gridSpan w:val="2"/>
            <w:tcBorders>
              <w:top w:val="nil"/>
              <w:left w:val="nil"/>
              <w:bottom w:val="nil"/>
              <w:right w:val="nil"/>
            </w:tcBorders>
          </w:tcPr>
          <w:p w14:paraId="063268D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6EC07B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23A9F5DE" w14:textId="77777777" w:rsidTr="00341AFA">
        <w:trPr>
          <w:trHeight w:val="215"/>
        </w:trPr>
        <w:tc>
          <w:tcPr>
            <w:tcW w:w="3330" w:type="dxa"/>
            <w:gridSpan w:val="2"/>
            <w:tcBorders>
              <w:top w:val="nil"/>
              <w:left w:val="nil"/>
              <w:bottom w:val="nil"/>
              <w:right w:val="nil"/>
            </w:tcBorders>
          </w:tcPr>
          <w:p w14:paraId="1074ACA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671174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0FCE5608" w14:textId="77777777" w:rsidTr="00341AFA">
        <w:tc>
          <w:tcPr>
            <w:tcW w:w="3330" w:type="dxa"/>
            <w:gridSpan w:val="2"/>
            <w:tcBorders>
              <w:top w:val="nil"/>
              <w:left w:val="nil"/>
              <w:bottom w:val="nil"/>
              <w:right w:val="nil"/>
            </w:tcBorders>
          </w:tcPr>
          <w:p w14:paraId="4A4A169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1750BF7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F87CDDD" w14:textId="77777777" w:rsidTr="00341AFA">
        <w:trPr>
          <w:trHeight w:val="230"/>
        </w:trPr>
        <w:tc>
          <w:tcPr>
            <w:tcW w:w="3330" w:type="dxa"/>
            <w:gridSpan w:val="2"/>
            <w:tcBorders>
              <w:top w:val="nil"/>
              <w:left w:val="nil"/>
              <w:bottom w:val="nil"/>
              <w:right w:val="nil"/>
            </w:tcBorders>
          </w:tcPr>
          <w:p w14:paraId="79C738E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6ADF31D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1C6A1FC" w14:textId="77777777" w:rsidTr="00341AFA">
        <w:tc>
          <w:tcPr>
            <w:tcW w:w="3330" w:type="dxa"/>
            <w:gridSpan w:val="2"/>
            <w:tcBorders>
              <w:top w:val="nil"/>
              <w:left w:val="nil"/>
              <w:bottom w:val="nil"/>
              <w:right w:val="nil"/>
            </w:tcBorders>
          </w:tcPr>
          <w:p w14:paraId="67F1592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Aanduiding brondocument</w:t>
            </w:r>
          </w:p>
        </w:tc>
        <w:tc>
          <w:tcPr>
            <w:tcW w:w="6030" w:type="dxa"/>
            <w:tcBorders>
              <w:top w:val="nil"/>
              <w:left w:val="nil"/>
              <w:bottom w:val="nil"/>
              <w:right w:val="nil"/>
            </w:tcBorders>
          </w:tcPr>
          <w:p w14:paraId="30F5D3A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AE18D91" w14:textId="77777777" w:rsidTr="00341AFA">
        <w:tc>
          <w:tcPr>
            <w:tcW w:w="3330" w:type="dxa"/>
            <w:gridSpan w:val="2"/>
            <w:tcBorders>
              <w:top w:val="nil"/>
              <w:left w:val="nil"/>
              <w:bottom w:val="nil"/>
              <w:right w:val="nil"/>
            </w:tcBorders>
          </w:tcPr>
          <w:p w14:paraId="1C41305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0BE853B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4598A1D" w14:textId="77777777" w:rsidTr="00341AFA">
        <w:tc>
          <w:tcPr>
            <w:tcW w:w="3330" w:type="dxa"/>
            <w:gridSpan w:val="2"/>
            <w:tcBorders>
              <w:top w:val="nil"/>
              <w:left w:val="nil"/>
              <w:bottom w:val="nil"/>
              <w:right w:val="nil"/>
            </w:tcBorders>
          </w:tcPr>
          <w:p w14:paraId="6A00E2F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3F0F2DB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39EBED2" w14:textId="77777777" w:rsidTr="00341AFA">
        <w:tc>
          <w:tcPr>
            <w:tcW w:w="3330" w:type="dxa"/>
            <w:gridSpan w:val="2"/>
            <w:tcBorders>
              <w:top w:val="nil"/>
              <w:left w:val="nil"/>
              <w:bottom w:val="nil"/>
              <w:right w:val="nil"/>
            </w:tcBorders>
          </w:tcPr>
          <w:p w14:paraId="3A14631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3B291F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37AFCB9E" w14:textId="77777777" w:rsidTr="00341AFA">
        <w:tc>
          <w:tcPr>
            <w:tcW w:w="3330" w:type="dxa"/>
            <w:gridSpan w:val="2"/>
            <w:tcBorders>
              <w:top w:val="nil"/>
              <w:left w:val="nil"/>
              <w:bottom w:val="nil"/>
              <w:right w:val="nil"/>
            </w:tcBorders>
          </w:tcPr>
          <w:p w14:paraId="6C0B493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0804B56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59EB8819" w14:textId="77777777" w:rsidTr="00341AFA">
        <w:tc>
          <w:tcPr>
            <w:tcW w:w="9360" w:type="dxa"/>
            <w:gridSpan w:val="3"/>
            <w:tcBorders>
              <w:top w:val="nil"/>
              <w:left w:val="nil"/>
              <w:bottom w:val="nil"/>
              <w:right w:val="nil"/>
            </w:tcBorders>
          </w:tcPr>
          <w:p w14:paraId="6E2343C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6E0DD836" w14:textId="77777777" w:rsidTr="00341AFA">
        <w:tc>
          <w:tcPr>
            <w:tcW w:w="450" w:type="dxa"/>
            <w:tcBorders>
              <w:top w:val="nil"/>
              <w:left w:val="nil"/>
              <w:bottom w:val="nil"/>
              <w:right w:val="nil"/>
            </w:tcBorders>
          </w:tcPr>
          <w:p w14:paraId="3BD1157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5F30CBF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de typering van informatieobjecten naar hun aard zoals gehanteerd door de zaakbehandelende organisatie. Elk informatieobjecttype komt overeen met of valt binnen de generieke typering van informatieobjecten zoals landelijk gehanteerd, de Informatieobjecttype-omschrijving generiek . Het informatieobjecttype stelt organisatie in staat hun eigen typering aan te houden en, d.m.v. de relatie naar informatieobjecttype-omschrijving generiek, toch aan te kunnen sluiten op de landelijk gehanteerde typering generiek.</w:t>
            </w:r>
          </w:p>
        </w:tc>
        <w:bookmarkEnd w:id="148"/>
      </w:tr>
    </w:tbl>
    <w:bookmarkStart w:id="481" w:name="BKM_1C28F5AC_5659_4108_85BB_EC339F00306A"/>
    <w:p w14:paraId="242C77C5" w14:textId="77777777" w:rsidR="00341AFA" w:rsidRPr="008A6917" w:rsidRDefault="00A85696" w:rsidP="00341AFA">
      <w:pPr>
        <w:pStyle w:val="Kop2"/>
        <w:rPr>
          <w:rFonts w:ascii="Arial" w:hAnsi="Arial"/>
          <w:sz w:val="30"/>
        </w:rPr>
      </w:pPr>
      <w:r w:rsidRPr="008A6917">
        <w:rPr>
          <w:rFonts w:ascii="Arial" w:hAnsi="Arial"/>
          <w:lang w:val="en-AU"/>
        </w:rPr>
        <w:lastRenderedPageBreak/>
        <w:fldChar w:fldCharType="begin" w:fldLock="1"/>
      </w:r>
      <w:r w:rsidR="00341AFA" w:rsidRPr="008A6917">
        <w:rPr>
          <w:rFonts w:ascii="Arial" w:hAnsi="Arial"/>
          <w:lang w:val="en-AU"/>
        </w:rPr>
        <w:instrText xml:space="preserve">MERGEFIELD </w:instrText>
      </w:r>
      <w:r w:rsidR="00341AFA" w:rsidRPr="008A6917">
        <w:instrText>Element.Stereotype</w:instrText>
      </w:r>
      <w:r w:rsidRPr="008A6917">
        <w:rPr>
          <w:rFonts w:ascii="Arial" w:hAnsi="Arial"/>
          <w:lang w:val="en-AU"/>
        </w:rPr>
        <w:fldChar w:fldCharType="separate"/>
      </w:r>
      <w:bookmarkStart w:id="482" w:name="_Toc404331958"/>
      <w:bookmarkStart w:id="483" w:name="_Toc493808878"/>
      <w:r w:rsidR="00341AFA">
        <w:t>Objecttype</w:t>
      </w:r>
      <w:r w:rsidRPr="008A6917">
        <w:rPr>
          <w:rFonts w:ascii="Arial" w:hAnsi="Arial"/>
          <w:lang w:val="en-AU"/>
        </w:rPr>
        <w:fldChar w:fldCharType="end"/>
      </w:r>
      <w:r w:rsidR="00341AFA" w:rsidRPr="008A6917">
        <w:t xml:space="preserve"> </w:t>
      </w:r>
      <w:r w:rsidR="0054486A">
        <w:fldChar w:fldCharType="begin" w:fldLock="1"/>
      </w:r>
      <w:r w:rsidR="0054486A">
        <w:instrText>MERGEFIELD Element.Name</w:instrText>
      </w:r>
      <w:r w:rsidR="0054486A">
        <w:fldChar w:fldCharType="separate"/>
      </w:r>
      <w:r w:rsidR="00341AFA" w:rsidRPr="008A6917">
        <w:t>KLANTCONTACT</w:t>
      </w:r>
      <w:bookmarkEnd w:id="482"/>
      <w:bookmarkEnd w:id="483"/>
      <w:r w:rsidR="0054486A">
        <w:fldChar w:fldCharType="end"/>
      </w:r>
    </w:p>
    <w:bookmarkStart w:id="484" w:name="BKM_627E6CE3_8797_4b96_A5C9_8864389023C1"/>
    <w:bookmarkEnd w:id="484"/>
    <w:p w14:paraId="58FB86A0"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Identificatie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6BFF1C30" w14:textId="77777777" w:rsidTr="00341AFA">
        <w:trPr>
          <w:trHeight w:val="230"/>
        </w:trPr>
        <w:tc>
          <w:tcPr>
            <w:tcW w:w="3330" w:type="dxa"/>
            <w:gridSpan w:val="2"/>
            <w:tcBorders>
              <w:top w:val="nil"/>
              <w:left w:val="nil"/>
              <w:bottom w:val="nil"/>
              <w:right w:val="nil"/>
            </w:tcBorders>
          </w:tcPr>
          <w:p w14:paraId="44687B9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775A5D6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Identificatie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60BDCA19"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3F155BFB" w14:textId="77777777" w:rsidTr="00341AFA">
        <w:tc>
          <w:tcPr>
            <w:tcW w:w="3330" w:type="dxa"/>
            <w:gridSpan w:val="2"/>
            <w:tcBorders>
              <w:top w:val="nil"/>
              <w:left w:val="nil"/>
              <w:bottom w:val="nil"/>
              <w:right w:val="nil"/>
            </w:tcBorders>
          </w:tcPr>
          <w:p w14:paraId="34E947F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747B73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32011064" w14:textId="77777777" w:rsidTr="00341AFA">
        <w:tc>
          <w:tcPr>
            <w:tcW w:w="3330" w:type="dxa"/>
            <w:gridSpan w:val="2"/>
            <w:tcBorders>
              <w:top w:val="nil"/>
              <w:left w:val="nil"/>
              <w:bottom w:val="nil"/>
              <w:right w:val="nil"/>
            </w:tcBorders>
          </w:tcPr>
          <w:p w14:paraId="3176792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2911FC1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2BE17CBA" w14:textId="77777777" w:rsidTr="00341AFA">
        <w:tc>
          <w:tcPr>
            <w:tcW w:w="3330" w:type="dxa"/>
            <w:gridSpan w:val="2"/>
            <w:tcBorders>
              <w:top w:val="nil"/>
              <w:left w:val="nil"/>
              <w:bottom w:val="nil"/>
              <w:right w:val="nil"/>
            </w:tcBorders>
          </w:tcPr>
          <w:p w14:paraId="6DDEA6D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11B3702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identificatie</w:t>
            </w:r>
            <w:r w:rsidRPr="008A6917">
              <w:rPr>
                <w:rFonts w:ascii="Arial" w:hAnsi="Arial" w:cs="Arial"/>
                <w:color w:val="000000"/>
                <w:szCs w:val="24"/>
                <w:lang w:val="en-AU" w:eastAsia="en-US"/>
              </w:rPr>
              <w:fldChar w:fldCharType="end"/>
            </w:r>
          </w:p>
        </w:tc>
      </w:tr>
      <w:tr w:rsidR="00341AFA" w:rsidRPr="008A6917" w14:paraId="01A2092E" w14:textId="77777777" w:rsidTr="00341AFA">
        <w:tc>
          <w:tcPr>
            <w:tcW w:w="3330" w:type="dxa"/>
            <w:gridSpan w:val="2"/>
            <w:tcBorders>
              <w:top w:val="nil"/>
              <w:left w:val="nil"/>
              <w:bottom w:val="nil"/>
              <w:right w:val="nil"/>
            </w:tcBorders>
          </w:tcPr>
          <w:p w14:paraId="047AC42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74C34103"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unieke aanduiding van een KLANTCONTACT</w:t>
            </w:r>
            <w:r w:rsidRPr="008A6917">
              <w:rPr>
                <w:rFonts w:ascii="Arial" w:hAnsi="Arial" w:cs="Arial"/>
                <w:color w:val="000000"/>
                <w:szCs w:val="24"/>
                <w:lang w:val="en-AU" w:eastAsia="en-US"/>
              </w:rPr>
              <w:fldChar w:fldCharType="end"/>
            </w:r>
          </w:p>
        </w:tc>
      </w:tr>
      <w:tr w:rsidR="00341AFA" w:rsidRPr="008A6917" w14:paraId="33916D44" w14:textId="77777777" w:rsidTr="00341AFA">
        <w:trPr>
          <w:trHeight w:val="230"/>
        </w:trPr>
        <w:tc>
          <w:tcPr>
            <w:tcW w:w="3330" w:type="dxa"/>
            <w:gridSpan w:val="2"/>
            <w:tcBorders>
              <w:top w:val="nil"/>
              <w:left w:val="nil"/>
              <w:bottom w:val="nil"/>
              <w:right w:val="nil"/>
            </w:tcBorders>
          </w:tcPr>
          <w:p w14:paraId="4046CB3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76EE6B2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655003D9" w14:textId="77777777" w:rsidTr="00341AFA">
        <w:tc>
          <w:tcPr>
            <w:tcW w:w="3330" w:type="dxa"/>
            <w:gridSpan w:val="2"/>
            <w:tcBorders>
              <w:top w:val="nil"/>
              <w:left w:val="nil"/>
              <w:bottom w:val="nil"/>
              <w:right w:val="nil"/>
            </w:tcBorders>
          </w:tcPr>
          <w:p w14:paraId="6D19A93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0C7E535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14:paraId="2AA0EDFC" w14:textId="77777777" w:rsidTr="00341AFA">
        <w:tc>
          <w:tcPr>
            <w:tcW w:w="3330" w:type="dxa"/>
            <w:gridSpan w:val="2"/>
            <w:tcBorders>
              <w:top w:val="nil"/>
              <w:left w:val="nil"/>
              <w:bottom w:val="nil"/>
              <w:right w:val="nil"/>
            </w:tcBorders>
          </w:tcPr>
          <w:p w14:paraId="49B0947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163C840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AN14</w:t>
            </w:r>
            <w:r w:rsidRPr="008A6917">
              <w:rPr>
                <w:rFonts w:ascii="Arial" w:hAnsi="Arial" w:cs="Arial"/>
                <w:color w:val="000000"/>
                <w:szCs w:val="24"/>
                <w:lang w:val="en-AU" w:eastAsia="en-US"/>
              </w:rPr>
              <w:fldChar w:fldCharType="end"/>
            </w:r>
          </w:p>
        </w:tc>
      </w:tr>
      <w:tr w:rsidR="00341AFA" w:rsidRPr="008A6917" w14:paraId="0F389FF0" w14:textId="77777777" w:rsidTr="00341AFA">
        <w:trPr>
          <w:trHeight w:val="230"/>
        </w:trPr>
        <w:tc>
          <w:tcPr>
            <w:tcW w:w="3330" w:type="dxa"/>
            <w:gridSpan w:val="2"/>
            <w:tcBorders>
              <w:top w:val="nil"/>
              <w:left w:val="nil"/>
              <w:bottom w:val="nil"/>
              <w:right w:val="nil"/>
            </w:tcBorders>
          </w:tcPr>
          <w:p w14:paraId="7AD6AB4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187658C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14:paraId="09D774EA" w14:textId="77777777" w:rsidTr="00341AFA">
        <w:trPr>
          <w:trHeight w:val="215"/>
        </w:trPr>
        <w:tc>
          <w:tcPr>
            <w:tcW w:w="3330" w:type="dxa"/>
            <w:gridSpan w:val="2"/>
            <w:tcBorders>
              <w:top w:val="nil"/>
              <w:left w:val="nil"/>
              <w:bottom w:val="nil"/>
              <w:right w:val="nil"/>
            </w:tcBorders>
          </w:tcPr>
          <w:p w14:paraId="0A5C854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1A715BB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ED6A6EB" w14:textId="77777777" w:rsidTr="00341AFA">
        <w:trPr>
          <w:trHeight w:val="230"/>
        </w:trPr>
        <w:tc>
          <w:tcPr>
            <w:tcW w:w="3330" w:type="dxa"/>
            <w:gridSpan w:val="2"/>
            <w:tcBorders>
              <w:top w:val="nil"/>
              <w:left w:val="nil"/>
              <w:bottom w:val="nil"/>
              <w:right w:val="nil"/>
            </w:tcBorders>
          </w:tcPr>
          <w:p w14:paraId="29ACDFC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68123DB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F1BEEA8" w14:textId="77777777" w:rsidTr="00341AFA">
        <w:trPr>
          <w:trHeight w:val="230"/>
        </w:trPr>
        <w:tc>
          <w:tcPr>
            <w:tcW w:w="3330" w:type="dxa"/>
            <w:gridSpan w:val="2"/>
            <w:tcBorders>
              <w:top w:val="nil"/>
              <w:left w:val="nil"/>
              <w:bottom w:val="nil"/>
              <w:right w:val="nil"/>
            </w:tcBorders>
          </w:tcPr>
          <w:p w14:paraId="2BCE4E8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24A6692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4F579DC" w14:textId="77777777" w:rsidTr="00341AFA">
        <w:trPr>
          <w:trHeight w:val="230"/>
        </w:trPr>
        <w:tc>
          <w:tcPr>
            <w:tcW w:w="3330" w:type="dxa"/>
            <w:gridSpan w:val="2"/>
            <w:tcBorders>
              <w:top w:val="nil"/>
              <w:left w:val="nil"/>
              <w:bottom w:val="nil"/>
              <w:right w:val="nil"/>
            </w:tcBorders>
          </w:tcPr>
          <w:p w14:paraId="0D9F6A7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37C3288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6040879" w14:textId="77777777" w:rsidTr="00341AFA">
        <w:trPr>
          <w:trHeight w:val="230"/>
        </w:trPr>
        <w:tc>
          <w:tcPr>
            <w:tcW w:w="3330" w:type="dxa"/>
            <w:gridSpan w:val="2"/>
            <w:tcBorders>
              <w:top w:val="nil"/>
              <w:left w:val="nil"/>
              <w:bottom w:val="nil"/>
              <w:right w:val="nil"/>
            </w:tcBorders>
          </w:tcPr>
          <w:p w14:paraId="6850D21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7F9804F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1F6A268" w14:textId="77777777" w:rsidTr="00341AFA">
        <w:tc>
          <w:tcPr>
            <w:tcW w:w="3330" w:type="dxa"/>
            <w:gridSpan w:val="2"/>
            <w:tcBorders>
              <w:top w:val="nil"/>
              <w:left w:val="nil"/>
              <w:bottom w:val="nil"/>
              <w:right w:val="nil"/>
            </w:tcBorders>
          </w:tcPr>
          <w:p w14:paraId="63C5C40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34FE119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622D888" w14:textId="77777777" w:rsidTr="00341AFA">
        <w:trPr>
          <w:trHeight w:val="230"/>
        </w:trPr>
        <w:tc>
          <w:tcPr>
            <w:tcW w:w="3330" w:type="dxa"/>
            <w:gridSpan w:val="2"/>
            <w:tcBorders>
              <w:top w:val="nil"/>
              <w:left w:val="nil"/>
              <w:bottom w:val="nil"/>
              <w:right w:val="nil"/>
            </w:tcBorders>
          </w:tcPr>
          <w:p w14:paraId="3DC1389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38A5A7C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31C28D71" w14:textId="77777777" w:rsidTr="00341AFA">
        <w:trPr>
          <w:trHeight w:val="230"/>
        </w:trPr>
        <w:tc>
          <w:tcPr>
            <w:tcW w:w="3330" w:type="dxa"/>
            <w:gridSpan w:val="2"/>
            <w:tcBorders>
              <w:top w:val="nil"/>
              <w:left w:val="nil"/>
              <w:bottom w:val="nil"/>
              <w:right w:val="nil"/>
            </w:tcBorders>
          </w:tcPr>
          <w:p w14:paraId="41D9C5A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5A8169B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199F7551" w14:textId="77777777" w:rsidTr="00341AFA">
        <w:trPr>
          <w:trHeight w:val="230"/>
        </w:trPr>
        <w:tc>
          <w:tcPr>
            <w:tcW w:w="3330" w:type="dxa"/>
            <w:gridSpan w:val="2"/>
            <w:tcBorders>
              <w:top w:val="nil"/>
              <w:left w:val="nil"/>
              <w:bottom w:val="nil"/>
              <w:right w:val="nil"/>
            </w:tcBorders>
          </w:tcPr>
          <w:p w14:paraId="0FB905B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481CF2E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46AC7DA8" w14:textId="77777777" w:rsidTr="00341AFA">
        <w:tc>
          <w:tcPr>
            <w:tcW w:w="9360" w:type="dxa"/>
            <w:gridSpan w:val="4"/>
            <w:tcBorders>
              <w:top w:val="nil"/>
              <w:left w:val="nil"/>
              <w:bottom w:val="nil"/>
              <w:right w:val="nil"/>
            </w:tcBorders>
          </w:tcPr>
          <w:p w14:paraId="15645F6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25D22430" w14:textId="77777777" w:rsidTr="00341AFA">
        <w:tc>
          <w:tcPr>
            <w:tcW w:w="450" w:type="dxa"/>
            <w:tcBorders>
              <w:top w:val="nil"/>
              <w:left w:val="nil"/>
              <w:bottom w:val="nil"/>
              <w:right w:val="nil"/>
            </w:tcBorders>
          </w:tcPr>
          <w:p w14:paraId="625D794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3703BF6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Betreft de nummering van KLANTCONTACTen volgens een organisatie-eigen systematiek. Als systematiek kan bijvoorbeeld gehanteerd worden het jaartal gevolgd door een oplopend volgnummer of het tijdstip, tot op de honderdste seconde, van het begin van de registratie van het KLANTCONTACT. Beseft moet worden dat de aldus gegenereerde identificatie beschouwd moet worden als een uniek betekenisloos kenmerk.</w:t>
            </w:r>
          </w:p>
        </w:tc>
      </w:tr>
    </w:tbl>
    <w:bookmarkStart w:id="485" w:name="BKM_C6239CFC_5A25_42db_9BD4_E9472DD58A72"/>
    <w:bookmarkEnd w:id="485"/>
    <w:p w14:paraId="09C31C82"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Datum-tijd</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59574802" w14:textId="77777777" w:rsidTr="00341AFA">
        <w:trPr>
          <w:trHeight w:val="230"/>
        </w:trPr>
        <w:tc>
          <w:tcPr>
            <w:tcW w:w="3330" w:type="dxa"/>
            <w:gridSpan w:val="2"/>
            <w:tcBorders>
              <w:top w:val="nil"/>
              <w:left w:val="nil"/>
              <w:bottom w:val="nil"/>
              <w:right w:val="nil"/>
            </w:tcBorders>
          </w:tcPr>
          <w:p w14:paraId="1D295D4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56EB38A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Datum-tijd</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18E9B87D"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06D4A914" w14:textId="77777777" w:rsidTr="00341AFA">
        <w:tc>
          <w:tcPr>
            <w:tcW w:w="3330" w:type="dxa"/>
            <w:gridSpan w:val="2"/>
            <w:tcBorders>
              <w:top w:val="nil"/>
              <w:left w:val="nil"/>
              <w:bottom w:val="nil"/>
              <w:right w:val="nil"/>
            </w:tcBorders>
          </w:tcPr>
          <w:p w14:paraId="047262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332E007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3D17A6BB" w14:textId="77777777" w:rsidTr="00341AFA">
        <w:tc>
          <w:tcPr>
            <w:tcW w:w="3330" w:type="dxa"/>
            <w:gridSpan w:val="2"/>
            <w:tcBorders>
              <w:top w:val="nil"/>
              <w:left w:val="nil"/>
              <w:bottom w:val="nil"/>
              <w:right w:val="nil"/>
            </w:tcBorders>
          </w:tcPr>
          <w:p w14:paraId="2767218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3A7F34C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AB4B4A5" w14:textId="77777777" w:rsidTr="00341AFA">
        <w:tc>
          <w:tcPr>
            <w:tcW w:w="3330" w:type="dxa"/>
            <w:gridSpan w:val="2"/>
            <w:tcBorders>
              <w:top w:val="nil"/>
              <w:left w:val="nil"/>
              <w:bottom w:val="nil"/>
              <w:right w:val="nil"/>
            </w:tcBorders>
          </w:tcPr>
          <w:p w14:paraId="4F642CD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511A582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datumTijd</w:t>
            </w:r>
            <w:r w:rsidRPr="008A6917">
              <w:rPr>
                <w:rFonts w:ascii="Arial" w:hAnsi="Arial" w:cs="Arial"/>
                <w:color w:val="000000"/>
                <w:szCs w:val="24"/>
                <w:lang w:val="en-AU" w:eastAsia="en-US"/>
              </w:rPr>
              <w:fldChar w:fldCharType="end"/>
            </w:r>
          </w:p>
        </w:tc>
      </w:tr>
      <w:tr w:rsidR="00341AFA" w:rsidRPr="008A6917" w14:paraId="6C809A6E" w14:textId="77777777" w:rsidTr="00341AFA">
        <w:tc>
          <w:tcPr>
            <w:tcW w:w="3330" w:type="dxa"/>
            <w:gridSpan w:val="2"/>
            <w:tcBorders>
              <w:top w:val="nil"/>
              <w:left w:val="nil"/>
              <w:bottom w:val="nil"/>
              <w:right w:val="nil"/>
            </w:tcBorders>
          </w:tcPr>
          <w:p w14:paraId="01830E0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1BBE3EE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datum en het tijdstip waarop het KLANTCONTACT begint</w:t>
            </w:r>
            <w:r w:rsidRPr="008A6917">
              <w:rPr>
                <w:rFonts w:ascii="Arial" w:hAnsi="Arial" w:cs="Arial"/>
                <w:color w:val="000000"/>
                <w:szCs w:val="24"/>
                <w:lang w:val="en-AU" w:eastAsia="en-US"/>
              </w:rPr>
              <w:fldChar w:fldCharType="end"/>
            </w:r>
          </w:p>
        </w:tc>
      </w:tr>
      <w:tr w:rsidR="00341AFA" w:rsidRPr="008A6917" w14:paraId="4162A666" w14:textId="77777777" w:rsidTr="00341AFA">
        <w:trPr>
          <w:trHeight w:val="230"/>
        </w:trPr>
        <w:tc>
          <w:tcPr>
            <w:tcW w:w="3330" w:type="dxa"/>
            <w:gridSpan w:val="2"/>
            <w:tcBorders>
              <w:top w:val="nil"/>
              <w:left w:val="nil"/>
              <w:bottom w:val="nil"/>
              <w:right w:val="nil"/>
            </w:tcBorders>
          </w:tcPr>
          <w:p w14:paraId="1CB16A3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5D4529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760A545A" w14:textId="77777777" w:rsidTr="00341AFA">
        <w:tc>
          <w:tcPr>
            <w:tcW w:w="3330" w:type="dxa"/>
            <w:gridSpan w:val="2"/>
            <w:tcBorders>
              <w:top w:val="nil"/>
              <w:left w:val="nil"/>
              <w:bottom w:val="nil"/>
              <w:right w:val="nil"/>
            </w:tcBorders>
          </w:tcPr>
          <w:p w14:paraId="00965E9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23B8726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14:paraId="61F2CDFD" w14:textId="77777777" w:rsidTr="00341AFA">
        <w:tc>
          <w:tcPr>
            <w:tcW w:w="3330" w:type="dxa"/>
            <w:gridSpan w:val="2"/>
            <w:tcBorders>
              <w:top w:val="nil"/>
              <w:left w:val="nil"/>
              <w:bottom w:val="nil"/>
              <w:right w:val="nil"/>
            </w:tcBorders>
          </w:tcPr>
          <w:p w14:paraId="0552F21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5A1E92C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datum/tijd (JJJJMMDDHHSS)</w:t>
            </w:r>
            <w:r w:rsidRPr="008A6917">
              <w:rPr>
                <w:rFonts w:ascii="Arial" w:hAnsi="Arial" w:cs="Arial"/>
                <w:color w:val="000000"/>
                <w:szCs w:val="24"/>
                <w:lang w:val="en-AU" w:eastAsia="en-US"/>
              </w:rPr>
              <w:fldChar w:fldCharType="end"/>
            </w:r>
          </w:p>
        </w:tc>
      </w:tr>
      <w:tr w:rsidR="00341AFA" w:rsidRPr="008A6917" w14:paraId="6A9C7F98" w14:textId="77777777" w:rsidTr="00341AFA">
        <w:trPr>
          <w:trHeight w:val="230"/>
        </w:trPr>
        <w:tc>
          <w:tcPr>
            <w:tcW w:w="3330" w:type="dxa"/>
            <w:gridSpan w:val="2"/>
            <w:tcBorders>
              <w:top w:val="nil"/>
              <w:left w:val="nil"/>
              <w:bottom w:val="nil"/>
              <w:right w:val="nil"/>
            </w:tcBorders>
          </w:tcPr>
          <w:p w14:paraId="3AD544F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22C495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en tijdstippen tot op heden</w:t>
            </w:r>
          </w:p>
        </w:tc>
      </w:tr>
      <w:tr w:rsidR="00341AFA" w:rsidRPr="008A6917" w14:paraId="13D2F277" w14:textId="77777777" w:rsidTr="00341AFA">
        <w:trPr>
          <w:trHeight w:val="215"/>
        </w:trPr>
        <w:tc>
          <w:tcPr>
            <w:tcW w:w="3330" w:type="dxa"/>
            <w:gridSpan w:val="2"/>
            <w:tcBorders>
              <w:top w:val="nil"/>
              <w:left w:val="nil"/>
              <w:bottom w:val="nil"/>
              <w:right w:val="nil"/>
            </w:tcBorders>
          </w:tcPr>
          <w:p w14:paraId="10D7E1A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44F8B20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012B6F0" w14:textId="77777777" w:rsidTr="00341AFA">
        <w:trPr>
          <w:trHeight w:val="230"/>
        </w:trPr>
        <w:tc>
          <w:tcPr>
            <w:tcW w:w="3330" w:type="dxa"/>
            <w:gridSpan w:val="2"/>
            <w:tcBorders>
              <w:top w:val="nil"/>
              <w:left w:val="nil"/>
              <w:bottom w:val="nil"/>
              <w:right w:val="nil"/>
            </w:tcBorders>
          </w:tcPr>
          <w:p w14:paraId="1EAC87F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5BE9B6B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4B74C01" w14:textId="77777777" w:rsidTr="00341AFA">
        <w:trPr>
          <w:trHeight w:val="230"/>
        </w:trPr>
        <w:tc>
          <w:tcPr>
            <w:tcW w:w="3330" w:type="dxa"/>
            <w:gridSpan w:val="2"/>
            <w:tcBorders>
              <w:top w:val="nil"/>
              <w:left w:val="nil"/>
              <w:bottom w:val="nil"/>
              <w:right w:val="nil"/>
            </w:tcBorders>
          </w:tcPr>
          <w:p w14:paraId="5900DAB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10D3B44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C438ED8" w14:textId="77777777" w:rsidTr="00341AFA">
        <w:trPr>
          <w:trHeight w:val="230"/>
        </w:trPr>
        <w:tc>
          <w:tcPr>
            <w:tcW w:w="3330" w:type="dxa"/>
            <w:gridSpan w:val="2"/>
            <w:tcBorders>
              <w:top w:val="nil"/>
              <w:left w:val="nil"/>
              <w:bottom w:val="nil"/>
              <w:right w:val="nil"/>
            </w:tcBorders>
          </w:tcPr>
          <w:p w14:paraId="26EB77C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325F476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966BC9D" w14:textId="77777777" w:rsidTr="00341AFA">
        <w:trPr>
          <w:trHeight w:val="230"/>
        </w:trPr>
        <w:tc>
          <w:tcPr>
            <w:tcW w:w="3330" w:type="dxa"/>
            <w:gridSpan w:val="2"/>
            <w:tcBorders>
              <w:top w:val="nil"/>
              <w:left w:val="nil"/>
              <w:bottom w:val="nil"/>
              <w:right w:val="nil"/>
            </w:tcBorders>
          </w:tcPr>
          <w:p w14:paraId="16CBA61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1DAEE3D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DBB9F63" w14:textId="77777777" w:rsidTr="00341AFA">
        <w:tc>
          <w:tcPr>
            <w:tcW w:w="3330" w:type="dxa"/>
            <w:gridSpan w:val="2"/>
            <w:tcBorders>
              <w:top w:val="nil"/>
              <w:left w:val="nil"/>
              <w:bottom w:val="nil"/>
              <w:right w:val="nil"/>
            </w:tcBorders>
          </w:tcPr>
          <w:p w14:paraId="555EBE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2EB5C10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9E322BF" w14:textId="77777777" w:rsidTr="00341AFA">
        <w:trPr>
          <w:trHeight w:val="230"/>
        </w:trPr>
        <w:tc>
          <w:tcPr>
            <w:tcW w:w="3330" w:type="dxa"/>
            <w:gridSpan w:val="2"/>
            <w:tcBorders>
              <w:top w:val="nil"/>
              <w:left w:val="nil"/>
              <w:bottom w:val="nil"/>
              <w:right w:val="nil"/>
            </w:tcBorders>
          </w:tcPr>
          <w:p w14:paraId="71DE4B0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77F0BF2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4015787D" w14:textId="77777777" w:rsidTr="00341AFA">
        <w:trPr>
          <w:trHeight w:val="230"/>
        </w:trPr>
        <w:tc>
          <w:tcPr>
            <w:tcW w:w="3330" w:type="dxa"/>
            <w:gridSpan w:val="2"/>
            <w:tcBorders>
              <w:top w:val="nil"/>
              <w:left w:val="nil"/>
              <w:bottom w:val="nil"/>
              <w:right w:val="nil"/>
            </w:tcBorders>
          </w:tcPr>
          <w:p w14:paraId="49B8EDE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568B7BB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52372464" w14:textId="77777777" w:rsidTr="00341AFA">
        <w:trPr>
          <w:trHeight w:val="230"/>
        </w:trPr>
        <w:tc>
          <w:tcPr>
            <w:tcW w:w="3330" w:type="dxa"/>
            <w:gridSpan w:val="2"/>
            <w:tcBorders>
              <w:top w:val="nil"/>
              <w:left w:val="nil"/>
              <w:bottom w:val="nil"/>
              <w:right w:val="nil"/>
            </w:tcBorders>
          </w:tcPr>
          <w:p w14:paraId="12BC33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5920966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3814DFCA" w14:textId="77777777" w:rsidTr="00341AFA">
        <w:tc>
          <w:tcPr>
            <w:tcW w:w="9360" w:type="dxa"/>
            <w:gridSpan w:val="4"/>
            <w:tcBorders>
              <w:top w:val="nil"/>
              <w:left w:val="nil"/>
              <w:bottom w:val="nil"/>
              <w:right w:val="nil"/>
            </w:tcBorders>
          </w:tcPr>
          <w:p w14:paraId="287BFFE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6DC9C1CF" w14:textId="77777777" w:rsidTr="00341AFA">
        <w:tc>
          <w:tcPr>
            <w:tcW w:w="450" w:type="dxa"/>
            <w:tcBorders>
              <w:top w:val="nil"/>
              <w:left w:val="nil"/>
              <w:bottom w:val="nil"/>
              <w:right w:val="nil"/>
            </w:tcBorders>
          </w:tcPr>
          <w:p w14:paraId="13DA1BE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316E413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486" w:name="BKM_E0980E81_E6E7_456b_8D8C_1F66987EF551"/>
    <w:bookmarkEnd w:id="486"/>
    <w:p w14:paraId="701D1DAE"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Kanaal</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56063F6E" w14:textId="77777777" w:rsidTr="00341AFA">
        <w:trPr>
          <w:trHeight w:val="230"/>
        </w:trPr>
        <w:tc>
          <w:tcPr>
            <w:tcW w:w="3330" w:type="dxa"/>
            <w:gridSpan w:val="2"/>
            <w:tcBorders>
              <w:top w:val="nil"/>
              <w:left w:val="nil"/>
              <w:bottom w:val="nil"/>
              <w:right w:val="nil"/>
            </w:tcBorders>
          </w:tcPr>
          <w:p w14:paraId="2808833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699F8BB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Kanaal</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28BF82B6"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0BFC7D9C" w14:textId="77777777" w:rsidTr="00341AFA">
        <w:tc>
          <w:tcPr>
            <w:tcW w:w="3330" w:type="dxa"/>
            <w:gridSpan w:val="2"/>
            <w:tcBorders>
              <w:top w:val="nil"/>
              <w:left w:val="nil"/>
              <w:bottom w:val="nil"/>
              <w:right w:val="nil"/>
            </w:tcBorders>
          </w:tcPr>
          <w:p w14:paraId="48BC4B7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7AA7A1F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5DACFE6C" w14:textId="77777777" w:rsidTr="00341AFA">
        <w:tc>
          <w:tcPr>
            <w:tcW w:w="3330" w:type="dxa"/>
            <w:gridSpan w:val="2"/>
            <w:tcBorders>
              <w:top w:val="nil"/>
              <w:left w:val="nil"/>
              <w:bottom w:val="nil"/>
              <w:right w:val="nil"/>
            </w:tcBorders>
          </w:tcPr>
          <w:p w14:paraId="706B823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677063A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85D1F3A" w14:textId="77777777" w:rsidTr="00341AFA">
        <w:tc>
          <w:tcPr>
            <w:tcW w:w="3330" w:type="dxa"/>
            <w:gridSpan w:val="2"/>
            <w:tcBorders>
              <w:top w:val="nil"/>
              <w:left w:val="nil"/>
              <w:bottom w:val="nil"/>
              <w:right w:val="nil"/>
            </w:tcBorders>
          </w:tcPr>
          <w:p w14:paraId="50A96AD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0E75CD9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kanaal</w:t>
            </w:r>
            <w:r w:rsidRPr="008A6917">
              <w:rPr>
                <w:rFonts w:ascii="Arial" w:hAnsi="Arial" w:cs="Arial"/>
                <w:color w:val="000000"/>
                <w:szCs w:val="24"/>
                <w:lang w:val="en-AU" w:eastAsia="en-US"/>
              </w:rPr>
              <w:fldChar w:fldCharType="end"/>
            </w:r>
          </w:p>
        </w:tc>
      </w:tr>
      <w:tr w:rsidR="00341AFA" w:rsidRPr="008A6917" w14:paraId="5E4913E2" w14:textId="77777777" w:rsidTr="00341AFA">
        <w:tc>
          <w:tcPr>
            <w:tcW w:w="3330" w:type="dxa"/>
            <w:gridSpan w:val="2"/>
            <w:tcBorders>
              <w:top w:val="nil"/>
              <w:left w:val="nil"/>
              <w:bottom w:val="nil"/>
              <w:right w:val="nil"/>
            </w:tcBorders>
          </w:tcPr>
          <w:p w14:paraId="0783DA3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6856A01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Het communicatiekanaal waarlangs het KLANTCONTACT gevoerd wordt</w:t>
            </w:r>
            <w:r w:rsidRPr="008A6917">
              <w:rPr>
                <w:rFonts w:ascii="Arial" w:hAnsi="Arial" w:cs="Arial"/>
                <w:color w:val="000000"/>
                <w:szCs w:val="24"/>
                <w:lang w:val="en-AU" w:eastAsia="en-US"/>
              </w:rPr>
              <w:fldChar w:fldCharType="end"/>
            </w:r>
          </w:p>
        </w:tc>
      </w:tr>
      <w:tr w:rsidR="00341AFA" w:rsidRPr="008A6917" w14:paraId="1C798E5F" w14:textId="77777777" w:rsidTr="00341AFA">
        <w:trPr>
          <w:trHeight w:val="230"/>
        </w:trPr>
        <w:tc>
          <w:tcPr>
            <w:tcW w:w="3330" w:type="dxa"/>
            <w:gridSpan w:val="2"/>
            <w:tcBorders>
              <w:top w:val="nil"/>
              <w:left w:val="nil"/>
              <w:bottom w:val="nil"/>
              <w:right w:val="nil"/>
            </w:tcBorders>
          </w:tcPr>
          <w:p w14:paraId="348CAA6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1372217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463012CE" w14:textId="77777777" w:rsidTr="00341AFA">
        <w:tc>
          <w:tcPr>
            <w:tcW w:w="3330" w:type="dxa"/>
            <w:gridSpan w:val="2"/>
            <w:tcBorders>
              <w:top w:val="nil"/>
              <w:left w:val="nil"/>
              <w:bottom w:val="nil"/>
              <w:right w:val="nil"/>
            </w:tcBorders>
          </w:tcPr>
          <w:p w14:paraId="7E578D5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7FD5BFE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14:paraId="0F2AD2F4" w14:textId="77777777" w:rsidTr="00341AFA">
        <w:tc>
          <w:tcPr>
            <w:tcW w:w="3330" w:type="dxa"/>
            <w:gridSpan w:val="2"/>
            <w:tcBorders>
              <w:top w:val="nil"/>
              <w:left w:val="nil"/>
              <w:bottom w:val="nil"/>
              <w:right w:val="nil"/>
            </w:tcBorders>
          </w:tcPr>
          <w:p w14:paraId="3D4E357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7C66CF4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w:t>
            </w:r>
            <w:r w:rsidRPr="008A6917">
              <w:rPr>
                <w:rFonts w:ascii="Arial" w:hAnsi="Arial" w:cs="Arial"/>
                <w:color w:val="000000"/>
                <w:szCs w:val="24"/>
                <w:lang w:val="en-AU" w:eastAsia="en-US"/>
              </w:rPr>
              <w:fldChar w:fldCharType="end"/>
            </w:r>
          </w:p>
        </w:tc>
      </w:tr>
      <w:tr w:rsidR="00341AFA" w:rsidRPr="008A6917" w14:paraId="7E552585" w14:textId="77777777" w:rsidTr="00341AFA">
        <w:trPr>
          <w:trHeight w:val="230"/>
        </w:trPr>
        <w:tc>
          <w:tcPr>
            <w:tcW w:w="3330" w:type="dxa"/>
            <w:gridSpan w:val="2"/>
            <w:tcBorders>
              <w:top w:val="nil"/>
              <w:left w:val="nil"/>
              <w:bottom w:val="nil"/>
              <w:right w:val="nil"/>
            </w:tcBorders>
          </w:tcPr>
          <w:p w14:paraId="78EB8D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7F9B27D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C7B3B7A" w14:textId="77777777" w:rsidTr="00341AFA">
        <w:trPr>
          <w:trHeight w:val="215"/>
        </w:trPr>
        <w:tc>
          <w:tcPr>
            <w:tcW w:w="3330" w:type="dxa"/>
            <w:gridSpan w:val="2"/>
            <w:tcBorders>
              <w:top w:val="nil"/>
              <w:left w:val="nil"/>
              <w:bottom w:val="nil"/>
              <w:right w:val="nil"/>
            </w:tcBorders>
          </w:tcPr>
          <w:p w14:paraId="238D503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7F4BDD7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C79695E" w14:textId="77777777" w:rsidTr="00341AFA">
        <w:trPr>
          <w:trHeight w:val="230"/>
        </w:trPr>
        <w:tc>
          <w:tcPr>
            <w:tcW w:w="3330" w:type="dxa"/>
            <w:gridSpan w:val="2"/>
            <w:tcBorders>
              <w:top w:val="nil"/>
              <w:left w:val="nil"/>
              <w:bottom w:val="nil"/>
              <w:right w:val="nil"/>
            </w:tcBorders>
          </w:tcPr>
          <w:p w14:paraId="3EA581E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6E743DF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2E76CCF" w14:textId="77777777" w:rsidTr="00341AFA">
        <w:trPr>
          <w:trHeight w:val="230"/>
        </w:trPr>
        <w:tc>
          <w:tcPr>
            <w:tcW w:w="3330" w:type="dxa"/>
            <w:gridSpan w:val="2"/>
            <w:tcBorders>
              <w:top w:val="nil"/>
              <w:left w:val="nil"/>
              <w:bottom w:val="nil"/>
              <w:right w:val="nil"/>
            </w:tcBorders>
          </w:tcPr>
          <w:p w14:paraId="58CC301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2C5E90D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9E6A2BA" w14:textId="77777777" w:rsidTr="00341AFA">
        <w:trPr>
          <w:trHeight w:val="230"/>
        </w:trPr>
        <w:tc>
          <w:tcPr>
            <w:tcW w:w="3330" w:type="dxa"/>
            <w:gridSpan w:val="2"/>
            <w:tcBorders>
              <w:top w:val="nil"/>
              <w:left w:val="nil"/>
              <w:bottom w:val="nil"/>
              <w:right w:val="nil"/>
            </w:tcBorders>
          </w:tcPr>
          <w:p w14:paraId="43461F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7440180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3C1792B" w14:textId="77777777" w:rsidTr="00341AFA">
        <w:trPr>
          <w:trHeight w:val="230"/>
        </w:trPr>
        <w:tc>
          <w:tcPr>
            <w:tcW w:w="3330" w:type="dxa"/>
            <w:gridSpan w:val="2"/>
            <w:tcBorders>
              <w:top w:val="nil"/>
              <w:left w:val="nil"/>
              <w:bottom w:val="nil"/>
              <w:right w:val="nil"/>
            </w:tcBorders>
          </w:tcPr>
          <w:p w14:paraId="7FFD9FD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3FEA1F5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00BEBAE" w14:textId="77777777" w:rsidTr="00341AFA">
        <w:tc>
          <w:tcPr>
            <w:tcW w:w="3330" w:type="dxa"/>
            <w:gridSpan w:val="2"/>
            <w:tcBorders>
              <w:top w:val="nil"/>
              <w:left w:val="nil"/>
              <w:bottom w:val="nil"/>
              <w:right w:val="nil"/>
            </w:tcBorders>
          </w:tcPr>
          <w:p w14:paraId="0052265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6A948DA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8727EE8" w14:textId="77777777" w:rsidTr="00341AFA">
        <w:trPr>
          <w:trHeight w:val="230"/>
        </w:trPr>
        <w:tc>
          <w:tcPr>
            <w:tcW w:w="3330" w:type="dxa"/>
            <w:gridSpan w:val="2"/>
            <w:tcBorders>
              <w:top w:val="nil"/>
              <w:left w:val="nil"/>
              <w:bottom w:val="nil"/>
              <w:right w:val="nil"/>
            </w:tcBorders>
          </w:tcPr>
          <w:p w14:paraId="445D658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4E0CB46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513BC53B" w14:textId="77777777" w:rsidTr="00341AFA">
        <w:trPr>
          <w:trHeight w:val="230"/>
        </w:trPr>
        <w:tc>
          <w:tcPr>
            <w:tcW w:w="3330" w:type="dxa"/>
            <w:gridSpan w:val="2"/>
            <w:tcBorders>
              <w:top w:val="nil"/>
              <w:left w:val="nil"/>
              <w:bottom w:val="nil"/>
              <w:right w:val="nil"/>
            </w:tcBorders>
          </w:tcPr>
          <w:p w14:paraId="3B7B64C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07D6A9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03C8C3DE" w14:textId="77777777" w:rsidTr="00341AFA">
        <w:trPr>
          <w:trHeight w:val="230"/>
        </w:trPr>
        <w:tc>
          <w:tcPr>
            <w:tcW w:w="3330" w:type="dxa"/>
            <w:gridSpan w:val="2"/>
            <w:tcBorders>
              <w:top w:val="nil"/>
              <w:left w:val="nil"/>
              <w:bottom w:val="nil"/>
              <w:right w:val="nil"/>
            </w:tcBorders>
          </w:tcPr>
          <w:p w14:paraId="7D0A3A0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0C61175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79020941" w14:textId="77777777" w:rsidTr="00341AFA">
        <w:tc>
          <w:tcPr>
            <w:tcW w:w="9360" w:type="dxa"/>
            <w:gridSpan w:val="4"/>
            <w:tcBorders>
              <w:top w:val="nil"/>
              <w:left w:val="nil"/>
              <w:bottom w:val="nil"/>
              <w:right w:val="nil"/>
            </w:tcBorders>
          </w:tcPr>
          <w:p w14:paraId="480EC0A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5E7EE99B" w14:textId="77777777" w:rsidTr="00341AFA">
        <w:tc>
          <w:tcPr>
            <w:tcW w:w="450" w:type="dxa"/>
            <w:tcBorders>
              <w:top w:val="nil"/>
              <w:left w:val="nil"/>
              <w:bottom w:val="nil"/>
              <w:right w:val="nil"/>
            </w:tcBorders>
          </w:tcPr>
          <w:p w14:paraId="5E29F81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0B1FD01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Aangezien het om persoonlijk contact gaat zal het veelal het contact aan het loket of de telefoon betreffen.</w:t>
            </w:r>
          </w:p>
        </w:tc>
      </w:tr>
    </w:tbl>
    <w:bookmarkStart w:id="487" w:name="BKM_ADBDE3EA_3310_4dd7_BB46_32306A597D7D"/>
    <w:bookmarkEnd w:id="487"/>
    <w:p w14:paraId="45D4C4B0"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 xml:space="preserve">Onderwerp </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7DFF4FB1" w14:textId="77777777" w:rsidTr="00341AFA">
        <w:trPr>
          <w:trHeight w:val="230"/>
        </w:trPr>
        <w:tc>
          <w:tcPr>
            <w:tcW w:w="3330" w:type="dxa"/>
            <w:gridSpan w:val="2"/>
            <w:tcBorders>
              <w:top w:val="nil"/>
              <w:left w:val="nil"/>
              <w:bottom w:val="nil"/>
              <w:right w:val="nil"/>
            </w:tcBorders>
          </w:tcPr>
          <w:p w14:paraId="0E8A649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6E40ACD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 xml:space="preserve">Onderwerp </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4234C892"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10927DD5" w14:textId="77777777" w:rsidTr="00341AFA">
        <w:tc>
          <w:tcPr>
            <w:tcW w:w="3330" w:type="dxa"/>
            <w:gridSpan w:val="2"/>
            <w:tcBorders>
              <w:top w:val="nil"/>
              <w:left w:val="nil"/>
              <w:bottom w:val="nil"/>
              <w:right w:val="nil"/>
            </w:tcBorders>
          </w:tcPr>
          <w:p w14:paraId="46A144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33CE68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1D81076B" w14:textId="77777777" w:rsidTr="00341AFA">
        <w:tc>
          <w:tcPr>
            <w:tcW w:w="3330" w:type="dxa"/>
            <w:gridSpan w:val="2"/>
            <w:tcBorders>
              <w:top w:val="nil"/>
              <w:left w:val="nil"/>
              <w:bottom w:val="nil"/>
              <w:right w:val="nil"/>
            </w:tcBorders>
          </w:tcPr>
          <w:p w14:paraId="5EF204B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05AB73A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24514C2" w14:textId="77777777" w:rsidTr="00341AFA">
        <w:tc>
          <w:tcPr>
            <w:tcW w:w="3330" w:type="dxa"/>
            <w:gridSpan w:val="2"/>
            <w:tcBorders>
              <w:top w:val="nil"/>
              <w:left w:val="nil"/>
              <w:bottom w:val="nil"/>
              <w:right w:val="nil"/>
            </w:tcBorders>
          </w:tcPr>
          <w:p w14:paraId="7A06525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5F927FF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onderwerp</w:t>
            </w:r>
            <w:r w:rsidRPr="008A6917">
              <w:rPr>
                <w:rFonts w:ascii="Arial" w:hAnsi="Arial" w:cs="Arial"/>
                <w:color w:val="000000"/>
                <w:szCs w:val="24"/>
                <w:lang w:val="en-AU" w:eastAsia="en-US"/>
              </w:rPr>
              <w:fldChar w:fldCharType="end"/>
            </w:r>
          </w:p>
        </w:tc>
      </w:tr>
      <w:tr w:rsidR="00341AFA" w:rsidRPr="008A6917" w14:paraId="1F1419ED" w14:textId="77777777" w:rsidTr="00341AFA">
        <w:tc>
          <w:tcPr>
            <w:tcW w:w="3330" w:type="dxa"/>
            <w:gridSpan w:val="2"/>
            <w:tcBorders>
              <w:top w:val="nil"/>
              <w:left w:val="nil"/>
              <w:bottom w:val="nil"/>
              <w:right w:val="nil"/>
            </w:tcBorders>
          </w:tcPr>
          <w:p w14:paraId="7F3A160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726B727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kern van datgene waar het KLANTCONTACT over gaat.</w:t>
            </w:r>
            <w:r w:rsidRPr="008A6917">
              <w:rPr>
                <w:rFonts w:ascii="Arial" w:hAnsi="Arial" w:cs="Arial"/>
                <w:color w:val="000000"/>
                <w:szCs w:val="24"/>
                <w:lang w:val="en-AU" w:eastAsia="en-US"/>
              </w:rPr>
              <w:fldChar w:fldCharType="end"/>
            </w:r>
          </w:p>
        </w:tc>
      </w:tr>
      <w:tr w:rsidR="00341AFA" w:rsidRPr="008A6917" w14:paraId="772129EC" w14:textId="77777777" w:rsidTr="00341AFA">
        <w:trPr>
          <w:trHeight w:val="230"/>
        </w:trPr>
        <w:tc>
          <w:tcPr>
            <w:tcW w:w="3330" w:type="dxa"/>
            <w:gridSpan w:val="2"/>
            <w:tcBorders>
              <w:top w:val="nil"/>
              <w:left w:val="nil"/>
              <w:bottom w:val="nil"/>
              <w:right w:val="nil"/>
            </w:tcBorders>
          </w:tcPr>
          <w:p w14:paraId="61335DF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0AA8571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01AC6F65" w14:textId="77777777" w:rsidTr="00341AFA">
        <w:tc>
          <w:tcPr>
            <w:tcW w:w="3330" w:type="dxa"/>
            <w:gridSpan w:val="2"/>
            <w:tcBorders>
              <w:top w:val="nil"/>
              <w:left w:val="nil"/>
              <w:bottom w:val="nil"/>
              <w:right w:val="nil"/>
            </w:tcBorders>
          </w:tcPr>
          <w:p w14:paraId="4E52418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44A8255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14:paraId="58354CF9" w14:textId="77777777" w:rsidTr="00341AFA">
        <w:tc>
          <w:tcPr>
            <w:tcW w:w="3330" w:type="dxa"/>
            <w:gridSpan w:val="2"/>
            <w:tcBorders>
              <w:top w:val="nil"/>
              <w:left w:val="nil"/>
              <w:bottom w:val="nil"/>
              <w:right w:val="nil"/>
            </w:tcBorders>
          </w:tcPr>
          <w:p w14:paraId="4F3A166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027B88A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AN80</w:t>
            </w:r>
            <w:r w:rsidRPr="008A6917">
              <w:rPr>
                <w:rFonts w:ascii="Arial" w:hAnsi="Arial" w:cs="Arial"/>
                <w:color w:val="000000"/>
                <w:szCs w:val="24"/>
                <w:lang w:val="en-AU" w:eastAsia="en-US"/>
              </w:rPr>
              <w:fldChar w:fldCharType="end"/>
            </w:r>
          </w:p>
        </w:tc>
      </w:tr>
      <w:tr w:rsidR="00341AFA" w:rsidRPr="008A6917" w14:paraId="16C2F5C1" w14:textId="77777777" w:rsidTr="00341AFA">
        <w:trPr>
          <w:trHeight w:val="230"/>
        </w:trPr>
        <w:tc>
          <w:tcPr>
            <w:tcW w:w="3330" w:type="dxa"/>
            <w:gridSpan w:val="2"/>
            <w:tcBorders>
              <w:top w:val="nil"/>
              <w:left w:val="nil"/>
              <w:bottom w:val="nil"/>
              <w:right w:val="nil"/>
            </w:tcBorders>
          </w:tcPr>
          <w:p w14:paraId="0FD6C70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3D9EF8F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B5A3CB6" w14:textId="77777777" w:rsidTr="00341AFA">
        <w:trPr>
          <w:trHeight w:val="215"/>
        </w:trPr>
        <w:tc>
          <w:tcPr>
            <w:tcW w:w="3330" w:type="dxa"/>
            <w:gridSpan w:val="2"/>
            <w:tcBorders>
              <w:top w:val="nil"/>
              <w:left w:val="nil"/>
              <w:bottom w:val="nil"/>
              <w:right w:val="nil"/>
            </w:tcBorders>
          </w:tcPr>
          <w:p w14:paraId="505A998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3EC15EA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746F3AB" w14:textId="77777777" w:rsidTr="00341AFA">
        <w:trPr>
          <w:trHeight w:val="230"/>
        </w:trPr>
        <w:tc>
          <w:tcPr>
            <w:tcW w:w="3330" w:type="dxa"/>
            <w:gridSpan w:val="2"/>
            <w:tcBorders>
              <w:top w:val="nil"/>
              <w:left w:val="nil"/>
              <w:bottom w:val="nil"/>
              <w:right w:val="nil"/>
            </w:tcBorders>
          </w:tcPr>
          <w:p w14:paraId="6FD7E37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483F164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D381A99" w14:textId="77777777" w:rsidTr="00341AFA">
        <w:trPr>
          <w:trHeight w:val="230"/>
        </w:trPr>
        <w:tc>
          <w:tcPr>
            <w:tcW w:w="3330" w:type="dxa"/>
            <w:gridSpan w:val="2"/>
            <w:tcBorders>
              <w:top w:val="nil"/>
              <w:left w:val="nil"/>
              <w:bottom w:val="nil"/>
              <w:right w:val="nil"/>
            </w:tcBorders>
          </w:tcPr>
          <w:p w14:paraId="37FEB85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41F2DDE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12D3281" w14:textId="77777777" w:rsidTr="00341AFA">
        <w:trPr>
          <w:trHeight w:val="230"/>
        </w:trPr>
        <w:tc>
          <w:tcPr>
            <w:tcW w:w="3330" w:type="dxa"/>
            <w:gridSpan w:val="2"/>
            <w:tcBorders>
              <w:top w:val="nil"/>
              <w:left w:val="nil"/>
              <w:bottom w:val="nil"/>
              <w:right w:val="nil"/>
            </w:tcBorders>
          </w:tcPr>
          <w:p w14:paraId="0C61291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0672121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5DC7464" w14:textId="77777777" w:rsidTr="00341AFA">
        <w:trPr>
          <w:trHeight w:val="230"/>
        </w:trPr>
        <w:tc>
          <w:tcPr>
            <w:tcW w:w="3330" w:type="dxa"/>
            <w:gridSpan w:val="2"/>
            <w:tcBorders>
              <w:top w:val="nil"/>
              <w:left w:val="nil"/>
              <w:bottom w:val="nil"/>
              <w:right w:val="nil"/>
            </w:tcBorders>
          </w:tcPr>
          <w:p w14:paraId="1DF76E8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38573D6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B135193" w14:textId="77777777" w:rsidTr="00341AFA">
        <w:tc>
          <w:tcPr>
            <w:tcW w:w="3330" w:type="dxa"/>
            <w:gridSpan w:val="2"/>
            <w:tcBorders>
              <w:top w:val="nil"/>
              <w:left w:val="nil"/>
              <w:bottom w:val="nil"/>
              <w:right w:val="nil"/>
            </w:tcBorders>
          </w:tcPr>
          <w:p w14:paraId="7569C21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7548F60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27DAF3E" w14:textId="77777777" w:rsidTr="00341AFA">
        <w:trPr>
          <w:trHeight w:val="230"/>
        </w:trPr>
        <w:tc>
          <w:tcPr>
            <w:tcW w:w="3330" w:type="dxa"/>
            <w:gridSpan w:val="2"/>
            <w:tcBorders>
              <w:top w:val="nil"/>
              <w:left w:val="nil"/>
              <w:bottom w:val="nil"/>
              <w:right w:val="nil"/>
            </w:tcBorders>
          </w:tcPr>
          <w:p w14:paraId="7F2D1E9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00FB4473"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76292086" w14:textId="77777777" w:rsidTr="00341AFA">
        <w:trPr>
          <w:trHeight w:val="230"/>
        </w:trPr>
        <w:tc>
          <w:tcPr>
            <w:tcW w:w="3330" w:type="dxa"/>
            <w:gridSpan w:val="2"/>
            <w:tcBorders>
              <w:top w:val="nil"/>
              <w:left w:val="nil"/>
              <w:bottom w:val="nil"/>
              <w:right w:val="nil"/>
            </w:tcBorders>
          </w:tcPr>
          <w:p w14:paraId="6AB8B19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4A81F1E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3E9A99C3" w14:textId="77777777" w:rsidTr="00341AFA">
        <w:trPr>
          <w:trHeight w:val="230"/>
        </w:trPr>
        <w:tc>
          <w:tcPr>
            <w:tcW w:w="3330" w:type="dxa"/>
            <w:gridSpan w:val="2"/>
            <w:tcBorders>
              <w:top w:val="nil"/>
              <w:left w:val="nil"/>
              <w:bottom w:val="nil"/>
              <w:right w:val="nil"/>
            </w:tcBorders>
          </w:tcPr>
          <w:p w14:paraId="22D1A21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5F43943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2ADCBF97" w14:textId="77777777" w:rsidTr="00341AFA">
        <w:tc>
          <w:tcPr>
            <w:tcW w:w="9360" w:type="dxa"/>
            <w:gridSpan w:val="4"/>
            <w:tcBorders>
              <w:top w:val="nil"/>
              <w:left w:val="nil"/>
              <w:bottom w:val="nil"/>
              <w:right w:val="nil"/>
            </w:tcBorders>
          </w:tcPr>
          <w:p w14:paraId="4C09B11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76973665" w14:textId="77777777" w:rsidTr="00341AFA">
        <w:tc>
          <w:tcPr>
            <w:tcW w:w="450" w:type="dxa"/>
            <w:tcBorders>
              <w:top w:val="nil"/>
              <w:left w:val="nil"/>
              <w:bottom w:val="nil"/>
              <w:right w:val="nil"/>
            </w:tcBorders>
          </w:tcPr>
          <w:p w14:paraId="71AEC8B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5956EB8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488" w:name="BKM_F8D8880B_1F87_4c8b_BE83_C92AAF747619"/>
    <w:bookmarkEnd w:id="488"/>
    <w:p w14:paraId="220EA70C"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Toelichting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7CF24EC1" w14:textId="77777777" w:rsidTr="00341AFA">
        <w:trPr>
          <w:trHeight w:val="230"/>
        </w:trPr>
        <w:tc>
          <w:tcPr>
            <w:tcW w:w="3330" w:type="dxa"/>
            <w:gridSpan w:val="2"/>
            <w:tcBorders>
              <w:top w:val="nil"/>
              <w:left w:val="nil"/>
              <w:bottom w:val="nil"/>
              <w:right w:val="nil"/>
            </w:tcBorders>
          </w:tcPr>
          <w:p w14:paraId="272B2FA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3ECF1D23"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Toelichting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2A9DA5E7"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203900FA" w14:textId="77777777" w:rsidTr="00341AFA">
        <w:tc>
          <w:tcPr>
            <w:tcW w:w="3330" w:type="dxa"/>
            <w:gridSpan w:val="2"/>
            <w:tcBorders>
              <w:top w:val="nil"/>
              <w:left w:val="nil"/>
              <w:bottom w:val="nil"/>
              <w:right w:val="nil"/>
            </w:tcBorders>
          </w:tcPr>
          <w:p w14:paraId="76C4390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60CC7F3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0E33952B" w14:textId="77777777" w:rsidTr="00341AFA">
        <w:tc>
          <w:tcPr>
            <w:tcW w:w="3330" w:type="dxa"/>
            <w:gridSpan w:val="2"/>
            <w:tcBorders>
              <w:top w:val="nil"/>
              <w:left w:val="nil"/>
              <w:bottom w:val="nil"/>
              <w:right w:val="nil"/>
            </w:tcBorders>
          </w:tcPr>
          <w:p w14:paraId="45E73FC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5387722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DBAEFAA" w14:textId="77777777" w:rsidTr="00341AFA">
        <w:tc>
          <w:tcPr>
            <w:tcW w:w="3330" w:type="dxa"/>
            <w:gridSpan w:val="2"/>
            <w:tcBorders>
              <w:top w:val="nil"/>
              <w:left w:val="nil"/>
              <w:bottom w:val="nil"/>
              <w:right w:val="nil"/>
            </w:tcBorders>
          </w:tcPr>
          <w:p w14:paraId="6BEE594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XML-tag </w:t>
            </w:r>
          </w:p>
        </w:tc>
        <w:tc>
          <w:tcPr>
            <w:tcW w:w="6030" w:type="dxa"/>
            <w:gridSpan w:val="2"/>
            <w:tcBorders>
              <w:top w:val="nil"/>
              <w:left w:val="nil"/>
              <w:bottom w:val="nil"/>
              <w:right w:val="nil"/>
            </w:tcBorders>
          </w:tcPr>
          <w:p w14:paraId="31E3DDA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toelichting</w:t>
            </w:r>
            <w:r w:rsidRPr="008A6917">
              <w:rPr>
                <w:rFonts w:ascii="Arial" w:hAnsi="Arial" w:cs="Arial"/>
                <w:color w:val="000000"/>
                <w:szCs w:val="24"/>
                <w:lang w:val="en-AU" w:eastAsia="en-US"/>
              </w:rPr>
              <w:fldChar w:fldCharType="end"/>
            </w:r>
          </w:p>
        </w:tc>
      </w:tr>
      <w:tr w:rsidR="00341AFA" w:rsidRPr="008A6917" w14:paraId="2F46BE9B" w14:textId="77777777" w:rsidTr="00341AFA">
        <w:tc>
          <w:tcPr>
            <w:tcW w:w="3330" w:type="dxa"/>
            <w:gridSpan w:val="2"/>
            <w:tcBorders>
              <w:top w:val="nil"/>
              <w:left w:val="nil"/>
              <w:bottom w:val="nil"/>
              <w:right w:val="nil"/>
            </w:tcBorders>
          </w:tcPr>
          <w:p w14:paraId="578915B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4113CA5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Samenvattende beschrijving van de relevante kenmerken van het gevoerde KLANTCONTACT</w:t>
            </w:r>
            <w:r w:rsidRPr="008A6917">
              <w:rPr>
                <w:rFonts w:ascii="Arial" w:hAnsi="Arial" w:cs="Arial"/>
                <w:color w:val="000000"/>
                <w:szCs w:val="24"/>
                <w:lang w:val="en-AU" w:eastAsia="en-US"/>
              </w:rPr>
              <w:fldChar w:fldCharType="end"/>
            </w:r>
          </w:p>
        </w:tc>
      </w:tr>
      <w:tr w:rsidR="00341AFA" w:rsidRPr="008A6917" w14:paraId="12CA3EB4" w14:textId="77777777" w:rsidTr="00341AFA">
        <w:trPr>
          <w:trHeight w:val="230"/>
        </w:trPr>
        <w:tc>
          <w:tcPr>
            <w:tcW w:w="3330" w:type="dxa"/>
            <w:gridSpan w:val="2"/>
            <w:tcBorders>
              <w:top w:val="nil"/>
              <w:left w:val="nil"/>
              <w:bottom w:val="nil"/>
              <w:right w:val="nil"/>
            </w:tcBorders>
          </w:tcPr>
          <w:p w14:paraId="480B06F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6A17169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3C682A36" w14:textId="77777777" w:rsidTr="00341AFA">
        <w:tc>
          <w:tcPr>
            <w:tcW w:w="3330" w:type="dxa"/>
            <w:gridSpan w:val="2"/>
            <w:tcBorders>
              <w:top w:val="nil"/>
              <w:left w:val="nil"/>
              <w:bottom w:val="nil"/>
              <w:right w:val="nil"/>
            </w:tcBorders>
          </w:tcPr>
          <w:p w14:paraId="73D43A6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2FD293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14:paraId="72B2CA48" w14:textId="77777777" w:rsidTr="00341AFA">
        <w:tc>
          <w:tcPr>
            <w:tcW w:w="3330" w:type="dxa"/>
            <w:gridSpan w:val="2"/>
            <w:tcBorders>
              <w:top w:val="nil"/>
              <w:left w:val="nil"/>
              <w:bottom w:val="nil"/>
              <w:right w:val="nil"/>
            </w:tcBorders>
          </w:tcPr>
          <w:p w14:paraId="03282E4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37848A1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AN1000</w:t>
            </w:r>
            <w:r w:rsidRPr="008A6917">
              <w:rPr>
                <w:rFonts w:ascii="Arial" w:hAnsi="Arial" w:cs="Arial"/>
                <w:color w:val="000000"/>
                <w:szCs w:val="24"/>
                <w:lang w:val="en-AU" w:eastAsia="en-US"/>
              </w:rPr>
              <w:fldChar w:fldCharType="end"/>
            </w:r>
          </w:p>
        </w:tc>
      </w:tr>
      <w:tr w:rsidR="00341AFA" w:rsidRPr="008A6917" w14:paraId="38CA37F4" w14:textId="77777777" w:rsidTr="00341AFA">
        <w:trPr>
          <w:trHeight w:val="230"/>
        </w:trPr>
        <w:tc>
          <w:tcPr>
            <w:tcW w:w="3330" w:type="dxa"/>
            <w:gridSpan w:val="2"/>
            <w:tcBorders>
              <w:top w:val="nil"/>
              <w:left w:val="nil"/>
              <w:bottom w:val="nil"/>
              <w:right w:val="nil"/>
            </w:tcBorders>
          </w:tcPr>
          <w:p w14:paraId="50071DE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3C12D03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14:paraId="3344D3F9" w14:textId="77777777" w:rsidTr="00341AFA">
        <w:trPr>
          <w:trHeight w:val="215"/>
        </w:trPr>
        <w:tc>
          <w:tcPr>
            <w:tcW w:w="3330" w:type="dxa"/>
            <w:gridSpan w:val="2"/>
            <w:tcBorders>
              <w:top w:val="nil"/>
              <w:left w:val="nil"/>
              <w:bottom w:val="nil"/>
              <w:right w:val="nil"/>
            </w:tcBorders>
          </w:tcPr>
          <w:p w14:paraId="40D1560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39DECBF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80D653A" w14:textId="77777777" w:rsidTr="00341AFA">
        <w:trPr>
          <w:trHeight w:val="230"/>
        </w:trPr>
        <w:tc>
          <w:tcPr>
            <w:tcW w:w="3330" w:type="dxa"/>
            <w:gridSpan w:val="2"/>
            <w:tcBorders>
              <w:top w:val="nil"/>
              <w:left w:val="nil"/>
              <w:bottom w:val="nil"/>
              <w:right w:val="nil"/>
            </w:tcBorders>
          </w:tcPr>
          <w:p w14:paraId="7284C53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6A8F571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4A9C4A0" w14:textId="77777777" w:rsidTr="00341AFA">
        <w:trPr>
          <w:trHeight w:val="230"/>
        </w:trPr>
        <w:tc>
          <w:tcPr>
            <w:tcW w:w="3330" w:type="dxa"/>
            <w:gridSpan w:val="2"/>
            <w:tcBorders>
              <w:top w:val="nil"/>
              <w:left w:val="nil"/>
              <w:bottom w:val="nil"/>
              <w:right w:val="nil"/>
            </w:tcBorders>
          </w:tcPr>
          <w:p w14:paraId="54F1214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4197B93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4419FCC" w14:textId="77777777" w:rsidTr="00341AFA">
        <w:trPr>
          <w:trHeight w:val="230"/>
        </w:trPr>
        <w:tc>
          <w:tcPr>
            <w:tcW w:w="3330" w:type="dxa"/>
            <w:gridSpan w:val="2"/>
            <w:tcBorders>
              <w:top w:val="nil"/>
              <w:left w:val="nil"/>
              <w:bottom w:val="nil"/>
              <w:right w:val="nil"/>
            </w:tcBorders>
          </w:tcPr>
          <w:p w14:paraId="2FE9372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20F64F0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2D1D371A" w14:textId="77777777" w:rsidTr="00341AFA">
        <w:trPr>
          <w:trHeight w:val="230"/>
        </w:trPr>
        <w:tc>
          <w:tcPr>
            <w:tcW w:w="3330" w:type="dxa"/>
            <w:gridSpan w:val="2"/>
            <w:tcBorders>
              <w:top w:val="nil"/>
              <w:left w:val="nil"/>
              <w:bottom w:val="nil"/>
              <w:right w:val="nil"/>
            </w:tcBorders>
          </w:tcPr>
          <w:p w14:paraId="049C251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7546830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A23CA37" w14:textId="77777777" w:rsidTr="00341AFA">
        <w:tc>
          <w:tcPr>
            <w:tcW w:w="3330" w:type="dxa"/>
            <w:gridSpan w:val="2"/>
            <w:tcBorders>
              <w:top w:val="nil"/>
              <w:left w:val="nil"/>
              <w:bottom w:val="nil"/>
              <w:right w:val="nil"/>
            </w:tcBorders>
          </w:tcPr>
          <w:p w14:paraId="54D7A3A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6FAE3B3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22282BC" w14:textId="77777777" w:rsidTr="00341AFA">
        <w:trPr>
          <w:trHeight w:val="230"/>
        </w:trPr>
        <w:tc>
          <w:tcPr>
            <w:tcW w:w="3330" w:type="dxa"/>
            <w:gridSpan w:val="2"/>
            <w:tcBorders>
              <w:top w:val="nil"/>
              <w:left w:val="nil"/>
              <w:bottom w:val="nil"/>
              <w:right w:val="nil"/>
            </w:tcBorders>
          </w:tcPr>
          <w:p w14:paraId="1A1149D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244B91B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7414C74A" w14:textId="77777777" w:rsidTr="00341AFA">
        <w:trPr>
          <w:trHeight w:val="230"/>
        </w:trPr>
        <w:tc>
          <w:tcPr>
            <w:tcW w:w="3330" w:type="dxa"/>
            <w:gridSpan w:val="2"/>
            <w:tcBorders>
              <w:top w:val="nil"/>
              <w:left w:val="nil"/>
              <w:bottom w:val="nil"/>
              <w:right w:val="nil"/>
            </w:tcBorders>
          </w:tcPr>
          <w:p w14:paraId="00FE2AE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31C1D4F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4A0319DB" w14:textId="77777777" w:rsidTr="00341AFA">
        <w:trPr>
          <w:trHeight w:val="230"/>
        </w:trPr>
        <w:tc>
          <w:tcPr>
            <w:tcW w:w="3330" w:type="dxa"/>
            <w:gridSpan w:val="2"/>
            <w:tcBorders>
              <w:top w:val="nil"/>
              <w:left w:val="nil"/>
              <w:bottom w:val="nil"/>
              <w:right w:val="nil"/>
            </w:tcBorders>
          </w:tcPr>
          <w:p w14:paraId="5C2E69B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7B997AA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4F26D8A8" w14:textId="77777777" w:rsidTr="00341AFA">
        <w:tc>
          <w:tcPr>
            <w:tcW w:w="9360" w:type="dxa"/>
            <w:gridSpan w:val="4"/>
            <w:tcBorders>
              <w:top w:val="nil"/>
              <w:left w:val="nil"/>
              <w:bottom w:val="nil"/>
              <w:right w:val="nil"/>
            </w:tcBorders>
          </w:tcPr>
          <w:p w14:paraId="7403C19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7027B5A7" w14:textId="77777777" w:rsidTr="00341AFA">
        <w:tc>
          <w:tcPr>
            <w:tcW w:w="450" w:type="dxa"/>
            <w:tcBorders>
              <w:top w:val="nil"/>
              <w:left w:val="nil"/>
              <w:bottom w:val="nil"/>
              <w:right w:val="nil"/>
            </w:tcBorders>
          </w:tcPr>
          <w:p w14:paraId="205289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196C709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14:paraId="3E70CA58"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heeft betrekking op</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482AB1A6" w14:textId="77777777" w:rsidTr="00341AFA">
        <w:trPr>
          <w:trHeight w:val="230"/>
        </w:trPr>
        <w:tc>
          <w:tcPr>
            <w:tcW w:w="3330" w:type="dxa"/>
            <w:gridSpan w:val="2"/>
            <w:tcBorders>
              <w:top w:val="nil"/>
              <w:left w:val="nil"/>
              <w:bottom w:val="nil"/>
              <w:right w:val="nil"/>
            </w:tcBorders>
          </w:tcPr>
          <w:p w14:paraId="080F636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5165C45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heeft betrekking op</w:t>
            </w:r>
            <w:r w:rsidRPr="008A6917">
              <w:rPr>
                <w:rFonts w:ascii="Arial" w:hAnsi="Arial" w:cs="Arial"/>
                <w:color w:val="000000"/>
                <w:szCs w:val="24"/>
                <w:lang w:val="en-AU" w:eastAsia="en-US"/>
              </w:rPr>
              <w:fldChar w:fldCharType="end"/>
            </w:r>
          </w:p>
        </w:tc>
      </w:tr>
      <w:tr w:rsidR="00341AFA" w:rsidRPr="008A6917" w14:paraId="7D1D3EFF" w14:textId="77777777" w:rsidTr="00341AFA">
        <w:tc>
          <w:tcPr>
            <w:tcW w:w="3330" w:type="dxa"/>
            <w:gridSpan w:val="2"/>
            <w:tcBorders>
              <w:top w:val="nil"/>
              <w:left w:val="nil"/>
              <w:bottom w:val="nil"/>
              <w:right w:val="nil"/>
            </w:tcBorders>
          </w:tcPr>
          <w:p w14:paraId="28EDF7E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4C4D625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4FC3821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ZAAK</w:t>
            </w:r>
            <w:r w:rsidRPr="008A6917">
              <w:rPr>
                <w:rFonts w:ascii="Arial" w:hAnsi="Arial" w:cs="Arial"/>
                <w:color w:val="000000"/>
                <w:szCs w:val="24"/>
                <w:lang w:val="en-AU" w:eastAsia="en-US"/>
              </w:rPr>
              <w:fldChar w:fldCharType="end"/>
            </w:r>
          </w:p>
          <w:p w14:paraId="1A63AE2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23BFEEEC" w14:textId="77777777" w:rsidTr="00341AFA">
        <w:tc>
          <w:tcPr>
            <w:tcW w:w="3330" w:type="dxa"/>
            <w:gridSpan w:val="2"/>
            <w:tcBorders>
              <w:top w:val="nil"/>
              <w:left w:val="nil"/>
              <w:bottom w:val="nil"/>
              <w:right w:val="nil"/>
            </w:tcBorders>
          </w:tcPr>
          <w:p w14:paraId="6606B04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29A46B9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38ED9B23" w14:textId="77777777" w:rsidTr="00341AFA">
        <w:trPr>
          <w:trHeight w:val="230"/>
        </w:trPr>
        <w:tc>
          <w:tcPr>
            <w:tcW w:w="3330" w:type="dxa"/>
            <w:gridSpan w:val="2"/>
            <w:tcBorders>
              <w:top w:val="nil"/>
              <w:left w:val="nil"/>
              <w:bottom w:val="nil"/>
              <w:right w:val="nil"/>
            </w:tcBorders>
          </w:tcPr>
          <w:p w14:paraId="153DABA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79EDF56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3BB386B" w14:textId="77777777" w:rsidTr="00341AFA">
        <w:tc>
          <w:tcPr>
            <w:tcW w:w="3330" w:type="dxa"/>
            <w:gridSpan w:val="2"/>
            <w:tcBorders>
              <w:top w:val="nil"/>
              <w:left w:val="nil"/>
              <w:bottom w:val="nil"/>
              <w:right w:val="nil"/>
            </w:tcBorders>
          </w:tcPr>
          <w:p w14:paraId="0E65524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601228F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ZAAK waarop het KLANTCONTACT betrekking heeft.</w:t>
            </w:r>
            <w:r w:rsidRPr="008A6917">
              <w:rPr>
                <w:rFonts w:ascii="Arial" w:hAnsi="Arial" w:cs="Arial"/>
                <w:color w:val="000000"/>
                <w:szCs w:val="24"/>
                <w:lang w:val="en-AU" w:eastAsia="en-US"/>
              </w:rPr>
              <w:fldChar w:fldCharType="end"/>
            </w:r>
          </w:p>
        </w:tc>
      </w:tr>
      <w:tr w:rsidR="00341AFA" w:rsidRPr="008A6917" w14:paraId="485AE209" w14:textId="77777777" w:rsidTr="00341AFA">
        <w:tc>
          <w:tcPr>
            <w:tcW w:w="3330" w:type="dxa"/>
            <w:gridSpan w:val="2"/>
            <w:tcBorders>
              <w:top w:val="nil"/>
              <w:left w:val="nil"/>
              <w:bottom w:val="nil"/>
              <w:right w:val="nil"/>
            </w:tcBorders>
          </w:tcPr>
          <w:p w14:paraId="307037C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C190E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367FC626" w14:textId="77777777" w:rsidTr="00341AFA">
        <w:trPr>
          <w:trHeight w:val="215"/>
        </w:trPr>
        <w:tc>
          <w:tcPr>
            <w:tcW w:w="3330" w:type="dxa"/>
            <w:gridSpan w:val="2"/>
            <w:tcBorders>
              <w:top w:val="nil"/>
              <w:left w:val="nil"/>
              <w:bottom w:val="nil"/>
              <w:right w:val="nil"/>
            </w:tcBorders>
          </w:tcPr>
          <w:p w14:paraId="619E593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12D2A7E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14:paraId="53483EC5" w14:textId="77777777" w:rsidTr="00341AFA">
        <w:tc>
          <w:tcPr>
            <w:tcW w:w="3330" w:type="dxa"/>
            <w:gridSpan w:val="2"/>
            <w:tcBorders>
              <w:top w:val="nil"/>
              <w:left w:val="nil"/>
              <w:bottom w:val="nil"/>
              <w:right w:val="nil"/>
            </w:tcBorders>
          </w:tcPr>
          <w:p w14:paraId="5EE15DF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06DFD05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12E4E49" w14:textId="77777777" w:rsidTr="00341AFA">
        <w:trPr>
          <w:trHeight w:val="230"/>
        </w:trPr>
        <w:tc>
          <w:tcPr>
            <w:tcW w:w="3330" w:type="dxa"/>
            <w:gridSpan w:val="2"/>
            <w:tcBorders>
              <w:top w:val="nil"/>
              <w:left w:val="nil"/>
              <w:bottom w:val="nil"/>
              <w:right w:val="nil"/>
            </w:tcBorders>
          </w:tcPr>
          <w:p w14:paraId="159CE90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3FA3923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FF14D41" w14:textId="77777777" w:rsidTr="00341AFA">
        <w:tc>
          <w:tcPr>
            <w:tcW w:w="3330" w:type="dxa"/>
            <w:gridSpan w:val="2"/>
            <w:tcBorders>
              <w:top w:val="nil"/>
              <w:left w:val="nil"/>
              <w:bottom w:val="nil"/>
              <w:right w:val="nil"/>
            </w:tcBorders>
          </w:tcPr>
          <w:p w14:paraId="687E00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44E0D25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A7B8FE4" w14:textId="77777777" w:rsidTr="00341AFA">
        <w:tc>
          <w:tcPr>
            <w:tcW w:w="3330" w:type="dxa"/>
            <w:gridSpan w:val="2"/>
            <w:tcBorders>
              <w:top w:val="nil"/>
              <w:left w:val="nil"/>
              <w:bottom w:val="nil"/>
              <w:right w:val="nil"/>
            </w:tcBorders>
          </w:tcPr>
          <w:p w14:paraId="672DC30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619FCCA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E5BF8FB" w14:textId="77777777" w:rsidTr="00341AFA">
        <w:tc>
          <w:tcPr>
            <w:tcW w:w="3330" w:type="dxa"/>
            <w:gridSpan w:val="2"/>
            <w:tcBorders>
              <w:top w:val="nil"/>
              <w:left w:val="nil"/>
              <w:bottom w:val="nil"/>
              <w:right w:val="nil"/>
            </w:tcBorders>
          </w:tcPr>
          <w:p w14:paraId="014BFA8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5AD667E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311E9E6" w14:textId="77777777" w:rsidTr="00341AFA">
        <w:tc>
          <w:tcPr>
            <w:tcW w:w="3330" w:type="dxa"/>
            <w:gridSpan w:val="2"/>
            <w:tcBorders>
              <w:top w:val="nil"/>
              <w:left w:val="nil"/>
              <w:bottom w:val="nil"/>
              <w:right w:val="nil"/>
            </w:tcBorders>
          </w:tcPr>
          <w:p w14:paraId="596B9D1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1077129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10C5BF58" w14:textId="77777777" w:rsidTr="00341AFA">
        <w:tc>
          <w:tcPr>
            <w:tcW w:w="3330" w:type="dxa"/>
            <w:gridSpan w:val="2"/>
            <w:tcBorders>
              <w:top w:val="nil"/>
              <w:left w:val="nil"/>
              <w:bottom w:val="nil"/>
              <w:right w:val="nil"/>
            </w:tcBorders>
          </w:tcPr>
          <w:p w14:paraId="214706B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3CD9F62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747D8098" w14:textId="77777777" w:rsidTr="00341AFA">
        <w:tc>
          <w:tcPr>
            <w:tcW w:w="9360" w:type="dxa"/>
            <w:gridSpan w:val="3"/>
            <w:tcBorders>
              <w:top w:val="nil"/>
              <w:left w:val="nil"/>
              <w:bottom w:val="nil"/>
              <w:right w:val="nil"/>
            </w:tcBorders>
          </w:tcPr>
          <w:p w14:paraId="0D4A3FC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45A4CFED" w14:textId="77777777" w:rsidTr="00341AFA">
        <w:tc>
          <w:tcPr>
            <w:tcW w:w="450" w:type="dxa"/>
            <w:tcBorders>
              <w:top w:val="nil"/>
              <w:left w:val="nil"/>
              <w:bottom w:val="nil"/>
              <w:right w:val="nil"/>
            </w:tcBorders>
          </w:tcPr>
          <w:p w14:paraId="0DBB361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6217C9C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14:paraId="5EC9A1DE"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heeft plaatsgevonden met</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48875E30" w14:textId="77777777" w:rsidTr="00341AFA">
        <w:trPr>
          <w:trHeight w:val="230"/>
        </w:trPr>
        <w:tc>
          <w:tcPr>
            <w:tcW w:w="3330" w:type="dxa"/>
            <w:gridSpan w:val="2"/>
            <w:tcBorders>
              <w:top w:val="nil"/>
              <w:left w:val="nil"/>
              <w:bottom w:val="nil"/>
              <w:right w:val="nil"/>
            </w:tcBorders>
          </w:tcPr>
          <w:p w14:paraId="7853BBA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3F52049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heeft plaatsgevonden met</w:t>
            </w:r>
            <w:r w:rsidRPr="008A6917">
              <w:rPr>
                <w:rFonts w:ascii="Arial" w:hAnsi="Arial" w:cs="Arial"/>
                <w:color w:val="000000"/>
                <w:szCs w:val="24"/>
                <w:lang w:val="en-AU" w:eastAsia="en-US"/>
              </w:rPr>
              <w:fldChar w:fldCharType="end"/>
            </w:r>
          </w:p>
        </w:tc>
      </w:tr>
      <w:tr w:rsidR="00341AFA" w:rsidRPr="008A6917" w14:paraId="5AF28CA7" w14:textId="77777777" w:rsidTr="00341AFA">
        <w:tc>
          <w:tcPr>
            <w:tcW w:w="3330" w:type="dxa"/>
            <w:gridSpan w:val="2"/>
            <w:tcBorders>
              <w:top w:val="nil"/>
              <w:left w:val="nil"/>
              <w:bottom w:val="nil"/>
              <w:right w:val="nil"/>
            </w:tcBorders>
          </w:tcPr>
          <w:p w14:paraId="0C3533E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7014DDF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6B9322C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NATUURLIJK PERSOON</w:t>
            </w:r>
            <w:r w:rsidRPr="008A6917">
              <w:rPr>
                <w:rFonts w:ascii="Arial" w:hAnsi="Arial" w:cs="Arial"/>
                <w:color w:val="000000"/>
                <w:szCs w:val="24"/>
                <w:lang w:val="en-AU" w:eastAsia="en-US"/>
              </w:rPr>
              <w:fldChar w:fldCharType="end"/>
            </w:r>
          </w:p>
          <w:p w14:paraId="06AAA11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0..1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0D7315BF" w14:textId="77777777" w:rsidTr="00341AFA">
        <w:tc>
          <w:tcPr>
            <w:tcW w:w="3330" w:type="dxa"/>
            <w:gridSpan w:val="2"/>
            <w:tcBorders>
              <w:top w:val="nil"/>
              <w:left w:val="nil"/>
              <w:bottom w:val="nil"/>
              <w:right w:val="nil"/>
            </w:tcBorders>
          </w:tcPr>
          <w:p w14:paraId="260ABD5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050E377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367CD154" w14:textId="77777777" w:rsidTr="00341AFA">
        <w:trPr>
          <w:trHeight w:val="230"/>
        </w:trPr>
        <w:tc>
          <w:tcPr>
            <w:tcW w:w="3330" w:type="dxa"/>
            <w:gridSpan w:val="2"/>
            <w:tcBorders>
              <w:top w:val="nil"/>
              <w:left w:val="nil"/>
              <w:bottom w:val="nil"/>
              <w:right w:val="nil"/>
            </w:tcBorders>
          </w:tcPr>
          <w:p w14:paraId="1315EC5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4B19C3E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D08E209" w14:textId="77777777" w:rsidTr="00341AFA">
        <w:tc>
          <w:tcPr>
            <w:tcW w:w="3330" w:type="dxa"/>
            <w:gridSpan w:val="2"/>
            <w:tcBorders>
              <w:top w:val="nil"/>
              <w:left w:val="nil"/>
              <w:bottom w:val="nil"/>
              <w:right w:val="nil"/>
            </w:tcBorders>
          </w:tcPr>
          <w:p w14:paraId="6D7752A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15AA303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NATUURLIJK PERSOON waarmee een individueel contact over een ZAAK plaats heeft gevonden.</w:t>
            </w:r>
            <w:r w:rsidRPr="008A6917">
              <w:rPr>
                <w:rFonts w:ascii="Arial" w:hAnsi="Arial" w:cs="Arial"/>
                <w:color w:val="000000"/>
                <w:szCs w:val="24"/>
                <w:lang w:val="en-AU" w:eastAsia="en-US"/>
              </w:rPr>
              <w:fldChar w:fldCharType="end"/>
            </w:r>
          </w:p>
        </w:tc>
      </w:tr>
      <w:tr w:rsidR="00341AFA" w:rsidRPr="008A6917" w14:paraId="7E7326D4" w14:textId="77777777" w:rsidTr="00341AFA">
        <w:tc>
          <w:tcPr>
            <w:tcW w:w="3330" w:type="dxa"/>
            <w:gridSpan w:val="2"/>
            <w:tcBorders>
              <w:top w:val="nil"/>
              <w:left w:val="nil"/>
              <w:bottom w:val="nil"/>
              <w:right w:val="nil"/>
            </w:tcBorders>
          </w:tcPr>
          <w:p w14:paraId="18D4394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20A53F1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55B78597" w14:textId="77777777" w:rsidTr="00341AFA">
        <w:trPr>
          <w:trHeight w:val="215"/>
        </w:trPr>
        <w:tc>
          <w:tcPr>
            <w:tcW w:w="3330" w:type="dxa"/>
            <w:gridSpan w:val="2"/>
            <w:tcBorders>
              <w:top w:val="nil"/>
              <w:left w:val="nil"/>
              <w:bottom w:val="nil"/>
              <w:right w:val="nil"/>
            </w:tcBorders>
          </w:tcPr>
          <w:p w14:paraId="22A5976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45AE95D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14:paraId="2DD1D9FB" w14:textId="77777777" w:rsidTr="00341AFA">
        <w:tc>
          <w:tcPr>
            <w:tcW w:w="3330" w:type="dxa"/>
            <w:gridSpan w:val="2"/>
            <w:tcBorders>
              <w:top w:val="nil"/>
              <w:left w:val="nil"/>
              <w:bottom w:val="nil"/>
              <w:right w:val="nil"/>
            </w:tcBorders>
          </w:tcPr>
          <w:p w14:paraId="7C8CD0F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4138744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23D8C40" w14:textId="77777777" w:rsidTr="00341AFA">
        <w:trPr>
          <w:trHeight w:val="230"/>
        </w:trPr>
        <w:tc>
          <w:tcPr>
            <w:tcW w:w="3330" w:type="dxa"/>
            <w:gridSpan w:val="2"/>
            <w:tcBorders>
              <w:top w:val="nil"/>
              <w:left w:val="nil"/>
              <w:bottom w:val="nil"/>
              <w:right w:val="nil"/>
            </w:tcBorders>
          </w:tcPr>
          <w:p w14:paraId="66A4344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44761CD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6BDFC39" w14:textId="77777777" w:rsidTr="00341AFA">
        <w:tc>
          <w:tcPr>
            <w:tcW w:w="3330" w:type="dxa"/>
            <w:gridSpan w:val="2"/>
            <w:tcBorders>
              <w:top w:val="nil"/>
              <w:left w:val="nil"/>
              <w:bottom w:val="nil"/>
              <w:right w:val="nil"/>
            </w:tcBorders>
          </w:tcPr>
          <w:p w14:paraId="0E3A177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65A219A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D15448A" w14:textId="77777777" w:rsidTr="00341AFA">
        <w:tc>
          <w:tcPr>
            <w:tcW w:w="3330" w:type="dxa"/>
            <w:gridSpan w:val="2"/>
            <w:tcBorders>
              <w:top w:val="nil"/>
              <w:left w:val="nil"/>
              <w:bottom w:val="nil"/>
              <w:right w:val="nil"/>
            </w:tcBorders>
          </w:tcPr>
          <w:p w14:paraId="1181DC2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in onderzoek</w:t>
            </w:r>
          </w:p>
        </w:tc>
        <w:tc>
          <w:tcPr>
            <w:tcW w:w="6030" w:type="dxa"/>
            <w:tcBorders>
              <w:top w:val="nil"/>
              <w:left w:val="nil"/>
              <w:bottom w:val="nil"/>
              <w:right w:val="nil"/>
            </w:tcBorders>
          </w:tcPr>
          <w:p w14:paraId="3DE81FB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DCF6011" w14:textId="77777777" w:rsidTr="00341AFA">
        <w:tc>
          <w:tcPr>
            <w:tcW w:w="3330" w:type="dxa"/>
            <w:gridSpan w:val="2"/>
            <w:tcBorders>
              <w:top w:val="nil"/>
              <w:left w:val="nil"/>
              <w:bottom w:val="nil"/>
              <w:right w:val="nil"/>
            </w:tcBorders>
          </w:tcPr>
          <w:p w14:paraId="03F3173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1FCD30A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5B10376" w14:textId="77777777" w:rsidTr="00341AFA">
        <w:tc>
          <w:tcPr>
            <w:tcW w:w="3330" w:type="dxa"/>
            <w:gridSpan w:val="2"/>
            <w:tcBorders>
              <w:top w:val="nil"/>
              <w:left w:val="nil"/>
              <w:bottom w:val="nil"/>
              <w:right w:val="nil"/>
            </w:tcBorders>
          </w:tcPr>
          <w:p w14:paraId="37A51BE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542C61C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B01D549" w14:textId="77777777" w:rsidTr="00341AFA">
        <w:tc>
          <w:tcPr>
            <w:tcW w:w="3330" w:type="dxa"/>
            <w:gridSpan w:val="2"/>
            <w:tcBorders>
              <w:top w:val="nil"/>
              <w:left w:val="nil"/>
              <w:bottom w:val="nil"/>
              <w:right w:val="nil"/>
            </w:tcBorders>
          </w:tcPr>
          <w:p w14:paraId="32DEA7B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22D5469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Bij een Klantcontact dient deze relatie aanwezig te zijn dan wel een relatie van dat Klantcontact naar een Vestiging (één van beide).</w:t>
            </w:r>
          </w:p>
        </w:tc>
      </w:tr>
      <w:tr w:rsidR="00341AFA" w:rsidRPr="008A6917" w14:paraId="48B08906" w14:textId="77777777" w:rsidTr="00341AFA">
        <w:tc>
          <w:tcPr>
            <w:tcW w:w="9360" w:type="dxa"/>
            <w:gridSpan w:val="3"/>
            <w:tcBorders>
              <w:top w:val="nil"/>
              <w:left w:val="nil"/>
              <w:bottom w:val="nil"/>
              <w:right w:val="nil"/>
            </w:tcBorders>
          </w:tcPr>
          <w:p w14:paraId="406047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73D5B93A" w14:textId="77777777" w:rsidTr="00341AFA">
        <w:tc>
          <w:tcPr>
            <w:tcW w:w="450" w:type="dxa"/>
            <w:tcBorders>
              <w:top w:val="nil"/>
              <w:left w:val="nil"/>
              <w:bottom w:val="nil"/>
              <w:right w:val="nil"/>
            </w:tcBorders>
          </w:tcPr>
          <w:p w14:paraId="3785926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1A4F6B5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14:paraId="692FD0FE"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heeft plaatsgevonden met</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2952DB46" w14:textId="77777777" w:rsidTr="00341AFA">
        <w:trPr>
          <w:trHeight w:val="230"/>
        </w:trPr>
        <w:tc>
          <w:tcPr>
            <w:tcW w:w="3330" w:type="dxa"/>
            <w:gridSpan w:val="2"/>
            <w:tcBorders>
              <w:top w:val="nil"/>
              <w:left w:val="nil"/>
              <w:bottom w:val="nil"/>
              <w:right w:val="nil"/>
            </w:tcBorders>
          </w:tcPr>
          <w:p w14:paraId="6A7181E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F916EC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heeft plaatsgevonden met</w:t>
            </w:r>
            <w:r w:rsidRPr="008A6917">
              <w:rPr>
                <w:rFonts w:ascii="Arial" w:hAnsi="Arial" w:cs="Arial"/>
                <w:color w:val="000000"/>
                <w:szCs w:val="24"/>
                <w:lang w:val="en-AU" w:eastAsia="en-US"/>
              </w:rPr>
              <w:fldChar w:fldCharType="end"/>
            </w:r>
          </w:p>
        </w:tc>
      </w:tr>
      <w:tr w:rsidR="00341AFA" w:rsidRPr="008A6917" w14:paraId="4BCC64C9" w14:textId="77777777" w:rsidTr="00341AFA">
        <w:tc>
          <w:tcPr>
            <w:tcW w:w="3330" w:type="dxa"/>
            <w:gridSpan w:val="2"/>
            <w:tcBorders>
              <w:top w:val="nil"/>
              <w:left w:val="nil"/>
              <w:bottom w:val="nil"/>
              <w:right w:val="nil"/>
            </w:tcBorders>
          </w:tcPr>
          <w:p w14:paraId="6AB2DB4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6A9229B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04587C2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VESTIGING</w:t>
            </w:r>
            <w:r w:rsidRPr="008A6917">
              <w:rPr>
                <w:rFonts w:ascii="Arial" w:hAnsi="Arial" w:cs="Arial"/>
                <w:color w:val="000000"/>
                <w:szCs w:val="24"/>
                <w:lang w:val="en-AU" w:eastAsia="en-US"/>
              </w:rPr>
              <w:fldChar w:fldCharType="end"/>
            </w:r>
          </w:p>
          <w:p w14:paraId="519E952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0..1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652C1085" w14:textId="77777777" w:rsidTr="00341AFA">
        <w:tc>
          <w:tcPr>
            <w:tcW w:w="3330" w:type="dxa"/>
            <w:gridSpan w:val="2"/>
            <w:tcBorders>
              <w:top w:val="nil"/>
              <w:left w:val="nil"/>
              <w:bottom w:val="nil"/>
              <w:right w:val="nil"/>
            </w:tcBorders>
          </w:tcPr>
          <w:p w14:paraId="7B4363A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63523E4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00ABC0A5" w14:textId="77777777" w:rsidTr="00341AFA">
        <w:trPr>
          <w:trHeight w:val="230"/>
        </w:trPr>
        <w:tc>
          <w:tcPr>
            <w:tcW w:w="3330" w:type="dxa"/>
            <w:gridSpan w:val="2"/>
            <w:tcBorders>
              <w:top w:val="nil"/>
              <w:left w:val="nil"/>
              <w:bottom w:val="nil"/>
              <w:right w:val="nil"/>
            </w:tcBorders>
          </w:tcPr>
          <w:p w14:paraId="6682994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3B3F264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D2E2918" w14:textId="77777777" w:rsidTr="00341AFA">
        <w:tc>
          <w:tcPr>
            <w:tcW w:w="3330" w:type="dxa"/>
            <w:gridSpan w:val="2"/>
            <w:tcBorders>
              <w:top w:val="nil"/>
              <w:left w:val="nil"/>
              <w:bottom w:val="nil"/>
              <w:right w:val="nil"/>
            </w:tcBorders>
          </w:tcPr>
          <w:p w14:paraId="580A276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18973DE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p>
        </w:tc>
      </w:tr>
      <w:tr w:rsidR="00341AFA" w:rsidRPr="008A6917" w14:paraId="3A867B84" w14:textId="77777777" w:rsidTr="00341AFA">
        <w:tc>
          <w:tcPr>
            <w:tcW w:w="3330" w:type="dxa"/>
            <w:gridSpan w:val="2"/>
            <w:tcBorders>
              <w:top w:val="nil"/>
              <w:left w:val="nil"/>
              <w:bottom w:val="nil"/>
              <w:right w:val="nil"/>
            </w:tcBorders>
          </w:tcPr>
          <w:p w14:paraId="6EEB72A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99B6BE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1E42CC19" w14:textId="77777777" w:rsidTr="00341AFA">
        <w:trPr>
          <w:trHeight w:val="215"/>
        </w:trPr>
        <w:tc>
          <w:tcPr>
            <w:tcW w:w="3330" w:type="dxa"/>
            <w:gridSpan w:val="2"/>
            <w:tcBorders>
              <w:top w:val="nil"/>
              <w:left w:val="nil"/>
              <w:bottom w:val="nil"/>
              <w:right w:val="nil"/>
            </w:tcBorders>
          </w:tcPr>
          <w:p w14:paraId="543D5C8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114991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14:paraId="3D25DD40" w14:textId="77777777" w:rsidTr="00341AFA">
        <w:tc>
          <w:tcPr>
            <w:tcW w:w="3330" w:type="dxa"/>
            <w:gridSpan w:val="2"/>
            <w:tcBorders>
              <w:top w:val="nil"/>
              <w:left w:val="nil"/>
              <w:bottom w:val="nil"/>
              <w:right w:val="nil"/>
            </w:tcBorders>
          </w:tcPr>
          <w:p w14:paraId="039C976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296906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151CA6D" w14:textId="77777777" w:rsidTr="00341AFA">
        <w:trPr>
          <w:trHeight w:val="230"/>
        </w:trPr>
        <w:tc>
          <w:tcPr>
            <w:tcW w:w="3330" w:type="dxa"/>
            <w:gridSpan w:val="2"/>
            <w:tcBorders>
              <w:top w:val="nil"/>
              <w:left w:val="nil"/>
              <w:bottom w:val="nil"/>
              <w:right w:val="nil"/>
            </w:tcBorders>
          </w:tcPr>
          <w:p w14:paraId="70A5B45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0037FF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A9E50C7" w14:textId="77777777" w:rsidTr="00341AFA">
        <w:tc>
          <w:tcPr>
            <w:tcW w:w="3330" w:type="dxa"/>
            <w:gridSpan w:val="2"/>
            <w:tcBorders>
              <w:top w:val="nil"/>
              <w:left w:val="nil"/>
              <w:bottom w:val="nil"/>
              <w:right w:val="nil"/>
            </w:tcBorders>
          </w:tcPr>
          <w:p w14:paraId="79CF964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2BC61EF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0B726D0" w14:textId="77777777" w:rsidTr="00341AFA">
        <w:tc>
          <w:tcPr>
            <w:tcW w:w="3330" w:type="dxa"/>
            <w:gridSpan w:val="2"/>
            <w:tcBorders>
              <w:top w:val="nil"/>
              <w:left w:val="nil"/>
              <w:bottom w:val="nil"/>
              <w:right w:val="nil"/>
            </w:tcBorders>
          </w:tcPr>
          <w:p w14:paraId="568DCFD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196B340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6E6D4DF" w14:textId="77777777" w:rsidTr="00341AFA">
        <w:tc>
          <w:tcPr>
            <w:tcW w:w="3330" w:type="dxa"/>
            <w:gridSpan w:val="2"/>
            <w:tcBorders>
              <w:top w:val="nil"/>
              <w:left w:val="nil"/>
              <w:bottom w:val="nil"/>
              <w:right w:val="nil"/>
            </w:tcBorders>
          </w:tcPr>
          <w:p w14:paraId="4D58DD9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6539D68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12CDAA4" w14:textId="77777777" w:rsidTr="00341AFA">
        <w:tc>
          <w:tcPr>
            <w:tcW w:w="3330" w:type="dxa"/>
            <w:gridSpan w:val="2"/>
            <w:tcBorders>
              <w:top w:val="nil"/>
              <w:left w:val="nil"/>
              <w:bottom w:val="nil"/>
              <w:right w:val="nil"/>
            </w:tcBorders>
          </w:tcPr>
          <w:p w14:paraId="1081703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50B9C0F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E6FC035" w14:textId="77777777" w:rsidTr="00341AFA">
        <w:tc>
          <w:tcPr>
            <w:tcW w:w="3330" w:type="dxa"/>
            <w:gridSpan w:val="2"/>
            <w:tcBorders>
              <w:top w:val="nil"/>
              <w:left w:val="nil"/>
              <w:bottom w:val="nil"/>
              <w:right w:val="nil"/>
            </w:tcBorders>
          </w:tcPr>
          <w:p w14:paraId="30CC725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2E4A2B6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Bij een KLANTCONTACT dient deze relatie aanwezig te zijn dan wel een relatie van dat KLANTCONTACT naar een NATUURLIJK PERSOON (één van beide).</w:t>
            </w:r>
          </w:p>
        </w:tc>
      </w:tr>
      <w:tr w:rsidR="00341AFA" w:rsidRPr="008A6917" w14:paraId="7F648C2B" w14:textId="77777777" w:rsidTr="00341AFA">
        <w:tc>
          <w:tcPr>
            <w:tcW w:w="9360" w:type="dxa"/>
            <w:gridSpan w:val="3"/>
            <w:tcBorders>
              <w:top w:val="nil"/>
              <w:left w:val="nil"/>
              <w:bottom w:val="nil"/>
              <w:right w:val="nil"/>
            </w:tcBorders>
          </w:tcPr>
          <w:p w14:paraId="502D92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008BA876" w14:textId="77777777" w:rsidTr="00341AFA">
        <w:tc>
          <w:tcPr>
            <w:tcW w:w="450" w:type="dxa"/>
            <w:tcBorders>
              <w:top w:val="nil"/>
              <w:left w:val="nil"/>
              <w:bottom w:val="nil"/>
              <w:right w:val="nil"/>
            </w:tcBorders>
          </w:tcPr>
          <w:p w14:paraId="4F62507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09B504F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contact heeft plaatsgevonden met een medewerker van de vestiging. De gegevens van deze contactpersoon zijn opgenomen in de relatieklasse KLANT-CONTACTPERSOON</w:t>
            </w:r>
          </w:p>
        </w:tc>
      </w:tr>
    </w:tbl>
    <w:p w14:paraId="08CA639A"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heeft relevant</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44A31942" w14:textId="77777777" w:rsidTr="00341AFA">
        <w:trPr>
          <w:trHeight w:val="230"/>
        </w:trPr>
        <w:tc>
          <w:tcPr>
            <w:tcW w:w="3330" w:type="dxa"/>
            <w:gridSpan w:val="2"/>
            <w:tcBorders>
              <w:top w:val="nil"/>
              <w:left w:val="nil"/>
              <w:bottom w:val="nil"/>
              <w:right w:val="nil"/>
            </w:tcBorders>
          </w:tcPr>
          <w:p w14:paraId="575BCF4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782BD54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heeft relevant</w:t>
            </w:r>
            <w:r w:rsidRPr="008A6917">
              <w:rPr>
                <w:rFonts w:ascii="Arial" w:hAnsi="Arial" w:cs="Arial"/>
                <w:color w:val="000000"/>
                <w:szCs w:val="24"/>
                <w:lang w:val="en-AU" w:eastAsia="en-US"/>
              </w:rPr>
              <w:fldChar w:fldCharType="end"/>
            </w:r>
          </w:p>
        </w:tc>
      </w:tr>
      <w:tr w:rsidR="00341AFA" w:rsidRPr="008A6917" w14:paraId="4D6723DD" w14:textId="77777777" w:rsidTr="00341AFA">
        <w:tc>
          <w:tcPr>
            <w:tcW w:w="3330" w:type="dxa"/>
            <w:gridSpan w:val="2"/>
            <w:tcBorders>
              <w:top w:val="nil"/>
              <w:left w:val="nil"/>
              <w:bottom w:val="nil"/>
              <w:right w:val="nil"/>
            </w:tcBorders>
          </w:tcPr>
          <w:p w14:paraId="400CBFA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44208EB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300F7BF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INFORMATIEOBJECT</w:t>
            </w:r>
            <w:r w:rsidRPr="008A6917">
              <w:rPr>
                <w:rFonts w:ascii="Arial" w:hAnsi="Arial" w:cs="Arial"/>
                <w:color w:val="000000"/>
                <w:szCs w:val="24"/>
                <w:lang w:val="en-AU" w:eastAsia="en-US"/>
              </w:rPr>
              <w:fldChar w:fldCharType="end"/>
            </w:r>
          </w:p>
          <w:p w14:paraId="5D136DC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0..*</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61DF0B3C" w14:textId="77777777" w:rsidTr="00341AFA">
        <w:tc>
          <w:tcPr>
            <w:tcW w:w="3330" w:type="dxa"/>
            <w:gridSpan w:val="2"/>
            <w:tcBorders>
              <w:top w:val="nil"/>
              <w:left w:val="nil"/>
              <w:bottom w:val="nil"/>
              <w:right w:val="nil"/>
            </w:tcBorders>
          </w:tcPr>
          <w:p w14:paraId="08D7B47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5632471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2DC123FD" w14:textId="77777777" w:rsidTr="00341AFA">
        <w:trPr>
          <w:trHeight w:val="230"/>
        </w:trPr>
        <w:tc>
          <w:tcPr>
            <w:tcW w:w="3330" w:type="dxa"/>
            <w:gridSpan w:val="2"/>
            <w:tcBorders>
              <w:top w:val="nil"/>
              <w:left w:val="nil"/>
              <w:bottom w:val="nil"/>
              <w:right w:val="nil"/>
            </w:tcBorders>
          </w:tcPr>
          <w:p w14:paraId="44BEE59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6A7BE30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D56A331" w14:textId="77777777" w:rsidTr="00341AFA">
        <w:tc>
          <w:tcPr>
            <w:tcW w:w="3330" w:type="dxa"/>
            <w:gridSpan w:val="2"/>
            <w:tcBorders>
              <w:top w:val="nil"/>
              <w:left w:val="nil"/>
              <w:bottom w:val="nil"/>
              <w:right w:val="nil"/>
            </w:tcBorders>
          </w:tcPr>
          <w:p w14:paraId="658E6D5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24056093"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INFORMATIEOBJECTen die een rol spelen bij en/of ontvangen zijn gedurende een KLANTCONTACT.</w:t>
            </w:r>
            <w:r w:rsidRPr="008A6917">
              <w:rPr>
                <w:rFonts w:ascii="Arial" w:hAnsi="Arial" w:cs="Arial"/>
                <w:color w:val="000000"/>
                <w:szCs w:val="24"/>
                <w:lang w:val="en-AU" w:eastAsia="en-US"/>
              </w:rPr>
              <w:fldChar w:fldCharType="end"/>
            </w:r>
          </w:p>
        </w:tc>
      </w:tr>
      <w:tr w:rsidR="00341AFA" w:rsidRPr="008A6917" w14:paraId="136AB073" w14:textId="77777777" w:rsidTr="00341AFA">
        <w:tc>
          <w:tcPr>
            <w:tcW w:w="3330" w:type="dxa"/>
            <w:gridSpan w:val="2"/>
            <w:tcBorders>
              <w:top w:val="nil"/>
              <w:left w:val="nil"/>
              <w:bottom w:val="nil"/>
              <w:right w:val="nil"/>
            </w:tcBorders>
          </w:tcPr>
          <w:p w14:paraId="7FBF8D0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72932E7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6036DAD3" w14:textId="77777777" w:rsidTr="00341AFA">
        <w:trPr>
          <w:trHeight w:val="215"/>
        </w:trPr>
        <w:tc>
          <w:tcPr>
            <w:tcW w:w="3330" w:type="dxa"/>
            <w:gridSpan w:val="2"/>
            <w:tcBorders>
              <w:top w:val="nil"/>
              <w:left w:val="nil"/>
              <w:bottom w:val="nil"/>
              <w:right w:val="nil"/>
            </w:tcBorders>
          </w:tcPr>
          <w:p w14:paraId="7EFFF32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3C212FE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14:paraId="51A0E54B" w14:textId="77777777" w:rsidTr="00341AFA">
        <w:tc>
          <w:tcPr>
            <w:tcW w:w="3330" w:type="dxa"/>
            <w:gridSpan w:val="2"/>
            <w:tcBorders>
              <w:top w:val="nil"/>
              <w:left w:val="nil"/>
              <w:bottom w:val="nil"/>
              <w:right w:val="nil"/>
            </w:tcBorders>
          </w:tcPr>
          <w:p w14:paraId="3375B5C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45CC81E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E74CA86" w14:textId="77777777" w:rsidTr="00341AFA">
        <w:trPr>
          <w:trHeight w:val="230"/>
        </w:trPr>
        <w:tc>
          <w:tcPr>
            <w:tcW w:w="3330" w:type="dxa"/>
            <w:gridSpan w:val="2"/>
            <w:tcBorders>
              <w:top w:val="nil"/>
              <w:left w:val="nil"/>
              <w:bottom w:val="nil"/>
              <w:right w:val="nil"/>
            </w:tcBorders>
          </w:tcPr>
          <w:p w14:paraId="24894EA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429C3A4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97ED923" w14:textId="77777777" w:rsidTr="00341AFA">
        <w:tc>
          <w:tcPr>
            <w:tcW w:w="3330" w:type="dxa"/>
            <w:gridSpan w:val="2"/>
            <w:tcBorders>
              <w:top w:val="nil"/>
              <w:left w:val="nil"/>
              <w:bottom w:val="nil"/>
              <w:right w:val="nil"/>
            </w:tcBorders>
          </w:tcPr>
          <w:p w14:paraId="618A65D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5730B2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6CB8857" w14:textId="77777777" w:rsidTr="00341AFA">
        <w:tc>
          <w:tcPr>
            <w:tcW w:w="3330" w:type="dxa"/>
            <w:gridSpan w:val="2"/>
            <w:tcBorders>
              <w:top w:val="nil"/>
              <w:left w:val="nil"/>
              <w:bottom w:val="nil"/>
              <w:right w:val="nil"/>
            </w:tcBorders>
          </w:tcPr>
          <w:p w14:paraId="125CFFF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14D5528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9414BD2" w14:textId="77777777" w:rsidTr="00341AFA">
        <w:tc>
          <w:tcPr>
            <w:tcW w:w="3330" w:type="dxa"/>
            <w:gridSpan w:val="2"/>
            <w:tcBorders>
              <w:top w:val="nil"/>
              <w:left w:val="nil"/>
              <w:bottom w:val="nil"/>
              <w:right w:val="nil"/>
            </w:tcBorders>
          </w:tcPr>
          <w:p w14:paraId="593A4B2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2C61A69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F9E79EB" w14:textId="77777777" w:rsidTr="00341AFA">
        <w:tc>
          <w:tcPr>
            <w:tcW w:w="3330" w:type="dxa"/>
            <w:gridSpan w:val="2"/>
            <w:tcBorders>
              <w:top w:val="nil"/>
              <w:left w:val="nil"/>
              <w:bottom w:val="nil"/>
              <w:right w:val="nil"/>
            </w:tcBorders>
          </w:tcPr>
          <w:p w14:paraId="1906840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2A03674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28ACFED" w14:textId="77777777" w:rsidTr="00341AFA">
        <w:tc>
          <w:tcPr>
            <w:tcW w:w="3330" w:type="dxa"/>
            <w:gridSpan w:val="2"/>
            <w:tcBorders>
              <w:top w:val="nil"/>
              <w:left w:val="nil"/>
              <w:bottom w:val="nil"/>
              <w:right w:val="nil"/>
            </w:tcBorders>
          </w:tcPr>
          <w:p w14:paraId="5DB805C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77C1D81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780EEE70" w14:textId="77777777" w:rsidTr="00341AFA">
        <w:tc>
          <w:tcPr>
            <w:tcW w:w="9360" w:type="dxa"/>
            <w:gridSpan w:val="3"/>
            <w:tcBorders>
              <w:top w:val="nil"/>
              <w:left w:val="nil"/>
              <w:bottom w:val="nil"/>
              <w:right w:val="nil"/>
            </w:tcBorders>
          </w:tcPr>
          <w:p w14:paraId="0257A9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5CA89C09" w14:textId="77777777" w:rsidTr="00341AFA">
        <w:tc>
          <w:tcPr>
            <w:tcW w:w="450" w:type="dxa"/>
            <w:tcBorders>
              <w:top w:val="nil"/>
              <w:left w:val="nil"/>
              <w:bottom w:val="nil"/>
              <w:right w:val="nil"/>
            </w:tcBorders>
          </w:tcPr>
          <w:p w14:paraId="6FDE357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3AB569C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14:paraId="4B76F8CF"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 gevoerd door</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4D20ECB2" w14:textId="77777777" w:rsidTr="00341AFA">
        <w:trPr>
          <w:trHeight w:val="230"/>
        </w:trPr>
        <w:tc>
          <w:tcPr>
            <w:tcW w:w="3330" w:type="dxa"/>
            <w:gridSpan w:val="2"/>
            <w:tcBorders>
              <w:top w:val="nil"/>
              <w:left w:val="nil"/>
              <w:bottom w:val="nil"/>
              <w:right w:val="nil"/>
            </w:tcBorders>
          </w:tcPr>
          <w:p w14:paraId="2E33FA7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B1D465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 gevoerd door</w:t>
            </w:r>
            <w:r w:rsidRPr="008A6917">
              <w:rPr>
                <w:rFonts w:ascii="Arial" w:hAnsi="Arial" w:cs="Arial"/>
                <w:color w:val="000000"/>
                <w:szCs w:val="24"/>
                <w:lang w:val="en-AU" w:eastAsia="en-US"/>
              </w:rPr>
              <w:fldChar w:fldCharType="end"/>
            </w:r>
          </w:p>
        </w:tc>
      </w:tr>
      <w:tr w:rsidR="00341AFA" w:rsidRPr="008A6917" w14:paraId="4CB311FC" w14:textId="77777777" w:rsidTr="00341AFA">
        <w:tc>
          <w:tcPr>
            <w:tcW w:w="3330" w:type="dxa"/>
            <w:gridSpan w:val="2"/>
            <w:tcBorders>
              <w:top w:val="nil"/>
              <w:left w:val="nil"/>
              <w:bottom w:val="nil"/>
              <w:right w:val="nil"/>
            </w:tcBorders>
          </w:tcPr>
          <w:p w14:paraId="0325482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484CB6D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420F06F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MEDEWERKER</w:t>
            </w:r>
            <w:r w:rsidRPr="008A6917">
              <w:rPr>
                <w:rFonts w:ascii="Arial" w:hAnsi="Arial" w:cs="Arial"/>
                <w:color w:val="000000"/>
                <w:szCs w:val="24"/>
                <w:lang w:val="en-AU" w:eastAsia="en-US"/>
              </w:rPr>
              <w:fldChar w:fldCharType="end"/>
            </w:r>
          </w:p>
          <w:p w14:paraId="558AE65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757E6080" w14:textId="77777777" w:rsidTr="00341AFA">
        <w:tc>
          <w:tcPr>
            <w:tcW w:w="3330" w:type="dxa"/>
            <w:gridSpan w:val="2"/>
            <w:tcBorders>
              <w:top w:val="nil"/>
              <w:left w:val="nil"/>
              <w:bottom w:val="nil"/>
              <w:right w:val="nil"/>
            </w:tcBorders>
          </w:tcPr>
          <w:p w14:paraId="0CC5D8D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1D1CD0A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387E5779" w14:textId="77777777" w:rsidTr="00341AFA">
        <w:trPr>
          <w:trHeight w:val="230"/>
        </w:trPr>
        <w:tc>
          <w:tcPr>
            <w:tcW w:w="3330" w:type="dxa"/>
            <w:gridSpan w:val="2"/>
            <w:tcBorders>
              <w:top w:val="nil"/>
              <w:left w:val="nil"/>
              <w:bottom w:val="nil"/>
              <w:right w:val="nil"/>
            </w:tcBorders>
          </w:tcPr>
          <w:p w14:paraId="0C48FEA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675EBCD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747AB0A" w14:textId="77777777" w:rsidTr="00341AFA">
        <w:tc>
          <w:tcPr>
            <w:tcW w:w="3330" w:type="dxa"/>
            <w:gridSpan w:val="2"/>
            <w:tcBorders>
              <w:top w:val="nil"/>
              <w:left w:val="nil"/>
              <w:bottom w:val="nil"/>
              <w:right w:val="nil"/>
            </w:tcBorders>
          </w:tcPr>
          <w:p w14:paraId="61EE839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163C02E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 xml:space="preserve">De MEDEWERKER die het individuele contact met 'de klant' over een ZAAK heeft gehad. </w:t>
            </w:r>
            <w:r w:rsidRPr="008A6917">
              <w:rPr>
                <w:rFonts w:ascii="Arial" w:hAnsi="Arial" w:cs="Arial"/>
                <w:color w:val="000000"/>
                <w:szCs w:val="24"/>
                <w:lang w:val="en-AU" w:eastAsia="en-US"/>
              </w:rPr>
              <w:fldChar w:fldCharType="end"/>
            </w:r>
          </w:p>
        </w:tc>
      </w:tr>
      <w:tr w:rsidR="00341AFA" w:rsidRPr="008A6917" w14:paraId="226077D1" w14:textId="77777777" w:rsidTr="00341AFA">
        <w:tc>
          <w:tcPr>
            <w:tcW w:w="3330" w:type="dxa"/>
            <w:gridSpan w:val="2"/>
            <w:tcBorders>
              <w:top w:val="nil"/>
              <w:left w:val="nil"/>
              <w:bottom w:val="nil"/>
              <w:right w:val="nil"/>
            </w:tcBorders>
          </w:tcPr>
          <w:p w14:paraId="337959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17220C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1859EE7B" w14:textId="77777777" w:rsidTr="00341AFA">
        <w:trPr>
          <w:trHeight w:val="215"/>
        </w:trPr>
        <w:tc>
          <w:tcPr>
            <w:tcW w:w="3330" w:type="dxa"/>
            <w:gridSpan w:val="2"/>
            <w:tcBorders>
              <w:top w:val="nil"/>
              <w:left w:val="nil"/>
              <w:bottom w:val="nil"/>
              <w:right w:val="nil"/>
            </w:tcBorders>
          </w:tcPr>
          <w:p w14:paraId="69E15AA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055E93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14:paraId="3701B19D" w14:textId="77777777" w:rsidTr="00341AFA">
        <w:tc>
          <w:tcPr>
            <w:tcW w:w="3330" w:type="dxa"/>
            <w:gridSpan w:val="2"/>
            <w:tcBorders>
              <w:top w:val="nil"/>
              <w:left w:val="nil"/>
              <w:bottom w:val="nil"/>
              <w:right w:val="nil"/>
            </w:tcBorders>
          </w:tcPr>
          <w:p w14:paraId="4D1E9C9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2A69C6F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EDC5A71" w14:textId="77777777" w:rsidTr="00341AFA">
        <w:trPr>
          <w:trHeight w:val="230"/>
        </w:trPr>
        <w:tc>
          <w:tcPr>
            <w:tcW w:w="3330" w:type="dxa"/>
            <w:gridSpan w:val="2"/>
            <w:tcBorders>
              <w:top w:val="nil"/>
              <w:left w:val="nil"/>
              <w:bottom w:val="nil"/>
              <w:right w:val="nil"/>
            </w:tcBorders>
          </w:tcPr>
          <w:p w14:paraId="5707B8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5E38A9F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9550448" w14:textId="77777777" w:rsidTr="00341AFA">
        <w:tc>
          <w:tcPr>
            <w:tcW w:w="3330" w:type="dxa"/>
            <w:gridSpan w:val="2"/>
            <w:tcBorders>
              <w:top w:val="nil"/>
              <w:left w:val="nil"/>
              <w:bottom w:val="nil"/>
              <w:right w:val="nil"/>
            </w:tcBorders>
          </w:tcPr>
          <w:p w14:paraId="26867D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0842A3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A41CA00" w14:textId="77777777" w:rsidTr="00341AFA">
        <w:tc>
          <w:tcPr>
            <w:tcW w:w="3330" w:type="dxa"/>
            <w:gridSpan w:val="2"/>
            <w:tcBorders>
              <w:top w:val="nil"/>
              <w:left w:val="nil"/>
              <w:bottom w:val="nil"/>
              <w:right w:val="nil"/>
            </w:tcBorders>
          </w:tcPr>
          <w:p w14:paraId="0D9218B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38CC220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98C0D25" w14:textId="77777777" w:rsidTr="00341AFA">
        <w:tc>
          <w:tcPr>
            <w:tcW w:w="3330" w:type="dxa"/>
            <w:gridSpan w:val="2"/>
            <w:tcBorders>
              <w:top w:val="nil"/>
              <w:left w:val="nil"/>
              <w:bottom w:val="nil"/>
              <w:right w:val="nil"/>
            </w:tcBorders>
          </w:tcPr>
          <w:p w14:paraId="18EF0D9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25E9E89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772FDC6" w14:textId="77777777" w:rsidTr="00341AFA">
        <w:tc>
          <w:tcPr>
            <w:tcW w:w="3330" w:type="dxa"/>
            <w:gridSpan w:val="2"/>
            <w:tcBorders>
              <w:top w:val="nil"/>
              <w:left w:val="nil"/>
              <w:bottom w:val="nil"/>
              <w:right w:val="nil"/>
            </w:tcBorders>
          </w:tcPr>
          <w:p w14:paraId="2CE111B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5170978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15D5F562" w14:textId="77777777" w:rsidTr="00341AFA">
        <w:tc>
          <w:tcPr>
            <w:tcW w:w="3330" w:type="dxa"/>
            <w:gridSpan w:val="2"/>
            <w:tcBorders>
              <w:top w:val="nil"/>
              <w:left w:val="nil"/>
              <w:bottom w:val="nil"/>
              <w:right w:val="nil"/>
            </w:tcBorders>
          </w:tcPr>
          <w:p w14:paraId="417E70F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2ABFA97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6A76663A" w14:textId="77777777" w:rsidTr="00341AFA">
        <w:tc>
          <w:tcPr>
            <w:tcW w:w="9360" w:type="dxa"/>
            <w:gridSpan w:val="3"/>
            <w:tcBorders>
              <w:top w:val="nil"/>
              <w:left w:val="nil"/>
              <w:bottom w:val="nil"/>
              <w:right w:val="nil"/>
            </w:tcBorders>
          </w:tcPr>
          <w:p w14:paraId="4C33635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2DC4A556" w14:textId="77777777" w:rsidTr="00341AFA">
        <w:tc>
          <w:tcPr>
            <w:tcW w:w="450" w:type="dxa"/>
            <w:tcBorders>
              <w:top w:val="nil"/>
              <w:left w:val="nil"/>
              <w:bottom w:val="nil"/>
              <w:right w:val="nil"/>
            </w:tcBorders>
          </w:tcPr>
          <w:p w14:paraId="5B3CC1A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44DEADF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bookmarkEnd w:id="481"/>
      </w:tr>
    </w:tbl>
    <w:bookmarkStart w:id="489" w:name="BKM_E148F5D6_3B4A_4d61_AD6A_A6B577597584"/>
    <w:p w14:paraId="6C07AE74" w14:textId="77777777" w:rsidR="00341AFA" w:rsidRPr="008A6917" w:rsidRDefault="00A85696" w:rsidP="00341AFA">
      <w:pPr>
        <w:pStyle w:val="Kop2"/>
        <w:rPr>
          <w:rFonts w:ascii="Arial" w:hAnsi="Arial"/>
          <w:sz w:val="30"/>
        </w:rPr>
      </w:pPr>
      <w:r w:rsidRPr="008A6917">
        <w:rPr>
          <w:rFonts w:ascii="Arial" w:hAnsi="Arial"/>
          <w:lang w:val="en-AU"/>
        </w:rPr>
        <w:lastRenderedPageBreak/>
        <w:fldChar w:fldCharType="begin" w:fldLock="1"/>
      </w:r>
      <w:r w:rsidR="00341AFA" w:rsidRPr="008A6917">
        <w:rPr>
          <w:rFonts w:ascii="Arial" w:hAnsi="Arial"/>
          <w:lang w:val="en-AU"/>
        </w:rPr>
        <w:instrText xml:space="preserve">MERGEFIELD </w:instrText>
      </w:r>
      <w:r w:rsidR="00341AFA" w:rsidRPr="008A6917">
        <w:instrText>Element.Stereotype</w:instrText>
      </w:r>
      <w:r w:rsidRPr="008A6917">
        <w:rPr>
          <w:rFonts w:ascii="Arial" w:hAnsi="Arial"/>
          <w:lang w:val="en-AU"/>
        </w:rPr>
        <w:fldChar w:fldCharType="separate"/>
      </w:r>
      <w:bookmarkStart w:id="490" w:name="_Toc404331959"/>
      <w:bookmarkStart w:id="491" w:name="_Toc493808879"/>
      <w:r w:rsidR="00341AFA">
        <w:t>Objecttype</w:t>
      </w:r>
      <w:r w:rsidRPr="008A6917">
        <w:rPr>
          <w:rFonts w:ascii="Arial" w:hAnsi="Arial"/>
          <w:lang w:val="en-AU"/>
        </w:rPr>
        <w:fldChar w:fldCharType="end"/>
      </w:r>
      <w:r w:rsidR="00341AFA" w:rsidRPr="008A6917">
        <w:t xml:space="preserve"> </w:t>
      </w:r>
      <w:r w:rsidR="0054486A">
        <w:fldChar w:fldCharType="begin" w:fldLock="1"/>
      </w:r>
      <w:r w:rsidR="0054486A">
        <w:instrText>MERGEFIELD Element.Name</w:instrText>
      </w:r>
      <w:r w:rsidR="0054486A">
        <w:fldChar w:fldCharType="separate"/>
      </w:r>
      <w:r w:rsidR="00341AFA" w:rsidRPr="008A6917">
        <w:t>MEDEWERKER</w:t>
      </w:r>
      <w:bookmarkEnd w:id="490"/>
      <w:bookmarkEnd w:id="491"/>
      <w:r w:rsidR="0054486A">
        <w:fldChar w:fldCharType="end"/>
      </w:r>
    </w:p>
    <w:bookmarkStart w:id="492" w:name="BKM_FF819D54_0C4A_4cf7_A828_6587669A8702"/>
    <w:bookmarkEnd w:id="492"/>
    <w:p w14:paraId="7DBC8CA7"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Medewerkeridentificatie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0727933A" w14:textId="77777777" w:rsidTr="00341AFA">
        <w:trPr>
          <w:trHeight w:val="230"/>
        </w:trPr>
        <w:tc>
          <w:tcPr>
            <w:tcW w:w="3330" w:type="dxa"/>
            <w:gridSpan w:val="2"/>
            <w:tcBorders>
              <w:top w:val="nil"/>
              <w:left w:val="nil"/>
              <w:bottom w:val="nil"/>
              <w:right w:val="nil"/>
            </w:tcBorders>
          </w:tcPr>
          <w:p w14:paraId="456CCDE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7A237AF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Medewerkeridentificatie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3E315F73"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2DF21817" w14:textId="77777777" w:rsidTr="00341AFA">
        <w:tc>
          <w:tcPr>
            <w:tcW w:w="3330" w:type="dxa"/>
            <w:gridSpan w:val="2"/>
            <w:tcBorders>
              <w:top w:val="nil"/>
              <w:left w:val="nil"/>
              <w:bottom w:val="nil"/>
              <w:right w:val="nil"/>
            </w:tcBorders>
          </w:tcPr>
          <w:p w14:paraId="1447C06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1FAC3EC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1EF1448F" w14:textId="77777777" w:rsidTr="00341AFA">
        <w:tc>
          <w:tcPr>
            <w:tcW w:w="3330" w:type="dxa"/>
            <w:gridSpan w:val="2"/>
            <w:tcBorders>
              <w:top w:val="nil"/>
              <w:left w:val="nil"/>
              <w:bottom w:val="nil"/>
              <w:right w:val="nil"/>
            </w:tcBorders>
          </w:tcPr>
          <w:p w14:paraId="3B92E71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0DB9760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0001</w:t>
            </w:r>
          </w:p>
        </w:tc>
      </w:tr>
      <w:tr w:rsidR="00341AFA" w:rsidRPr="008A6917" w14:paraId="4C8A2798" w14:textId="77777777" w:rsidTr="00341AFA">
        <w:tc>
          <w:tcPr>
            <w:tcW w:w="3330" w:type="dxa"/>
            <w:gridSpan w:val="2"/>
            <w:tcBorders>
              <w:top w:val="nil"/>
              <w:left w:val="nil"/>
              <w:bottom w:val="nil"/>
              <w:right w:val="nil"/>
            </w:tcBorders>
          </w:tcPr>
          <w:p w14:paraId="28DFD1E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2D846E5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identificatie</w:t>
            </w:r>
            <w:r w:rsidRPr="008A6917">
              <w:rPr>
                <w:rFonts w:ascii="Arial" w:hAnsi="Arial" w:cs="Arial"/>
                <w:color w:val="000000"/>
                <w:szCs w:val="24"/>
                <w:lang w:val="en-AU" w:eastAsia="en-US"/>
              </w:rPr>
              <w:fldChar w:fldCharType="end"/>
            </w:r>
          </w:p>
        </w:tc>
      </w:tr>
      <w:tr w:rsidR="00341AFA" w:rsidRPr="008A6917" w14:paraId="07A04E51" w14:textId="77777777" w:rsidTr="00341AFA">
        <w:tc>
          <w:tcPr>
            <w:tcW w:w="3330" w:type="dxa"/>
            <w:gridSpan w:val="2"/>
            <w:tcBorders>
              <w:top w:val="nil"/>
              <w:left w:val="nil"/>
              <w:bottom w:val="nil"/>
              <w:right w:val="nil"/>
            </w:tcBorders>
          </w:tcPr>
          <w:p w14:paraId="6B1DD53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7288DD5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korte unieke aanduiding van de MEDEWERKER.</w:t>
            </w:r>
          </w:p>
        </w:tc>
      </w:tr>
      <w:tr w:rsidR="00341AFA" w:rsidRPr="008A6917" w14:paraId="5A012F5E" w14:textId="77777777" w:rsidTr="00341AFA">
        <w:trPr>
          <w:trHeight w:val="230"/>
        </w:trPr>
        <w:tc>
          <w:tcPr>
            <w:tcW w:w="3330" w:type="dxa"/>
            <w:gridSpan w:val="2"/>
            <w:tcBorders>
              <w:top w:val="nil"/>
              <w:left w:val="nil"/>
              <w:bottom w:val="nil"/>
              <w:right w:val="nil"/>
            </w:tcBorders>
          </w:tcPr>
          <w:p w14:paraId="2BE928B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2ACB72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GFO Zaken 2004</w:t>
            </w:r>
          </w:p>
        </w:tc>
      </w:tr>
      <w:tr w:rsidR="00341AFA" w:rsidRPr="008A6917" w14:paraId="16D7882D" w14:textId="77777777" w:rsidTr="00341AFA">
        <w:tc>
          <w:tcPr>
            <w:tcW w:w="3330" w:type="dxa"/>
            <w:gridSpan w:val="2"/>
            <w:tcBorders>
              <w:top w:val="nil"/>
              <w:left w:val="nil"/>
              <w:bottom w:val="nil"/>
              <w:right w:val="nil"/>
            </w:tcBorders>
          </w:tcPr>
          <w:p w14:paraId="7A8308C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0FF3CBA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0DDBF53B" w14:textId="77777777" w:rsidTr="00341AFA">
        <w:tc>
          <w:tcPr>
            <w:tcW w:w="3330" w:type="dxa"/>
            <w:gridSpan w:val="2"/>
            <w:tcBorders>
              <w:top w:val="nil"/>
              <w:left w:val="nil"/>
              <w:bottom w:val="nil"/>
              <w:right w:val="nil"/>
            </w:tcBorders>
          </w:tcPr>
          <w:p w14:paraId="658FF20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5E44BB8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AN24</w:t>
            </w:r>
            <w:r w:rsidRPr="008A6917">
              <w:rPr>
                <w:rFonts w:ascii="Arial" w:hAnsi="Arial" w:cs="Arial"/>
                <w:color w:val="000000"/>
                <w:szCs w:val="24"/>
                <w:lang w:val="en-AU" w:eastAsia="en-US"/>
              </w:rPr>
              <w:fldChar w:fldCharType="end"/>
            </w:r>
          </w:p>
        </w:tc>
      </w:tr>
      <w:tr w:rsidR="00341AFA" w:rsidRPr="008A6917" w14:paraId="00EFFC21" w14:textId="77777777" w:rsidTr="00341AFA">
        <w:trPr>
          <w:trHeight w:val="230"/>
        </w:trPr>
        <w:tc>
          <w:tcPr>
            <w:tcW w:w="3330" w:type="dxa"/>
            <w:gridSpan w:val="2"/>
            <w:tcBorders>
              <w:top w:val="nil"/>
              <w:left w:val="nil"/>
              <w:bottom w:val="nil"/>
              <w:right w:val="nil"/>
            </w:tcBorders>
          </w:tcPr>
          <w:p w14:paraId="4A5B863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3438C52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 m.u.v. diacrieten</w:t>
            </w:r>
          </w:p>
        </w:tc>
      </w:tr>
      <w:tr w:rsidR="00341AFA" w:rsidRPr="008A6917" w14:paraId="31DDC653" w14:textId="77777777" w:rsidTr="00341AFA">
        <w:trPr>
          <w:trHeight w:val="215"/>
        </w:trPr>
        <w:tc>
          <w:tcPr>
            <w:tcW w:w="3330" w:type="dxa"/>
            <w:gridSpan w:val="2"/>
            <w:tcBorders>
              <w:top w:val="nil"/>
              <w:left w:val="nil"/>
              <w:bottom w:val="nil"/>
              <w:right w:val="nil"/>
            </w:tcBorders>
          </w:tcPr>
          <w:p w14:paraId="11A82FB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7C3C56E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07C6D66" w14:textId="77777777" w:rsidTr="00341AFA">
        <w:trPr>
          <w:trHeight w:val="230"/>
        </w:trPr>
        <w:tc>
          <w:tcPr>
            <w:tcW w:w="3330" w:type="dxa"/>
            <w:gridSpan w:val="2"/>
            <w:tcBorders>
              <w:top w:val="nil"/>
              <w:left w:val="nil"/>
              <w:bottom w:val="nil"/>
              <w:right w:val="nil"/>
            </w:tcBorders>
          </w:tcPr>
          <w:p w14:paraId="240E327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4FB226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EB9078A" w14:textId="77777777" w:rsidTr="00341AFA">
        <w:trPr>
          <w:trHeight w:val="230"/>
        </w:trPr>
        <w:tc>
          <w:tcPr>
            <w:tcW w:w="3330" w:type="dxa"/>
            <w:gridSpan w:val="2"/>
            <w:tcBorders>
              <w:top w:val="nil"/>
              <w:left w:val="nil"/>
              <w:bottom w:val="nil"/>
              <w:right w:val="nil"/>
            </w:tcBorders>
          </w:tcPr>
          <w:p w14:paraId="407D948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2CB8F5C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149CD27" w14:textId="77777777" w:rsidTr="00341AFA">
        <w:trPr>
          <w:trHeight w:val="230"/>
        </w:trPr>
        <w:tc>
          <w:tcPr>
            <w:tcW w:w="3330" w:type="dxa"/>
            <w:gridSpan w:val="2"/>
            <w:tcBorders>
              <w:top w:val="nil"/>
              <w:left w:val="nil"/>
              <w:bottom w:val="nil"/>
              <w:right w:val="nil"/>
            </w:tcBorders>
          </w:tcPr>
          <w:p w14:paraId="2B6320D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14EF743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A27BB37" w14:textId="77777777" w:rsidTr="00341AFA">
        <w:trPr>
          <w:trHeight w:val="230"/>
        </w:trPr>
        <w:tc>
          <w:tcPr>
            <w:tcW w:w="3330" w:type="dxa"/>
            <w:gridSpan w:val="2"/>
            <w:tcBorders>
              <w:top w:val="nil"/>
              <w:left w:val="nil"/>
              <w:bottom w:val="nil"/>
              <w:right w:val="nil"/>
            </w:tcBorders>
          </w:tcPr>
          <w:p w14:paraId="475017F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66B49E3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A0EDB9F" w14:textId="77777777" w:rsidTr="00341AFA">
        <w:tc>
          <w:tcPr>
            <w:tcW w:w="3330" w:type="dxa"/>
            <w:gridSpan w:val="2"/>
            <w:tcBorders>
              <w:top w:val="nil"/>
              <w:left w:val="nil"/>
              <w:bottom w:val="nil"/>
              <w:right w:val="nil"/>
            </w:tcBorders>
          </w:tcPr>
          <w:p w14:paraId="21460F2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17BF899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1458008" w14:textId="77777777" w:rsidTr="00341AFA">
        <w:trPr>
          <w:trHeight w:val="230"/>
        </w:trPr>
        <w:tc>
          <w:tcPr>
            <w:tcW w:w="3330" w:type="dxa"/>
            <w:gridSpan w:val="2"/>
            <w:tcBorders>
              <w:top w:val="nil"/>
              <w:left w:val="nil"/>
              <w:bottom w:val="nil"/>
              <w:right w:val="nil"/>
            </w:tcBorders>
          </w:tcPr>
          <w:p w14:paraId="170C343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4A3BC01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4E1FE20E" w14:textId="77777777" w:rsidTr="00341AFA">
        <w:trPr>
          <w:trHeight w:val="230"/>
        </w:trPr>
        <w:tc>
          <w:tcPr>
            <w:tcW w:w="3330" w:type="dxa"/>
            <w:gridSpan w:val="2"/>
            <w:tcBorders>
              <w:top w:val="nil"/>
              <w:left w:val="nil"/>
              <w:bottom w:val="nil"/>
              <w:right w:val="nil"/>
            </w:tcBorders>
          </w:tcPr>
          <w:p w14:paraId="124DA3E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4795851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4EC447EB" w14:textId="77777777" w:rsidTr="00341AFA">
        <w:trPr>
          <w:trHeight w:val="230"/>
        </w:trPr>
        <w:tc>
          <w:tcPr>
            <w:tcW w:w="3330" w:type="dxa"/>
            <w:gridSpan w:val="2"/>
            <w:tcBorders>
              <w:top w:val="nil"/>
              <w:left w:val="nil"/>
              <w:bottom w:val="nil"/>
              <w:right w:val="nil"/>
            </w:tcBorders>
          </w:tcPr>
          <w:p w14:paraId="383001F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24C904A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59276350" w14:textId="77777777" w:rsidTr="00341AFA">
        <w:tc>
          <w:tcPr>
            <w:tcW w:w="9360" w:type="dxa"/>
            <w:gridSpan w:val="4"/>
            <w:tcBorders>
              <w:top w:val="nil"/>
              <w:left w:val="nil"/>
              <w:bottom w:val="nil"/>
              <w:right w:val="nil"/>
            </w:tcBorders>
          </w:tcPr>
          <w:p w14:paraId="5B07E6A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666DC112" w14:textId="77777777" w:rsidTr="00341AFA">
        <w:tc>
          <w:tcPr>
            <w:tcW w:w="450" w:type="dxa"/>
            <w:tcBorders>
              <w:top w:val="nil"/>
              <w:left w:val="nil"/>
              <w:bottom w:val="nil"/>
              <w:right w:val="nil"/>
            </w:tcBorders>
          </w:tcPr>
          <w:p w14:paraId="5719D01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145044D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zaakbehandelende organisatie(s) kan hier zelf een classificatie voor definiëren.</w:t>
            </w:r>
          </w:p>
        </w:tc>
      </w:tr>
    </w:tbl>
    <w:bookmarkStart w:id="493" w:name="BKM_79457AE1_2585_4ce0_A864_D4ADE30A2135"/>
    <w:bookmarkEnd w:id="493"/>
    <w:p w14:paraId="1B94CEFF"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Achternaam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68DEF11F" w14:textId="77777777" w:rsidTr="00341AFA">
        <w:trPr>
          <w:trHeight w:val="230"/>
        </w:trPr>
        <w:tc>
          <w:tcPr>
            <w:tcW w:w="3330" w:type="dxa"/>
            <w:gridSpan w:val="2"/>
            <w:tcBorders>
              <w:top w:val="nil"/>
              <w:left w:val="nil"/>
              <w:bottom w:val="nil"/>
              <w:right w:val="nil"/>
            </w:tcBorders>
          </w:tcPr>
          <w:p w14:paraId="36D5BEF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410CCC2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Achternaam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23009849"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67A418C2" w14:textId="77777777" w:rsidTr="00341AFA">
        <w:tc>
          <w:tcPr>
            <w:tcW w:w="3330" w:type="dxa"/>
            <w:gridSpan w:val="2"/>
            <w:tcBorders>
              <w:top w:val="nil"/>
              <w:left w:val="nil"/>
              <w:bottom w:val="nil"/>
              <w:right w:val="nil"/>
            </w:tcBorders>
          </w:tcPr>
          <w:p w14:paraId="4BD532D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4D0C304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10AC5FB5" w14:textId="77777777" w:rsidTr="00341AFA">
        <w:tc>
          <w:tcPr>
            <w:tcW w:w="3330" w:type="dxa"/>
            <w:gridSpan w:val="2"/>
            <w:tcBorders>
              <w:top w:val="nil"/>
              <w:left w:val="nil"/>
              <w:bottom w:val="nil"/>
              <w:right w:val="nil"/>
            </w:tcBorders>
          </w:tcPr>
          <w:p w14:paraId="1D56C0F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243497B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0003</w:t>
            </w:r>
          </w:p>
        </w:tc>
      </w:tr>
      <w:tr w:rsidR="00341AFA" w:rsidRPr="008A6917" w14:paraId="6FE36640" w14:textId="77777777" w:rsidTr="00341AFA">
        <w:tc>
          <w:tcPr>
            <w:tcW w:w="3330" w:type="dxa"/>
            <w:gridSpan w:val="2"/>
            <w:tcBorders>
              <w:top w:val="nil"/>
              <w:left w:val="nil"/>
              <w:bottom w:val="nil"/>
              <w:right w:val="nil"/>
            </w:tcBorders>
          </w:tcPr>
          <w:p w14:paraId="3FE066A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1ECE6AC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achternaam</w:t>
            </w:r>
            <w:r w:rsidRPr="008A6917">
              <w:rPr>
                <w:rFonts w:ascii="Arial" w:hAnsi="Arial" w:cs="Arial"/>
                <w:color w:val="000000"/>
                <w:szCs w:val="24"/>
                <w:lang w:val="en-AU" w:eastAsia="en-US"/>
              </w:rPr>
              <w:fldChar w:fldCharType="end"/>
            </w:r>
          </w:p>
        </w:tc>
      </w:tr>
      <w:tr w:rsidR="00341AFA" w:rsidRPr="008A6917" w14:paraId="45F73A02" w14:textId="77777777" w:rsidTr="00341AFA">
        <w:tc>
          <w:tcPr>
            <w:tcW w:w="3330" w:type="dxa"/>
            <w:gridSpan w:val="2"/>
            <w:tcBorders>
              <w:top w:val="nil"/>
              <w:left w:val="nil"/>
              <w:bottom w:val="nil"/>
              <w:right w:val="nil"/>
            </w:tcBorders>
          </w:tcPr>
          <w:p w14:paraId="01D69F2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21A4AFC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achternaam zoals de MEDEWERKER die in het dagelijkse verkeer gebruikt.</w:t>
            </w:r>
          </w:p>
        </w:tc>
      </w:tr>
      <w:tr w:rsidR="00341AFA" w:rsidRPr="008A6917" w14:paraId="1EF0310F" w14:textId="77777777" w:rsidTr="00341AFA">
        <w:trPr>
          <w:trHeight w:val="230"/>
        </w:trPr>
        <w:tc>
          <w:tcPr>
            <w:tcW w:w="3330" w:type="dxa"/>
            <w:gridSpan w:val="2"/>
            <w:tcBorders>
              <w:top w:val="nil"/>
              <w:left w:val="nil"/>
              <w:bottom w:val="nil"/>
              <w:right w:val="nil"/>
            </w:tcBorders>
          </w:tcPr>
          <w:p w14:paraId="387946B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1F9B2BE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622D348F" w14:textId="77777777" w:rsidTr="00341AFA">
        <w:tc>
          <w:tcPr>
            <w:tcW w:w="3330" w:type="dxa"/>
            <w:gridSpan w:val="2"/>
            <w:tcBorders>
              <w:top w:val="nil"/>
              <w:left w:val="nil"/>
              <w:bottom w:val="nil"/>
              <w:right w:val="nil"/>
            </w:tcBorders>
          </w:tcPr>
          <w:p w14:paraId="7F96D4C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586CD4D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7000577A" w14:textId="77777777" w:rsidTr="00341AFA">
        <w:tc>
          <w:tcPr>
            <w:tcW w:w="3330" w:type="dxa"/>
            <w:gridSpan w:val="2"/>
            <w:tcBorders>
              <w:top w:val="nil"/>
              <w:left w:val="nil"/>
              <w:bottom w:val="nil"/>
              <w:right w:val="nil"/>
            </w:tcBorders>
          </w:tcPr>
          <w:p w14:paraId="7B463B9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50693AC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AN200</w:t>
            </w:r>
            <w:r w:rsidRPr="008A6917">
              <w:rPr>
                <w:rFonts w:ascii="Arial" w:hAnsi="Arial" w:cs="Arial"/>
                <w:color w:val="000000"/>
                <w:szCs w:val="24"/>
                <w:lang w:val="en-AU" w:eastAsia="en-US"/>
              </w:rPr>
              <w:fldChar w:fldCharType="end"/>
            </w:r>
          </w:p>
        </w:tc>
      </w:tr>
      <w:tr w:rsidR="00341AFA" w:rsidRPr="008A6917" w14:paraId="425C4C79" w14:textId="77777777" w:rsidTr="00341AFA">
        <w:trPr>
          <w:trHeight w:val="230"/>
        </w:trPr>
        <w:tc>
          <w:tcPr>
            <w:tcW w:w="3330" w:type="dxa"/>
            <w:gridSpan w:val="2"/>
            <w:tcBorders>
              <w:top w:val="nil"/>
              <w:left w:val="nil"/>
              <w:bottom w:val="nil"/>
              <w:right w:val="nil"/>
            </w:tcBorders>
          </w:tcPr>
          <w:p w14:paraId="5828E1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335441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14:paraId="68FEE5F5" w14:textId="77777777" w:rsidTr="00341AFA">
        <w:trPr>
          <w:trHeight w:val="215"/>
        </w:trPr>
        <w:tc>
          <w:tcPr>
            <w:tcW w:w="3330" w:type="dxa"/>
            <w:gridSpan w:val="2"/>
            <w:tcBorders>
              <w:top w:val="nil"/>
              <w:left w:val="nil"/>
              <w:bottom w:val="nil"/>
              <w:right w:val="nil"/>
            </w:tcBorders>
          </w:tcPr>
          <w:p w14:paraId="69EEA6E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0386E4A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01117F7" w14:textId="77777777" w:rsidTr="00341AFA">
        <w:trPr>
          <w:trHeight w:val="230"/>
        </w:trPr>
        <w:tc>
          <w:tcPr>
            <w:tcW w:w="3330" w:type="dxa"/>
            <w:gridSpan w:val="2"/>
            <w:tcBorders>
              <w:top w:val="nil"/>
              <w:left w:val="nil"/>
              <w:bottom w:val="nil"/>
              <w:right w:val="nil"/>
            </w:tcBorders>
          </w:tcPr>
          <w:p w14:paraId="15C8DB8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559B40C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065AF09" w14:textId="77777777" w:rsidTr="00341AFA">
        <w:trPr>
          <w:trHeight w:val="230"/>
        </w:trPr>
        <w:tc>
          <w:tcPr>
            <w:tcW w:w="3330" w:type="dxa"/>
            <w:gridSpan w:val="2"/>
            <w:tcBorders>
              <w:top w:val="nil"/>
              <w:left w:val="nil"/>
              <w:bottom w:val="nil"/>
              <w:right w:val="nil"/>
            </w:tcBorders>
          </w:tcPr>
          <w:p w14:paraId="6AD13A5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77B9079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A49DC39" w14:textId="77777777" w:rsidTr="00341AFA">
        <w:trPr>
          <w:trHeight w:val="230"/>
        </w:trPr>
        <w:tc>
          <w:tcPr>
            <w:tcW w:w="3330" w:type="dxa"/>
            <w:gridSpan w:val="2"/>
            <w:tcBorders>
              <w:top w:val="nil"/>
              <w:left w:val="nil"/>
              <w:bottom w:val="nil"/>
              <w:right w:val="nil"/>
            </w:tcBorders>
          </w:tcPr>
          <w:p w14:paraId="27F8AB2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09CA206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361D6B0" w14:textId="77777777" w:rsidTr="00341AFA">
        <w:trPr>
          <w:trHeight w:val="230"/>
        </w:trPr>
        <w:tc>
          <w:tcPr>
            <w:tcW w:w="3330" w:type="dxa"/>
            <w:gridSpan w:val="2"/>
            <w:tcBorders>
              <w:top w:val="nil"/>
              <w:left w:val="nil"/>
              <w:bottom w:val="nil"/>
              <w:right w:val="nil"/>
            </w:tcBorders>
          </w:tcPr>
          <w:p w14:paraId="6E92312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797472B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B528EE8" w14:textId="77777777" w:rsidTr="00341AFA">
        <w:tc>
          <w:tcPr>
            <w:tcW w:w="3330" w:type="dxa"/>
            <w:gridSpan w:val="2"/>
            <w:tcBorders>
              <w:top w:val="nil"/>
              <w:left w:val="nil"/>
              <w:bottom w:val="nil"/>
              <w:right w:val="nil"/>
            </w:tcBorders>
          </w:tcPr>
          <w:p w14:paraId="5B75C95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50B92F2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420723E" w14:textId="77777777" w:rsidTr="00341AFA">
        <w:trPr>
          <w:trHeight w:val="230"/>
        </w:trPr>
        <w:tc>
          <w:tcPr>
            <w:tcW w:w="3330" w:type="dxa"/>
            <w:gridSpan w:val="2"/>
            <w:tcBorders>
              <w:top w:val="nil"/>
              <w:left w:val="nil"/>
              <w:bottom w:val="nil"/>
              <w:right w:val="nil"/>
            </w:tcBorders>
          </w:tcPr>
          <w:p w14:paraId="59414CC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392B1063"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387DF5EC" w14:textId="77777777" w:rsidTr="00341AFA">
        <w:trPr>
          <w:trHeight w:val="230"/>
        </w:trPr>
        <w:tc>
          <w:tcPr>
            <w:tcW w:w="3330" w:type="dxa"/>
            <w:gridSpan w:val="2"/>
            <w:tcBorders>
              <w:top w:val="nil"/>
              <w:left w:val="nil"/>
              <w:bottom w:val="nil"/>
              <w:right w:val="nil"/>
            </w:tcBorders>
          </w:tcPr>
          <w:p w14:paraId="2BCB8AE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3A9D1D6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43310768" w14:textId="77777777" w:rsidTr="00341AFA">
        <w:trPr>
          <w:trHeight w:val="230"/>
        </w:trPr>
        <w:tc>
          <w:tcPr>
            <w:tcW w:w="3330" w:type="dxa"/>
            <w:gridSpan w:val="2"/>
            <w:tcBorders>
              <w:top w:val="nil"/>
              <w:left w:val="nil"/>
              <w:bottom w:val="nil"/>
              <w:right w:val="nil"/>
            </w:tcBorders>
          </w:tcPr>
          <w:p w14:paraId="5350421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490440A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59407B92" w14:textId="77777777" w:rsidTr="00341AFA">
        <w:tc>
          <w:tcPr>
            <w:tcW w:w="9360" w:type="dxa"/>
            <w:gridSpan w:val="4"/>
            <w:tcBorders>
              <w:top w:val="nil"/>
              <w:left w:val="nil"/>
              <w:bottom w:val="nil"/>
              <w:right w:val="nil"/>
            </w:tcBorders>
          </w:tcPr>
          <w:p w14:paraId="4AF5F83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0240F7B4" w14:textId="77777777" w:rsidTr="00341AFA">
        <w:tc>
          <w:tcPr>
            <w:tcW w:w="450" w:type="dxa"/>
            <w:tcBorders>
              <w:top w:val="nil"/>
              <w:left w:val="nil"/>
              <w:bottom w:val="nil"/>
              <w:right w:val="nil"/>
            </w:tcBorders>
          </w:tcPr>
          <w:p w14:paraId="19D17A3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144A523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attribuutsoort is overeenkomstig het attribuutsoort NatuurlijkPersoon.Geslachtsnaam met dien verstande dat, in afwijking daarop, eventueel voorkomende voorvoegsels niet in de geslachtsnaam zijn opgenomen (zie attribuutsoort Voorvoegsel achternaam).</w:t>
            </w:r>
          </w:p>
        </w:tc>
      </w:tr>
    </w:tbl>
    <w:bookmarkStart w:id="494" w:name="BKM_AE3CF305_B845_40cf_A9E3_2DE97CB31F46"/>
    <w:bookmarkEnd w:id="494"/>
    <w:p w14:paraId="116B6133"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Datum uit dienst</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3B148989" w14:textId="77777777" w:rsidTr="00341AFA">
        <w:trPr>
          <w:trHeight w:val="230"/>
        </w:trPr>
        <w:tc>
          <w:tcPr>
            <w:tcW w:w="3330" w:type="dxa"/>
            <w:gridSpan w:val="2"/>
            <w:tcBorders>
              <w:top w:val="nil"/>
              <w:left w:val="nil"/>
              <w:bottom w:val="nil"/>
              <w:right w:val="nil"/>
            </w:tcBorders>
          </w:tcPr>
          <w:p w14:paraId="5F7CAC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Naam </w:t>
            </w:r>
          </w:p>
        </w:tc>
        <w:tc>
          <w:tcPr>
            <w:tcW w:w="4320" w:type="dxa"/>
            <w:tcBorders>
              <w:top w:val="nil"/>
              <w:left w:val="nil"/>
              <w:bottom w:val="nil"/>
              <w:right w:val="nil"/>
            </w:tcBorders>
          </w:tcPr>
          <w:p w14:paraId="4CFF46E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uit dienst</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7850492F"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1242BCA2" w14:textId="77777777" w:rsidTr="00341AFA">
        <w:tc>
          <w:tcPr>
            <w:tcW w:w="3330" w:type="dxa"/>
            <w:gridSpan w:val="2"/>
            <w:tcBorders>
              <w:top w:val="nil"/>
              <w:left w:val="nil"/>
              <w:bottom w:val="nil"/>
              <w:right w:val="nil"/>
            </w:tcBorders>
          </w:tcPr>
          <w:p w14:paraId="1DED112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2AB8E55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320C8430" w14:textId="77777777" w:rsidTr="00341AFA">
        <w:tc>
          <w:tcPr>
            <w:tcW w:w="3330" w:type="dxa"/>
            <w:gridSpan w:val="2"/>
            <w:tcBorders>
              <w:top w:val="nil"/>
              <w:left w:val="nil"/>
              <w:bottom w:val="nil"/>
              <w:right w:val="nil"/>
            </w:tcBorders>
          </w:tcPr>
          <w:p w14:paraId="254B42A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5348FC8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0006</w:t>
            </w:r>
          </w:p>
        </w:tc>
      </w:tr>
      <w:tr w:rsidR="00341AFA" w:rsidRPr="008A6917" w14:paraId="7136F25A" w14:textId="77777777" w:rsidTr="00341AFA">
        <w:tc>
          <w:tcPr>
            <w:tcW w:w="3330" w:type="dxa"/>
            <w:gridSpan w:val="2"/>
            <w:tcBorders>
              <w:top w:val="nil"/>
              <w:left w:val="nil"/>
              <w:bottom w:val="nil"/>
              <w:right w:val="nil"/>
            </w:tcBorders>
          </w:tcPr>
          <w:p w14:paraId="2537E14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6BCB4C3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datumUitDienst</w:t>
            </w:r>
            <w:r w:rsidRPr="008A6917">
              <w:rPr>
                <w:rFonts w:ascii="Arial" w:hAnsi="Arial" w:cs="Arial"/>
                <w:color w:val="000000"/>
                <w:szCs w:val="24"/>
                <w:lang w:val="en-AU" w:eastAsia="en-US"/>
              </w:rPr>
              <w:fldChar w:fldCharType="end"/>
            </w:r>
          </w:p>
        </w:tc>
      </w:tr>
      <w:tr w:rsidR="00341AFA" w:rsidRPr="008A6917" w14:paraId="496E2CEB" w14:textId="77777777" w:rsidTr="00341AFA">
        <w:tc>
          <w:tcPr>
            <w:tcW w:w="3330" w:type="dxa"/>
            <w:gridSpan w:val="2"/>
            <w:tcBorders>
              <w:top w:val="nil"/>
              <w:left w:val="nil"/>
              <w:bottom w:val="nil"/>
              <w:right w:val="nil"/>
            </w:tcBorders>
          </w:tcPr>
          <w:p w14:paraId="63FC5EF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63D3A50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aanduiding van de datum waarop de arbeidsplaatsvervulling eindigt.</w:t>
            </w:r>
          </w:p>
        </w:tc>
      </w:tr>
      <w:tr w:rsidR="00341AFA" w:rsidRPr="008A6917" w14:paraId="2C354339" w14:textId="77777777" w:rsidTr="00341AFA">
        <w:trPr>
          <w:trHeight w:val="230"/>
        </w:trPr>
        <w:tc>
          <w:tcPr>
            <w:tcW w:w="3330" w:type="dxa"/>
            <w:gridSpan w:val="2"/>
            <w:tcBorders>
              <w:top w:val="nil"/>
              <w:left w:val="nil"/>
              <w:bottom w:val="nil"/>
              <w:right w:val="nil"/>
            </w:tcBorders>
          </w:tcPr>
          <w:p w14:paraId="22BE227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733DFD8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GFO-Personeel</w:t>
            </w:r>
          </w:p>
        </w:tc>
      </w:tr>
      <w:tr w:rsidR="00341AFA" w:rsidRPr="008A6917" w14:paraId="096E7B52" w14:textId="77777777" w:rsidTr="00341AFA">
        <w:tc>
          <w:tcPr>
            <w:tcW w:w="3330" w:type="dxa"/>
            <w:gridSpan w:val="2"/>
            <w:tcBorders>
              <w:top w:val="nil"/>
              <w:left w:val="nil"/>
              <w:bottom w:val="nil"/>
              <w:right w:val="nil"/>
            </w:tcBorders>
          </w:tcPr>
          <w:p w14:paraId="1260A75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20FF9E7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13F1D4F4" w14:textId="77777777" w:rsidTr="00341AFA">
        <w:tc>
          <w:tcPr>
            <w:tcW w:w="3330" w:type="dxa"/>
            <w:gridSpan w:val="2"/>
            <w:tcBorders>
              <w:top w:val="nil"/>
              <w:left w:val="nil"/>
              <w:bottom w:val="nil"/>
              <w:right w:val="nil"/>
            </w:tcBorders>
          </w:tcPr>
          <w:p w14:paraId="6E7DAE9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669F9A5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14:paraId="141CCA43" w14:textId="77777777" w:rsidTr="00341AFA">
        <w:trPr>
          <w:trHeight w:val="230"/>
        </w:trPr>
        <w:tc>
          <w:tcPr>
            <w:tcW w:w="3330" w:type="dxa"/>
            <w:gridSpan w:val="2"/>
            <w:tcBorders>
              <w:top w:val="nil"/>
              <w:left w:val="nil"/>
              <w:bottom w:val="nil"/>
              <w:right w:val="nil"/>
            </w:tcBorders>
          </w:tcPr>
          <w:p w14:paraId="3F834F1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2B7DCC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zowel op, voor of na de huidige datum en tijd</w:t>
            </w:r>
          </w:p>
        </w:tc>
      </w:tr>
      <w:tr w:rsidR="00341AFA" w:rsidRPr="008A6917" w14:paraId="02660F15" w14:textId="77777777" w:rsidTr="00341AFA">
        <w:trPr>
          <w:trHeight w:val="215"/>
        </w:trPr>
        <w:tc>
          <w:tcPr>
            <w:tcW w:w="3330" w:type="dxa"/>
            <w:gridSpan w:val="2"/>
            <w:tcBorders>
              <w:top w:val="nil"/>
              <w:left w:val="nil"/>
              <w:bottom w:val="nil"/>
              <w:right w:val="nil"/>
            </w:tcBorders>
          </w:tcPr>
          <w:p w14:paraId="2F88370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17B47E8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2A2017E" w14:textId="77777777" w:rsidTr="00341AFA">
        <w:trPr>
          <w:trHeight w:val="230"/>
        </w:trPr>
        <w:tc>
          <w:tcPr>
            <w:tcW w:w="3330" w:type="dxa"/>
            <w:gridSpan w:val="2"/>
            <w:tcBorders>
              <w:top w:val="nil"/>
              <w:left w:val="nil"/>
              <w:bottom w:val="nil"/>
              <w:right w:val="nil"/>
            </w:tcBorders>
          </w:tcPr>
          <w:p w14:paraId="205D41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34A82BB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012A9272" w14:textId="77777777" w:rsidTr="00341AFA">
        <w:trPr>
          <w:trHeight w:val="230"/>
        </w:trPr>
        <w:tc>
          <w:tcPr>
            <w:tcW w:w="3330" w:type="dxa"/>
            <w:gridSpan w:val="2"/>
            <w:tcBorders>
              <w:top w:val="nil"/>
              <w:left w:val="nil"/>
              <w:bottom w:val="nil"/>
              <w:right w:val="nil"/>
            </w:tcBorders>
          </w:tcPr>
          <w:p w14:paraId="0C201BD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46D8AB2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A0952CB" w14:textId="77777777" w:rsidTr="00341AFA">
        <w:trPr>
          <w:trHeight w:val="230"/>
        </w:trPr>
        <w:tc>
          <w:tcPr>
            <w:tcW w:w="3330" w:type="dxa"/>
            <w:gridSpan w:val="2"/>
            <w:tcBorders>
              <w:top w:val="nil"/>
              <w:left w:val="nil"/>
              <w:bottom w:val="nil"/>
              <w:right w:val="nil"/>
            </w:tcBorders>
          </w:tcPr>
          <w:p w14:paraId="5940D76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2793BEB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4CA3F7F" w14:textId="77777777" w:rsidTr="00341AFA">
        <w:trPr>
          <w:trHeight w:val="230"/>
        </w:trPr>
        <w:tc>
          <w:tcPr>
            <w:tcW w:w="3330" w:type="dxa"/>
            <w:gridSpan w:val="2"/>
            <w:tcBorders>
              <w:top w:val="nil"/>
              <w:left w:val="nil"/>
              <w:bottom w:val="nil"/>
              <w:right w:val="nil"/>
            </w:tcBorders>
          </w:tcPr>
          <w:p w14:paraId="02BA127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3761FA4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2A175C0" w14:textId="77777777" w:rsidTr="00341AFA">
        <w:tc>
          <w:tcPr>
            <w:tcW w:w="3330" w:type="dxa"/>
            <w:gridSpan w:val="2"/>
            <w:tcBorders>
              <w:top w:val="nil"/>
              <w:left w:val="nil"/>
              <w:bottom w:val="nil"/>
              <w:right w:val="nil"/>
            </w:tcBorders>
          </w:tcPr>
          <w:p w14:paraId="1DF2B83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0392D27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7C77A6F" w14:textId="77777777" w:rsidTr="00341AFA">
        <w:trPr>
          <w:trHeight w:val="230"/>
        </w:trPr>
        <w:tc>
          <w:tcPr>
            <w:tcW w:w="3330" w:type="dxa"/>
            <w:gridSpan w:val="2"/>
            <w:tcBorders>
              <w:top w:val="nil"/>
              <w:left w:val="nil"/>
              <w:bottom w:val="nil"/>
              <w:right w:val="nil"/>
            </w:tcBorders>
          </w:tcPr>
          <w:p w14:paraId="772F220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6638B01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30714C39" w14:textId="77777777" w:rsidTr="00341AFA">
        <w:trPr>
          <w:trHeight w:val="230"/>
        </w:trPr>
        <w:tc>
          <w:tcPr>
            <w:tcW w:w="3330" w:type="dxa"/>
            <w:gridSpan w:val="2"/>
            <w:tcBorders>
              <w:top w:val="nil"/>
              <w:left w:val="nil"/>
              <w:bottom w:val="nil"/>
              <w:right w:val="nil"/>
            </w:tcBorders>
          </w:tcPr>
          <w:p w14:paraId="2AB0AA4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568110E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0DA679B5" w14:textId="77777777" w:rsidTr="00341AFA">
        <w:trPr>
          <w:trHeight w:val="230"/>
        </w:trPr>
        <w:tc>
          <w:tcPr>
            <w:tcW w:w="3330" w:type="dxa"/>
            <w:gridSpan w:val="2"/>
            <w:tcBorders>
              <w:top w:val="nil"/>
              <w:left w:val="nil"/>
              <w:bottom w:val="nil"/>
              <w:right w:val="nil"/>
            </w:tcBorders>
          </w:tcPr>
          <w:p w14:paraId="0586014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00EC8B3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46BB8A30" w14:textId="77777777" w:rsidTr="00341AFA">
        <w:tc>
          <w:tcPr>
            <w:tcW w:w="9360" w:type="dxa"/>
            <w:gridSpan w:val="4"/>
            <w:tcBorders>
              <w:top w:val="nil"/>
              <w:left w:val="nil"/>
              <w:bottom w:val="nil"/>
              <w:right w:val="nil"/>
            </w:tcBorders>
          </w:tcPr>
          <w:p w14:paraId="4697C0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3A1B7A31" w14:textId="77777777" w:rsidTr="00341AFA">
        <w:tc>
          <w:tcPr>
            <w:tcW w:w="450" w:type="dxa"/>
            <w:tcBorders>
              <w:top w:val="nil"/>
              <w:left w:val="nil"/>
              <w:bottom w:val="nil"/>
              <w:right w:val="nil"/>
            </w:tcBorders>
          </w:tcPr>
          <w:p w14:paraId="23B11FD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5D20459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495" w:name="BKM_2EEFDDE3_164E_4dc6_8573_205834C1AF47"/>
    <w:bookmarkEnd w:id="495"/>
    <w:p w14:paraId="4B2B81B1"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E-mail adres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7AFBE3FE" w14:textId="77777777" w:rsidTr="00341AFA">
        <w:trPr>
          <w:trHeight w:val="230"/>
        </w:trPr>
        <w:tc>
          <w:tcPr>
            <w:tcW w:w="3330" w:type="dxa"/>
            <w:gridSpan w:val="2"/>
            <w:tcBorders>
              <w:top w:val="nil"/>
              <w:left w:val="nil"/>
              <w:bottom w:val="nil"/>
              <w:right w:val="nil"/>
            </w:tcBorders>
          </w:tcPr>
          <w:p w14:paraId="5F1B3F9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33643B7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E-mail adres</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274AC888"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688A05DB" w14:textId="77777777" w:rsidTr="00341AFA">
        <w:tc>
          <w:tcPr>
            <w:tcW w:w="3330" w:type="dxa"/>
            <w:gridSpan w:val="2"/>
            <w:tcBorders>
              <w:top w:val="nil"/>
              <w:left w:val="nil"/>
              <w:bottom w:val="nil"/>
              <w:right w:val="nil"/>
            </w:tcBorders>
          </w:tcPr>
          <w:p w14:paraId="2C66784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72209F3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4626BEB9" w14:textId="77777777" w:rsidTr="00341AFA">
        <w:tc>
          <w:tcPr>
            <w:tcW w:w="3330" w:type="dxa"/>
            <w:gridSpan w:val="2"/>
            <w:tcBorders>
              <w:top w:val="nil"/>
              <w:left w:val="nil"/>
              <w:bottom w:val="nil"/>
              <w:right w:val="nil"/>
            </w:tcBorders>
          </w:tcPr>
          <w:p w14:paraId="120F97F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7B45F72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9516</w:t>
            </w:r>
          </w:p>
        </w:tc>
      </w:tr>
      <w:tr w:rsidR="00341AFA" w:rsidRPr="008A6917" w14:paraId="69A79EE5" w14:textId="77777777" w:rsidTr="00341AFA">
        <w:tc>
          <w:tcPr>
            <w:tcW w:w="3330" w:type="dxa"/>
            <w:gridSpan w:val="2"/>
            <w:tcBorders>
              <w:top w:val="nil"/>
              <w:left w:val="nil"/>
              <w:bottom w:val="nil"/>
              <w:right w:val="nil"/>
            </w:tcBorders>
          </w:tcPr>
          <w:p w14:paraId="576FA44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70FE5FA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emailadres</w:t>
            </w:r>
            <w:r w:rsidRPr="008A6917">
              <w:rPr>
                <w:rFonts w:ascii="Arial" w:hAnsi="Arial" w:cs="Arial"/>
                <w:color w:val="000000"/>
                <w:szCs w:val="24"/>
                <w:lang w:val="en-AU" w:eastAsia="en-US"/>
              </w:rPr>
              <w:fldChar w:fldCharType="end"/>
            </w:r>
          </w:p>
        </w:tc>
      </w:tr>
      <w:tr w:rsidR="00341AFA" w:rsidRPr="008A6917" w14:paraId="306B12F9" w14:textId="77777777" w:rsidTr="00341AFA">
        <w:tc>
          <w:tcPr>
            <w:tcW w:w="3330" w:type="dxa"/>
            <w:gridSpan w:val="2"/>
            <w:tcBorders>
              <w:top w:val="nil"/>
              <w:left w:val="nil"/>
              <w:bottom w:val="nil"/>
              <w:right w:val="nil"/>
            </w:tcBorders>
          </w:tcPr>
          <w:p w14:paraId="5E87975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12C526B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Elektronisch postadres waaronder de MEDEWERKER in de regel bereikbaar is.</w:t>
            </w:r>
          </w:p>
        </w:tc>
      </w:tr>
      <w:tr w:rsidR="00341AFA" w:rsidRPr="008A6917" w14:paraId="4C5D0D8D" w14:textId="77777777" w:rsidTr="00341AFA">
        <w:trPr>
          <w:trHeight w:val="230"/>
        </w:trPr>
        <w:tc>
          <w:tcPr>
            <w:tcW w:w="3330" w:type="dxa"/>
            <w:gridSpan w:val="2"/>
            <w:tcBorders>
              <w:top w:val="nil"/>
              <w:left w:val="nil"/>
              <w:bottom w:val="nil"/>
              <w:right w:val="nil"/>
            </w:tcBorders>
          </w:tcPr>
          <w:p w14:paraId="16C3A1C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6A22993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25EF217A" w14:textId="77777777" w:rsidTr="00341AFA">
        <w:tc>
          <w:tcPr>
            <w:tcW w:w="3330" w:type="dxa"/>
            <w:gridSpan w:val="2"/>
            <w:tcBorders>
              <w:top w:val="nil"/>
              <w:left w:val="nil"/>
              <w:bottom w:val="nil"/>
              <w:right w:val="nil"/>
            </w:tcBorders>
          </w:tcPr>
          <w:p w14:paraId="28DDBF0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5DF5489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40099028" w14:textId="77777777" w:rsidTr="00341AFA">
        <w:tc>
          <w:tcPr>
            <w:tcW w:w="3330" w:type="dxa"/>
            <w:gridSpan w:val="2"/>
            <w:tcBorders>
              <w:top w:val="nil"/>
              <w:left w:val="nil"/>
              <w:bottom w:val="nil"/>
              <w:right w:val="nil"/>
            </w:tcBorders>
          </w:tcPr>
          <w:p w14:paraId="61E3FD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028193A3"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AN254</w:t>
            </w:r>
            <w:r w:rsidRPr="008A6917">
              <w:rPr>
                <w:rFonts w:ascii="Arial" w:hAnsi="Arial" w:cs="Arial"/>
                <w:color w:val="000000"/>
                <w:szCs w:val="24"/>
                <w:lang w:val="en-AU" w:eastAsia="en-US"/>
              </w:rPr>
              <w:fldChar w:fldCharType="end"/>
            </w:r>
          </w:p>
        </w:tc>
      </w:tr>
      <w:tr w:rsidR="00341AFA" w:rsidRPr="008A6917" w14:paraId="23640945" w14:textId="77777777" w:rsidTr="00341AFA">
        <w:trPr>
          <w:trHeight w:val="230"/>
        </w:trPr>
        <w:tc>
          <w:tcPr>
            <w:tcW w:w="3330" w:type="dxa"/>
            <w:gridSpan w:val="2"/>
            <w:tcBorders>
              <w:top w:val="nil"/>
              <w:left w:val="nil"/>
              <w:bottom w:val="nil"/>
              <w:right w:val="nil"/>
            </w:tcBorders>
          </w:tcPr>
          <w:p w14:paraId="49EC345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05A1988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bestaande alfanumerieke tekens waarin zich, evenwel niet aan het begin en aan het eind, een ‘@’ moet bevinden.</w:t>
            </w:r>
          </w:p>
        </w:tc>
      </w:tr>
      <w:tr w:rsidR="00341AFA" w:rsidRPr="008A6917" w14:paraId="7D013043" w14:textId="77777777" w:rsidTr="00341AFA">
        <w:trPr>
          <w:trHeight w:val="215"/>
        </w:trPr>
        <w:tc>
          <w:tcPr>
            <w:tcW w:w="3330" w:type="dxa"/>
            <w:gridSpan w:val="2"/>
            <w:tcBorders>
              <w:top w:val="nil"/>
              <w:left w:val="nil"/>
              <w:bottom w:val="nil"/>
              <w:right w:val="nil"/>
            </w:tcBorders>
          </w:tcPr>
          <w:p w14:paraId="4FC45A5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3ACA468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5834F36" w14:textId="77777777" w:rsidTr="00341AFA">
        <w:trPr>
          <w:trHeight w:val="230"/>
        </w:trPr>
        <w:tc>
          <w:tcPr>
            <w:tcW w:w="3330" w:type="dxa"/>
            <w:gridSpan w:val="2"/>
            <w:tcBorders>
              <w:top w:val="nil"/>
              <w:left w:val="nil"/>
              <w:bottom w:val="nil"/>
              <w:right w:val="nil"/>
            </w:tcBorders>
          </w:tcPr>
          <w:p w14:paraId="31A57E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34F3515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C353599" w14:textId="77777777" w:rsidTr="00341AFA">
        <w:trPr>
          <w:trHeight w:val="230"/>
        </w:trPr>
        <w:tc>
          <w:tcPr>
            <w:tcW w:w="3330" w:type="dxa"/>
            <w:gridSpan w:val="2"/>
            <w:tcBorders>
              <w:top w:val="nil"/>
              <w:left w:val="nil"/>
              <w:bottom w:val="nil"/>
              <w:right w:val="nil"/>
            </w:tcBorders>
          </w:tcPr>
          <w:p w14:paraId="4982D31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3AE7DDD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7B4685E" w14:textId="77777777" w:rsidTr="00341AFA">
        <w:trPr>
          <w:trHeight w:val="230"/>
        </w:trPr>
        <w:tc>
          <w:tcPr>
            <w:tcW w:w="3330" w:type="dxa"/>
            <w:gridSpan w:val="2"/>
            <w:tcBorders>
              <w:top w:val="nil"/>
              <w:left w:val="nil"/>
              <w:bottom w:val="nil"/>
              <w:right w:val="nil"/>
            </w:tcBorders>
          </w:tcPr>
          <w:p w14:paraId="505621E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135F3D0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F0AC48C" w14:textId="77777777" w:rsidTr="00341AFA">
        <w:trPr>
          <w:trHeight w:val="230"/>
        </w:trPr>
        <w:tc>
          <w:tcPr>
            <w:tcW w:w="3330" w:type="dxa"/>
            <w:gridSpan w:val="2"/>
            <w:tcBorders>
              <w:top w:val="nil"/>
              <w:left w:val="nil"/>
              <w:bottom w:val="nil"/>
              <w:right w:val="nil"/>
            </w:tcBorders>
          </w:tcPr>
          <w:p w14:paraId="6F14B48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085EFC8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33E1088" w14:textId="77777777" w:rsidTr="00341AFA">
        <w:tc>
          <w:tcPr>
            <w:tcW w:w="3330" w:type="dxa"/>
            <w:gridSpan w:val="2"/>
            <w:tcBorders>
              <w:top w:val="nil"/>
              <w:left w:val="nil"/>
              <w:bottom w:val="nil"/>
              <w:right w:val="nil"/>
            </w:tcBorders>
          </w:tcPr>
          <w:p w14:paraId="1B23123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2B7E9C4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E93A7FC" w14:textId="77777777" w:rsidTr="00341AFA">
        <w:trPr>
          <w:trHeight w:val="230"/>
        </w:trPr>
        <w:tc>
          <w:tcPr>
            <w:tcW w:w="3330" w:type="dxa"/>
            <w:gridSpan w:val="2"/>
            <w:tcBorders>
              <w:top w:val="nil"/>
              <w:left w:val="nil"/>
              <w:bottom w:val="nil"/>
              <w:right w:val="nil"/>
            </w:tcBorders>
          </w:tcPr>
          <w:p w14:paraId="6F0D08D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621945B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5E59A578" w14:textId="77777777" w:rsidTr="00341AFA">
        <w:trPr>
          <w:trHeight w:val="230"/>
        </w:trPr>
        <w:tc>
          <w:tcPr>
            <w:tcW w:w="3330" w:type="dxa"/>
            <w:gridSpan w:val="2"/>
            <w:tcBorders>
              <w:top w:val="nil"/>
              <w:left w:val="nil"/>
              <w:bottom w:val="nil"/>
              <w:right w:val="nil"/>
            </w:tcBorders>
          </w:tcPr>
          <w:p w14:paraId="01A0651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0152BE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438EA6A" w14:textId="77777777" w:rsidTr="00341AFA">
        <w:trPr>
          <w:trHeight w:val="230"/>
        </w:trPr>
        <w:tc>
          <w:tcPr>
            <w:tcW w:w="3330" w:type="dxa"/>
            <w:gridSpan w:val="2"/>
            <w:tcBorders>
              <w:top w:val="nil"/>
              <w:left w:val="nil"/>
              <w:bottom w:val="nil"/>
              <w:right w:val="nil"/>
            </w:tcBorders>
          </w:tcPr>
          <w:p w14:paraId="302DDA7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6A23386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081CFD62" w14:textId="77777777" w:rsidTr="00341AFA">
        <w:tc>
          <w:tcPr>
            <w:tcW w:w="9360" w:type="dxa"/>
            <w:gridSpan w:val="4"/>
            <w:tcBorders>
              <w:top w:val="nil"/>
              <w:left w:val="nil"/>
              <w:bottom w:val="nil"/>
              <w:right w:val="nil"/>
            </w:tcBorders>
          </w:tcPr>
          <w:p w14:paraId="7685DA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1B83AAE2" w14:textId="77777777" w:rsidTr="00341AFA">
        <w:tc>
          <w:tcPr>
            <w:tcW w:w="450" w:type="dxa"/>
            <w:tcBorders>
              <w:top w:val="nil"/>
              <w:left w:val="nil"/>
              <w:bottom w:val="nil"/>
              <w:right w:val="nil"/>
            </w:tcBorders>
          </w:tcPr>
          <w:p w14:paraId="5B313CC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0AF6075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attribuutsoort is overeenkomstig het attribuutsoort Subject.Emailadres.</w:t>
            </w:r>
          </w:p>
        </w:tc>
      </w:tr>
    </w:tbl>
    <w:bookmarkStart w:id="496" w:name="BKM_F17EE707_8A6A_483b_9ED7_204707E1F384"/>
    <w:bookmarkEnd w:id="496"/>
    <w:p w14:paraId="253F6EA1"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Functie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78F7CABB" w14:textId="77777777" w:rsidTr="00341AFA">
        <w:trPr>
          <w:trHeight w:val="230"/>
        </w:trPr>
        <w:tc>
          <w:tcPr>
            <w:tcW w:w="3330" w:type="dxa"/>
            <w:gridSpan w:val="2"/>
            <w:tcBorders>
              <w:top w:val="nil"/>
              <w:left w:val="nil"/>
              <w:bottom w:val="nil"/>
              <w:right w:val="nil"/>
            </w:tcBorders>
          </w:tcPr>
          <w:p w14:paraId="0D83D7C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15F8C29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Functie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034E96B2"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4D7A0615" w14:textId="77777777" w:rsidTr="00341AFA">
        <w:tc>
          <w:tcPr>
            <w:tcW w:w="3330" w:type="dxa"/>
            <w:gridSpan w:val="2"/>
            <w:tcBorders>
              <w:top w:val="nil"/>
              <w:left w:val="nil"/>
              <w:bottom w:val="nil"/>
              <w:right w:val="nil"/>
            </w:tcBorders>
          </w:tcPr>
          <w:p w14:paraId="55295E3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2F11807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661CD809" w14:textId="77777777" w:rsidTr="00341AFA">
        <w:tc>
          <w:tcPr>
            <w:tcW w:w="3330" w:type="dxa"/>
            <w:gridSpan w:val="2"/>
            <w:tcBorders>
              <w:top w:val="nil"/>
              <w:left w:val="nil"/>
              <w:bottom w:val="nil"/>
              <w:right w:val="nil"/>
            </w:tcBorders>
          </w:tcPr>
          <w:p w14:paraId="5D483DF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377D89D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0002</w:t>
            </w:r>
          </w:p>
        </w:tc>
      </w:tr>
      <w:tr w:rsidR="00341AFA" w:rsidRPr="008A6917" w14:paraId="5203AC97" w14:textId="77777777" w:rsidTr="00341AFA">
        <w:tc>
          <w:tcPr>
            <w:tcW w:w="3330" w:type="dxa"/>
            <w:gridSpan w:val="2"/>
            <w:tcBorders>
              <w:top w:val="nil"/>
              <w:left w:val="nil"/>
              <w:bottom w:val="nil"/>
              <w:right w:val="nil"/>
            </w:tcBorders>
          </w:tcPr>
          <w:p w14:paraId="7B98CB8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2FC5CAD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functie</w:t>
            </w:r>
            <w:r w:rsidRPr="008A6917">
              <w:rPr>
                <w:rFonts w:ascii="Arial" w:hAnsi="Arial" w:cs="Arial"/>
                <w:color w:val="000000"/>
                <w:szCs w:val="24"/>
                <w:lang w:val="en-AU" w:eastAsia="en-US"/>
              </w:rPr>
              <w:fldChar w:fldCharType="end"/>
            </w:r>
          </w:p>
        </w:tc>
      </w:tr>
      <w:tr w:rsidR="00341AFA" w:rsidRPr="008A6917" w14:paraId="48A668B1" w14:textId="77777777" w:rsidTr="00341AFA">
        <w:tc>
          <w:tcPr>
            <w:tcW w:w="3330" w:type="dxa"/>
            <w:gridSpan w:val="2"/>
            <w:tcBorders>
              <w:top w:val="nil"/>
              <w:left w:val="nil"/>
              <w:bottom w:val="nil"/>
              <w:right w:val="nil"/>
            </w:tcBorders>
          </w:tcPr>
          <w:p w14:paraId="7200FAD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Definitie </w:t>
            </w:r>
          </w:p>
        </w:tc>
        <w:tc>
          <w:tcPr>
            <w:tcW w:w="6030" w:type="dxa"/>
            <w:gridSpan w:val="2"/>
            <w:tcBorders>
              <w:top w:val="nil"/>
              <w:left w:val="nil"/>
              <w:bottom w:val="nil"/>
              <w:right w:val="nil"/>
            </w:tcBorders>
          </w:tcPr>
          <w:p w14:paraId="2AA2F53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aanduiding van de taken, rechten en plichten die de MEDEWERKER heeft of heeft gehad binnen de zaakbehandelende organisatie.</w:t>
            </w:r>
          </w:p>
        </w:tc>
      </w:tr>
      <w:tr w:rsidR="00341AFA" w:rsidRPr="008A6917" w14:paraId="0DABBFDB" w14:textId="77777777" w:rsidTr="00341AFA">
        <w:trPr>
          <w:trHeight w:val="230"/>
        </w:trPr>
        <w:tc>
          <w:tcPr>
            <w:tcW w:w="3330" w:type="dxa"/>
            <w:gridSpan w:val="2"/>
            <w:tcBorders>
              <w:top w:val="nil"/>
              <w:left w:val="nil"/>
              <w:bottom w:val="nil"/>
              <w:right w:val="nil"/>
            </w:tcBorders>
          </w:tcPr>
          <w:p w14:paraId="330B381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5074033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 aangepast door KING</w:t>
            </w:r>
          </w:p>
        </w:tc>
      </w:tr>
      <w:tr w:rsidR="00341AFA" w:rsidRPr="008A6917" w14:paraId="79B83967" w14:textId="77777777" w:rsidTr="00341AFA">
        <w:tc>
          <w:tcPr>
            <w:tcW w:w="3330" w:type="dxa"/>
            <w:gridSpan w:val="2"/>
            <w:tcBorders>
              <w:top w:val="nil"/>
              <w:left w:val="nil"/>
              <w:bottom w:val="nil"/>
              <w:right w:val="nil"/>
            </w:tcBorders>
          </w:tcPr>
          <w:p w14:paraId="10EBDF7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43E9C1A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07C255BF" w14:textId="77777777" w:rsidTr="00341AFA">
        <w:tc>
          <w:tcPr>
            <w:tcW w:w="3330" w:type="dxa"/>
            <w:gridSpan w:val="2"/>
            <w:tcBorders>
              <w:top w:val="nil"/>
              <w:left w:val="nil"/>
              <w:bottom w:val="nil"/>
              <w:right w:val="nil"/>
            </w:tcBorders>
          </w:tcPr>
          <w:p w14:paraId="2B7F14A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4548752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AN50</w:t>
            </w:r>
            <w:r w:rsidRPr="008A6917">
              <w:rPr>
                <w:rFonts w:ascii="Arial" w:hAnsi="Arial" w:cs="Arial"/>
                <w:color w:val="000000"/>
                <w:szCs w:val="24"/>
                <w:lang w:val="en-AU" w:eastAsia="en-US"/>
              </w:rPr>
              <w:fldChar w:fldCharType="end"/>
            </w:r>
          </w:p>
        </w:tc>
      </w:tr>
      <w:tr w:rsidR="00341AFA" w:rsidRPr="008A6917" w14:paraId="1433A3DF" w14:textId="77777777" w:rsidTr="00341AFA">
        <w:trPr>
          <w:trHeight w:val="230"/>
        </w:trPr>
        <w:tc>
          <w:tcPr>
            <w:tcW w:w="3330" w:type="dxa"/>
            <w:gridSpan w:val="2"/>
            <w:tcBorders>
              <w:top w:val="nil"/>
              <w:left w:val="nil"/>
              <w:bottom w:val="nil"/>
              <w:right w:val="nil"/>
            </w:tcBorders>
          </w:tcPr>
          <w:p w14:paraId="4560434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19029C5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14:paraId="5D021B54" w14:textId="77777777" w:rsidTr="00341AFA">
        <w:trPr>
          <w:trHeight w:val="215"/>
        </w:trPr>
        <w:tc>
          <w:tcPr>
            <w:tcW w:w="3330" w:type="dxa"/>
            <w:gridSpan w:val="2"/>
            <w:tcBorders>
              <w:top w:val="nil"/>
              <w:left w:val="nil"/>
              <w:bottom w:val="nil"/>
              <w:right w:val="nil"/>
            </w:tcBorders>
          </w:tcPr>
          <w:p w14:paraId="1C2270B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7049DF2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20E3C4C4" w14:textId="77777777" w:rsidTr="00341AFA">
        <w:trPr>
          <w:trHeight w:val="230"/>
        </w:trPr>
        <w:tc>
          <w:tcPr>
            <w:tcW w:w="3330" w:type="dxa"/>
            <w:gridSpan w:val="2"/>
            <w:tcBorders>
              <w:top w:val="nil"/>
              <w:left w:val="nil"/>
              <w:bottom w:val="nil"/>
              <w:right w:val="nil"/>
            </w:tcBorders>
          </w:tcPr>
          <w:p w14:paraId="34DF48A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74F2C7B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6D39428A" w14:textId="77777777" w:rsidTr="00341AFA">
        <w:trPr>
          <w:trHeight w:val="230"/>
        </w:trPr>
        <w:tc>
          <w:tcPr>
            <w:tcW w:w="3330" w:type="dxa"/>
            <w:gridSpan w:val="2"/>
            <w:tcBorders>
              <w:top w:val="nil"/>
              <w:left w:val="nil"/>
              <w:bottom w:val="nil"/>
              <w:right w:val="nil"/>
            </w:tcBorders>
          </w:tcPr>
          <w:p w14:paraId="5D00699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73DFD69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B384042" w14:textId="77777777" w:rsidTr="00341AFA">
        <w:trPr>
          <w:trHeight w:val="230"/>
        </w:trPr>
        <w:tc>
          <w:tcPr>
            <w:tcW w:w="3330" w:type="dxa"/>
            <w:gridSpan w:val="2"/>
            <w:tcBorders>
              <w:top w:val="nil"/>
              <w:left w:val="nil"/>
              <w:bottom w:val="nil"/>
              <w:right w:val="nil"/>
            </w:tcBorders>
          </w:tcPr>
          <w:p w14:paraId="48BA8B9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3788EEA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3796FEA" w14:textId="77777777" w:rsidTr="00341AFA">
        <w:trPr>
          <w:trHeight w:val="230"/>
        </w:trPr>
        <w:tc>
          <w:tcPr>
            <w:tcW w:w="3330" w:type="dxa"/>
            <w:gridSpan w:val="2"/>
            <w:tcBorders>
              <w:top w:val="nil"/>
              <w:left w:val="nil"/>
              <w:bottom w:val="nil"/>
              <w:right w:val="nil"/>
            </w:tcBorders>
          </w:tcPr>
          <w:p w14:paraId="5805D14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723B996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75D76D4" w14:textId="77777777" w:rsidTr="00341AFA">
        <w:tc>
          <w:tcPr>
            <w:tcW w:w="3330" w:type="dxa"/>
            <w:gridSpan w:val="2"/>
            <w:tcBorders>
              <w:top w:val="nil"/>
              <w:left w:val="nil"/>
              <w:bottom w:val="nil"/>
              <w:right w:val="nil"/>
            </w:tcBorders>
          </w:tcPr>
          <w:p w14:paraId="14C7605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3FC6C41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C1AA33C" w14:textId="77777777" w:rsidTr="00341AFA">
        <w:trPr>
          <w:trHeight w:val="230"/>
        </w:trPr>
        <w:tc>
          <w:tcPr>
            <w:tcW w:w="3330" w:type="dxa"/>
            <w:gridSpan w:val="2"/>
            <w:tcBorders>
              <w:top w:val="nil"/>
              <w:left w:val="nil"/>
              <w:bottom w:val="nil"/>
              <w:right w:val="nil"/>
            </w:tcBorders>
          </w:tcPr>
          <w:p w14:paraId="67A4800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2CCF69C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74F559D1" w14:textId="77777777" w:rsidTr="00341AFA">
        <w:trPr>
          <w:trHeight w:val="230"/>
        </w:trPr>
        <w:tc>
          <w:tcPr>
            <w:tcW w:w="3330" w:type="dxa"/>
            <w:gridSpan w:val="2"/>
            <w:tcBorders>
              <w:top w:val="nil"/>
              <w:left w:val="nil"/>
              <w:bottom w:val="nil"/>
              <w:right w:val="nil"/>
            </w:tcBorders>
          </w:tcPr>
          <w:p w14:paraId="14F4EC6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131DAFF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5239A589" w14:textId="77777777" w:rsidTr="00341AFA">
        <w:trPr>
          <w:trHeight w:val="230"/>
        </w:trPr>
        <w:tc>
          <w:tcPr>
            <w:tcW w:w="3330" w:type="dxa"/>
            <w:gridSpan w:val="2"/>
            <w:tcBorders>
              <w:top w:val="nil"/>
              <w:left w:val="nil"/>
              <w:bottom w:val="nil"/>
              <w:right w:val="nil"/>
            </w:tcBorders>
          </w:tcPr>
          <w:p w14:paraId="0383B02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6E085F3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22650BDD" w14:textId="77777777" w:rsidTr="00341AFA">
        <w:tc>
          <w:tcPr>
            <w:tcW w:w="9360" w:type="dxa"/>
            <w:gridSpan w:val="4"/>
            <w:tcBorders>
              <w:top w:val="nil"/>
              <w:left w:val="nil"/>
              <w:bottom w:val="nil"/>
              <w:right w:val="nil"/>
            </w:tcBorders>
          </w:tcPr>
          <w:p w14:paraId="0890499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557F8FC7" w14:textId="77777777" w:rsidTr="00341AFA">
        <w:tc>
          <w:tcPr>
            <w:tcW w:w="450" w:type="dxa"/>
            <w:tcBorders>
              <w:top w:val="nil"/>
              <w:left w:val="nil"/>
              <w:bottom w:val="nil"/>
              <w:right w:val="nil"/>
            </w:tcBorders>
          </w:tcPr>
          <w:p w14:paraId="1984F27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1C57205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Van dit attribuut wordt (materiele) historie vastgelegd aangezien het van belang is in welke hoedanigheid de medewerker een rol in een zaak heeft vervuld.</w:t>
            </w:r>
          </w:p>
        </w:tc>
      </w:tr>
    </w:tbl>
    <w:bookmarkStart w:id="497" w:name="BKM_AA40C186_C355_457e_99D9_24BE43B05301"/>
    <w:bookmarkEnd w:id="497"/>
    <w:p w14:paraId="19BBA2A8"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Geslachtsaanduiding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7C4F71CC" w14:textId="77777777" w:rsidTr="00341AFA">
        <w:trPr>
          <w:trHeight w:val="230"/>
        </w:trPr>
        <w:tc>
          <w:tcPr>
            <w:tcW w:w="3330" w:type="dxa"/>
            <w:gridSpan w:val="2"/>
            <w:tcBorders>
              <w:top w:val="nil"/>
              <w:left w:val="nil"/>
              <w:bottom w:val="nil"/>
              <w:right w:val="nil"/>
            </w:tcBorders>
          </w:tcPr>
          <w:p w14:paraId="4E5BC6F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31EC096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Geslachtsaanduiding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4732A0CB"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27535874" w14:textId="77777777" w:rsidTr="00341AFA">
        <w:tc>
          <w:tcPr>
            <w:tcW w:w="3330" w:type="dxa"/>
            <w:gridSpan w:val="2"/>
            <w:tcBorders>
              <w:top w:val="nil"/>
              <w:left w:val="nil"/>
              <w:bottom w:val="nil"/>
              <w:right w:val="nil"/>
            </w:tcBorders>
          </w:tcPr>
          <w:p w14:paraId="0ECD881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7DEA79E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05E30472" w14:textId="77777777" w:rsidTr="00341AFA">
        <w:tc>
          <w:tcPr>
            <w:tcW w:w="3330" w:type="dxa"/>
            <w:gridSpan w:val="2"/>
            <w:tcBorders>
              <w:top w:val="nil"/>
              <w:left w:val="nil"/>
              <w:bottom w:val="nil"/>
              <w:right w:val="nil"/>
            </w:tcBorders>
          </w:tcPr>
          <w:p w14:paraId="4375233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7FD412D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0410</w:t>
            </w:r>
          </w:p>
        </w:tc>
      </w:tr>
      <w:tr w:rsidR="00341AFA" w:rsidRPr="008A6917" w14:paraId="076F473A" w14:textId="77777777" w:rsidTr="00341AFA">
        <w:tc>
          <w:tcPr>
            <w:tcW w:w="3330" w:type="dxa"/>
            <w:gridSpan w:val="2"/>
            <w:tcBorders>
              <w:top w:val="nil"/>
              <w:left w:val="nil"/>
              <w:bottom w:val="nil"/>
              <w:right w:val="nil"/>
            </w:tcBorders>
          </w:tcPr>
          <w:p w14:paraId="712E2A2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131428D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geslachtsaanduiding</w:t>
            </w:r>
            <w:r w:rsidRPr="008A6917">
              <w:rPr>
                <w:rFonts w:ascii="Arial" w:hAnsi="Arial" w:cs="Arial"/>
                <w:color w:val="000000"/>
                <w:szCs w:val="24"/>
                <w:lang w:val="en-AU" w:eastAsia="en-US"/>
              </w:rPr>
              <w:fldChar w:fldCharType="end"/>
            </w:r>
          </w:p>
        </w:tc>
      </w:tr>
      <w:tr w:rsidR="00341AFA" w:rsidRPr="008A6917" w14:paraId="2CFC6D79" w14:textId="77777777" w:rsidTr="00341AFA">
        <w:tc>
          <w:tcPr>
            <w:tcW w:w="3330" w:type="dxa"/>
            <w:gridSpan w:val="2"/>
            <w:tcBorders>
              <w:top w:val="nil"/>
              <w:left w:val="nil"/>
              <w:bottom w:val="nil"/>
              <w:right w:val="nil"/>
            </w:tcBorders>
          </w:tcPr>
          <w:p w14:paraId="530C395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17016E9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aanduiding die aangeeft of de persoon een man of een vrouw is, of dat het geslacht nog onbekend is.</w:t>
            </w:r>
          </w:p>
        </w:tc>
      </w:tr>
      <w:tr w:rsidR="00341AFA" w:rsidRPr="008A6917" w14:paraId="1C0B0683" w14:textId="77777777" w:rsidTr="00341AFA">
        <w:trPr>
          <w:trHeight w:val="230"/>
        </w:trPr>
        <w:tc>
          <w:tcPr>
            <w:tcW w:w="3330" w:type="dxa"/>
            <w:gridSpan w:val="2"/>
            <w:tcBorders>
              <w:top w:val="nil"/>
              <w:left w:val="nil"/>
              <w:bottom w:val="nil"/>
              <w:right w:val="nil"/>
            </w:tcBorders>
          </w:tcPr>
          <w:p w14:paraId="6B0093E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1036A95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6AA10377" w14:textId="77777777" w:rsidTr="00341AFA">
        <w:tc>
          <w:tcPr>
            <w:tcW w:w="3330" w:type="dxa"/>
            <w:gridSpan w:val="2"/>
            <w:tcBorders>
              <w:top w:val="nil"/>
              <w:left w:val="nil"/>
              <w:bottom w:val="nil"/>
              <w:right w:val="nil"/>
            </w:tcBorders>
          </w:tcPr>
          <w:p w14:paraId="6E0580E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642E989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7AFB83A8" w14:textId="77777777" w:rsidTr="00341AFA">
        <w:tc>
          <w:tcPr>
            <w:tcW w:w="3330" w:type="dxa"/>
            <w:gridSpan w:val="2"/>
            <w:tcBorders>
              <w:top w:val="nil"/>
              <w:left w:val="nil"/>
              <w:bottom w:val="nil"/>
              <w:right w:val="nil"/>
            </w:tcBorders>
          </w:tcPr>
          <w:p w14:paraId="3E0EDC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5B3E2AC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A1</w:t>
            </w:r>
            <w:r w:rsidRPr="008A6917">
              <w:rPr>
                <w:rFonts w:ascii="Arial" w:hAnsi="Arial" w:cs="Arial"/>
                <w:color w:val="000000"/>
                <w:szCs w:val="24"/>
                <w:lang w:val="en-AU" w:eastAsia="en-US"/>
              </w:rPr>
              <w:fldChar w:fldCharType="end"/>
            </w:r>
          </w:p>
        </w:tc>
      </w:tr>
      <w:tr w:rsidR="00341AFA" w:rsidRPr="008A6917" w14:paraId="1E932202" w14:textId="77777777" w:rsidTr="00341AFA">
        <w:trPr>
          <w:trHeight w:val="230"/>
        </w:trPr>
        <w:tc>
          <w:tcPr>
            <w:tcW w:w="3330" w:type="dxa"/>
            <w:gridSpan w:val="2"/>
            <w:tcBorders>
              <w:top w:val="nil"/>
              <w:left w:val="nil"/>
              <w:bottom w:val="nil"/>
              <w:right w:val="nil"/>
            </w:tcBorders>
          </w:tcPr>
          <w:p w14:paraId="1DF6B7C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1CF5D90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Zie gelijknamige enumeratie.</w:t>
            </w:r>
          </w:p>
        </w:tc>
      </w:tr>
      <w:tr w:rsidR="00341AFA" w:rsidRPr="008A6917" w14:paraId="04052575" w14:textId="77777777" w:rsidTr="00341AFA">
        <w:trPr>
          <w:trHeight w:val="215"/>
        </w:trPr>
        <w:tc>
          <w:tcPr>
            <w:tcW w:w="3330" w:type="dxa"/>
            <w:gridSpan w:val="2"/>
            <w:tcBorders>
              <w:top w:val="nil"/>
              <w:left w:val="nil"/>
              <w:bottom w:val="nil"/>
              <w:right w:val="nil"/>
            </w:tcBorders>
          </w:tcPr>
          <w:p w14:paraId="0D8C590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5C3F50A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77D78A4" w14:textId="77777777" w:rsidTr="00341AFA">
        <w:trPr>
          <w:trHeight w:val="230"/>
        </w:trPr>
        <w:tc>
          <w:tcPr>
            <w:tcW w:w="3330" w:type="dxa"/>
            <w:gridSpan w:val="2"/>
            <w:tcBorders>
              <w:top w:val="nil"/>
              <w:left w:val="nil"/>
              <w:bottom w:val="nil"/>
              <w:right w:val="nil"/>
            </w:tcBorders>
          </w:tcPr>
          <w:p w14:paraId="547A9B5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7EA7693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E40B603" w14:textId="77777777" w:rsidTr="00341AFA">
        <w:trPr>
          <w:trHeight w:val="230"/>
        </w:trPr>
        <w:tc>
          <w:tcPr>
            <w:tcW w:w="3330" w:type="dxa"/>
            <w:gridSpan w:val="2"/>
            <w:tcBorders>
              <w:top w:val="nil"/>
              <w:left w:val="nil"/>
              <w:bottom w:val="nil"/>
              <w:right w:val="nil"/>
            </w:tcBorders>
          </w:tcPr>
          <w:p w14:paraId="238A150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035490B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7013958" w14:textId="77777777" w:rsidTr="00341AFA">
        <w:trPr>
          <w:trHeight w:val="230"/>
        </w:trPr>
        <w:tc>
          <w:tcPr>
            <w:tcW w:w="3330" w:type="dxa"/>
            <w:gridSpan w:val="2"/>
            <w:tcBorders>
              <w:top w:val="nil"/>
              <w:left w:val="nil"/>
              <w:bottom w:val="nil"/>
              <w:right w:val="nil"/>
            </w:tcBorders>
          </w:tcPr>
          <w:p w14:paraId="739382C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7D0C2C0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E9CD7F8" w14:textId="77777777" w:rsidTr="00341AFA">
        <w:trPr>
          <w:trHeight w:val="230"/>
        </w:trPr>
        <w:tc>
          <w:tcPr>
            <w:tcW w:w="3330" w:type="dxa"/>
            <w:gridSpan w:val="2"/>
            <w:tcBorders>
              <w:top w:val="nil"/>
              <w:left w:val="nil"/>
              <w:bottom w:val="nil"/>
              <w:right w:val="nil"/>
            </w:tcBorders>
          </w:tcPr>
          <w:p w14:paraId="6501BF1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0F0D5C5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964AA45" w14:textId="77777777" w:rsidTr="00341AFA">
        <w:tc>
          <w:tcPr>
            <w:tcW w:w="3330" w:type="dxa"/>
            <w:gridSpan w:val="2"/>
            <w:tcBorders>
              <w:top w:val="nil"/>
              <w:left w:val="nil"/>
              <w:bottom w:val="nil"/>
              <w:right w:val="nil"/>
            </w:tcBorders>
          </w:tcPr>
          <w:p w14:paraId="3215EE7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0E69BC2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58D03CD" w14:textId="77777777" w:rsidTr="00341AFA">
        <w:trPr>
          <w:trHeight w:val="230"/>
        </w:trPr>
        <w:tc>
          <w:tcPr>
            <w:tcW w:w="3330" w:type="dxa"/>
            <w:gridSpan w:val="2"/>
            <w:tcBorders>
              <w:top w:val="nil"/>
              <w:left w:val="nil"/>
              <w:bottom w:val="nil"/>
              <w:right w:val="nil"/>
            </w:tcBorders>
          </w:tcPr>
          <w:p w14:paraId="75E4DB1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67B5691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375C199D" w14:textId="77777777" w:rsidTr="00341AFA">
        <w:trPr>
          <w:trHeight w:val="230"/>
        </w:trPr>
        <w:tc>
          <w:tcPr>
            <w:tcW w:w="3330" w:type="dxa"/>
            <w:gridSpan w:val="2"/>
            <w:tcBorders>
              <w:top w:val="nil"/>
              <w:left w:val="nil"/>
              <w:bottom w:val="nil"/>
              <w:right w:val="nil"/>
            </w:tcBorders>
          </w:tcPr>
          <w:p w14:paraId="7DD799A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532E6EC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0A8A24D4" w14:textId="77777777" w:rsidTr="00341AFA">
        <w:trPr>
          <w:trHeight w:val="230"/>
        </w:trPr>
        <w:tc>
          <w:tcPr>
            <w:tcW w:w="3330" w:type="dxa"/>
            <w:gridSpan w:val="2"/>
            <w:tcBorders>
              <w:top w:val="nil"/>
              <w:left w:val="nil"/>
              <w:bottom w:val="nil"/>
              <w:right w:val="nil"/>
            </w:tcBorders>
          </w:tcPr>
          <w:p w14:paraId="634F6FA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797B4EC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328096B0" w14:textId="77777777" w:rsidTr="00341AFA">
        <w:tc>
          <w:tcPr>
            <w:tcW w:w="9360" w:type="dxa"/>
            <w:gridSpan w:val="4"/>
            <w:tcBorders>
              <w:top w:val="nil"/>
              <w:left w:val="nil"/>
              <w:bottom w:val="nil"/>
              <w:right w:val="nil"/>
            </w:tcBorders>
          </w:tcPr>
          <w:p w14:paraId="70B3884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688E6AAE" w14:textId="77777777" w:rsidTr="00341AFA">
        <w:tc>
          <w:tcPr>
            <w:tcW w:w="450" w:type="dxa"/>
            <w:tcBorders>
              <w:top w:val="nil"/>
              <w:left w:val="nil"/>
              <w:bottom w:val="nil"/>
              <w:right w:val="nil"/>
            </w:tcBorders>
          </w:tcPr>
          <w:p w14:paraId="0A21B81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4A9F9E7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attribuutsoort is overeenkomstig het attribuutsoort NatuurlijkPersoon.Geslachtsaanduiding</w:t>
            </w:r>
          </w:p>
        </w:tc>
      </w:tr>
    </w:tbl>
    <w:bookmarkStart w:id="498" w:name="BKM_C59B1A14_1E2F_4a54_B273_6D4C84713390"/>
    <w:bookmarkEnd w:id="498"/>
    <w:p w14:paraId="3A9F8B4C"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Medewerkertoelichting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05295D6D" w14:textId="77777777" w:rsidTr="00341AFA">
        <w:trPr>
          <w:trHeight w:val="230"/>
        </w:trPr>
        <w:tc>
          <w:tcPr>
            <w:tcW w:w="3330" w:type="dxa"/>
            <w:gridSpan w:val="2"/>
            <w:tcBorders>
              <w:top w:val="nil"/>
              <w:left w:val="nil"/>
              <w:bottom w:val="nil"/>
              <w:right w:val="nil"/>
            </w:tcBorders>
          </w:tcPr>
          <w:p w14:paraId="15AFC6A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136447D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Medewerkertoelichting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0925AB4D"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01DEF47C" w14:textId="77777777" w:rsidTr="00341AFA">
        <w:tc>
          <w:tcPr>
            <w:tcW w:w="3330" w:type="dxa"/>
            <w:gridSpan w:val="2"/>
            <w:tcBorders>
              <w:top w:val="nil"/>
              <w:left w:val="nil"/>
              <w:bottom w:val="nil"/>
              <w:right w:val="nil"/>
            </w:tcBorders>
          </w:tcPr>
          <w:p w14:paraId="1EF1D7C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3EEF6AB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33C7587D" w14:textId="77777777" w:rsidTr="00341AFA">
        <w:tc>
          <w:tcPr>
            <w:tcW w:w="3330" w:type="dxa"/>
            <w:gridSpan w:val="2"/>
            <w:tcBorders>
              <w:top w:val="nil"/>
              <w:left w:val="nil"/>
              <w:bottom w:val="nil"/>
              <w:right w:val="nil"/>
            </w:tcBorders>
          </w:tcPr>
          <w:p w14:paraId="6155FD6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3AE665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0007</w:t>
            </w:r>
          </w:p>
        </w:tc>
      </w:tr>
      <w:tr w:rsidR="00341AFA" w:rsidRPr="008A6917" w14:paraId="73135142" w14:textId="77777777" w:rsidTr="00341AFA">
        <w:tc>
          <w:tcPr>
            <w:tcW w:w="3330" w:type="dxa"/>
            <w:gridSpan w:val="2"/>
            <w:tcBorders>
              <w:top w:val="nil"/>
              <w:left w:val="nil"/>
              <w:bottom w:val="nil"/>
              <w:right w:val="nil"/>
            </w:tcBorders>
          </w:tcPr>
          <w:p w14:paraId="019A802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1F32988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toelichting</w:t>
            </w:r>
            <w:r w:rsidRPr="008A6917">
              <w:rPr>
                <w:rFonts w:ascii="Arial" w:hAnsi="Arial" w:cs="Arial"/>
                <w:color w:val="000000"/>
                <w:szCs w:val="24"/>
                <w:lang w:val="en-AU" w:eastAsia="en-US"/>
              </w:rPr>
              <w:fldChar w:fldCharType="end"/>
            </w:r>
          </w:p>
        </w:tc>
      </w:tr>
      <w:tr w:rsidR="00341AFA" w:rsidRPr="008A6917" w14:paraId="3C00CAA7" w14:textId="77777777" w:rsidTr="00341AFA">
        <w:tc>
          <w:tcPr>
            <w:tcW w:w="3330" w:type="dxa"/>
            <w:gridSpan w:val="2"/>
            <w:tcBorders>
              <w:top w:val="nil"/>
              <w:left w:val="nil"/>
              <w:bottom w:val="nil"/>
              <w:right w:val="nil"/>
            </w:tcBorders>
          </w:tcPr>
          <w:p w14:paraId="472135D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601C62A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Toelichting bij en/of over de MEDEWERKER.</w:t>
            </w:r>
          </w:p>
        </w:tc>
      </w:tr>
      <w:tr w:rsidR="00341AFA" w:rsidRPr="008A6917" w14:paraId="7E6CE43E" w14:textId="77777777" w:rsidTr="00341AFA">
        <w:trPr>
          <w:trHeight w:val="230"/>
        </w:trPr>
        <w:tc>
          <w:tcPr>
            <w:tcW w:w="3330" w:type="dxa"/>
            <w:gridSpan w:val="2"/>
            <w:tcBorders>
              <w:top w:val="nil"/>
              <w:left w:val="nil"/>
              <w:bottom w:val="nil"/>
              <w:right w:val="nil"/>
            </w:tcBorders>
          </w:tcPr>
          <w:p w14:paraId="056B2E6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7BE0E98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00173E32" w14:textId="77777777" w:rsidTr="00341AFA">
        <w:tc>
          <w:tcPr>
            <w:tcW w:w="3330" w:type="dxa"/>
            <w:gridSpan w:val="2"/>
            <w:tcBorders>
              <w:top w:val="nil"/>
              <w:left w:val="nil"/>
              <w:bottom w:val="nil"/>
              <w:right w:val="nil"/>
            </w:tcBorders>
          </w:tcPr>
          <w:p w14:paraId="327D21E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058951E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0195DE4D" w14:textId="77777777" w:rsidTr="00341AFA">
        <w:tc>
          <w:tcPr>
            <w:tcW w:w="3330" w:type="dxa"/>
            <w:gridSpan w:val="2"/>
            <w:tcBorders>
              <w:top w:val="nil"/>
              <w:left w:val="nil"/>
              <w:bottom w:val="nil"/>
              <w:right w:val="nil"/>
            </w:tcBorders>
          </w:tcPr>
          <w:p w14:paraId="16B9B7A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Formaat </w:t>
            </w:r>
          </w:p>
        </w:tc>
        <w:tc>
          <w:tcPr>
            <w:tcW w:w="6030" w:type="dxa"/>
            <w:gridSpan w:val="2"/>
            <w:tcBorders>
              <w:top w:val="nil"/>
              <w:left w:val="nil"/>
              <w:bottom w:val="nil"/>
              <w:right w:val="nil"/>
            </w:tcBorders>
          </w:tcPr>
          <w:p w14:paraId="6DC6E04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AN1000</w:t>
            </w:r>
            <w:r w:rsidRPr="008A6917">
              <w:rPr>
                <w:rFonts w:ascii="Arial" w:hAnsi="Arial" w:cs="Arial"/>
                <w:color w:val="000000"/>
                <w:szCs w:val="24"/>
                <w:lang w:val="en-AU" w:eastAsia="en-US"/>
              </w:rPr>
              <w:fldChar w:fldCharType="end"/>
            </w:r>
          </w:p>
        </w:tc>
      </w:tr>
      <w:tr w:rsidR="00341AFA" w:rsidRPr="008A6917" w14:paraId="79AEC5A2" w14:textId="77777777" w:rsidTr="00341AFA">
        <w:trPr>
          <w:trHeight w:val="230"/>
        </w:trPr>
        <w:tc>
          <w:tcPr>
            <w:tcW w:w="3330" w:type="dxa"/>
            <w:gridSpan w:val="2"/>
            <w:tcBorders>
              <w:top w:val="nil"/>
              <w:left w:val="nil"/>
              <w:bottom w:val="nil"/>
              <w:right w:val="nil"/>
            </w:tcBorders>
          </w:tcPr>
          <w:p w14:paraId="6D7DD2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0EFC21F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14:paraId="79F462C4" w14:textId="77777777" w:rsidTr="00341AFA">
        <w:trPr>
          <w:trHeight w:val="215"/>
        </w:trPr>
        <w:tc>
          <w:tcPr>
            <w:tcW w:w="3330" w:type="dxa"/>
            <w:gridSpan w:val="2"/>
            <w:tcBorders>
              <w:top w:val="nil"/>
              <w:left w:val="nil"/>
              <w:bottom w:val="nil"/>
              <w:right w:val="nil"/>
            </w:tcBorders>
          </w:tcPr>
          <w:p w14:paraId="40E0C2B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099A27C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71E543D" w14:textId="77777777" w:rsidTr="00341AFA">
        <w:trPr>
          <w:trHeight w:val="230"/>
        </w:trPr>
        <w:tc>
          <w:tcPr>
            <w:tcW w:w="3330" w:type="dxa"/>
            <w:gridSpan w:val="2"/>
            <w:tcBorders>
              <w:top w:val="nil"/>
              <w:left w:val="nil"/>
              <w:bottom w:val="nil"/>
              <w:right w:val="nil"/>
            </w:tcBorders>
          </w:tcPr>
          <w:p w14:paraId="2F7DEDD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0D1B307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DF0D210" w14:textId="77777777" w:rsidTr="00341AFA">
        <w:trPr>
          <w:trHeight w:val="230"/>
        </w:trPr>
        <w:tc>
          <w:tcPr>
            <w:tcW w:w="3330" w:type="dxa"/>
            <w:gridSpan w:val="2"/>
            <w:tcBorders>
              <w:top w:val="nil"/>
              <w:left w:val="nil"/>
              <w:bottom w:val="nil"/>
              <w:right w:val="nil"/>
            </w:tcBorders>
          </w:tcPr>
          <w:p w14:paraId="1192854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3D1085F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709CEE4" w14:textId="77777777" w:rsidTr="00341AFA">
        <w:trPr>
          <w:trHeight w:val="230"/>
        </w:trPr>
        <w:tc>
          <w:tcPr>
            <w:tcW w:w="3330" w:type="dxa"/>
            <w:gridSpan w:val="2"/>
            <w:tcBorders>
              <w:top w:val="nil"/>
              <w:left w:val="nil"/>
              <w:bottom w:val="nil"/>
              <w:right w:val="nil"/>
            </w:tcBorders>
          </w:tcPr>
          <w:p w14:paraId="5AB78E8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4EE374E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AD60587" w14:textId="77777777" w:rsidTr="00341AFA">
        <w:trPr>
          <w:trHeight w:val="230"/>
        </w:trPr>
        <w:tc>
          <w:tcPr>
            <w:tcW w:w="3330" w:type="dxa"/>
            <w:gridSpan w:val="2"/>
            <w:tcBorders>
              <w:top w:val="nil"/>
              <w:left w:val="nil"/>
              <w:bottom w:val="nil"/>
              <w:right w:val="nil"/>
            </w:tcBorders>
          </w:tcPr>
          <w:p w14:paraId="1E52C10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67C4900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B485721" w14:textId="77777777" w:rsidTr="00341AFA">
        <w:tc>
          <w:tcPr>
            <w:tcW w:w="3330" w:type="dxa"/>
            <w:gridSpan w:val="2"/>
            <w:tcBorders>
              <w:top w:val="nil"/>
              <w:left w:val="nil"/>
              <w:bottom w:val="nil"/>
              <w:right w:val="nil"/>
            </w:tcBorders>
          </w:tcPr>
          <w:p w14:paraId="7F9EF39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0FF3E94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78C920D" w14:textId="77777777" w:rsidTr="00341AFA">
        <w:trPr>
          <w:trHeight w:val="230"/>
        </w:trPr>
        <w:tc>
          <w:tcPr>
            <w:tcW w:w="3330" w:type="dxa"/>
            <w:gridSpan w:val="2"/>
            <w:tcBorders>
              <w:top w:val="nil"/>
              <w:left w:val="nil"/>
              <w:bottom w:val="nil"/>
              <w:right w:val="nil"/>
            </w:tcBorders>
          </w:tcPr>
          <w:p w14:paraId="414351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4EA4E90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081E6690" w14:textId="77777777" w:rsidTr="00341AFA">
        <w:trPr>
          <w:trHeight w:val="230"/>
        </w:trPr>
        <w:tc>
          <w:tcPr>
            <w:tcW w:w="3330" w:type="dxa"/>
            <w:gridSpan w:val="2"/>
            <w:tcBorders>
              <w:top w:val="nil"/>
              <w:left w:val="nil"/>
              <w:bottom w:val="nil"/>
              <w:right w:val="nil"/>
            </w:tcBorders>
          </w:tcPr>
          <w:p w14:paraId="56CBD4C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64AE271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05ED1291" w14:textId="77777777" w:rsidTr="00341AFA">
        <w:trPr>
          <w:trHeight w:val="230"/>
        </w:trPr>
        <w:tc>
          <w:tcPr>
            <w:tcW w:w="3330" w:type="dxa"/>
            <w:gridSpan w:val="2"/>
            <w:tcBorders>
              <w:top w:val="nil"/>
              <w:left w:val="nil"/>
              <w:bottom w:val="nil"/>
              <w:right w:val="nil"/>
            </w:tcBorders>
          </w:tcPr>
          <w:p w14:paraId="1151678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7AFE396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2E6CC0CE" w14:textId="77777777" w:rsidTr="00341AFA">
        <w:tc>
          <w:tcPr>
            <w:tcW w:w="9360" w:type="dxa"/>
            <w:gridSpan w:val="4"/>
            <w:tcBorders>
              <w:top w:val="nil"/>
              <w:left w:val="nil"/>
              <w:bottom w:val="nil"/>
              <w:right w:val="nil"/>
            </w:tcBorders>
          </w:tcPr>
          <w:p w14:paraId="72EDF8C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05672646" w14:textId="77777777" w:rsidTr="00341AFA">
        <w:tc>
          <w:tcPr>
            <w:tcW w:w="450" w:type="dxa"/>
            <w:tcBorders>
              <w:top w:val="nil"/>
              <w:left w:val="nil"/>
              <w:bottom w:val="nil"/>
              <w:right w:val="nil"/>
            </w:tcBorders>
          </w:tcPr>
          <w:p w14:paraId="1D2D7D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753ECDB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499" w:name="BKM_A7726010_7E58_40b6_9523_A4CC9844F5DD"/>
    <w:bookmarkEnd w:id="499"/>
    <w:p w14:paraId="61340CD7"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Roepnaam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49333CBD" w14:textId="77777777" w:rsidTr="00341AFA">
        <w:trPr>
          <w:trHeight w:val="230"/>
        </w:trPr>
        <w:tc>
          <w:tcPr>
            <w:tcW w:w="3330" w:type="dxa"/>
            <w:gridSpan w:val="2"/>
            <w:tcBorders>
              <w:top w:val="nil"/>
              <w:left w:val="nil"/>
              <w:bottom w:val="nil"/>
              <w:right w:val="nil"/>
            </w:tcBorders>
          </w:tcPr>
          <w:p w14:paraId="24DD83E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6119E8B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Roepnaam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3A00BBD9"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04415223" w14:textId="77777777" w:rsidTr="00341AFA">
        <w:tc>
          <w:tcPr>
            <w:tcW w:w="3330" w:type="dxa"/>
            <w:gridSpan w:val="2"/>
            <w:tcBorders>
              <w:top w:val="nil"/>
              <w:left w:val="nil"/>
              <w:bottom w:val="nil"/>
              <w:right w:val="nil"/>
            </w:tcBorders>
          </w:tcPr>
          <w:p w14:paraId="4DADEE6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249F09A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42FBBB23" w14:textId="77777777" w:rsidTr="00341AFA">
        <w:tc>
          <w:tcPr>
            <w:tcW w:w="3330" w:type="dxa"/>
            <w:gridSpan w:val="2"/>
            <w:tcBorders>
              <w:top w:val="nil"/>
              <w:left w:val="nil"/>
              <w:bottom w:val="nil"/>
              <w:right w:val="nil"/>
            </w:tcBorders>
          </w:tcPr>
          <w:p w14:paraId="58F8CAB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5B861C6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0005</w:t>
            </w:r>
          </w:p>
        </w:tc>
      </w:tr>
      <w:tr w:rsidR="00341AFA" w:rsidRPr="008A6917" w14:paraId="1DA2DE38" w14:textId="77777777" w:rsidTr="00341AFA">
        <w:tc>
          <w:tcPr>
            <w:tcW w:w="3330" w:type="dxa"/>
            <w:gridSpan w:val="2"/>
            <w:tcBorders>
              <w:top w:val="nil"/>
              <w:left w:val="nil"/>
              <w:bottom w:val="nil"/>
              <w:right w:val="nil"/>
            </w:tcBorders>
          </w:tcPr>
          <w:p w14:paraId="4E46F7E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13A0DF4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roepnaam</w:t>
            </w:r>
            <w:r w:rsidRPr="008A6917">
              <w:rPr>
                <w:rFonts w:ascii="Arial" w:hAnsi="Arial" w:cs="Arial"/>
                <w:color w:val="000000"/>
                <w:szCs w:val="24"/>
                <w:lang w:val="en-AU" w:eastAsia="en-US"/>
              </w:rPr>
              <w:fldChar w:fldCharType="end"/>
            </w:r>
          </w:p>
        </w:tc>
      </w:tr>
      <w:tr w:rsidR="00341AFA" w:rsidRPr="008A6917" w14:paraId="13B19C06" w14:textId="77777777" w:rsidTr="00341AFA">
        <w:tc>
          <w:tcPr>
            <w:tcW w:w="3330" w:type="dxa"/>
            <w:gridSpan w:val="2"/>
            <w:tcBorders>
              <w:top w:val="nil"/>
              <w:left w:val="nil"/>
              <w:bottom w:val="nil"/>
              <w:right w:val="nil"/>
            </w:tcBorders>
          </w:tcPr>
          <w:p w14:paraId="0C33D70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3BCBC78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Naam waarmee de werknemer wordt aangesproken.</w:t>
            </w:r>
          </w:p>
        </w:tc>
      </w:tr>
      <w:tr w:rsidR="00341AFA" w:rsidRPr="008A6917" w14:paraId="059CB8FD" w14:textId="77777777" w:rsidTr="00341AFA">
        <w:trPr>
          <w:trHeight w:val="230"/>
        </w:trPr>
        <w:tc>
          <w:tcPr>
            <w:tcW w:w="3330" w:type="dxa"/>
            <w:gridSpan w:val="2"/>
            <w:tcBorders>
              <w:top w:val="nil"/>
              <w:left w:val="nil"/>
              <w:bottom w:val="nil"/>
              <w:right w:val="nil"/>
            </w:tcBorders>
          </w:tcPr>
          <w:p w14:paraId="1FBB44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6E4C712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053AC55A" w14:textId="77777777" w:rsidTr="00341AFA">
        <w:tc>
          <w:tcPr>
            <w:tcW w:w="3330" w:type="dxa"/>
            <w:gridSpan w:val="2"/>
            <w:tcBorders>
              <w:top w:val="nil"/>
              <w:left w:val="nil"/>
              <w:bottom w:val="nil"/>
              <w:right w:val="nil"/>
            </w:tcBorders>
          </w:tcPr>
          <w:p w14:paraId="687165C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615B438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79CDF91D" w14:textId="77777777" w:rsidTr="00341AFA">
        <w:tc>
          <w:tcPr>
            <w:tcW w:w="3330" w:type="dxa"/>
            <w:gridSpan w:val="2"/>
            <w:tcBorders>
              <w:top w:val="nil"/>
              <w:left w:val="nil"/>
              <w:bottom w:val="nil"/>
              <w:right w:val="nil"/>
            </w:tcBorders>
          </w:tcPr>
          <w:p w14:paraId="3AB1B45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4E60FCC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AN30</w:t>
            </w:r>
            <w:r w:rsidRPr="008A6917">
              <w:rPr>
                <w:rFonts w:ascii="Arial" w:hAnsi="Arial" w:cs="Arial"/>
                <w:color w:val="000000"/>
                <w:szCs w:val="24"/>
                <w:lang w:val="en-AU" w:eastAsia="en-US"/>
              </w:rPr>
              <w:fldChar w:fldCharType="end"/>
            </w:r>
          </w:p>
        </w:tc>
      </w:tr>
      <w:tr w:rsidR="00341AFA" w:rsidRPr="008A6917" w14:paraId="596449AF" w14:textId="77777777" w:rsidTr="00341AFA">
        <w:trPr>
          <w:trHeight w:val="230"/>
        </w:trPr>
        <w:tc>
          <w:tcPr>
            <w:tcW w:w="3330" w:type="dxa"/>
            <w:gridSpan w:val="2"/>
            <w:tcBorders>
              <w:top w:val="nil"/>
              <w:left w:val="nil"/>
              <w:bottom w:val="nil"/>
              <w:right w:val="nil"/>
            </w:tcBorders>
          </w:tcPr>
          <w:p w14:paraId="6DDACEC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7E3BDB9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Waardenverzameling: alle alfanumerieke tekens</w:t>
            </w:r>
          </w:p>
        </w:tc>
      </w:tr>
      <w:tr w:rsidR="00341AFA" w:rsidRPr="008A6917" w14:paraId="01447322" w14:textId="77777777" w:rsidTr="00341AFA">
        <w:trPr>
          <w:trHeight w:val="215"/>
        </w:trPr>
        <w:tc>
          <w:tcPr>
            <w:tcW w:w="3330" w:type="dxa"/>
            <w:gridSpan w:val="2"/>
            <w:tcBorders>
              <w:top w:val="nil"/>
              <w:left w:val="nil"/>
              <w:bottom w:val="nil"/>
              <w:right w:val="nil"/>
            </w:tcBorders>
          </w:tcPr>
          <w:p w14:paraId="776B94F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753EB22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DD856CB" w14:textId="77777777" w:rsidTr="00341AFA">
        <w:trPr>
          <w:trHeight w:val="230"/>
        </w:trPr>
        <w:tc>
          <w:tcPr>
            <w:tcW w:w="3330" w:type="dxa"/>
            <w:gridSpan w:val="2"/>
            <w:tcBorders>
              <w:top w:val="nil"/>
              <w:left w:val="nil"/>
              <w:bottom w:val="nil"/>
              <w:right w:val="nil"/>
            </w:tcBorders>
          </w:tcPr>
          <w:p w14:paraId="3A019C6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6ADA902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106CA19" w14:textId="77777777" w:rsidTr="00341AFA">
        <w:trPr>
          <w:trHeight w:val="230"/>
        </w:trPr>
        <w:tc>
          <w:tcPr>
            <w:tcW w:w="3330" w:type="dxa"/>
            <w:gridSpan w:val="2"/>
            <w:tcBorders>
              <w:top w:val="nil"/>
              <w:left w:val="nil"/>
              <w:bottom w:val="nil"/>
              <w:right w:val="nil"/>
            </w:tcBorders>
          </w:tcPr>
          <w:p w14:paraId="4F86A00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7AB7320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18BA936" w14:textId="77777777" w:rsidTr="00341AFA">
        <w:trPr>
          <w:trHeight w:val="230"/>
        </w:trPr>
        <w:tc>
          <w:tcPr>
            <w:tcW w:w="3330" w:type="dxa"/>
            <w:gridSpan w:val="2"/>
            <w:tcBorders>
              <w:top w:val="nil"/>
              <w:left w:val="nil"/>
              <w:bottom w:val="nil"/>
              <w:right w:val="nil"/>
            </w:tcBorders>
          </w:tcPr>
          <w:p w14:paraId="5C840AA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5099A63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C1B73D7" w14:textId="77777777" w:rsidTr="00341AFA">
        <w:trPr>
          <w:trHeight w:val="230"/>
        </w:trPr>
        <w:tc>
          <w:tcPr>
            <w:tcW w:w="3330" w:type="dxa"/>
            <w:gridSpan w:val="2"/>
            <w:tcBorders>
              <w:top w:val="nil"/>
              <w:left w:val="nil"/>
              <w:bottom w:val="nil"/>
              <w:right w:val="nil"/>
            </w:tcBorders>
          </w:tcPr>
          <w:p w14:paraId="55E74CC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2579C8D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5033464" w14:textId="77777777" w:rsidTr="00341AFA">
        <w:tc>
          <w:tcPr>
            <w:tcW w:w="3330" w:type="dxa"/>
            <w:gridSpan w:val="2"/>
            <w:tcBorders>
              <w:top w:val="nil"/>
              <w:left w:val="nil"/>
              <w:bottom w:val="nil"/>
              <w:right w:val="nil"/>
            </w:tcBorders>
          </w:tcPr>
          <w:p w14:paraId="5437E9B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000E709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A63388D" w14:textId="77777777" w:rsidTr="00341AFA">
        <w:trPr>
          <w:trHeight w:val="230"/>
        </w:trPr>
        <w:tc>
          <w:tcPr>
            <w:tcW w:w="3330" w:type="dxa"/>
            <w:gridSpan w:val="2"/>
            <w:tcBorders>
              <w:top w:val="nil"/>
              <w:left w:val="nil"/>
              <w:bottom w:val="nil"/>
              <w:right w:val="nil"/>
            </w:tcBorders>
          </w:tcPr>
          <w:p w14:paraId="26FDB5C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6E324A8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45FA94A4" w14:textId="77777777" w:rsidTr="00341AFA">
        <w:trPr>
          <w:trHeight w:val="230"/>
        </w:trPr>
        <w:tc>
          <w:tcPr>
            <w:tcW w:w="3330" w:type="dxa"/>
            <w:gridSpan w:val="2"/>
            <w:tcBorders>
              <w:top w:val="nil"/>
              <w:left w:val="nil"/>
              <w:bottom w:val="nil"/>
              <w:right w:val="nil"/>
            </w:tcBorders>
          </w:tcPr>
          <w:p w14:paraId="6B7D429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3F6FFAF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3CF8BBCE" w14:textId="77777777" w:rsidTr="00341AFA">
        <w:trPr>
          <w:trHeight w:val="230"/>
        </w:trPr>
        <w:tc>
          <w:tcPr>
            <w:tcW w:w="3330" w:type="dxa"/>
            <w:gridSpan w:val="2"/>
            <w:tcBorders>
              <w:top w:val="nil"/>
              <w:left w:val="nil"/>
              <w:bottom w:val="nil"/>
              <w:right w:val="nil"/>
            </w:tcBorders>
          </w:tcPr>
          <w:p w14:paraId="39252E0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62644D5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7F2DD872" w14:textId="77777777" w:rsidTr="00341AFA">
        <w:tc>
          <w:tcPr>
            <w:tcW w:w="9360" w:type="dxa"/>
            <w:gridSpan w:val="4"/>
            <w:tcBorders>
              <w:top w:val="nil"/>
              <w:left w:val="nil"/>
              <w:bottom w:val="nil"/>
              <w:right w:val="nil"/>
            </w:tcBorders>
          </w:tcPr>
          <w:p w14:paraId="2D49B19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2AFEBA84" w14:textId="77777777" w:rsidTr="00341AFA">
        <w:tc>
          <w:tcPr>
            <w:tcW w:w="450" w:type="dxa"/>
            <w:tcBorders>
              <w:top w:val="nil"/>
              <w:left w:val="nil"/>
              <w:bottom w:val="nil"/>
              <w:right w:val="nil"/>
            </w:tcBorders>
          </w:tcPr>
          <w:p w14:paraId="1CD5864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468D04D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500" w:name="BKM_0BE56460_275E_4dcb_9946_5B88658BF3BD"/>
    <w:bookmarkEnd w:id="500"/>
    <w:p w14:paraId="094625B6"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Telefoonnummer</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7A3D1B0E" w14:textId="77777777" w:rsidTr="00341AFA">
        <w:trPr>
          <w:trHeight w:val="230"/>
        </w:trPr>
        <w:tc>
          <w:tcPr>
            <w:tcW w:w="3330" w:type="dxa"/>
            <w:gridSpan w:val="2"/>
            <w:tcBorders>
              <w:top w:val="nil"/>
              <w:left w:val="nil"/>
              <w:bottom w:val="nil"/>
              <w:right w:val="nil"/>
            </w:tcBorders>
          </w:tcPr>
          <w:p w14:paraId="63215CB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11EF52D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Telefoonnummer</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2548F072"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0FB0D442" w14:textId="77777777" w:rsidTr="00341AFA">
        <w:tc>
          <w:tcPr>
            <w:tcW w:w="3330" w:type="dxa"/>
            <w:gridSpan w:val="2"/>
            <w:tcBorders>
              <w:top w:val="nil"/>
              <w:left w:val="nil"/>
              <w:bottom w:val="nil"/>
              <w:right w:val="nil"/>
            </w:tcBorders>
          </w:tcPr>
          <w:p w14:paraId="1543D98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66FCEA2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6EAC8BAE" w14:textId="77777777" w:rsidTr="00341AFA">
        <w:tc>
          <w:tcPr>
            <w:tcW w:w="3330" w:type="dxa"/>
            <w:gridSpan w:val="2"/>
            <w:tcBorders>
              <w:top w:val="nil"/>
              <w:left w:val="nil"/>
              <w:bottom w:val="nil"/>
              <w:right w:val="nil"/>
            </w:tcBorders>
          </w:tcPr>
          <w:p w14:paraId="0DCBB0E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5A4D9DD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9580</w:t>
            </w:r>
          </w:p>
        </w:tc>
      </w:tr>
      <w:tr w:rsidR="00341AFA" w:rsidRPr="008A6917" w14:paraId="28208E75" w14:textId="77777777" w:rsidTr="00341AFA">
        <w:tc>
          <w:tcPr>
            <w:tcW w:w="3330" w:type="dxa"/>
            <w:gridSpan w:val="2"/>
            <w:tcBorders>
              <w:top w:val="nil"/>
              <w:left w:val="nil"/>
              <w:bottom w:val="nil"/>
              <w:right w:val="nil"/>
            </w:tcBorders>
          </w:tcPr>
          <w:p w14:paraId="6C777ED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3F4A801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telefoonnummer</w:t>
            </w:r>
            <w:r w:rsidRPr="008A6917">
              <w:rPr>
                <w:rFonts w:ascii="Arial" w:hAnsi="Arial" w:cs="Arial"/>
                <w:color w:val="000000"/>
                <w:szCs w:val="24"/>
                <w:lang w:val="en-AU" w:eastAsia="en-US"/>
              </w:rPr>
              <w:fldChar w:fldCharType="end"/>
            </w:r>
          </w:p>
        </w:tc>
      </w:tr>
      <w:tr w:rsidR="00341AFA" w:rsidRPr="008A6917" w14:paraId="45EC217F" w14:textId="77777777" w:rsidTr="00341AFA">
        <w:tc>
          <w:tcPr>
            <w:tcW w:w="3330" w:type="dxa"/>
            <w:gridSpan w:val="2"/>
            <w:tcBorders>
              <w:top w:val="nil"/>
              <w:left w:val="nil"/>
              <w:bottom w:val="nil"/>
              <w:right w:val="nil"/>
            </w:tcBorders>
          </w:tcPr>
          <w:p w14:paraId="0405D66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6EFEF43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Telefoonnummer waaronder de MEDEWERKER in de regel bereikbaar is.</w:t>
            </w:r>
          </w:p>
        </w:tc>
      </w:tr>
      <w:tr w:rsidR="00341AFA" w:rsidRPr="008A6917" w14:paraId="001F19DC" w14:textId="77777777" w:rsidTr="00341AFA">
        <w:trPr>
          <w:trHeight w:val="230"/>
        </w:trPr>
        <w:tc>
          <w:tcPr>
            <w:tcW w:w="3330" w:type="dxa"/>
            <w:gridSpan w:val="2"/>
            <w:tcBorders>
              <w:top w:val="nil"/>
              <w:left w:val="nil"/>
              <w:bottom w:val="nil"/>
              <w:right w:val="nil"/>
            </w:tcBorders>
          </w:tcPr>
          <w:p w14:paraId="0ECDE97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0C825C6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GFO-Basisgegevens</w:t>
            </w:r>
          </w:p>
        </w:tc>
      </w:tr>
      <w:tr w:rsidR="00341AFA" w:rsidRPr="008A6917" w14:paraId="618B9FBC" w14:textId="77777777" w:rsidTr="00341AFA">
        <w:tc>
          <w:tcPr>
            <w:tcW w:w="3330" w:type="dxa"/>
            <w:gridSpan w:val="2"/>
            <w:tcBorders>
              <w:top w:val="nil"/>
              <w:left w:val="nil"/>
              <w:bottom w:val="nil"/>
              <w:right w:val="nil"/>
            </w:tcBorders>
          </w:tcPr>
          <w:p w14:paraId="442FC2D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7753B67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6527960F" w14:textId="77777777" w:rsidTr="00341AFA">
        <w:tc>
          <w:tcPr>
            <w:tcW w:w="3330" w:type="dxa"/>
            <w:gridSpan w:val="2"/>
            <w:tcBorders>
              <w:top w:val="nil"/>
              <w:left w:val="nil"/>
              <w:bottom w:val="nil"/>
              <w:right w:val="nil"/>
            </w:tcBorders>
          </w:tcPr>
          <w:p w14:paraId="447BEB9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610A59E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w:t>
            </w:r>
            <w:r w:rsidRPr="008A6917">
              <w:rPr>
                <w:rFonts w:ascii="Arial" w:hAnsi="Arial" w:cs="Arial"/>
                <w:color w:val="000000"/>
                <w:szCs w:val="24"/>
                <w:lang w:val="en-AU" w:eastAsia="en-US"/>
              </w:rPr>
              <w:fldChar w:fldCharType="end"/>
            </w:r>
          </w:p>
        </w:tc>
      </w:tr>
      <w:tr w:rsidR="00341AFA" w:rsidRPr="008A6917" w14:paraId="5C35175E" w14:textId="77777777" w:rsidTr="00341AFA">
        <w:trPr>
          <w:trHeight w:val="230"/>
        </w:trPr>
        <w:tc>
          <w:tcPr>
            <w:tcW w:w="3330" w:type="dxa"/>
            <w:gridSpan w:val="2"/>
            <w:tcBorders>
              <w:top w:val="nil"/>
              <w:left w:val="nil"/>
              <w:bottom w:val="nil"/>
              <w:right w:val="nil"/>
            </w:tcBorders>
          </w:tcPr>
          <w:p w14:paraId="3AB49E8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3E33970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bestaande alfanumerieke tekens</w:t>
            </w:r>
          </w:p>
        </w:tc>
      </w:tr>
      <w:tr w:rsidR="00341AFA" w:rsidRPr="008A6917" w14:paraId="62B1B66F" w14:textId="77777777" w:rsidTr="00341AFA">
        <w:trPr>
          <w:trHeight w:val="215"/>
        </w:trPr>
        <w:tc>
          <w:tcPr>
            <w:tcW w:w="3330" w:type="dxa"/>
            <w:gridSpan w:val="2"/>
            <w:tcBorders>
              <w:top w:val="nil"/>
              <w:left w:val="nil"/>
              <w:bottom w:val="nil"/>
              <w:right w:val="nil"/>
            </w:tcBorders>
          </w:tcPr>
          <w:p w14:paraId="7BCE63B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37D432E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3316C5B" w14:textId="77777777" w:rsidTr="00341AFA">
        <w:trPr>
          <w:trHeight w:val="230"/>
        </w:trPr>
        <w:tc>
          <w:tcPr>
            <w:tcW w:w="3330" w:type="dxa"/>
            <w:gridSpan w:val="2"/>
            <w:tcBorders>
              <w:top w:val="nil"/>
              <w:left w:val="nil"/>
              <w:bottom w:val="nil"/>
              <w:right w:val="nil"/>
            </w:tcBorders>
          </w:tcPr>
          <w:p w14:paraId="56B0BD7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5560F20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6C2B5D2" w14:textId="77777777" w:rsidTr="00341AFA">
        <w:trPr>
          <w:trHeight w:val="230"/>
        </w:trPr>
        <w:tc>
          <w:tcPr>
            <w:tcW w:w="3330" w:type="dxa"/>
            <w:gridSpan w:val="2"/>
            <w:tcBorders>
              <w:top w:val="nil"/>
              <w:left w:val="nil"/>
              <w:bottom w:val="nil"/>
              <w:right w:val="nil"/>
            </w:tcBorders>
          </w:tcPr>
          <w:p w14:paraId="1A169DE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70B54FC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B3B01BC" w14:textId="77777777" w:rsidTr="00341AFA">
        <w:trPr>
          <w:trHeight w:val="230"/>
        </w:trPr>
        <w:tc>
          <w:tcPr>
            <w:tcW w:w="3330" w:type="dxa"/>
            <w:gridSpan w:val="2"/>
            <w:tcBorders>
              <w:top w:val="nil"/>
              <w:left w:val="nil"/>
              <w:bottom w:val="nil"/>
              <w:right w:val="nil"/>
            </w:tcBorders>
          </w:tcPr>
          <w:p w14:paraId="26C6376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1D47EC2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2301C84" w14:textId="77777777" w:rsidTr="00341AFA">
        <w:trPr>
          <w:trHeight w:val="230"/>
        </w:trPr>
        <w:tc>
          <w:tcPr>
            <w:tcW w:w="3330" w:type="dxa"/>
            <w:gridSpan w:val="2"/>
            <w:tcBorders>
              <w:top w:val="nil"/>
              <w:left w:val="nil"/>
              <w:bottom w:val="nil"/>
              <w:right w:val="nil"/>
            </w:tcBorders>
          </w:tcPr>
          <w:p w14:paraId="51BE6F4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in onderzoek</w:t>
            </w:r>
          </w:p>
        </w:tc>
        <w:tc>
          <w:tcPr>
            <w:tcW w:w="6030" w:type="dxa"/>
            <w:gridSpan w:val="2"/>
            <w:tcBorders>
              <w:top w:val="nil"/>
              <w:left w:val="nil"/>
              <w:bottom w:val="nil"/>
              <w:right w:val="nil"/>
            </w:tcBorders>
          </w:tcPr>
          <w:p w14:paraId="11BFB2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78CB59C" w14:textId="77777777" w:rsidTr="00341AFA">
        <w:tc>
          <w:tcPr>
            <w:tcW w:w="3330" w:type="dxa"/>
            <w:gridSpan w:val="2"/>
            <w:tcBorders>
              <w:top w:val="nil"/>
              <w:left w:val="nil"/>
              <w:bottom w:val="nil"/>
              <w:right w:val="nil"/>
            </w:tcBorders>
          </w:tcPr>
          <w:p w14:paraId="0AC2AE0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699AED4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F33DA11" w14:textId="77777777" w:rsidTr="00341AFA">
        <w:trPr>
          <w:trHeight w:val="230"/>
        </w:trPr>
        <w:tc>
          <w:tcPr>
            <w:tcW w:w="3330" w:type="dxa"/>
            <w:gridSpan w:val="2"/>
            <w:tcBorders>
              <w:top w:val="nil"/>
              <w:left w:val="nil"/>
              <w:bottom w:val="nil"/>
              <w:right w:val="nil"/>
            </w:tcBorders>
          </w:tcPr>
          <w:p w14:paraId="6C201EE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274D654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302E84B2" w14:textId="77777777" w:rsidTr="00341AFA">
        <w:trPr>
          <w:trHeight w:val="230"/>
        </w:trPr>
        <w:tc>
          <w:tcPr>
            <w:tcW w:w="3330" w:type="dxa"/>
            <w:gridSpan w:val="2"/>
            <w:tcBorders>
              <w:top w:val="nil"/>
              <w:left w:val="nil"/>
              <w:bottom w:val="nil"/>
              <w:right w:val="nil"/>
            </w:tcBorders>
          </w:tcPr>
          <w:p w14:paraId="6341A6A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68A229E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9559776" w14:textId="77777777" w:rsidTr="00341AFA">
        <w:trPr>
          <w:trHeight w:val="230"/>
        </w:trPr>
        <w:tc>
          <w:tcPr>
            <w:tcW w:w="3330" w:type="dxa"/>
            <w:gridSpan w:val="2"/>
            <w:tcBorders>
              <w:top w:val="nil"/>
              <w:left w:val="nil"/>
              <w:bottom w:val="nil"/>
              <w:right w:val="nil"/>
            </w:tcBorders>
          </w:tcPr>
          <w:p w14:paraId="03A56B3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7C0F12E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0F2E799D" w14:textId="77777777" w:rsidTr="00341AFA">
        <w:tc>
          <w:tcPr>
            <w:tcW w:w="9360" w:type="dxa"/>
            <w:gridSpan w:val="4"/>
            <w:tcBorders>
              <w:top w:val="nil"/>
              <w:left w:val="nil"/>
              <w:bottom w:val="nil"/>
              <w:right w:val="nil"/>
            </w:tcBorders>
          </w:tcPr>
          <w:p w14:paraId="13A07E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56F4140B" w14:textId="77777777" w:rsidTr="00341AFA">
        <w:tc>
          <w:tcPr>
            <w:tcW w:w="450" w:type="dxa"/>
            <w:tcBorders>
              <w:top w:val="nil"/>
              <w:left w:val="nil"/>
              <w:bottom w:val="nil"/>
              <w:right w:val="nil"/>
            </w:tcBorders>
          </w:tcPr>
          <w:p w14:paraId="04FC336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5A4CFF8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attribuutsoort is overeenkomstig het attribuutsoort Subject.Telefoonnummer.</w:t>
            </w:r>
          </w:p>
        </w:tc>
      </w:tr>
    </w:tbl>
    <w:bookmarkStart w:id="501" w:name="BKM_65D1582C_5922_4ebb_8CE6_3B0F1BBD0941"/>
    <w:bookmarkEnd w:id="501"/>
    <w:p w14:paraId="6CB1CBB3"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Voorletters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7F41E9FC" w14:textId="77777777" w:rsidTr="00341AFA">
        <w:trPr>
          <w:trHeight w:val="230"/>
        </w:trPr>
        <w:tc>
          <w:tcPr>
            <w:tcW w:w="3330" w:type="dxa"/>
            <w:gridSpan w:val="2"/>
            <w:tcBorders>
              <w:top w:val="nil"/>
              <w:left w:val="nil"/>
              <w:bottom w:val="nil"/>
              <w:right w:val="nil"/>
            </w:tcBorders>
          </w:tcPr>
          <w:p w14:paraId="7BE08C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7087BC7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Voorletters</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22570405"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6CBB5F1B" w14:textId="77777777" w:rsidTr="00341AFA">
        <w:tc>
          <w:tcPr>
            <w:tcW w:w="3330" w:type="dxa"/>
            <w:gridSpan w:val="2"/>
            <w:tcBorders>
              <w:top w:val="nil"/>
              <w:left w:val="nil"/>
              <w:bottom w:val="nil"/>
              <w:right w:val="nil"/>
            </w:tcBorders>
          </w:tcPr>
          <w:p w14:paraId="1EBA754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723169F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4BE2F698" w14:textId="77777777" w:rsidTr="00341AFA">
        <w:tc>
          <w:tcPr>
            <w:tcW w:w="3330" w:type="dxa"/>
            <w:gridSpan w:val="2"/>
            <w:tcBorders>
              <w:top w:val="nil"/>
              <w:left w:val="nil"/>
              <w:bottom w:val="nil"/>
              <w:right w:val="nil"/>
            </w:tcBorders>
          </w:tcPr>
          <w:p w14:paraId="6B3C6D2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0833F24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0211</w:t>
            </w:r>
          </w:p>
        </w:tc>
      </w:tr>
      <w:tr w:rsidR="00341AFA" w:rsidRPr="008A6917" w14:paraId="49DB94A4" w14:textId="77777777" w:rsidTr="00341AFA">
        <w:tc>
          <w:tcPr>
            <w:tcW w:w="3330" w:type="dxa"/>
            <w:gridSpan w:val="2"/>
            <w:tcBorders>
              <w:top w:val="nil"/>
              <w:left w:val="nil"/>
              <w:bottom w:val="nil"/>
              <w:right w:val="nil"/>
            </w:tcBorders>
          </w:tcPr>
          <w:p w14:paraId="5D1B0CC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71C5BC7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voorletters</w:t>
            </w:r>
            <w:r w:rsidRPr="008A6917">
              <w:rPr>
                <w:rFonts w:ascii="Arial" w:hAnsi="Arial" w:cs="Arial"/>
                <w:color w:val="000000"/>
                <w:szCs w:val="24"/>
                <w:lang w:val="en-AU" w:eastAsia="en-US"/>
              </w:rPr>
              <w:fldChar w:fldCharType="end"/>
            </w:r>
          </w:p>
        </w:tc>
      </w:tr>
      <w:tr w:rsidR="00341AFA" w:rsidRPr="008A6917" w14:paraId="4EF4EDC5" w14:textId="77777777" w:rsidTr="00341AFA">
        <w:tc>
          <w:tcPr>
            <w:tcW w:w="3330" w:type="dxa"/>
            <w:gridSpan w:val="2"/>
            <w:tcBorders>
              <w:top w:val="nil"/>
              <w:left w:val="nil"/>
              <w:bottom w:val="nil"/>
              <w:right w:val="nil"/>
            </w:tcBorders>
          </w:tcPr>
          <w:p w14:paraId="07E2440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0E57877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verzameling letters die gevormd wordt door de eerste letter van alle in volgorde voorkomende voornamen.</w:t>
            </w:r>
          </w:p>
        </w:tc>
      </w:tr>
      <w:tr w:rsidR="00341AFA" w:rsidRPr="008A6917" w14:paraId="2AD919DD" w14:textId="77777777" w:rsidTr="00341AFA">
        <w:trPr>
          <w:trHeight w:val="230"/>
        </w:trPr>
        <w:tc>
          <w:tcPr>
            <w:tcW w:w="3330" w:type="dxa"/>
            <w:gridSpan w:val="2"/>
            <w:tcBorders>
              <w:top w:val="nil"/>
              <w:left w:val="nil"/>
              <w:bottom w:val="nil"/>
              <w:right w:val="nil"/>
            </w:tcBorders>
          </w:tcPr>
          <w:p w14:paraId="25527CF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6891579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GFO-Basisgegevens</w:t>
            </w:r>
          </w:p>
        </w:tc>
      </w:tr>
      <w:tr w:rsidR="00341AFA" w:rsidRPr="008A6917" w14:paraId="7A2FBE93" w14:textId="77777777" w:rsidTr="00341AFA">
        <w:tc>
          <w:tcPr>
            <w:tcW w:w="3330" w:type="dxa"/>
            <w:gridSpan w:val="2"/>
            <w:tcBorders>
              <w:top w:val="nil"/>
              <w:left w:val="nil"/>
              <w:bottom w:val="nil"/>
              <w:right w:val="nil"/>
            </w:tcBorders>
          </w:tcPr>
          <w:p w14:paraId="65C1F20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5C6DC51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3ED0BF3D" w14:textId="77777777" w:rsidTr="00341AFA">
        <w:tc>
          <w:tcPr>
            <w:tcW w:w="3330" w:type="dxa"/>
            <w:gridSpan w:val="2"/>
            <w:tcBorders>
              <w:top w:val="nil"/>
              <w:left w:val="nil"/>
              <w:bottom w:val="nil"/>
              <w:right w:val="nil"/>
            </w:tcBorders>
          </w:tcPr>
          <w:p w14:paraId="14AF13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1B985A6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w:t>
            </w:r>
            <w:r w:rsidRPr="008A6917">
              <w:rPr>
                <w:rFonts w:ascii="Arial" w:hAnsi="Arial" w:cs="Arial"/>
                <w:color w:val="000000"/>
                <w:szCs w:val="24"/>
                <w:lang w:val="en-AU" w:eastAsia="en-US"/>
              </w:rPr>
              <w:fldChar w:fldCharType="end"/>
            </w:r>
          </w:p>
        </w:tc>
      </w:tr>
      <w:tr w:rsidR="00341AFA" w:rsidRPr="008A6917" w14:paraId="322CC179" w14:textId="77777777" w:rsidTr="00341AFA">
        <w:trPr>
          <w:trHeight w:val="230"/>
        </w:trPr>
        <w:tc>
          <w:tcPr>
            <w:tcW w:w="3330" w:type="dxa"/>
            <w:gridSpan w:val="2"/>
            <w:tcBorders>
              <w:top w:val="nil"/>
              <w:left w:val="nil"/>
              <w:bottom w:val="nil"/>
              <w:right w:val="nil"/>
            </w:tcBorders>
          </w:tcPr>
          <w:p w14:paraId="69456C3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27563B4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FBDF60C" w14:textId="77777777" w:rsidTr="00341AFA">
        <w:trPr>
          <w:trHeight w:val="215"/>
        </w:trPr>
        <w:tc>
          <w:tcPr>
            <w:tcW w:w="3330" w:type="dxa"/>
            <w:gridSpan w:val="2"/>
            <w:tcBorders>
              <w:top w:val="nil"/>
              <w:left w:val="nil"/>
              <w:bottom w:val="nil"/>
              <w:right w:val="nil"/>
            </w:tcBorders>
          </w:tcPr>
          <w:p w14:paraId="7A071F0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7E3DB10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D862532" w14:textId="77777777" w:rsidTr="00341AFA">
        <w:trPr>
          <w:trHeight w:val="230"/>
        </w:trPr>
        <w:tc>
          <w:tcPr>
            <w:tcW w:w="3330" w:type="dxa"/>
            <w:gridSpan w:val="2"/>
            <w:tcBorders>
              <w:top w:val="nil"/>
              <w:left w:val="nil"/>
              <w:bottom w:val="nil"/>
              <w:right w:val="nil"/>
            </w:tcBorders>
          </w:tcPr>
          <w:p w14:paraId="5594F85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4F08BEA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5F30101" w14:textId="77777777" w:rsidTr="00341AFA">
        <w:trPr>
          <w:trHeight w:val="230"/>
        </w:trPr>
        <w:tc>
          <w:tcPr>
            <w:tcW w:w="3330" w:type="dxa"/>
            <w:gridSpan w:val="2"/>
            <w:tcBorders>
              <w:top w:val="nil"/>
              <w:left w:val="nil"/>
              <w:bottom w:val="nil"/>
              <w:right w:val="nil"/>
            </w:tcBorders>
          </w:tcPr>
          <w:p w14:paraId="3E4DA88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4448550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5B29C98" w14:textId="77777777" w:rsidTr="00341AFA">
        <w:trPr>
          <w:trHeight w:val="230"/>
        </w:trPr>
        <w:tc>
          <w:tcPr>
            <w:tcW w:w="3330" w:type="dxa"/>
            <w:gridSpan w:val="2"/>
            <w:tcBorders>
              <w:top w:val="nil"/>
              <w:left w:val="nil"/>
              <w:bottom w:val="nil"/>
              <w:right w:val="nil"/>
            </w:tcBorders>
          </w:tcPr>
          <w:p w14:paraId="767A48D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4C4888B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05FF801" w14:textId="77777777" w:rsidTr="00341AFA">
        <w:trPr>
          <w:trHeight w:val="230"/>
        </w:trPr>
        <w:tc>
          <w:tcPr>
            <w:tcW w:w="3330" w:type="dxa"/>
            <w:gridSpan w:val="2"/>
            <w:tcBorders>
              <w:top w:val="nil"/>
              <w:left w:val="nil"/>
              <w:bottom w:val="nil"/>
              <w:right w:val="nil"/>
            </w:tcBorders>
          </w:tcPr>
          <w:p w14:paraId="002E363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07E2519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D339339" w14:textId="77777777" w:rsidTr="00341AFA">
        <w:tc>
          <w:tcPr>
            <w:tcW w:w="3330" w:type="dxa"/>
            <w:gridSpan w:val="2"/>
            <w:tcBorders>
              <w:top w:val="nil"/>
              <w:left w:val="nil"/>
              <w:bottom w:val="nil"/>
              <w:right w:val="nil"/>
            </w:tcBorders>
          </w:tcPr>
          <w:p w14:paraId="4CB9F56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1509349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6D6C337" w14:textId="77777777" w:rsidTr="00341AFA">
        <w:trPr>
          <w:trHeight w:val="230"/>
        </w:trPr>
        <w:tc>
          <w:tcPr>
            <w:tcW w:w="3330" w:type="dxa"/>
            <w:gridSpan w:val="2"/>
            <w:tcBorders>
              <w:top w:val="nil"/>
              <w:left w:val="nil"/>
              <w:bottom w:val="nil"/>
              <w:right w:val="nil"/>
            </w:tcBorders>
          </w:tcPr>
          <w:p w14:paraId="5EA3A9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47B145F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551413E7" w14:textId="77777777" w:rsidTr="00341AFA">
        <w:trPr>
          <w:trHeight w:val="230"/>
        </w:trPr>
        <w:tc>
          <w:tcPr>
            <w:tcW w:w="3330" w:type="dxa"/>
            <w:gridSpan w:val="2"/>
            <w:tcBorders>
              <w:top w:val="nil"/>
              <w:left w:val="nil"/>
              <w:bottom w:val="nil"/>
              <w:right w:val="nil"/>
            </w:tcBorders>
          </w:tcPr>
          <w:p w14:paraId="280BF9B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6E768D3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36FEFEC9" w14:textId="77777777" w:rsidTr="00341AFA">
        <w:trPr>
          <w:trHeight w:val="230"/>
        </w:trPr>
        <w:tc>
          <w:tcPr>
            <w:tcW w:w="3330" w:type="dxa"/>
            <w:gridSpan w:val="2"/>
            <w:tcBorders>
              <w:top w:val="nil"/>
              <w:left w:val="nil"/>
              <w:bottom w:val="nil"/>
              <w:right w:val="nil"/>
            </w:tcBorders>
          </w:tcPr>
          <w:p w14:paraId="7E4C634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5388826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4A4D0700" w14:textId="77777777" w:rsidTr="00341AFA">
        <w:tc>
          <w:tcPr>
            <w:tcW w:w="9360" w:type="dxa"/>
            <w:gridSpan w:val="4"/>
            <w:tcBorders>
              <w:top w:val="nil"/>
              <w:left w:val="nil"/>
              <w:bottom w:val="nil"/>
              <w:right w:val="nil"/>
            </w:tcBorders>
          </w:tcPr>
          <w:p w14:paraId="6F81314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51314869" w14:textId="77777777" w:rsidTr="00341AFA">
        <w:tc>
          <w:tcPr>
            <w:tcW w:w="450" w:type="dxa"/>
            <w:tcBorders>
              <w:top w:val="nil"/>
              <w:left w:val="nil"/>
              <w:bottom w:val="nil"/>
              <w:right w:val="nil"/>
            </w:tcBorders>
          </w:tcPr>
          <w:p w14:paraId="0812757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4731811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attribuutsoort is overeenkomstig het attribuutsoort NatuurlijkPersoon.VoorlettersAanschrijving.</w:t>
            </w:r>
          </w:p>
        </w:tc>
      </w:tr>
    </w:tbl>
    <w:bookmarkStart w:id="502" w:name="BKM_01234EAF_833A_4cd6_8EA0_045F889301FF"/>
    <w:bookmarkEnd w:id="502"/>
    <w:p w14:paraId="6AB3B8D0"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Voorvoegsel achternaam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22A8C0F9" w14:textId="77777777" w:rsidTr="00341AFA">
        <w:trPr>
          <w:trHeight w:val="230"/>
        </w:trPr>
        <w:tc>
          <w:tcPr>
            <w:tcW w:w="3330" w:type="dxa"/>
            <w:gridSpan w:val="2"/>
            <w:tcBorders>
              <w:top w:val="nil"/>
              <w:left w:val="nil"/>
              <w:bottom w:val="nil"/>
              <w:right w:val="nil"/>
            </w:tcBorders>
          </w:tcPr>
          <w:p w14:paraId="0BC5E72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4241394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Voorvoegsel achternaam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5B3F3388"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3115EB63" w14:textId="77777777" w:rsidTr="00341AFA">
        <w:tc>
          <w:tcPr>
            <w:tcW w:w="3330" w:type="dxa"/>
            <w:gridSpan w:val="2"/>
            <w:tcBorders>
              <w:top w:val="nil"/>
              <w:left w:val="nil"/>
              <w:bottom w:val="nil"/>
              <w:right w:val="nil"/>
            </w:tcBorders>
          </w:tcPr>
          <w:p w14:paraId="3EFFDEC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79118B3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0CC1D7AB" w14:textId="77777777" w:rsidTr="00341AFA">
        <w:tc>
          <w:tcPr>
            <w:tcW w:w="3330" w:type="dxa"/>
            <w:gridSpan w:val="2"/>
            <w:tcBorders>
              <w:top w:val="nil"/>
              <w:left w:val="nil"/>
              <w:bottom w:val="nil"/>
              <w:right w:val="nil"/>
            </w:tcBorders>
          </w:tcPr>
          <w:p w14:paraId="30F3EFE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19487BC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0004</w:t>
            </w:r>
          </w:p>
        </w:tc>
      </w:tr>
      <w:tr w:rsidR="00341AFA" w:rsidRPr="008A6917" w14:paraId="439D4443" w14:textId="77777777" w:rsidTr="00341AFA">
        <w:tc>
          <w:tcPr>
            <w:tcW w:w="3330" w:type="dxa"/>
            <w:gridSpan w:val="2"/>
            <w:tcBorders>
              <w:top w:val="nil"/>
              <w:left w:val="nil"/>
              <w:bottom w:val="nil"/>
              <w:right w:val="nil"/>
            </w:tcBorders>
          </w:tcPr>
          <w:p w14:paraId="037B621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2F6EAAD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voorvoegselAchternaam</w:t>
            </w:r>
            <w:r w:rsidRPr="008A6917">
              <w:rPr>
                <w:rFonts w:ascii="Arial" w:hAnsi="Arial" w:cs="Arial"/>
                <w:color w:val="000000"/>
                <w:szCs w:val="24"/>
                <w:lang w:val="en-AU" w:eastAsia="en-US"/>
              </w:rPr>
              <w:fldChar w:fldCharType="end"/>
            </w:r>
          </w:p>
        </w:tc>
      </w:tr>
      <w:tr w:rsidR="00341AFA" w:rsidRPr="008A6917" w14:paraId="63B0E265" w14:textId="77777777" w:rsidTr="00341AFA">
        <w:tc>
          <w:tcPr>
            <w:tcW w:w="3330" w:type="dxa"/>
            <w:gridSpan w:val="2"/>
            <w:tcBorders>
              <w:top w:val="nil"/>
              <w:left w:val="nil"/>
              <w:bottom w:val="nil"/>
              <w:right w:val="nil"/>
            </w:tcBorders>
          </w:tcPr>
          <w:p w14:paraId="03509AB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464CA9F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Dat deel van de geslachtsnaam dat voorkomt in Tabel 36 (GBA), voorvoegseltabel, en door een spatie van de geslachtsnaam is</w:t>
            </w:r>
          </w:p>
          <w:p w14:paraId="06220F4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val="en-US" w:eastAsia="en-US"/>
              </w:rPr>
              <w:t>gescheiden.</w:t>
            </w:r>
          </w:p>
        </w:tc>
      </w:tr>
      <w:tr w:rsidR="00341AFA" w:rsidRPr="008A6917" w14:paraId="7F82F83C" w14:textId="77777777" w:rsidTr="00341AFA">
        <w:trPr>
          <w:trHeight w:val="230"/>
        </w:trPr>
        <w:tc>
          <w:tcPr>
            <w:tcW w:w="3330" w:type="dxa"/>
            <w:gridSpan w:val="2"/>
            <w:tcBorders>
              <w:top w:val="nil"/>
              <w:left w:val="nil"/>
              <w:bottom w:val="nil"/>
              <w:right w:val="nil"/>
            </w:tcBorders>
          </w:tcPr>
          <w:p w14:paraId="13EA211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18047ED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GFO-Basisgegevens</w:t>
            </w:r>
          </w:p>
        </w:tc>
      </w:tr>
      <w:tr w:rsidR="00341AFA" w:rsidRPr="008A6917" w14:paraId="6E646A96" w14:textId="77777777" w:rsidTr="00341AFA">
        <w:tc>
          <w:tcPr>
            <w:tcW w:w="3330" w:type="dxa"/>
            <w:gridSpan w:val="2"/>
            <w:tcBorders>
              <w:top w:val="nil"/>
              <w:left w:val="nil"/>
              <w:bottom w:val="nil"/>
              <w:right w:val="nil"/>
            </w:tcBorders>
          </w:tcPr>
          <w:p w14:paraId="5E7A18D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0D180AD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365BF8B1" w14:textId="77777777" w:rsidTr="00341AFA">
        <w:tc>
          <w:tcPr>
            <w:tcW w:w="3330" w:type="dxa"/>
            <w:gridSpan w:val="2"/>
            <w:tcBorders>
              <w:top w:val="nil"/>
              <w:left w:val="nil"/>
              <w:bottom w:val="nil"/>
              <w:right w:val="nil"/>
            </w:tcBorders>
          </w:tcPr>
          <w:p w14:paraId="1D59FB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20068D0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AN10</w:t>
            </w:r>
            <w:r w:rsidRPr="008A6917">
              <w:rPr>
                <w:rFonts w:ascii="Arial" w:hAnsi="Arial" w:cs="Arial"/>
                <w:color w:val="000000"/>
                <w:szCs w:val="24"/>
                <w:lang w:val="en-AU" w:eastAsia="en-US"/>
              </w:rPr>
              <w:fldChar w:fldCharType="end"/>
            </w:r>
          </w:p>
        </w:tc>
      </w:tr>
      <w:tr w:rsidR="00341AFA" w:rsidRPr="008A6917" w14:paraId="70DD3B08" w14:textId="77777777" w:rsidTr="00341AFA">
        <w:trPr>
          <w:trHeight w:val="230"/>
        </w:trPr>
        <w:tc>
          <w:tcPr>
            <w:tcW w:w="3330" w:type="dxa"/>
            <w:gridSpan w:val="2"/>
            <w:tcBorders>
              <w:top w:val="nil"/>
              <w:left w:val="nil"/>
              <w:bottom w:val="nil"/>
              <w:right w:val="nil"/>
            </w:tcBorders>
          </w:tcPr>
          <w:p w14:paraId="016060E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6972B6D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voorvoegseltabel GBA (tabel 36)</w:t>
            </w:r>
          </w:p>
        </w:tc>
      </w:tr>
      <w:tr w:rsidR="00341AFA" w:rsidRPr="008A6917" w14:paraId="04A0C28F" w14:textId="77777777" w:rsidTr="00341AFA">
        <w:trPr>
          <w:trHeight w:val="215"/>
        </w:trPr>
        <w:tc>
          <w:tcPr>
            <w:tcW w:w="3330" w:type="dxa"/>
            <w:gridSpan w:val="2"/>
            <w:tcBorders>
              <w:top w:val="nil"/>
              <w:left w:val="nil"/>
              <w:bottom w:val="nil"/>
              <w:right w:val="nil"/>
            </w:tcBorders>
          </w:tcPr>
          <w:p w14:paraId="722EA0E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01DFDFF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397AE52" w14:textId="77777777" w:rsidTr="00341AFA">
        <w:trPr>
          <w:trHeight w:val="230"/>
        </w:trPr>
        <w:tc>
          <w:tcPr>
            <w:tcW w:w="3330" w:type="dxa"/>
            <w:gridSpan w:val="2"/>
            <w:tcBorders>
              <w:top w:val="nil"/>
              <w:left w:val="nil"/>
              <w:bottom w:val="nil"/>
              <w:right w:val="nil"/>
            </w:tcBorders>
          </w:tcPr>
          <w:p w14:paraId="26548CA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14A546B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8B01DBB" w14:textId="77777777" w:rsidTr="00341AFA">
        <w:trPr>
          <w:trHeight w:val="230"/>
        </w:trPr>
        <w:tc>
          <w:tcPr>
            <w:tcW w:w="3330" w:type="dxa"/>
            <w:gridSpan w:val="2"/>
            <w:tcBorders>
              <w:top w:val="nil"/>
              <w:left w:val="nil"/>
              <w:bottom w:val="nil"/>
              <w:right w:val="nil"/>
            </w:tcBorders>
          </w:tcPr>
          <w:p w14:paraId="0D073FF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6A2DC37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9BCDC8B" w14:textId="77777777" w:rsidTr="00341AFA">
        <w:trPr>
          <w:trHeight w:val="230"/>
        </w:trPr>
        <w:tc>
          <w:tcPr>
            <w:tcW w:w="3330" w:type="dxa"/>
            <w:gridSpan w:val="2"/>
            <w:tcBorders>
              <w:top w:val="nil"/>
              <w:left w:val="nil"/>
              <w:bottom w:val="nil"/>
              <w:right w:val="nil"/>
            </w:tcBorders>
          </w:tcPr>
          <w:p w14:paraId="1771765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76D58E3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3BC5E06" w14:textId="77777777" w:rsidTr="00341AFA">
        <w:trPr>
          <w:trHeight w:val="230"/>
        </w:trPr>
        <w:tc>
          <w:tcPr>
            <w:tcW w:w="3330" w:type="dxa"/>
            <w:gridSpan w:val="2"/>
            <w:tcBorders>
              <w:top w:val="nil"/>
              <w:left w:val="nil"/>
              <w:bottom w:val="nil"/>
              <w:right w:val="nil"/>
            </w:tcBorders>
          </w:tcPr>
          <w:p w14:paraId="5D65AC5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209087F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4B68F8A" w14:textId="77777777" w:rsidTr="00341AFA">
        <w:tc>
          <w:tcPr>
            <w:tcW w:w="3330" w:type="dxa"/>
            <w:gridSpan w:val="2"/>
            <w:tcBorders>
              <w:top w:val="nil"/>
              <w:left w:val="nil"/>
              <w:bottom w:val="nil"/>
              <w:right w:val="nil"/>
            </w:tcBorders>
          </w:tcPr>
          <w:p w14:paraId="4C7009D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013621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AEFBD1A" w14:textId="77777777" w:rsidTr="00341AFA">
        <w:trPr>
          <w:trHeight w:val="230"/>
        </w:trPr>
        <w:tc>
          <w:tcPr>
            <w:tcW w:w="3330" w:type="dxa"/>
            <w:gridSpan w:val="2"/>
            <w:tcBorders>
              <w:top w:val="nil"/>
              <w:left w:val="nil"/>
              <w:bottom w:val="nil"/>
              <w:right w:val="nil"/>
            </w:tcBorders>
          </w:tcPr>
          <w:p w14:paraId="3AAD629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28AD49A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35C80453" w14:textId="77777777" w:rsidTr="00341AFA">
        <w:trPr>
          <w:trHeight w:val="230"/>
        </w:trPr>
        <w:tc>
          <w:tcPr>
            <w:tcW w:w="3330" w:type="dxa"/>
            <w:gridSpan w:val="2"/>
            <w:tcBorders>
              <w:top w:val="nil"/>
              <w:left w:val="nil"/>
              <w:bottom w:val="nil"/>
              <w:right w:val="nil"/>
            </w:tcBorders>
          </w:tcPr>
          <w:p w14:paraId="7A3646B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authentiek</w:t>
            </w:r>
          </w:p>
        </w:tc>
        <w:tc>
          <w:tcPr>
            <w:tcW w:w="6030" w:type="dxa"/>
            <w:gridSpan w:val="2"/>
            <w:tcBorders>
              <w:top w:val="nil"/>
              <w:left w:val="nil"/>
              <w:bottom w:val="nil"/>
              <w:right w:val="nil"/>
            </w:tcBorders>
          </w:tcPr>
          <w:p w14:paraId="0F43C42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3491A6E8" w14:textId="77777777" w:rsidTr="00341AFA">
        <w:trPr>
          <w:trHeight w:val="230"/>
        </w:trPr>
        <w:tc>
          <w:tcPr>
            <w:tcW w:w="3330" w:type="dxa"/>
            <w:gridSpan w:val="2"/>
            <w:tcBorders>
              <w:top w:val="nil"/>
              <w:left w:val="nil"/>
              <w:bottom w:val="nil"/>
              <w:right w:val="nil"/>
            </w:tcBorders>
          </w:tcPr>
          <w:p w14:paraId="555AB1E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1368BFC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35732AA8" w14:textId="77777777" w:rsidTr="00341AFA">
        <w:tc>
          <w:tcPr>
            <w:tcW w:w="9360" w:type="dxa"/>
            <w:gridSpan w:val="4"/>
            <w:tcBorders>
              <w:top w:val="nil"/>
              <w:left w:val="nil"/>
              <w:bottom w:val="nil"/>
              <w:right w:val="nil"/>
            </w:tcBorders>
          </w:tcPr>
          <w:p w14:paraId="52BCF0E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5327649F" w14:textId="77777777" w:rsidTr="00341AFA">
        <w:tc>
          <w:tcPr>
            <w:tcW w:w="450" w:type="dxa"/>
            <w:tcBorders>
              <w:top w:val="nil"/>
              <w:left w:val="nil"/>
              <w:bottom w:val="nil"/>
              <w:right w:val="nil"/>
            </w:tcBorders>
          </w:tcPr>
          <w:p w14:paraId="1E384D3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70F71D2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14:paraId="294C0BCB"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hoort bij</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50622F2F" w14:textId="77777777" w:rsidTr="00341AFA">
        <w:trPr>
          <w:trHeight w:val="230"/>
        </w:trPr>
        <w:tc>
          <w:tcPr>
            <w:tcW w:w="3330" w:type="dxa"/>
            <w:gridSpan w:val="2"/>
            <w:tcBorders>
              <w:top w:val="nil"/>
              <w:left w:val="nil"/>
              <w:bottom w:val="nil"/>
              <w:right w:val="nil"/>
            </w:tcBorders>
          </w:tcPr>
          <w:p w14:paraId="656D310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28FEC1E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hoort bij</w:t>
            </w:r>
            <w:r w:rsidRPr="008A6917">
              <w:rPr>
                <w:rFonts w:ascii="Arial" w:hAnsi="Arial" w:cs="Arial"/>
                <w:color w:val="000000"/>
                <w:szCs w:val="24"/>
                <w:lang w:val="en-AU" w:eastAsia="en-US"/>
              </w:rPr>
              <w:fldChar w:fldCharType="end"/>
            </w:r>
          </w:p>
        </w:tc>
      </w:tr>
      <w:tr w:rsidR="00341AFA" w:rsidRPr="008A6917" w14:paraId="2E15CAC8" w14:textId="77777777" w:rsidTr="00341AFA">
        <w:tc>
          <w:tcPr>
            <w:tcW w:w="3330" w:type="dxa"/>
            <w:gridSpan w:val="2"/>
            <w:tcBorders>
              <w:top w:val="nil"/>
              <w:left w:val="nil"/>
              <w:bottom w:val="nil"/>
              <w:right w:val="nil"/>
            </w:tcBorders>
          </w:tcPr>
          <w:p w14:paraId="61B8FD9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10E613D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6594654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ORGANISATORISCHE EENHEID</w:t>
            </w:r>
            <w:r w:rsidRPr="008A6917">
              <w:rPr>
                <w:rFonts w:ascii="Arial" w:hAnsi="Arial" w:cs="Arial"/>
                <w:color w:val="000000"/>
                <w:szCs w:val="24"/>
                <w:lang w:val="en-AU" w:eastAsia="en-US"/>
              </w:rPr>
              <w:fldChar w:fldCharType="end"/>
            </w:r>
          </w:p>
          <w:p w14:paraId="08FEB29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2A450FC2" w14:textId="77777777" w:rsidTr="00341AFA">
        <w:tc>
          <w:tcPr>
            <w:tcW w:w="3330" w:type="dxa"/>
            <w:gridSpan w:val="2"/>
            <w:tcBorders>
              <w:top w:val="nil"/>
              <w:left w:val="nil"/>
              <w:bottom w:val="nil"/>
              <w:right w:val="nil"/>
            </w:tcBorders>
          </w:tcPr>
          <w:p w14:paraId="15112D8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4F0C69D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21028448" w14:textId="77777777" w:rsidTr="00341AFA">
        <w:trPr>
          <w:trHeight w:val="230"/>
        </w:trPr>
        <w:tc>
          <w:tcPr>
            <w:tcW w:w="3330" w:type="dxa"/>
            <w:gridSpan w:val="2"/>
            <w:tcBorders>
              <w:top w:val="nil"/>
              <w:left w:val="nil"/>
              <w:bottom w:val="nil"/>
              <w:right w:val="nil"/>
            </w:tcBorders>
          </w:tcPr>
          <w:p w14:paraId="367A573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0E71061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98F752B" w14:textId="77777777" w:rsidTr="00341AFA">
        <w:tc>
          <w:tcPr>
            <w:tcW w:w="3330" w:type="dxa"/>
            <w:gridSpan w:val="2"/>
            <w:tcBorders>
              <w:top w:val="nil"/>
              <w:left w:val="nil"/>
              <w:bottom w:val="nil"/>
              <w:right w:val="nil"/>
            </w:tcBorders>
          </w:tcPr>
          <w:p w14:paraId="78998A4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355ADAF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ORGANISATORISCHE EENHEID waarvan de MEDEWERKER deel uitmaakt of deel heeft uitgemaakt.</w:t>
            </w:r>
          </w:p>
        </w:tc>
      </w:tr>
      <w:tr w:rsidR="00341AFA" w:rsidRPr="008A6917" w14:paraId="1FB72C26" w14:textId="77777777" w:rsidTr="00341AFA">
        <w:tc>
          <w:tcPr>
            <w:tcW w:w="3330" w:type="dxa"/>
            <w:gridSpan w:val="2"/>
            <w:tcBorders>
              <w:top w:val="nil"/>
              <w:left w:val="nil"/>
              <w:bottom w:val="nil"/>
              <w:right w:val="nil"/>
            </w:tcBorders>
          </w:tcPr>
          <w:p w14:paraId="0F8EF65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7A8D746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12048178" w14:textId="77777777" w:rsidTr="00341AFA">
        <w:trPr>
          <w:trHeight w:val="215"/>
        </w:trPr>
        <w:tc>
          <w:tcPr>
            <w:tcW w:w="3330" w:type="dxa"/>
            <w:gridSpan w:val="2"/>
            <w:tcBorders>
              <w:top w:val="nil"/>
              <w:left w:val="nil"/>
              <w:bottom w:val="nil"/>
              <w:right w:val="nil"/>
            </w:tcBorders>
          </w:tcPr>
          <w:p w14:paraId="51255F2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21C15C7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6C289347" w14:textId="77777777" w:rsidTr="00341AFA">
        <w:tc>
          <w:tcPr>
            <w:tcW w:w="3330" w:type="dxa"/>
            <w:gridSpan w:val="2"/>
            <w:tcBorders>
              <w:top w:val="nil"/>
              <w:left w:val="nil"/>
              <w:bottom w:val="nil"/>
              <w:right w:val="nil"/>
            </w:tcBorders>
          </w:tcPr>
          <w:p w14:paraId="51E79C5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3D65242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6083704F" w14:textId="77777777" w:rsidTr="00341AFA">
        <w:trPr>
          <w:trHeight w:val="230"/>
        </w:trPr>
        <w:tc>
          <w:tcPr>
            <w:tcW w:w="3330" w:type="dxa"/>
            <w:gridSpan w:val="2"/>
            <w:tcBorders>
              <w:top w:val="nil"/>
              <w:left w:val="nil"/>
              <w:bottom w:val="nil"/>
              <w:right w:val="nil"/>
            </w:tcBorders>
          </w:tcPr>
          <w:p w14:paraId="6BA703F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014F76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617EC9A8" w14:textId="77777777" w:rsidTr="00341AFA">
        <w:tc>
          <w:tcPr>
            <w:tcW w:w="3330" w:type="dxa"/>
            <w:gridSpan w:val="2"/>
            <w:tcBorders>
              <w:top w:val="nil"/>
              <w:left w:val="nil"/>
              <w:bottom w:val="nil"/>
              <w:right w:val="nil"/>
            </w:tcBorders>
          </w:tcPr>
          <w:p w14:paraId="2D78814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030492C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4A212A2" w14:textId="77777777" w:rsidTr="00341AFA">
        <w:tc>
          <w:tcPr>
            <w:tcW w:w="3330" w:type="dxa"/>
            <w:gridSpan w:val="2"/>
            <w:tcBorders>
              <w:top w:val="nil"/>
              <w:left w:val="nil"/>
              <w:bottom w:val="nil"/>
              <w:right w:val="nil"/>
            </w:tcBorders>
          </w:tcPr>
          <w:p w14:paraId="580B202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3DDE4FA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402D062" w14:textId="77777777" w:rsidTr="00341AFA">
        <w:tc>
          <w:tcPr>
            <w:tcW w:w="3330" w:type="dxa"/>
            <w:gridSpan w:val="2"/>
            <w:tcBorders>
              <w:top w:val="nil"/>
              <w:left w:val="nil"/>
              <w:bottom w:val="nil"/>
              <w:right w:val="nil"/>
            </w:tcBorders>
          </w:tcPr>
          <w:p w14:paraId="28B1925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3F47E40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EAC0647" w14:textId="77777777" w:rsidTr="00341AFA">
        <w:tc>
          <w:tcPr>
            <w:tcW w:w="3330" w:type="dxa"/>
            <w:gridSpan w:val="2"/>
            <w:tcBorders>
              <w:top w:val="nil"/>
              <w:left w:val="nil"/>
              <w:bottom w:val="nil"/>
              <w:right w:val="nil"/>
            </w:tcBorders>
          </w:tcPr>
          <w:p w14:paraId="3B01072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317C754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4665B985" w14:textId="77777777" w:rsidTr="00341AFA">
        <w:tc>
          <w:tcPr>
            <w:tcW w:w="3330" w:type="dxa"/>
            <w:gridSpan w:val="2"/>
            <w:tcBorders>
              <w:top w:val="nil"/>
              <w:left w:val="nil"/>
              <w:bottom w:val="nil"/>
              <w:right w:val="nil"/>
            </w:tcBorders>
          </w:tcPr>
          <w:p w14:paraId="7879915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6AC944E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3CB99B33" w14:textId="77777777" w:rsidTr="00341AFA">
        <w:tc>
          <w:tcPr>
            <w:tcW w:w="9360" w:type="dxa"/>
            <w:gridSpan w:val="3"/>
            <w:tcBorders>
              <w:top w:val="nil"/>
              <w:left w:val="nil"/>
              <w:bottom w:val="nil"/>
              <w:right w:val="nil"/>
            </w:tcBorders>
          </w:tcPr>
          <w:p w14:paraId="478B0E8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6F6B41F5" w14:textId="77777777" w:rsidTr="00341AFA">
        <w:tc>
          <w:tcPr>
            <w:tcW w:w="450" w:type="dxa"/>
            <w:tcBorders>
              <w:top w:val="nil"/>
              <w:left w:val="nil"/>
              <w:bottom w:val="nil"/>
              <w:right w:val="nil"/>
            </w:tcBorders>
          </w:tcPr>
          <w:p w14:paraId="3783CFE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56CC1C6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Van deze relatie wordt (materiele) historie vastgelegd aangezien het van belang is in welke hoedanigheid de medewerker een rol in een zaak heeft vervuld.</w:t>
            </w:r>
          </w:p>
        </w:tc>
      </w:tr>
    </w:tbl>
    <w:p w14:paraId="00CE5556"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 contactpersoon voor</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7DB2DAF5" w14:textId="77777777" w:rsidTr="00341AFA">
        <w:trPr>
          <w:trHeight w:val="230"/>
        </w:trPr>
        <w:tc>
          <w:tcPr>
            <w:tcW w:w="3330" w:type="dxa"/>
            <w:gridSpan w:val="2"/>
            <w:tcBorders>
              <w:top w:val="nil"/>
              <w:left w:val="nil"/>
              <w:bottom w:val="nil"/>
              <w:right w:val="nil"/>
            </w:tcBorders>
          </w:tcPr>
          <w:p w14:paraId="06AC652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EB0BF9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 contactpersoon voor</w:t>
            </w:r>
            <w:r w:rsidRPr="008A6917">
              <w:rPr>
                <w:rFonts w:ascii="Arial" w:hAnsi="Arial" w:cs="Arial"/>
                <w:color w:val="000000"/>
                <w:szCs w:val="24"/>
                <w:lang w:val="en-AU" w:eastAsia="en-US"/>
              </w:rPr>
              <w:fldChar w:fldCharType="end"/>
            </w:r>
          </w:p>
        </w:tc>
      </w:tr>
      <w:tr w:rsidR="00341AFA" w:rsidRPr="008A6917" w14:paraId="66CF88CF" w14:textId="77777777" w:rsidTr="00341AFA">
        <w:tc>
          <w:tcPr>
            <w:tcW w:w="3330" w:type="dxa"/>
            <w:gridSpan w:val="2"/>
            <w:tcBorders>
              <w:top w:val="nil"/>
              <w:left w:val="nil"/>
              <w:bottom w:val="nil"/>
              <w:right w:val="nil"/>
            </w:tcBorders>
          </w:tcPr>
          <w:p w14:paraId="5186DC0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3DB4EEA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6134A09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ORGANISATORISCHE EENHEID</w:t>
            </w:r>
            <w:r w:rsidRPr="008A6917">
              <w:rPr>
                <w:rFonts w:ascii="Arial" w:hAnsi="Arial" w:cs="Arial"/>
                <w:color w:val="000000"/>
                <w:szCs w:val="24"/>
                <w:lang w:val="en-AU" w:eastAsia="en-US"/>
              </w:rPr>
              <w:fldChar w:fldCharType="end"/>
            </w:r>
          </w:p>
          <w:p w14:paraId="3B026AF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0..1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4BC3FDD3" w14:textId="77777777" w:rsidTr="00341AFA">
        <w:tc>
          <w:tcPr>
            <w:tcW w:w="3330" w:type="dxa"/>
            <w:gridSpan w:val="2"/>
            <w:tcBorders>
              <w:top w:val="nil"/>
              <w:left w:val="nil"/>
              <w:bottom w:val="nil"/>
              <w:right w:val="nil"/>
            </w:tcBorders>
          </w:tcPr>
          <w:p w14:paraId="42C054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677D44C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2908A23D" w14:textId="77777777" w:rsidTr="00341AFA">
        <w:trPr>
          <w:trHeight w:val="230"/>
        </w:trPr>
        <w:tc>
          <w:tcPr>
            <w:tcW w:w="3330" w:type="dxa"/>
            <w:gridSpan w:val="2"/>
            <w:tcBorders>
              <w:top w:val="nil"/>
              <w:left w:val="nil"/>
              <w:bottom w:val="nil"/>
              <w:right w:val="nil"/>
            </w:tcBorders>
          </w:tcPr>
          <w:p w14:paraId="38ED73B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087C710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F6D40EB" w14:textId="77777777" w:rsidTr="00341AFA">
        <w:tc>
          <w:tcPr>
            <w:tcW w:w="3330" w:type="dxa"/>
            <w:gridSpan w:val="2"/>
            <w:tcBorders>
              <w:top w:val="nil"/>
              <w:left w:val="nil"/>
              <w:bottom w:val="nil"/>
              <w:right w:val="nil"/>
            </w:tcBorders>
          </w:tcPr>
          <w:p w14:paraId="4B44B45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25C7073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MEDEWERKER die anderen desgevraagd in contact brengt met (andere) medewerkers van deze ORGANISATORISCHE EENHEID.</w:t>
            </w:r>
          </w:p>
        </w:tc>
      </w:tr>
      <w:tr w:rsidR="00341AFA" w:rsidRPr="008A6917" w14:paraId="4C93859D" w14:textId="77777777" w:rsidTr="00341AFA">
        <w:tc>
          <w:tcPr>
            <w:tcW w:w="3330" w:type="dxa"/>
            <w:gridSpan w:val="2"/>
            <w:tcBorders>
              <w:top w:val="nil"/>
              <w:left w:val="nil"/>
              <w:bottom w:val="nil"/>
              <w:right w:val="nil"/>
            </w:tcBorders>
          </w:tcPr>
          <w:p w14:paraId="7D60531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7360330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176E0EC1" w14:textId="77777777" w:rsidTr="00341AFA">
        <w:trPr>
          <w:trHeight w:val="215"/>
        </w:trPr>
        <w:tc>
          <w:tcPr>
            <w:tcW w:w="3330" w:type="dxa"/>
            <w:gridSpan w:val="2"/>
            <w:tcBorders>
              <w:top w:val="nil"/>
              <w:left w:val="nil"/>
              <w:bottom w:val="nil"/>
              <w:right w:val="nil"/>
            </w:tcBorders>
          </w:tcPr>
          <w:p w14:paraId="5279B6A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2261A7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7676DB77" w14:textId="77777777" w:rsidTr="00341AFA">
        <w:tc>
          <w:tcPr>
            <w:tcW w:w="3330" w:type="dxa"/>
            <w:gridSpan w:val="2"/>
            <w:tcBorders>
              <w:top w:val="nil"/>
              <w:left w:val="nil"/>
              <w:bottom w:val="nil"/>
              <w:right w:val="nil"/>
            </w:tcBorders>
          </w:tcPr>
          <w:p w14:paraId="7438C1F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40757E3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0C14254F" w14:textId="77777777" w:rsidTr="00341AFA">
        <w:trPr>
          <w:trHeight w:val="230"/>
        </w:trPr>
        <w:tc>
          <w:tcPr>
            <w:tcW w:w="3330" w:type="dxa"/>
            <w:gridSpan w:val="2"/>
            <w:tcBorders>
              <w:top w:val="nil"/>
              <w:left w:val="nil"/>
              <w:bottom w:val="nil"/>
              <w:right w:val="nil"/>
            </w:tcBorders>
          </w:tcPr>
          <w:p w14:paraId="48CE50E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E0189E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05A1EBED" w14:textId="77777777" w:rsidTr="00341AFA">
        <w:tc>
          <w:tcPr>
            <w:tcW w:w="3330" w:type="dxa"/>
            <w:gridSpan w:val="2"/>
            <w:tcBorders>
              <w:top w:val="nil"/>
              <w:left w:val="nil"/>
              <w:bottom w:val="nil"/>
              <w:right w:val="nil"/>
            </w:tcBorders>
          </w:tcPr>
          <w:p w14:paraId="7BE7F8A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0D3A036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795A6D8" w14:textId="77777777" w:rsidTr="00341AFA">
        <w:tc>
          <w:tcPr>
            <w:tcW w:w="3330" w:type="dxa"/>
            <w:gridSpan w:val="2"/>
            <w:tcBorders>
              <w:top w:val="nil"/>
              <w:left w:val="nil"/>
              <w:bottom w:val="nil"/>
              <w:right w:val="nil"/>
            </w:tcBorders>
          </w:tcPr>
          <w:p w14:paraId="2FE4A49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18ADEE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02F0E79" w14:textId="77777777" w:rsidTr="00341AFA">
        <w:tc>
          <w:tcPr>
            <w:tcW w:w="3330" w:type="dxa"/>
            <w:gridSpan w:val="2"/>
            <w:tcBorders>
              <w:top w:val="nil"/>
              <w:left w:val="nil"/>
              <w:bottom w:val="nil"/>
              <w:right w:val="nil"/>
            </w:tcBorders>
          </w:tcPr>
          <w:p w14:paraId="432E9A6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6DE5B3C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0FE0638" w14:textId="77777777" w:rsidTr="00341AFA">
        <w:tc>
          <w:tcPr>
            <w:tcW w:w="3330" w:type="dxa"/>
            <w:gridSpan w:val="2"/>
            <w:tcBorders>
              <w:top w:val="nil"/>
              <w:left w:val="nil"/>
              <w:bottom w:val="nil"/>
              <w:right w:val="nil"/>
            </w:tcBorders>
          </w:tcPr>
          <w:p w14:paraId="484AF38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7E6D450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7D7A128D" w14:textId="77777777" w:rsidTr="00341AFA">
        <w:tc>
          <w:tcPr>
            <w:tcW w:w="3330" w:type="dxa"/>
            <w:gridSpan w:val="2"/>
            <w:tcBorders>
              <w:top w:val="nil"/>
              <w:left w:val="nil"/>
              <w:bottom w:val="nil"/>
              <w:right w:val="nil"/>
            </w:tcBorders>
          </w:tcPr>
          <w:p w14:paraId="6C4162B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2375E90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167A89BA" w14:textId="77777777" w:rsidTr="00341AFA">
        <w:tc>
          <w:tcPr>
            <w:tcW w:w="9360" w:type="dxa"/>
            <w:gridSpan w:val="3"/>
            <w:tcBorders>
              <w:top w:val="nil"/>
              <w:left w:val="nil"/>
              <w:bottom w:val="nil"/>
              <w:right w:val="nil"/>
            </w:tcBorders>
          </w:tcPr>
          <w:p w14:paraId="4F2696F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1F12126F" w14:textId="77777777" w:rsidTr="00341AFA">
        <w:tc>
          <w:tcPr>
            <w:tcW w:w="450" w:type="dxa"/>
            <w:tcBorders>
              <w:top w:val="nil"/>
              <w:left w:val="nil"/>
              <w:bottom w:val="nil"/>
              <w:right w:val="nil"/>
            </w:tcBorders>
          </w:tcPr>
          <w:p w14:paraId="7602720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56DE092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14:paraId="1359EA11"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 verantwoordelijk voor</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4394AE88" w14:textId="77777777" w:rsidTr="00341AFA">
        <w:trPr>
          <w:trHeight w:val="230"/>
        </w:trPr>
        <w:tc>
          <w:tcPr>
            <w:tcW w:w="3330" w:type="dxa"/>
            <w:gridSpan w:val="2"/>
            <w:tcBorders>
              <w:top w:val="nil"/>
              <w:left w:val="nil"/>
              <w:bottom w:val="nil"/>
              <w:right w:val="nil"/>
            </w:tcBorders>
          </w:tcPr>
          <w:p w14:paraId="7B755B6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604148D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 verantwoordelijk voor</w:t>
            </w:r>
            <w:r w:rsidRPr="008A6917">
              <w:rPr>
                <w:rFonts w:ascii="Arial" w:hAnsi="Arial" w:cs="Arial"/>
                <w:color w:val="000000"/>
                <w:szCs w:val="24"/>
                <w:lang w:val="en-AU" w:eastAsia="en-US"/>
              </w:rPr>
              <w:fldChar w:fldCharType="end"/>
            </w:r>
          </w:p>
        </w:tc>
      </w:tr>
      <w:tr w:rsidR="00341AFA" w:rsidRPr="008A6917" w14:paraId="2A2DFC78" w14:textId="77777777" w:rsidTr="00341AFA">
        <w:tc>
          <w:tcPr>
            <w:tcW w:w="3330" w:type="dxa"/>
            <w:gridSpan w:val="2"/>
            <w:tcBorders>
              <w:top w:val="nil"/>
              <w:left w:val="nil"/>
              <w:bottom w:val="nil"/>
              <w:right w:val="nil"/>
            </w:tcBorders>
          </w:tcPr>
          <w:p w14:paraId="39F8815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0D8753C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1BA4E8D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ORGANISATORISCHE EENHEID</w:t>
            </w:r>
            <w:r w:rsidRPr="008A6917">
              <w:rPr>
                <w:rFonts w:ascii="Arial" w:hAnsi="Arial" w:cs="Arial"/>
                <w:color w:val="000000"/>
                <w:szCs w:val="24"/>
                <w:lang w:val="en-AU" w:eastAsia="en-US"/>
              </w:rPr>
              <w:fldChar w:fldCharType="end"/>
            </w:r>
          </w:p>
          <w:p w14:paraId="2085056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0..1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06EE230B" w14:textId="77777777" w:rsidTr="00341AFA">
        <w:tc>
          <w:tcPr>
            <w:tcW w:w="3330" w:type="dxa"/>
            <w:gridSpan w:val="2"/>
            <w:tcBorders>
              <w:top w:val="nil"/>
              <w:left w:val="nil"/>
              <w:bottom w:val="nil"/>
              <w:right w:val="nil"/>
            </w:tcBorders>
          </w:tcPr>
          <w:p w14:paraId="413B413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Herkomst </w:t>
            </w:r>
          </w:p>
        </w:tc>
        <w:tc>
          <w:tcPr>
            <w:tcW w:w="6030" w:type="dxa"/>
            <w:tcBorders>
              <w:top w:val="nil"/>
              <w:left w:val="nil"/>
              <w:bottom w:val="nil"/>
              <w:right w:val="nil"/>
            </w:tcBorders>
          </w:tcPr>
          <w:p w14:paraId="1941A89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29904B13" w14:textId="77777777" w:rsidTr="00341AFA">
        <w:trPr>
          <w:trHeight w:val="230"/>
        </w:trPr>
        <w:tc>
          <w:tcPr>
            <w:tcW w:w="3330" w:type="dxa"/>
            <w:gridSpan w:val="2"/>
            <w:tcBorders>
              <w:top w:val="nil"/>
              <w:left w:val="nil"/>
              <w:bottom w:val="nil"/>
              <w:right w:val="nil"/>
            </w:tcBorders>
          </w:tcPr>
          <w:p w14:paraId="78C3239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7138C2A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4B87042" w14:textId="77777777" w:rsidTr="00341AFA">
        <w:tc>
          <w:tcPr>
            <w:tcW w:w="3330" w:type="dxa"/>
            <w:gridSpan w:val="2"/>
            <w:tcBorders>
              <w:top w:val="nil"/>
              <w:left w:val="nil"/>
              <w:bottom w:val="nil"/>
              <w:right w:val="nil"/>
            </w:tcBorders>
          </w:tcPr>
          <w:p w14:paraId="1F9CD99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5F55415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ORGANISATORISCHE EENHEID waarvoor de MEDEWERKER uit hoofde van zijn of haar functie zorgt (of zorgde) dat deze goed functioneert en daar rekenschap van geeft.</w:t>
            </w:r>
          </w:p>
        </w:tc>
      </w:tr>
      <w:tr w:rsidR="00341AFA" w:rsidRPr="008A6917" w14:paraId="5FB32207" w14:textId="77777777" w:rsidTr="00341AFA">
        <w:tc>
          <w:tcPr>
            <w:tcW w:w="3330" w:type="dxa"/>
            <w:gridSpan w:val="2"/>
            <w:tcBorders>
              <w:top w:val="nil"/>
              <w:left w:val="nil"/>
              <w:bottom w:val="nil"/>
              <w:right w:val="nil"/>
            </w:tcBorders>
          </w:tcPr>
          <w:p w14:paraId="12B7830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252A380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23EC122B" w14:textId="77777777" w:rsidTr="00341AFA">
        <w:trPr>
          <w:trHeight w:val="215"/>
        </w:trPr>
        <w:tc>
          <w:tcPr>
            <w:tcW w:w="3330" w:type="dxa"/>
            <w:gridSpan w:val="2"/>
            <w:tcBorders>
              <w:top w:val="nil"/>
              <w:left w:val="nil"/>
              <w:bottom w:val="nil"/>
              <w:right w:val="nil"/>
            </w:tcBorders>
          </w:tcPr>
          <w:p w14:paraId="762D521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43B222C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6A02D60E" w14:textId="77777777" w:rsidTr="00341AFA">
        <w:tc>
          <w:tcPr>
            <w:tcW w:w="3330" w:type="dxa"/>
            <w:gridSpan w:val="2"/>
            <w:tcBorders>
              <w:top w:val="nil"/>
              <w:left w:val="nil"/>
              <w:bottom w:val="nil"/>
              <w:right w:val="nil"/>
            </w:tcBorders>
          </w:tcPr>
          <w:p w14:paraId="3281BD1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3640AB9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1AB24AA8" w14:textId="77777777" w:rsidTr="00341AFA">
        <w:trPr>
          <w:trHeight w:val="230"/>
        </w:trPr>
        <w:tc>
          <w:tcPr>
            <w:tcW w:w="3330" w:type="dxa"/>
            <w:gridSpan w:val="2"/>
            <w:tcBorders>
              <w:top w:val="nil"/>
              <w:left w:val="nil"/>
              <w:bottom w:val="nil"/>
              <w:right w:val="nil"/>
            </w:tcBorders>
          </w:tcPr>
          <w:p w14:paraId="09DAC50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8C4A31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4FE3D757" w14:textId="77777777" w:rsidTr="00341AFA">
        <w:tc>
          <w:tcPr>
            <w:tcW w:w="3330" w:type="dxa"/>
            <w:gridSpan w:val="2"/>
            <w:tcBorders>
              <w:top w:val="nil"/>
              <w:left w:val="nil"/>
              <w:bottom w:val="nil"/>
              <w:right w:val="nil"/>
            </w:tcBorders>
          </w:tcPr>
          <w:p w14:paraId="44E6CE9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658F921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C81934B" w14:textId="77777777" w:rsidTr="00341AFA">
        <w:tc>
          <w:tcPr>
            <w:tcW w:w="3330" w:type="dxa"/>
            <w:gridSpan w:val="2"/>
            <w:tcBorders>
              <w:top w:val="nil"/>
              <w:left w:val="nil"/>
              <w:bottom w:val="nil"/>
              <w:right w:val="nil"/>
            </w:tcBorders>
          </w:tcPr>
          <w:p w14:paraId="72C908C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2562DB3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6E74DB6" w14:textId="77777777" w:rsidTr="00341AFA">
        <w:tc>
          <w:tcPr>
            <w:tcW w:w="3330" w:type="dxa"/>
            <w:gridSpan w:val="2"/>
            <w:tcBorders>
              <w:top w:val="nil"/>
              <w:left w:val="nil"/>
              <w:bottom w:val="nil"/>
              <w:right w:val="nil"/>
            </w:tcBorders>
          </w:tcPr>
          <w:p w14:paraId="71FC7FC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7EC000B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C6B9451" w14:textId="77777777" w:rsidTr="00341AFA">
        <w:tc>
          <w:tcPr>
            <w:tcW w:w="3330" w:type="dxa"/>
            <w:gridSpan w:val="2"/>
            <w:tcBorders>
              <w:top w:val="nil"/>
              <w:left w:val="nil"/>
              <w:bottom w:val="nil"/>
              <w:right w:val="nil"/>
            </w:tcBorders>
          </w:tcPr>
          <w:p w14:paraId="129CF6A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2AAEBBE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1BB248AC" w14:textId="77777777" w:rsidTr="00341AFA">
        <w:tc>
          <w:tcPr>
            <w:tcW w:w="3330" w:type="dxa"/>
            <w:gridSpan w:val="2"/>
            <w:tcBorders>
              <w:top w:val="nil"/>
              <w:left w:val="nil"/>
              <w:bottom w:val="nil"/>
              <w:right w:val="nil"/>
            </w:tcBorders>
          </w:tcPr>
          <w:p w14:paraId="1625A38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3CFEF2B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48FB75B9" w14:textId="77777777" w:rsidTr="00341AFA">
        <w:tc>
          <w:tcPr>
            <w:tcW w:w="9360" w:type="dxa"/>
            <w:gridSpan w:val="3"/>
            <w:tcBorders>
              <w:top w:val="nil"/>
              <w:left w:val="nil"/>
              <w:bottom w:val="nil"/>
              <w:right w:val="nil"/>
            </w:tcBorders>
          </w:tcPr>
          <w:p w14:paraId="219AC16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705DD982" w14:textId="77777777" w:rsidTr="00341AFA">
        <w:tc>
          <w:tcPr>
            <w:tcW w:w="450" w:type="dxa"/>
            <w:tcBorders>
              <w:top w:val="nil"/>
              <w:left w:val="nil"/>
              <w:bottom w:val="nil"/>
              <w:right w:val="nil"/>
            </w:tcBorders>
          </w:tcPr>
          <w:p w14:paraId="71E00F1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3BB02A9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Van deze relatie wordt (materiele) historie vastgelegd aangezien het van belang is in welke hoedanigheid de medewerker een rol in een zaak heeft vervuld.</w:t>
            </w:r>
          </w:p>
        </w:tc>
      </w:tr>
    </w:tbl>
    <w:p w14:paraId="5B6E5273"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 verantwoordelijke voor</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766E0700" w14:textId="77777777" w:rsidTr="00341AFA">
        <w:trPr>
          <w:trHeight w:val="230"/>
        </w:trPr>
        <w:tc>
          <w:tcPr>
            <w:tcW w:w="3330" w:type="dxa"/>
            <w:gridSpan w:val="2"/>
            <w:tcBorders>
              <w:top w:val="nil"/>
              <w:left w:val="nil"/>
              <w:bottom w:val="nil"/>
              <w:right w:val="nil"/>
            </w:tcBorders>
          </w:tcPr>
          <w:p w14:paraId="325DFA4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5A57D40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 verantwoordelijke voor</w:t>
            </w:r>
            <w:r w:rsidRPr="008A6917">
              <w:rPr>
                <w:rFonts w:ascii="Arial" w:hAnsi="Arial" w:cs="Arial"/>
                <w:color w:val="000000"/>
                <w:szCs w:val="24"/>
                <w:lang w:val="en-AU" w:eastAsia="en-US"/>
              </w:rPr>
              <w:fldChar w:fldCharType="end"/>
            </w:r>
          </w:p>
        </w:tc>
      </w:tr>
      <w:tr w:rsidR="00341AFA" w:rsidRPr="008A6917" w14:paraId="60B829E1" w14:textId="77777777" w:rsidTr="00341AFA">
        <w:tc>
          <w:tcPr>
            <w:tcW w:w="3330" w:type="dxa"/>
            <w:gridSpan w:val="2"/>
            <w:tcBorders>
              <w:top w:val="nil"/>
              <w:left w:val="nil"/>
              <w:bottom w:val="nil"/>
              <w:right w:val="nil"/>
            </w:tcBorders>
          </w:tcPr>
          <w:p w14:paraId="760F91D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4E5BF00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38150D0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ZAAKTYPE</w:t>
            </w:r>
            <w:r w:rsidRPr="008A6917">
              <w:rPr>
                <w:rFonts w:ascii="Arial" w:hAnsi="Arial" w:cs="Arial"/>
                <w:color w:val="000000"/>
                <w:szCs w:val="24"/>
                <w:lang w:val="en-AU" w:eastAsia="en-US"/>
              </w:rPr>
              <w:fldChar w:fldCharType="end"/>
            </w:r>
          </w:p>
          <w:p w14:paraId="1AA2558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0..*</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240505BC" w14:textId="77777777" w:rsidTr="00341AFA">
        <w:tc>
          <w:tcPr>
            <w:tcW w:w="3330" w:type="dxa"/>
            <w:gridSpan w:val="2"/>
            <w:tcBorders>
              <w:top w:val="nil"/>
              <w:left w:val="nil"/>
              <w:bottom w:val="nil"/>
              <w:right w:val="nil"/>
            </w:tcBorders>
          </w:tcPr>
          <w:p w14:paraId="142B970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674D857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GFO Zaken 2004</w:t>
            </w:r>
          </w:p>
        </w:tc>
      </w:tr>
      <w:tr w:rsidR="00341AFA" w:rsidRPr="008A6917" w14:paraId="163C9683" w14:textId="77777777" w:rsidTr="00341AFA">
        <w:trPr>
          <w:trHeight w:val="230"/>
        </w:trPr>
        <w:tc>
          <w:tcPr>
            <w:tcW w:w="3330" w:type="dxa"/>
            <w:gridSpan w:val="2"/>
            <w:tcBorders>
              <w:top w:val="nil"/>
              <w:left w:val="nil"/>
              <w:bottom w:val="nil"/>
              <w:right w:val="nil"/>
            </w:tcBorders>
          </w:tcPr>
          <w:p w14:paraId="6FB9D44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4711F04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2401E5F7" w14:textId="77777777" w:rsidTr="00341AFA">
        <w:tc>
          <w:tcPr>
            <w:tcW w:w="3330" w:type="dxa"/>
            <w:gridSpan w:val="2"/>
            <w:tcBorders>
              <w:top w:val="nil"/>
              <w:left w:val="nil"/>
              <w:bottom w:val="nil"/>
              <w:right w:val="nil"/>
            </w:tcBorders>
          </w:tcPr>
          <w:p w14:paraId="2D66DF9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5E9C0F4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MEDEWERKER die verantwoordelijk is voor ZAAKen van het ZAAKTYPE.</w:t>
            </w:r>
          </w:p>
        </w:tc>
      </w:tr>
      <w:tr w:rsidR="00341AFA" w:rsidRPr="008A6917" w14:paraId="69D17D44" w14:textId="77777777" w:rsidTr="00341AFA">
        <w:tc>
          <w:tcPr>
            <w:tcW w:w="3330" w:type="dxa"/>
            <w:gridSpan w:val="2"/>
            <w:tcBorders>
              <w:top w:val="nil"/>
              <w:left w:val="nil"/>
              <w:bottom w:val="nil"/>
              <w:right w:val="nil"/>
            </w:tcBorders>
          </w:tcPr>
          <w:p w14:paraId="77DFF4C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65BEF53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GFO Zaken 2004</w:t>
            </w:r>
          </w:p>
        </w:tc>
      </w:tr>
      <w:tr w:rsidR="00341AFA" w:rsidRPr="008A6917" w14:paraId="18E762C3" w14:textId="77777777" w:rsidTr="00341AFA">
        <w:trPr>
          <w:trHeight w:val="215"/>
        </w:trPr>
        <w:tc>
          <w:tcPr>
            <w:tcW w:w="3330" w:type="dxa"/>
            <w:gridSpan w:val="2"/>
            <w:tcBorders>
              <w:top w:val="nil"/>
              <w:left w:val="nil"/>
              <w:bottom w:val="nil"/>
              <w:right w:val="nil"/>
            </w:tcBorders>
          </w:tcPr>
          <w:p w14:paraId="24BF8E7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63C85EB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5655D440" w14:textId="77777777" w:rsidTr="00341AFA">
        <w:tc>
          <w:tcPr>
            <w:tcW w:w="3330" w:type="dxa"/>
            <w:gridSpan w:val="2"/>
            <w:tcBorders>
              <w:top w:val="nil"/>
              <w:left w:val="nil"/>
              <w:bottom w:val="nil"/>
              <w:right w:val="nil"/>
            </w:tcBorders>
          </w:tcPr>
          <w:p w14:paraId="7FC48E1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328C95A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52198AB" w14:textId="77777777" w:rsidTr="00341AFA">
        <w:trPr>
          <w:trHeight w:val="230"/>
        </w:trPr>
        <w:tc>
          <w:tcPr>
            <w:tcW w:w="3330" w:type="dxa"/>
            <w:gridSpan w:val="2"/>
            <w:tcBorders>
              <w:top w:val="nil"/>
              <w:left w:val="nil"/>
              <w:bottom w:val="nil"/>
              <w:right w:val="nil"/>
            </w:tcBorders>
          </w:tcPr>
          <w:p w14:paraId="35BC780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1A54DFF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70770A5" w14:textId="77777777" w:rsidTr="00341AFA">
        <w:tc>
          <w:tcPr>
            <w:tcW w:w="3330" w:type="dxa"/>
            <w:gridSpan w:val="2"/>
            <w:tcBorders>
              <w:top w:val="nil"/>
              <w:left w:val="nil"/>
              <w:bottom w:val="nil"/>
              <w:right w:val="nil"/>
            </w:tcBorders>
          </w:tcPr>
          <w:p w14:paraId="34EAB4F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2B2CF6D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081D214" w14:textId="77777777" w:rsidTr="00341AFA">
        <w:tc>
          <w:tcPr>
            <w:tcW w:w="3330" w:type="dxa"/>
            <w:gridSpan w:val="2"/>
            <w:tcBorders>
              <w:top w:val="nil"/>
              <w:left w:val="nil"/>
              <w:bottom w:val="nil"/>
              <w:right w:val="nil"/>
            </w:tcBorders>
          </w:tcPr>
          <w:p w14:paraId="73796D8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146B394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62837FE" w14:textId="77777777" w:rsidTr="00341AFA">
        <w:tc>
          <w:tcPr>
            <w:tcW w:w="3330" w:type="dxa"/>
            <w:gridSpan w:val="2"/>
            <w:tcBorders>
              <w:top w:val="nil"/>
              <w:left w:val="nil"/>
              <w:bottom w:val="nil"/>
              <w:right w:val="nil"/>
            </w:tcBorders>
          </w:tcPr>
          <w:p w14:paraId="3F652F5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27D51F8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17D917D" w14:textId="77777777" w:rsidTr="00341AFA">
        <w:tc>
          <w:tcPr>
            <w:tcW w:w="3330" w:type="dxa"/>
            <w:gridSpan w:val="2"/>
            <w:tcBorders>
              <w:top w:val="nil"/>
              <w:left w:val="nil"/>
              <w:bottom w:val="nil"/>
              <w:right w:val="nil"/>
            </w:tcBorders>
          </w:tcPr>
          <w:p w14:paraId="3FF8E7F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4AE7964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34ED4B4C" w14:textId="77777777" w:rsidTr="00341AFA">
        <w:tc>
          <w:tcPr>
            <w:tcW w:w="3330" w:type="dxa"/>
            <w:gridSpan w:val="2"/>
            <w:tcBorders>
              <w:top w:val="nil"/>
              <w:left w:val="nil"/>
              <w:bottom w:val="nil"/>
              <w:right w:val="nil"/>
            </w:tcBorders>
          </w:tcPr>
          <w:p w14:paraId="394344D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64B5FE6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3FE296DD" w14:textId="77777777" w:rsidTr="00341AFA">
        <w:tc>
          <w:tcPr>
            <w:tcW w:w="9360" w:type="dxa"/>
            <w:gridSpan w:val="3"/>
            <w:tcBorders>
              <w:top w:val="nil"/>
              <w:left w:val="nil"/>
              <w:bottom w:val="nil"/>
              <w:right w:val="nil"/>
            </w:tcBorders>
          </w:tcPr>
          <w:p w14:paraId="0E6E7DF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710B00F6" w14:textId="77777777" w:rsidTr="00341AFA">
        <w:tc>
          <w:tcPr>
            <w:tcW w:w="450" w:type="dxa"/>
            <w:tcBorders>
              <w:top w:val="nil"/>
              <w:left w:val="nil"/>
              <w:bottom w:val="nil"/>
              <w:right w:val="nil"/>
            </w:tcBorders>
          </w:tcPr>
          <w:p w14:paraId="72C26FF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284EC5E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relatiesoort is afgeleid van de attribuutsoort Verantworordelijke bij Zaak in het GFO Zaken 2004.</w:t>
            </w:r>
          </w:p>
        </w:tc>
        <w:bookmarkEnd w:id="489"/>
      </w:tr>
    </w:tbl>
    <w:bookmarkStart w:id="503" w:name="BKM_72E4F4E4_9FE4_4512_BFED_111BEBA5CFDB"/>
    <w:p w14:paraId="4E30D999" w14:textId="77777777" w:rsidR="00341AFA" w:rsidRPr="008A6917" w:rsidRDefault="00A85696" w:rsidP="00341AFA">
      <w:pPr>
        <w:pStyle w:val="Kop2"/>
        <w:rPr>
          <w:rFonts w:ascii="Arial" w:hAnsi="Arial"/>
          <w:sz w:val="30"/>
        </w:rPr>
      </w:pPr>
      <w:r w:rsidRPr="008A6917">
        <w:rPr>
          <w:rFonts w:ascii="Arial" w:hAnsi="Arial"/>
          <w:lang w:val="en-AU"/>
        </w:rPr>
        <w:lastRenderedPageBreak/>
        <w:fldChar w:fldCharType="begin" w:fldLock="1"/>
      </w:r>
      <w:r w:rsidR="00341AFA" w:rsidRPr="008A6917">
        <w:rPr>
          <w:rFonts w:ascii="Arial" w:hAnsi="Arial"/>
          <w:lang w:val="en-AU"/>
        </w:rPr>
        <w:instrText xml:space="preserve">MERGEFIELD </w:instrText>
      </w:r>
      <w:r w:rsidR="00341AFA" w:rsidRPr="008A6917">
        <w:instrText>Element.Stereotype</w:instrText>
      </w:r>
      <w:r w:rsidRPr="008A6917">
        <w:rPr>
          <w:rFonts w:ascii="Arial" w:hAnsi="Arial"/>
          <w:lang w:val="en-AU"/>
        </w:rPr>
        <w:fldChar w:fldCharType="separate"/>
      </w:r>
      <w:bookmarkStart w:id="504" w:name="_Toc404331960"/>
      <w:bookmarkStart w:id="505" w:name="_Toc493808880"/>
      <w:r w:rsidR="00341AFA">
        <w:t>Objecttype</w:t>
      </w:r>
      <w:r w:rsidRPr="008A6917">
        <w:rPr>
          <w:rFonts w:ascii="Arial" w:hAnsi="Arial"/>
          <w:lang w:val="en-AU"/>
        </w:rPr>
        <w:fldChar w:fldCharType="end"/>
      </w:r>
      <w:r w:rsidR="00341AFA" w:rsidRPr="008A6917">
        <w:t xml:space="preserve"> </w:t>
      </w:r>
      <w:r w:rsidR="0054486A">
        <w:fldChar w:fldCharType="begin" w:fldLock="1"/>
      </w:r>
      <w:r w:rsidR="0054486A">
        <w:instrText>MERGEFIELD Element.Name</w:instrText>
      </w:r>
      <w:r w:rsidR="0054486A">
        <w:fldChar w:fldCharType="separate"/>
      </w:r>
      <w:r w:rsidR="00341AFA" w:rsidRPr="008A6917">
        <w:t>OBJECT</w:t>
      </w:r>
      <w:bookmarkEnd w:id="504"/>
      <w:bookmarkEnd w:id="505"/>
      <w:r w:rsidR="0054486A">
        <w:fldChar w:fldCharType="end"/>
      </w:r>
    </w:p>
    <w:bookmarkStart w:id="506" w:name="BKM_5DEDC77B_B226_4066_8F66_F3AF4C7DF322"/>
    <w:bookmarkEnd w:id="506"/>
    <w:p w14:paraId="4318A2B7" w14:textId="2AA876B3" w:rsidR="00341AFA" w:rsidRPr="008A6917" w:rsidDel="00A7025E" w:rsidRDefault="00A85696" w:rsidP="00341AFA">
      <w:pPr>
        <w:widowControl w:val="0"/>
        <w:autoSpaceDE w:val="0"/>
        <w:autoSpaceDN w:val="0"/>
        <w:adjustRightInd w:val="0"/>
        <w:spacing w:before="240" w:after="60" w:line="240" w:lineRule="auto"/>
        <w:contextualSpacing w:val="0"/>
        <w:outlineLvl w:val="3"/>
        <w:rPr>
          <w:del w:id="507" w:author="Arjan Kloosterboer" w:date="2017-09-21T15:18:00Z"/>
          <w:rFonts w:ascii="Arial" w:hAnsi="Arial" w:cs="Arial"/>
          <w:b/>
          <w:color w:val="000000"/>
          <w:sz w:val="24"/>
          <w:szCs w:val="24"/>
          <w:lang w:eastAsia="en-US"/>
        </w:rPr>
      </w:pPr>
      <w:del w:id="508" w:author="Arjan Kloosterboer" w:date="2017-09-21T15:18:00Z">
        <w:r w:rsidRPr="008A6917" w:rsidDel="00A7025E">
          <w:rPr>
            <w:rFonts w:ascii="Arial" w:hAnsi="Arial" w:cs="Arial"/>
            <w:color w:val="000000"/>
            <w:szCs w:val="24"/>
            <w:lang w:val="en-AU" w:eastAsia="en-US"/>
          </w:rPr>
          <w:fldChar w:fldCharType="begin" w:fldLock="1"/>
        </w:r>
        <w:r w:rsidR="00341AFA" w:rsidRPr="008A6917" w:rsidDel="00A7025E">
          <w:rPr>
            <w:rFonts w:ascii="Arial" w:hAnsi="Arial" w:cs="Arial"/>
            <w:color w:val="000000"/>
            <w:szCs w:val="24"/>
            <w:lang w:val="en-AU" w:eastAsia="en-US"/>
          </w:rPr>
          <w:delInstrText xml:space="preserve">MERGEFIELD </w:delInstrText>
        </w:r>
        <w:r w:rsidR="00341AFA" w:rsidRPr="008A6917" w:rsidDel="00A7025E">
          <w:rPr>
            <w:rFonts w:ascii="Arial" w:hAnsi="Arial" w:cs="Arial"/>
            <w:b/>
            <w:color w:val="000000"/>
            <w:sz w:val="24"/>
            <w:szCs w:val="24"/>
            <w:lang w:eastAsia="en-US"/>
          </w:rPr>
          <w:delInstrText>Att.Stereotype</w:delInstrText>
        </w:r>
        <w:r w:rsidRPr="008A6917" w:rsidDel="00A7025E">
          <w:rPr>
            <w:rFonts w:ascii="Arial" w:hAnsi="Arial" w:cs="Arial"/>
            <w:color w:val="000000"/>
            <w:szCs w:val="24"/>
            <w:lang w:val="en-AU" w:eastAsia="en-US"/>
          </w:rPr>
          <w:fldChar w:fldCharType="separate"/>
        </w:r>
        <w:r w:rsidR="00341AFA" w:rsidDel="00A7025E">
          <w:rPr>
            <w:rFonts w:ascii="Arial" w:hAnsi="Arial" w:cs="Arial"/>
            <w:b/>
            <w:color w:val="000000"/>
            <w:sz w:val="24"/>
            <w:szCs w:val="24"/>
            <w:lang w:eastAsia="en-US"/>
          </w:rPr>
          <w:delText>Attribuutsoort</w:delText>
        </w:r>
        <w:r w:rsidRPr="008A6917" w:rsidDel="00A7025E">
          <w:rPr>
            <w:rFonts w:ascii="Arial" w:hAnsi="Arial" w:cs="Arial"/>
            <w:color w:val="000000"/>
            <w:szCs w:val="24"/>
            <w:lang w:val="en-AU" w:eastAsia="en-US"/>
          </w:rPr>
          <w:fldChar w:fldCharType="end"/>
        </w:r>
        <w:r w:rsidR="00341AFA" w:rsidRPr="008A6917" w:rsidDel="00A7025E">
          <w:rPr>
            <w:rFonts w:ascii="Arial" w:hAnsi="Arial" w:cs="Arial"/>
            <w:b/>
            <w:color w:val="000000"/>
            <w:sz w:val="24"/>
            <w:szCs w:val="24"/>
            <w:lang w:eastAsia="en-US"/>
          </w:rPr>
          <w:delText xml:space="preserve"> </w:delText>
        </w:r>
        <w:r w:rsidRPr="008A6917" w:rsidDel="00A7025E">
          <w:rPr>
            <w:rFonts w:ascii="Arial" w:hAnsi="Arial" w:cs="Arial"/>
            <w:b/>
            <w:color w:val="000000"/>
            <w:sz w:val="24"/>
            <w:szCs w:val="24"/>
            <w:lang w:eastAsia="en-US"/>
          </w:rPr>
          <w:fldChar w:fldCharType="begin" w:fldLock="1"/>
        </w:r>
        <w:r w:rsidR="00341AFA" w:rsidRPr="008A6917" w:rsidDel="00A7025E">
          <w:rPr>
            <w:rFonts w:ascii="Arial" w:hAnsi="Arial" w:cs="Arial"/>
            <w:b/>
            <w:color w:val="000000"/>
            <w:sz w:val="24"/>
            <w:szCs w:val="24"/>
            <w:lang w:eastAsia="en-US"/>
          </w:rPr>
          <w:delInstrText>MERGEFIELD Att.Name</w:delInstrText>
        </w:r>
        <w:r w:rsidRPr="008A6917" w:rsidDel="00A7025E">
          <w:rPr>
            <w:rFonts w:ascii="Arial" w:hAnsi="Arial" w:cs="Arial"/>
            <w:b/>
            <w:color w:val="000000"/>
            <w:sz w:val="24"/>
            <w:szCs w:val="24"/>
            <w:lang w:eastAsia="en-US"/>
          </w:rPr>
          <w:fldChar w:fldCharType="separate"/>
        </w:r>
        <w:r w:rsidR="00341AFA" w:rsidRPr="008A6917" w:rsidDel="00A7025E">
          <w:rPr>
            <w:rFonts w:ascii="Arial" w:hAnsi="Arial" w:cs="Arial"/>
            <w:b/>
            <w:color w:val="000000"/>
            <w:sz w:val="24"/>
            <w:szCs w:val="24"/>
            <w:lang w:eastAsia="en-US"/>
          </w:rPr>
          <w:delText>Identificatie</w:delText>
        </w:r>
        <w:r w:rsidRPr="008A6917" w:rsidDel="00A7025E">
          <w:rPr>
            <w:rFonts w:ascii="Arial" w:hAnsi="Arial" w:cs="Arial"/>
            <w:b/>
            <w:color w:val="000000"/>
            <w:sz w:val="24"/>
            <w:szCs w:val="24"/>
            <w:lang w:eastAsia="en-US"/>
          </w:rPr>
          <w:fldChar w:fldCharType="end"/>
        </w:r>
      </w:del>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rsidDel="00A7025E" w14:paraId="5EA221DD" w14:textId="4BC53AA2" w:rsidTr="00341AFA">
        <w:trPr>
          <w:trHeight w:val="230"/>
          <w:del w:id="509" w:author="Arjan Kloosterboer" w:date="2017-09-21T15:18:00Z"/>
        </w:trPr>
        <w:tc>
          <w:tcPr>
            <w:tcW w:w="3330" w:type="dxa"/>
            <w:gridSpan w:val="2"/>
            <w:tcBorders>
              <w:top w:val="nil"/>
              <w:left w:val="nil"/>
              <w:bottom w:val="nil"/>
              <w:right w:val="nil"/>
            </w:tcBorders>
          </w:tcPr>
          <w:p w14:paraId="2327220C" w14:textId="43571A43" w:rsidR="00341AFA" w:rsidRPr="008A6917" w:rsidDel="00A7025E" w:rsidRDefault="00341AFA" w:rsidP="00341AFA">
            <w:pPr>
              <w:widowControl w:val="0"/>
              <w:autoSpaceDE w:val="0"/>
              <w:autoSpaceDN w:val="0"/>
              <w:adjustRightInd w:val="0"/>
              <w:spacing w:line="240" w:lineRule="auto"/>
              <w:contextualSpacing w:val="0"/>
              <w:rPr>
                <w:del w:id="510" w:author="Arjan Kloosterboer" w:date="2017-09-21T15:18:00Z"/>
                <w:rFonts w:ascii="Calibri" w:hAnsi="Calibri" w:cs="Arial"/>
                <w:color w:val="000000"/>
                <w:sz w:val="22"/>
                <w:szCs w:val="24"/>
                <w:lang w:eastAsia="en-US"/>
              </w:rPr>
            </w:pPr>
            <w:del w:id="511" w:author="Arjan Kloosterboer" w:date="2017-09-21T15:18:00Z">
              <w:r w:rsidRPr="008A6917" w:rsidDel="00A7025E">
                <w:rPr>
                  <w:rFonts w:ascii="Calibri" w:hAnsi="Calibri" w:cs="Arial"/>
                  <w:b/>
                  <w:color w:val="000000"/>
                  <w:sz w:val="22"/>
                  <w:szCs w:val="24"/>
                  <w:lang w:eastAsia="en-US"/>
                </w:rPr>
                <w:delText xml:space="preserve">Naam </w:delText>
              </w:r>
            </w:del>
          </w:p>
        </w:tc>
        <w:tc>
          <w:tcPr>
            <w:tcW w:w="4320" w:type="dxa"/>
            <w:tcBorders>
              <w:top w:val="nil"/>
              <w:left w:val="nil"/>
              <w:bottom w:val="nil"/>
              <w:right w:val="nil"/>
            </w:tcBorders>
          </w:tcPr>
          <w:p w14:paraId="2F51D87D" w14:textId="7C88CA97" w:rsidR="00341AFA" w:rsidRPr="008A6917" w:rsidDel="00A7025E" w:rsidRDefault="00A85696" w:rsidP="00341AFA">
            <w:pPr>
              <w:widowControl w:val="0"/>
              <w:autoSpaceDE w:val="0"/>
              <w:autoSpaceDN w:val="0"/>
              <w:adjustRightInd w:val="0"/>
              <w:spacing w:line="240" w:lineRule="auto"/>
              <w:contextualSpacing w:val="0"/>
              <w:rPr>
                <w:del w:id="512" w:author="Arjan Kloosterboer" w:date="2017-09-21T15:18:00Z"/>
                <w:rFonts w:ascii="Calibri" w:hAnsi="Calibri" w:cs="Arial"/>
                <w:color w:val="000000"/>
                <w:sz w:val="22"/>
                <w:szCs w:val="24"/>
                <w:lang w:eastAsia="en-US"/>
              </w:rPr>
            </w:pPr>
            <w:del w:id="513" w:author="Arjan Kloosterboer" w:date="2017-09-21T15:18:00Z">
              <w:r w:rsidRPr="008A6917" w:rsidDel="00A7025E">
                <w:rPr>
                  <w:rFonts w:ascii="Arial" w:hAnsi="Arial" w:cs="Arial"/>
                  <w:color w:val="000000"/>
                  <w:szCs w:val="24"/>
                  <w:lang w:val="en-AU" w:eastAsia="en-US"/>
                </w:rPr>
                <w:fldChar w:fldCharType="begin" w:fldLock="1"/>
              </w:r>
              <w:r w:rsidR="00341AFA" w:rsidRPr="008A6917" w:rsidDel="00A7025E">
                <w:rPr>
                  <w:rFonts w:ascii="Arial" w:hAnsi="Arial" w:cs="Arial"/>
                  <w:color w:val="000000"/>
                  <w:szCs w:val="24"/>
                  <w:lang w:val="en-AU" w:eastAsia="en-US"/>
                </w:rPr>
                <w:delInstrText xml:space="preserve">MERGEFIELD </w:delInstrText>
              </w:r>
              <w:r w:rsidR="00341AFA" w:rsidRPr="008A6917" w:rsidDel="00A7025E">
                <w:rPr>
                  <w:rFonts w:ascii="Calibri" w:hAnsi="Calibri" w:cs="Arial"/>
                  <w:color w:val="000000"/>
                  <w:sz w:val="22"/>
                  <w:szCs w:val="24"/>
                  <w:lang w:eastAsia="en-US"/>
                </w:rPr>
                <w:delInstrText>Att.Name</w:delInstrText>
              </w:r>
              <w:r w:rsidRPr="008A6917" w:rsidDel="00A7025E">
                <w:rPr>
                  <w:rFonts w:ascii="Arial" w:hAnsi="Arial" w:cs="Arial"/>
                  <w:color w:val="000000"/>
                  <w:szCs w:val="24"/>
                  <w:lang w:val="en-AU" w:eastAsia="en-US"/>
                </w:rPr>
                <w:fldChar w:fldCharType="separate"/>
              </w:r>
              <w:r w:rsidR="00341AFA" w:rsidRPr="008A6917" w:rsidDel="00A7025E">
                <w:rPr>
                  <w:rFonts w:ascii="Calibri" w:hAnsi="Calibri" w:cs="Arial"/>
                  <w:color w:val="000000"/>
                  <w:sz w:val="22"/>
                  <w:szCs w:val="24"/>
                  <w:lang w:eastAsia="en-US"/>
                </w:rPr>
                <w:delText>Identificatie</w:delText>
              </w:r>
              <w:r w:rsidRPr="008A6917" w:rsidDel="00A7025E">
                <w:rPr>
                  <w:rFonts w:ascii="Arial" w:hAnsi="Arial" w:cs="Arial"/>
                  <w:color w:val="000000"/>
                  <w:szCs w:val="24"/>
                  <w:lang w:val="en-AU" w:eastAsia="en-US"/>
                </w:rPr>
                <w:fldChar w:fldCharType="end"/>
              </w:r>
            </w:del>
          </w:p>
        </w:tc>
        <w:tc>
          <w:tcPr>
            <w:tcW w:w="1710" w:type="dxa"/>
            <w:tcBorders>
              <w:top w:val="nil"/>
              <w:left w:val="nil"/>
              <w:bottom w:val="nil"/>
              <w:right w:val="nil"/>
            </w:tcBorders>
          </w:tcPr>
          <w:p w14:paraId="71EAFABD" w14:textId="10273913" w:rsidR="00341AFA" w:rsidRPr="008A6917" w:rsidDel="00A7025E" w:rsidRDefault="00A85696" w:rsidP="00341AFA">
            <w:pPr>
              <w:widowControl w:val="0"/>
              <w:autoSpaceDE w:val="0"/>
              <w:autoSpaceDN w:val="0"/>
              <w:adjustRightInd w:val="0"/>
              <w:spacing w:line="240" w:lineRule="auto"/>
              <w:contextualSpacing w:val="0"/>
              <w:jc w:val="right"/>
              <w:rPr>
                <w:del w:id="514" w:author="Arjan Kloosterboer" w:date="2017-09-21T15:18:00Z"/>
                <w:rFonts w:ascii="Calibri" w:hAnsi="Calibri" w:cs="Arial"/>
                <w:color w:val="000000"/>
                <w:sz w:val="22"/>
                <w:szCs w:val="24"/>
                <w:lang w:eastAsia="en-US"/>
              </w:rPr>
            </w:pPr>
            <w:del w:id="515" w:author="Arjan Kloosterboer" w:date="2017-09-21T15:18:00Z">
              <w:r w:rsidRPr="008A6917" w:rsidDel="00A7025E">
                <w:rPr>
                  <w:rFonts w:ascii="Arial" w:hAnsi="Arial" w:cs="Arial"/>
                  <w:color w:val="000000"/>
                  <w:szCs w:val="24"/>
                  <w:lang w:val="en-AU" w:eastAsia="en-US"/>
                </w:rPr>
                <w:fldChar w:fldCharType="begin" w:fldLock="1"/>
              </w:r>
              <w:r w:rsidR="00341AFA" w:rsidRPr="008A6917" w:rsidDel="00A7025E">
                <w:rPr>
                  <w:rFonts w:ascii="Arial" w:hAnsi="Arial" w:cs="Arial"/>
                  <w:color w:val="000000"/>
                  <w:szCs w:val="24"/>
                  <w:lang w:val="en-AU" w:eastAsia="en-US"/>
                </w:rPr>
                <w:delInstrText xml:space="preserve">MERGEFIELD </w:delInstrText>
              </w:r>
              <w:r w:rsidR="00341AFA" w:rsidRPr="008A6917" w:rsidDel="00A7025E">
                <w:rPr>
                  <w:rFonts w:ascii="Calibri" w:hAnsi="Calibri" w:cs="Arial"/>
                  <w:color w:val="000000"/>
                  <w:sz w:val="22"/>
                  <w:szCs w:val="24"/>
                  <w:lang w:eastAsia="en-US"/>
                </w:rPr>
                <w:delInstrText>Att.IsDerived</w:delInstrText>
              </w:r>
              <w:r w:rsidRPr="008A6917" w:rsidDel="00A7025E">
                <w:rPr>
                  <w:rFonts w:ascii="Arial" w:hAnsi="Arial" w:cs="Arial"/>
                  <w:color w:val="000000"/>
                  <w:szCs w:val="24"/>
                  <w:lang w:val="en-AU" w:eastAsia="en-US"/>
                </w:rPr>
                <w:fldChar w:fldCharType="separate"/>
              </w:r>
              <w:r w:rsidR="00341AFA" w:rsidDel="00A7025E">
                <w:rPr>
                  <w:rFonts w:ascii="Calibri" w:hAnsi="Calibri" w:cs="Arial"/>
                  <w:color w:val="000000"/>
                  <w:sz w:val="22"/>
                  <w:szCs w:val="24"/>
                  <w:lang w:eastAsia="en-US"/>
                </w:rPr>
                <w:delText>(is afgeleid)</w:delText>
              </w:r>
              <w:r w:rsidRPr="008A6917" w:rsidDel="00A7025E">
                <w:rPr>
                  <w:rFonts w:ascii="Arial" w:hAnsi="Arial" w:cs="Arial"/>
                  <w:color w:val="000000"/>
                  <w:szCs w:val="24"/>
                  <w:lang w:val="en-AU" w:eastAsia="en-US"/>
                </w:rPr>
                <w:fldChar w:fldCharType="end"/>
              </w:r>
            </w:del>
          </w:p>
        </w:tc>
      </w:tr>
      <w:tr w:rsidR="00341AFA" w:rsidRPr="008A6917" w:rsidDel="00A7025E" w14:paraId="04A57DB3" w14:textId="7BF73239" w:rsidTr="00341AFA">
        <w:trPr>
          <w:del w:id="516" w:author="Arjan Kloosterboer" w:date="2017-09-21T15:18:00Z"/>
        </w:trPr>
        <w:tc>
          <w:tcPr>
            <w:tcW w:w="3330" w:type="dxa"/>
            <w:gridSpan w:val="2"/>
            <w:tcBorders>
              <w:top w:val="nil"/>
              <w:left w:val="nil"/>
              <w:bottom w:val="nil"/>
              <w:right w:val="nil"/>
            </w:tcBorders>
          </w:tcPr>
          <w:p w14:paraId="0CFA0935" w14:textId="5C9744DF" w:rsidR="00341AFA" w:rsidRPr="008A6917" w:rsidDel="00A7025E" w:rsidRDefault="00341AFA" w:rsidP="00341AFA">
            <w:pPr>
              <w:widowControl w:val="0"/>
              <w:autoSpaceDE w:val="0"/>
              <w:autoSpaceDN w:val="0"/>
              <w:adjustRightInd w:val="0"/>
              <w:spacing w:line="240" w:lineRule="auto"/>
              <w:contextualSpacing w:val="0"/>
              <w:rPr>
                <w:del w:id="517" w:author="Arjan Kloosterboer" w:date="2017-09-21T15:18:00Z"/>
                <w:rFonts w:ascii="Calibri" w:hAnsi="Calibri" w:cs="Arial"/>
                <w:color w:val="000000"/>
                <w:sz w:val="22"/>
                <w:szCs w:val="24"/>
                <w:lang w:eastAsia="en-US"/>
              </w:rPr>
            </w:pPr>
            <w:del w:id="518" w:author="Arjan Kloosterboer" w:date="2017-09-21T15:18:00Z">
              <w:r w:rsidRPr="008A6917" w:rsidDel="00A7025E">
                <w:rPr>
                  <w:rFonts w:ascii="Calibri" w:hAnsi="Calibri" w:cs="Arial"/>
                  <w:b/>
                  <w:color w:val="000000"/>
                  <w:sz w:val="22"/>
                  <w:szCs w:val="24"/>
                  <w:lang w:eastAsia="en-US"/>
                </w:rPr>
                <w:delText xml:space="preserve">Herkomst </w:delText>
              </w:r>
            </w:del>
          </w:p>
        </w:tc>
        <w:tc>
          <w:tcPr>
            <w:tcW w:w="6030" w:type="dxa"/>
            <w:gridSpan w:val="2"/>
            <w:tcBorders>
              <w:top w:val="nil"/>
              <w:left w:val="nil"/>
              <w:bottom w:val="nil"/>
              <w:right w:val="nil"/>
            </w:tcBorders>
          </w:tcPr>
          <w:p w14:paraId="6F3FFBA3" w14:textId="79C0FEAD" w:rsidR="00341AFA" w:rsidRPr="008A6917" w:rsidDel="00A7025E" w:rsidRDefault="00341AFA" w:rsidP="00341AFA">
            <w:pPr>
              <w:widowControl w:val="0"/>
              <w:autoSpaceDE w:val="0"/>
              <w:autoSpaceDN w:val="0"/>
              <w:adjustRightInd w:val="0"/>
              <w:spacing w:line="240" w:lineRule="auto"/>
              <w:contextualSpacing w:val="0"/>
              <w:rPr>
                <w:del w:id="519" w:author="Arjan Kloosterboer" w:date="2017-09-21T15:18:00Z"/>
                <w:rFonts w:ascii="Calibri" w:hAnsi="Calibri" w:cs="Arial"/>
                <w:color w:val="000000"/>
                <w:sz w:val="22"/>
                <w:szCs w:val="24"/>
                <w:lang w:eastAsia="en-US"/>
              </w:rPr>
            </w:pPr>
            <w:del w:id="520" w:author="Arjan Kloosterboer" w:date="2017-09-21T15:18:00Z">
              <w:r w:rsidRPr="008A6917" w:rsidDel="00A7025E">
                <w:rPr>
                  <w:rFonts w:ascii="Calibri" w:hAnsi="Calibri" w:cs="Arial"/>
                  <w:color w:val="000000"/>
                  <w:sz w:val="22"/>
                  <w:szCs w:val="24"/>
                  <w:lang w:eastAsia="en-US"/>
                </w:rPr>
                <w:delText>KING</w:delText>
              </w:r>
            </w:del>
          </w:p>
        </w:tc>
      </w:tr>
      <w:tr w:rsidR="00341AFA" w:rsidRPr="008A6917" w:rsidDel="00A7025E" w14:paraId="65DBD872" w14:textId="102C6025" w:rsidTr="00341AFA">
        <w:trPr>
          <w:del w:id="521" w:author="Arjan Kloosterboer" w:date="2017-09-21T15:18:00Z"/>
        </w:trPr>
        <w:tc>
          <w:tcPr>
            <w:tcW w:w="3330" w:type="dxa"/>
            <w:gridSpan w:val="2"/>
            <w:tcBorders>
              <w:top w:val="nil"/>
              <w:left w:val="nil"/>
              <w:bottom w:val="nil"/>
              <w:right w:val="nil"/>
            </w:tcBorders>
          </w:tcPr>
          <w:p w14:paraId="5BD3FBA4" w14:textId="4648AE5C" w:rsidR="00341AFA" w:rsidRPr="008A6917" w:rsidDel="00A7025E" w:rsidRDefault="00341AFA" w:rsidP="00341AFA">
            <w:pPr>
              <w:widowControl w:val="0"/>
              <w:autoSpaceDE w:val="0"/>
              <w:autoSpaceDN w:val="0"/>
              <w:adjustRightInd w:val="0"/>
              <w:spacing w:line="240" w:lineRule="auto"/>
              <w:contextualSpacing w:val="0"/>
              <w:rPr>
                <w:del w:id="522" w:author="Arjan Kloosterboer" w:date="2017-09-21T15:18:00Z"/>
                <w:rFonts w:ascii="Calibri" w:hAnsi="Calibri" w:cs="Arial"/>
                <w:color w:val="000000"/>
                <w:sz w:val="22"/>
                <w:szCs w:val="24"/>
                <w:lang w:eastAsia="en-US"/>
              </w:rPr>
            </w:pPr>
            <w:del w:id="523" w:author="Arjan Kloosterboer" w:date="2017-09-21T15:18:00Z">
              <w:r w:rsidRPr="008A6917" w:rsidDel="00A7025E">
                <w:rPr>
                  <w:rFonts w:ascii="Calibri" w:hAnsi="Calibri" w:cs="Arial"/>
                  <w:b/>
                  <w:color w:val="000000"/>
                  <w:sz w:val="22"/>
                  <w:szCs w:val="24"/>
                  <w:lang w:eastAsia="en-US"/>
                </w:rPr>
                <w:delText xml:space="preserve">Code </w:delText>
              </w:r>
            </w:del>
          </w:p>
        </w:tc>
        <w:tc>
          <w:tcPr>
            <w:tcW w:w="6030" w:type="dxa"/>
            <w:gridSpan w:val="2"/>
            <w:tcBorders>
              <w:top w:val="nil"/>
              <w:left w:val="nil"/>
              <w:bottom w:val="nil"/>
              <w:right w:val="nil"/>
            </w:tcBorders>
          </w:tcPr>
          <w:p w14:paraId="6E69A495" w14:textId="6D55D07E" w:rsidR="00341AFA" w:rsidRPr="008A6917" w:rsidDel="00A7025E" w:rsidRDefault="00341AFA" w:rsidP="00341AFA">
            <w:pPr>
              <w:widowControl w:val="0"/>
              <w:autoSpaceDE w:val="0"/>
              <w:autoSpaceDN w:val="0"/>
              <w:adjustRightInd w:val="0"/>
              <w:spacing w:line="240" w:lineRule="auto"/>
              <w:contextualSpacing w:val="0"/>
              <w:rPr>
                <w:del w:id="524" w:author="Arjan Kloosterboer" w:date="2017-09-21T15:18:00Z"/>
                <w:rFonts w:ascii="Calibri" w:hAnsi="Calibri" w:cs="Arial"/>
                <w:color w:val="000000"/>
                <w:sz w:val="22"/>
                <w:szCs w:val="24"/>
                <w:lang w:eastAsia="en-US"/>
              </w:rPr>
            </w:pPr>
          </w:p>
        </w:tc>
      </w:tr>
      <w:tr w:rsidR="00341AFA" w:rsidRPr="008A6917" w:rsidDel="00A7025E" w14:paraId="4E1E2C2A" w14:textId="439D6564" w:rsidTr="00341AFA">
        <w:trPr>
          <w:del w:id="525" w:author="Arjan Kloosterboer" w:date="2017-09-21T15:18:00Z"/>
        </w:trPr>
        <w:tc>
          <w:tcPr>
            <w:tcW w:w="3330" w:type="dxa"/>
            <w:gridSpan w:val="2"/>
            <w:tcBorders>
              <w:top w:val="nil"/>
              <w:left w:val="nil"/>
              <w:bottom w:val="nil"/>
              <w:right w:val="nil"/>
            </w:tcBorders>
          </w:tcPr>
          <w:p w14:paraId="3E0B720B" w14:textId="3EF20A0E" w:rsidR="00341AFA" w:rsidRPr="008A6917" w:rsidDel="00A7025E" w:rsidRDefault="00341AFA" w:rsidP="00341AFA">
            <w:pPr>
              <w:widowControl w:val="0"/>
              <w:autoSpaceDE w:val="0"/>
              <w:autoSpaceDN w:val="0"/>
              <w:adjustRightInd w:val="0"/>
              <w:spacing w:line="240" w:lineRule="auto"/>
              <w:contextualSpacing w:val="0"/>
              <w:rPr>
                <w:del w:id="526" w:author="Arjan Kloosterboer" w:date="2017-09-21T15:18:00Z"/>
                <w:rFonts w:ascii="Calibri" w:hAnsi="Calibri" w:cs="Arial"/>
                <w:color w:val="000000"/>
                <w:sz w:val="22"/>
                <w:szCs w:val="24"/>
                <w:lang w:eastAsia="en-US"/>
              </w:rPr>
            </w:pPr>
            <w:del w:id="527" w:author="Arjan Kloosterboer" w:date="2017-09-21T15:18:00Z">
              <w:r w:rsidRPr="008A6917" w:rsidDel="00A7025E">
                <w:rPr>
                  <w:rFonts w:ascii="Calibri" w:hAnsi="Calibri" w:cs="Arial"/>
                  <w:b/>
                  <w:color w:val="000000"/>
                  <w:sz w:val="22"/>
                  <w:szCs w:val="24"/>
                  <w:lang w:eastAsia="en-US"/>
                </w:rPr>
                <w:delText xml:space="preserve">XML-tag </w:delText>
              </w:r>
            </w:del>
          </w:p>
        </w:tc>
        <w:tc>
          <w:tcPr>
            <w:tcW w:w="6030" w:type="dxa"/>
            <w:gridSpan w:val="2"/>
            <w:tcBorders>
              <w:top w:val="nil"/>
              <w:left w:val="nil"/>
              <w:bottom w:val="nil"/>
              <w:right w:val="nil"/>
            </w:tcBorders>
          </w:tcPr>
          <w:p w14:paraId="5822E7A9" w14:textId="44C13865" w:rsidR="00341AFA" w:rsidRPr="008A6917" w:rsidDel="00A7025E" w:rsidRDefault="00A85696" w:rsidP="00341AFA">
            <w:pPr>
              <w:widowControl w:val="0"/>
              <w:autoSpaceDE w:val="0"/>
              <w:autoSpaceDN w:val="0"/>
              <w:adjustRightInd w:val="0"/>
              <w:spacing w:line="240" w:lineRule="auto"/>
              <w:contextualSpacing w:val="0"/>
              <w:rPr>
                <w:del w:id="528" w:author="Arjan Kloosterboer" w:date="2017-09-21T15:18:00Z"/>
                <w:rFonts w:ascii="Calibri" w:hAnsi="Calibri" w:cs="Arial"/>
                <w:color w:val="000000"/>
                <w:sz w:val="22"/>
                <w:szCs w:val="24"/>
                <w:lang w:eastAsia="en-US"/>
              </w:rPr>
            </w:pPr>
            <w:del w:id="529" w:author="Arjan Kloosterboer" w:date="2017-09-21T15:18:00Z">
              <w:r w:rsidRPr="008A6917" w:rsidDel="00A7025E">
                <w:rPr>
                  <w:rFonts w:ascii="Arial" w:hAnsi="Arial" w:cs="Arial"/>
                  <w:color w:val="000000"/>
                  <w:szCs w:val="24"/>
                  <w:lang w:val="en-AU" w:eastAsia="en-US"/>
                </w:rPr>
                <w:fldChar w:fldCharType="begin" w:fldLock="1"/>
              </w:r>
              <w:r w:rsidR="00341AFA" w:rsidRPr="008A6917" w:rsidDel="00A7025E">
                <w:rPr>
                  <w:rFonts w:ascii="Arial" w:hAnsi="Arial" w:cs="Arial"/>
                  <w:color w:val="000000"/>
                  <w:szCs w:val="24"/>
                  <w:lang w:val="en-AU" w:eastAsia="en-US"/>
                </w:rPr>
                <w:delInstrText xml:space="preserve">MERGEFIELD </w:delInstrText>
              </w:r>
              <w:r w:rsidR="00341AFA" w:rsidRPr="008A6917" w:rsidDel="00A7025E">
                <w:rPr>
                  <w:rFonts w:ascii="Calibri" w:hAnsi="Calibri" w:cs="Arial"/>
                  <w:color w:val="000000"/>
                  <w:sz w:val="22"/>
                  <w:szCs w:val="24"/>
                  <w:lang w:eastAsia="en-US"/>
                </w:rPr>
                <w:delInstrText>Att.Alias</w:delInstrText>
              </w:r>
              <w:r w:rsidRPr="008A6917" w:rsidDel="00A7025E">
                <w:rPr>
                  <w:rFonts w:ascii="Arial" w:hAnsi="Arial" w:cs="Arial"/>
                  <w:color w:val="000000"/>
                  <w:szCs w:val="24"/>
                  <w:lang w:val="en-AU" w:eastAsia="en-US"/>
                </w:rPr>
                <w:fldChar w:fldCharType="separate"/>
              </w:r>
              <w:r w:rsidR="00341AFA" w:rsidRPr="008A6917" w:rsidDel="00A7025E">
                <w:rPr>
                  <w:rFonts w:ascii="Calibri" w:hAnsi="Calibri" w:cs="Arial"/>
                  <w:color w:val="000000"/>
                  <w:sz w:val="22"/>
                  <w:szCs w:val="24"/>
                  <w:lang w:eastAsia="en-US"/>
                </w:rPr>
                <w:delText>identificatie</w:delText>
              </w:r>
              <w:r w:rsidRPr="008A6917" w:rsidDel="00A7025E">
                <w:rPr>
                  <w:rFonts w:ascii="Arial" w:hAnsi="Arial" w:cs="Arial"/>
                  <w:color w:val="000000"/>
                  <w:szCs w:val="24"/>
                  <w:lang w:val="en-AU" w:eastAsia="en-US"/>
                </w:rPr>
                <w:fldChar w:fldCharType="end"/>
              </w:r>
            </w:del>
          </w:p>
        </w:tc>
      </w:tr>
      <w:tr w:rsidR="00341AFA" w:rsidRPr="008A6917" w:rsidDel="00A7025E" w14:paraId="1671EAC9" w14:textId="7028120C" w:rsidTr="00341AFA">
        <w:trPr>
          <w:del w:id="530" w:author="Arjan Kloosterboer" w:date="2017-09-21T15:18:00Z"/>
        </w:trPr>
        <w:tc>
          <w:tcPr>
            <w:tcW w:w="3330" w:type="dxa"/>
            <w:gridSpan w:val="2"/>
            <w:tcBorders>
              <w:top w:val="nil"/>
              <w:left w:val="nil"/>
              <w:bottom w:val="nil"/>
              <w:right w:val="nil"/>
            </w:tcBorders>
          </w:tcPr>
          <w:p w14:paraId="76912511" w14:textId="391F650E" w:rsidR="00341AFA" w:rsidRPr="008A6917" w:rsidDel="00A7025E" w:rsidRDefault="00341AFA" w:rsidP="00341AFA">
            <w:pPr>
              <w:widowControl w:val="0"/>
              <w:autoSpaceDE w:val="0"/>
              <w:autoSpaceDN w:val="0"/>
              <w:adjustRightInd w:val="0"/>
              <w:spacing w:line="240" w:lineRule="auto"/>
              <w:contextualSpacing w:val="0"/>
              <w:rPr>
                <w:del w:id="531" w:author="Arjan Kloosterboer" w:date="2017-09-21T15:18:00Z"/>
                <w:rFonts w:ascii="Calibri" w:hAnsi="Calibri" w:cs="Arial"/>
                <w:color w:val="000000"/>
                <w:sz w:val="22"/>
                <w:szCs w:val="24"/>
                <w:lang w:eastAsia="en-US"/>
              </w:rPr>
            </w:pPr>
            <w:del w:id="532" w:author="Arjan Kloosterboer" w:date="2017-09-21T15:18:00Z">
              <w:r w:rsidRPr="008A6917" w:rsidDel="00A7025E">
                <w:rPr>
                  <w:rFonts w:ascii="Calibri" w:hAnsi="Calibri" w:cs="Arial"/>
                  <w:b/>
                  <w:color w:val="000000"/>
                  <w:sz w:val="22"/>
                  <w:szCs w:val="24"/>
                  <w:lang w:eastAsia="en-US"/>
                </w:rPr>
                <w:delText xml:space="preserve">Definitie </w:delText>
              </w:r>
            </w:del>
          </w:p>
        </w:tc>
        <w:tc>
          <w:tcPr>
            <w:tcW w:w="6030" w:type="dxa"/>
            <w:gridSpan w:val="2"/>
            <w:tcBorders>
              <w:top w:val="nil"/>
              <w:left w:val="nil"/>
              <w:bottom w:val="nil"/>
              <w:right w:val="nil"/>
            </w:tcBorders>
          </w:tcPr>
          <w:p w14:paraId="3947E6E6" w14:textId="783DA677" w:rsidR="00341AFA" w:rsidRPr="008A6917" w:rsidDel="00A7025E" w:rsidRDefault="00A85696" w:rsidP="00341AFA">
            <w:pPr>
              <w:widowControl w:val="0"/>
              <w:autoSpaceDE w:val="0"/>
              <w:autoSpaceDN w:val="0"/>
              <w:adjustRightInd w:val="0"/>
              <w:spacing w:line="240" w:lineRule="auto"/>
              <w:contextualSpacing w:val="0"/>
              <w:rPr>
                <w:del w:id="533" w:author="Arjan Kloosterboer" w:date="2017-09-21T15:18:00Z"/>
                <w:rFonts w:ascii="Calibri" w:hAnsi="Calibri" w:cs="Arial"/>
                <w:color w:val="000000"/>
                <w:sz w:val="22"/>
                <w:szCs w:val="24"/>
                <w:lang w:eastAsia="en-US"/>
              </w:rPr>
            </w:pPr>
            <w:del w:id="534" w:author="Arjan Kloosterboer" w:date="2017-09-21T15:18:00Z">
              <w:r w:rsidRPr="008A6917" w:rsidDel="00A7025E">
                <w:rPr>
                  <w:rFonts w:ascii="Arial" w:hAnsi="Arial" w:cs="Arial"/>
                  <w:color w:val="000000"/>
                  <w:szCs w:val="24"/>
                  <w:lang w:val="en-AU" w:eastAsia="en-US"/>
                </w:rPr>
                <w:fldChar w:fldCharType="begin" w:fldLock="1"/>
              </w:r>
              <w:r w:rsidR="00341AFA" w:rsidRPr="008A6917" w:rsidDel="00A7025E">
                <w:rPr>
                  <w:rFonts w:ascii="Arial" w:hAnsi="Arial" w:cs="Arial"/>
                  <w:color w:val="000000"/>
                  <w:szCs w:val="24"/>
                  <w:lang w:eastAsia="en-US"/>
                </w:rPr>
                <w:delInstrText xml:space="preserve">MERGEFIELD </w:delInstrText>
              </w:r>
              <w:r w:rsidR="00341AFA" w:rsidRPr="008A6917" w:rsidDel="00A7025E">
                <w:rPr>
                  <w:rFonts w:ascii="Calibri" w:hAnsi="Calibri" w:cs="Arial"/>
                  <w:color w:val="000000"/>
                  <w:sz w:val="22"/>
                  <w:szCs w:val="24"/>
                  <w:lang w:eastAsia="en-US"/>
                </w:rPr>
                <w:delInstrText>Att.Notes</w:delInstrText>
              </w:r>
              <w:r w:rsidRPr="008A6917" w:rsidDel="00A7025E">
                <w:rPr>
                  <w:rFonts w:ascii="Arial" w:hAnsi="Arial" w:cs="Arial"/>
                  <w:color w:val="000000"/>
                  <w:szCs w:val="24"/>
                  <w:lang w:val="en-AU" w:eastAsia="en-US"/>
                </w:rPr>
                <w:fldChar w:fldCharType="end"/>
              </w:r>
              <w:r w:rsidR="00341AFA" w:rsidRPr="008A6917" w:rsidDel="00A7025E">
                <w:rPr>
                  <w:rFonts w:ascii="Calibri" w:hAnsi="Calibri" w:cs="Arial"/>
                  <w:color w:val="000000"/>
                  <w:sz w:val="22"/>
                  <w:szCs w:val="24"/>
                  <w:lang w:eastAsia="en-US"/>
                </w:rPr>
                <w:delText>De unieke identificatie van het OBJECT</w:delText>
              </w:r>
            </w:del>
          </w:p>
        </w:tc>
      </w:tr>
      <w:tr w:rsidR="00341AFA" w:rsidRPr="008A6917" w:rsidDel="00A7025E" w14:paraId="0E7C1F66" w14:textId="5E3CCC0B" w:rsidTr="00341AFA">
        <w:trPr>
          <w:trHeight w:val="230"/>
          <w:del w:id="535" w:author="Arjan Kloosterboer" w:date="2017-09-21T15:18:00Z"/>
        </w:trPr>
        <w:tc>
          <w:tcPr>
            <w:tcW w:w="3330" w:type="dxa"/>
            <w:gridSpan w:val="2"/>
            <w:tcBorders>
              <w:top w:val="nil"/>
              <w:left w:val="nil"/>
              <w:bottom w:val="nil"/>
              <w:right w:val="nil"/>
            </w:tcBorders>
          </w:tcPr>
          <w:p w14:paraId="2B48E3B5" w14:textId="32853B57" w:rsidR="00341AFA" w:rsidRPr="008A6917" w:rsidDel="00A7025E" w:rsidRDefault="00341AFA" w:rsidP="00341AFA">
            <w:pPr>
              <w:widowControl w:val="0"/>
              <w:autoSpaceDE w:val="0"/>
              <w:autoSpaceDN w:val="0"/>
              <w:adjustRightInd w:val="0"/>
              <w:spacing w:line="240" w:lineRule="auto"/>
              <w:contextualSpacing w:val="0"/>
              <w:rPr>
                <w:del w:id="536" w:author="Arjan Kloosterboer" w:date="2017-09-21T15:18:00Z"/>
                <w:rFonts w:ascii="Calibri" w:hAnsi="Calibri" w:cs="Arial"/>
                <w:color w:val="000000"/>
                <w:sz w:val="22"/>
                <w:szCs w:val="24"/>
                <w:lang w:eastAsia="en-US"/>
              </w:rPr>
            </w:pPr>
            <w:del w:id="537" w:author="Arjan Kloosterboer" w:date="2017-09-21T15:18:00Z">
              <w:r w:rsidRPr="008A6917" w:rsidDel="00A7025E">
                <w:rPr>
                  <w:rFonts w:ascii="Calibri" w:hAnsi="Calibri" w:cs="Arial"/>
                  <w:b/>
                  <w:color w:val="000000"/>
                  <w:sz w:val="22"/>
                  <w:szCs w:val="24"/>
                  <w:lang w:eastAsia="en-US"/>
                </w:rPr>
                <w:delText xml:space="preserve">Herkomst definitie </w:delText>
              </w:r>
            </w:del>
          </w:p>
        </w:tc>
        <w:tc>
          <w:tcPr>
            <w:tcW w:w="6030" w:type="dxa"/>
            <w:gridSpan w:val="2"/>
            <w:tcBorders>
              <w:top w:val="nil"/>
              <w:left w:val="nil"/>
              <w:bottom w:val="nil"/>
              <w:right w:val="nil"/>
            </w:tcBorders>
          </w:tcPr>
          <w:p w14:paraId="2654638F" w14:textId="548A71CE" w:rsidR="00341AFA" w:rsidRPr="008A6917" w:rsidDel="00A7025E" w:rsidRDefault="00341AFA" w:rsidP="00341AFA">
            <w:pPr>
              <w:widowControl w:val="0"/>
              <w:autoSpaceDE w:val="0"/>
              <w:autoSpaceDN w:val="0"/>
              <w:adjustRightInd w:val="0"/>
              <w:spacing w:line="240" w:lineRule="auto"/>
              <w:contextualSpacing w:val="0"/>
              <w:rPr>
                <w:del w:id="538" w:author="Arjan Kloosterboer" w:date="2017-09-21T15:18:00Z"/>
                <w:rFonts w:ascii="Calibri" w:hAnsi="Calibri" w:cs="Arial"/>
                <w:color w:val="000000"/>
                <w:sz w:val="22"/>
                <w:szCs w:val="24"/>
                <w:lang w:eastAsia="en-US"/>
              </w:rPr>
            </w:pPr>
            <w:del w:id="539" w:author="Arjan Kloosterboer" w:date="2017-09-21T15:18:00Z">
              <w:r w:rsidRPr="008A6917" w:rsidDel="00A7025E">
                <w:rPr>
                  <w:rFonts w:ascii="Calibri" w:hAnsi="Calibri" w:cs="Arial"/>
                  <w:color w:val="000000"/>
                  <w:sz w:val="22"/>
                  <w:szCs w:val="24"/>
                  <w:lang w:eastAsia="en-US"/>
                </w:rPr>
                <w:delText>KING</w:delText>
              </w:r>
            </w:del>
          </w:p>
        </w:tc>
      </w:tr>
      <w:tr w:rsidR="00341AFA" w:rsidRPr="008A6917" w:rsidDel="00A7025E" w14:paraId="023F0097" w14:textId="0F543937" w:rsidTr="00341AFA">
        <w:trPr>
          <w:del w:id="540" w:author="Arjan Kloosterboer" w:date="2017-09-21T15:18:00Z"/>
        </w:trPr>
        <w:tc>
          <w:tcPr>
            <w:tcW w:w="3330" w:type="dxa"/>
            <w:gridSpan w:val="2"/>
            <w:tcBorders>
              <w:top w:val="nil"/>
              <w:left w:val="nil"/>
              <w:bottom w:val="nil"/>
              <w:right w:val="nil"/>
            </w:tcBorders>
          </w:tcPr>
          <w:p w14:paraId="4ACD333E" w14:textId="2BF0A36A" w:rsidR="00341AFA" w:rsidRPr="008A6917" w:rsidDel="00A7025E" w:rsidRDefault="00341AFA" w:rsidP="00341AFA">
            <w:pPr>
              <w:widowControl w:val="0"/>
              <w:autoSpaceDE w:val="0"/>
              <w:autoSpaceDN w:val="0"/>
              <w:adjustRightInd w:val="0"/>
              <w:spacing w:line="240" w:lineRule="auto"/>
              <w:contextualSpacing w:val="0"/>
              <w:rPr>
                <w:del w:id="541" w:author="Arjan Kloosterboer" w:date="2017-09-21T15:18:00Z"/>
                <w:rFonts w:ascii="Calibri" w:hAnsi="Calibri" w:cs="Arial"/>
                <w:color w:val="000000"/>
                <w:sz w:val="22"/>
                <w:szCs w:val="24"/>
                <w:lang w:eastAsia="en-US"/>
              </w:rPr>
            </w:pPr>
            <w:del w:id="542" w:author="Arjan Kloosterboer" w:date="2017-09-21T15:18:00Z">
              <w:r w:rsidRPr="008A6917" w:rsidDel="00A7025E">
                <w:rPr>
                  <w:rFonts w:ascii="Calibri" w:hAnsi="Calibri" w:cs="Arial"/>
                  <w:b/>
                  <w:color w:val="000000"/>
                  <w:sz w:val="22"/>
                  <w:szCs w:val="24"/>
                  <w:lang w:eastAsia="en-US"/>
                </w:rPr>
                <w:delText xml:space="preserve">Datum opname </w:delText>
              </w:r>
            </w:del>
          </w:p>
        </w:tc>
        <w:tc>
          <w:tcPr>
            <w:tcW w:w="6030" w:type="dxa"/>
            <w:gridSpan w:val="2"/>
            <w:tcBorders>
              <w:top w:val="nil"/>
              <w:left w:val="nil"/>
              <w:bottom w:val="nil"/>
              <w:right w:val="nil"/>
            </w:tcBorders>
          </w:tcPr>
          <w:p w14:paraId="3D33AB4A" w14:textId="7B01CE4C" w:rsidR="00341AFA" w:rsidRPr="008A6917" w:rsidDel="00A7025E" w:rsidRDefault="00341AFA" w:rsidP="00341AFA">
            <w:pPr>
              <w:widowControl w:val="0"/>
              <w:autoSpaceDE w:val="0"/>
              <w:autoSpaceDN w:val="0"/>
              <w:adjustRightInd w:val="0"/>
              <w:spacing w:line="240" w:lineRule="auto"/>
              <w:contextualSpacing w:val="0"/>
              <w:rPr>
                <w:del w:id="543" w:author="Arjan Kloosterboer" w:date="2017-09-21T15:18:00Z"/>
                <w:rFonts w:ascii="Calibri" w:hAnsi="Calibri" w:cs="Arial"/>
                <w:color w:val="000000"/>
                <w:sz w:val="22"/>
                <w:szCs w:val="24"/>
                <w:lang w:eastAsia="en-US"/>
              </w:rPr>
            </w:pPr>
            <w:del w:id="544" w:author="Arjan Kloosterboer" w:date="2017-09-21T15:18:00Z">
              <w:r w:rsidRPr="008A6917" w:rsidDel="00A7025E">
                <w:rPr>
                  <w:rFonts w:ascii="Calibri" w:hAnsi="Calibri" w:cs="Arial"/>
                  <w:color w:val="000000"/>
                  <w:sz w:val="22"/>
                  <w:szCs w:val="24"/>
                  <w:lang w:eastAsia="en-US"/>
                </w:rPr>
                <w:delText>29 mei 2009</w:delText>
              </w:r>
            </w:del>
          </w:p>
        </w:tc>
      </w:tr>
      <w:tr w:rsidR="00341AFA" w:rsidRPr="008A6917" w:rsidDel="00A7025E" w14:paraId="2CF4E042" w14:textId="0D742CD2" w:rsidTr="00341AFA">
        <w:trPr>
          <w:del w:id="545" w:author="Arjan Kloosterboer" w:date="2017-09-21T15:18:00Z"/>
        </w:trPr>
        <w:tc>
          <w:tcPr>
            <w:tcW w:w="3330" w:type="dxa"/>
            <w:gridSpan w:val="2"/>
            <w:tcBorders>
              <w:top w:val="nil"/>
              <w:left w:val="nil"/>
              <w:bottom w:val="nil"/>
              <w:right w:val="nil"/>
            </w:tcBorders>
          </w:tcPr>
          <w:p w14:paraId="46065801" w14:textId="4DA411EE" w:rsidR="00341AFA" w:rsidRPr="008A6917" w:rsidDel="00A7025E" w:rsidRDefault="00341AFA" w:rsidP="00341AFA">
            <w:pPr>
              <w:widowControl w:val="0"/>
              <w:autoSpaceDE w:val="0"/>
              <w:autoSpaceDN w:val="0"/>
              <w:adjustRightInd w:val="0"/>
              <w:spacing w:line="240" w:lineRule="auto"/>
              <w:contextualSpacing w:val="0"/>
              <w:rPr>
                <w:del w:id="546" w:author="Arjan Kloosterboer" w:date="2017-09-21T15:18:00Z"/>
                <w:rFonts w:ascii="Calibri" w:hAnsi="Calibri" w:cs="Arial"/>
                <w:color w:val="000000"/>
                <w:sz w:val="22"/>
                <w:szCs w:val="24"/>
                <w:lang w:eastAsia="en-US"/>
              </w:rPr>
            </w:pPr>
            <w:del w:id="547" w:author="Arjan Kloosterboer" w:date="2017-09-21T15:18:00Z">
              <w:r w:rsidRPr="008A6917" w:rsidDel="00A7025E">
                <w:rPr>
                  <w:rFonts w:ascii="Calibri" w:hAnsi="Calibri" w:cs="Arial"/>
                  <w:b/>
                  <w:color w:val="000000"/>
                  <w:sz w:val="22"/>
                  <w:szCs w:val="24"/>
                  <w:lang w:eastAsia="en-US"/>
                </w:rPr>
                <w:delText xml:space="preserve">Formaat </w:delText>
              </w:r>
            </w:del>
          </w:p>
        </w:tc>
        <w:tc>
          <w:tcPr>
            <w:tcW w:w="6030" w:type="dxa"/>
            <w:gridSpan w:val="2"/>
            <w:tcBorders>
              <w:top w:val="nil"/>
              <w:left w:val="nil"/>
              <w:bottom w:val="nil"/>
              <w:right w:val="nil"/>
            </w:tcBorders>
          </w:tcPr>
          <w:p w14:paraId="7C6AEC36" w14:textId="514CE183" w:rsidR="00341AFA" w:rsidRPr="008A6917" w:rsidDel="00A7025E" w:rsidRDefault="00A85696" w:rsidP="00341AFA">
            <w:pPr>
              <w:widowControl w:val="0"/>
              <w:autoSpaceDE w:val="0"/>
              <w:autoSpaceDN w:val="0"/>
              <w:adjustRightInd w:val="0"/>
              <w:spacing w:line="240" w:lineRule="auto"/>
              <w:contextualSpacing w:val="0"/>
              <w:rPr>
                <w:del w:id="548" w:author="Arjan Kloosterboer" w:date="2017-09-21T15:18:00Z"/>
                <w:rFonts w:ascii="Calibri" w:hAnsi="Calibri" w:cs="Arial"/>
                <w:color w:val="000000"/>
                <w:sz w:val="22"/>
                <w:szCs w:val="24"/>
                <w:lang w:eastAsia="en-US"/>
              </w:rPr>
            </w:pPr>
            <w:del w:id="549" w:author="Arjan Kloosterboer" w:date="2017-09-21T15:18:00Z">
              <w:r w:rsidRPr="008A6917" w:rsidDel="00A7025E">
                <w:rPr>
                  <w:rFonts w:ascii="Arial" w:hAnsi="Arial" w:cs="Arial"/>
                  <w:color w:val="000000"/>
                  <w:szCs w:val="24"/>
                  <w:lang w:val="en-AU" w:eastAsia="en-US"/>
                </w:rPr>
                <w:fldChar w:fldCharType="begin" w:fldLock="1"/>
              </w:r>
              <w:r w:rsidR="00341AFA" w:rsidRPr="008A6917" w:rsidDel="00A7025E">
                <w:rPr>
                  <w:rFonts w:ascii="Arial" w:hAnsi="Arial" w:cs="Arial"/>
                  <w:color w:val="000000"/>
                  <w:szCs w:val="24"/>
                  <w:lang w:val="en-AU" w:eastAsia="en-US"/>
                </w:rPr>
                <w:delInstrText xml:space="preserve">MERGEFIELD </w:delInstrText>
              </w:r>
              <w:r w:rsidR="00341AFA" w:rsidRPr="008A6917" w:rsidDel="00A7025E">
                <w:rPr>
                  <w:rFonts w:ascii="Calibri" w:hAnsi="Calibri" w:cs="Arial"/>
                  <w:color w:val="000000"/>
                  <w:sz w:val="22"/>
                  <w:szCs w:val="24"/>
                  <w:lang w:eastAsia="en-US"/>
                </w:rPr>
                <w:delInstrText>Att.Type</w:delInstrText>
              </w:r>
              <w:r w:rsidRPr="008A6917" w:rsidDel="00A7025E">
                <w:rPr>
                  <w:rFonts w:ascii="Arial" w:hAnsi="Arial" w:cs="Arial"/>
                  <w:color w:val="000000"/>
                  <w:szCs w:val="24"/>
                  <w:lang w:val="en-AU" w:eastAsia="en-US"/>
                </w:rPr>
                <w:fldChar w:fldCharType="separate"/>
              </w:r>
              <w:r w:rsidR="00341AFA" w:rsidRPr="008A6917" w:rsidDel="00A7025E">
                <w:rPr>
                  <w:rFonts w:ascii="Calibri" w:hAnsi="Calibri" w:cs="Arial"/>
                  <w:color w:val="000000"/>
                  <w:sz w:val="22"/>
                  <w:szCs w:val="24"/>
                  <w:lang w:eastAsia="en-US"/>
                </w:rPr>
                <w:delText>AN50</w:delText>
              </w:r>
              <w:r w:rsidRPr="008A6917" w:rsidDel="00A7025E">
                <w:rPr>
                  <w:rFonts w:ascii="Arial" w:hAnsi="Arial" w:cs="Arial"/>
                  <w:color w:val="000000"/>
                  <w:szCs w:val="24"/>
                  <w:lang w:val="en-AU" w:eastAsia="en-US"/>
                </w:rPr>
                <w:fldChar w:fldCharType="end"/>
              </w:r>
            </w:del>
          </w:p>
        </w:tc>
      </w:tr>
      <w:tr w:rsidR="00341AFA" w:rsidRPr="008A6917" w:rsidDel="00A7025E" w14:paraId="7C49DA40" w14:textId="1E3E7858" w:rsidTr="00341AFA">
        <w:trPr>
          <w:trHeight w:val="230"/>
          <w:del w:id="550" w:author="Arjan Kloosterboer" w:date="2017-09-21T15:18:00Z"/>
        </w:trPr>
        <w:tc>
          <w:tcPr>
            <w:tcW w:w="3330" w:type="dxa"/>
            <w:gridSpan w:val="2"/>
            <w:tcBorders>
              <w:top w:val="nil"/>
              <w:left w:val="nil"/>
              <w:bottom w:val="nil"/>
              <w:right w:val="nil"/>
            </w:tcBorders>
          </w:tcPr>
          <w:p w14:paraId="494C1B91" w14:textId="2F2DF431" w:rsidR="00341AFA" w:rsidRPr="008A6917" w:rsidDel="00A7025E" w:rsidRDefault="00341AFA" w:rsidP="00341AFA">
            <w:pPr>
              <w:widowControl w:val="0"/>
              <w:autoSpaceDE w:val="0"/>
              <w:autoSpaceDN w:val="0"/>
              <w:adjustRightInd w:val="0"/>
              <w:spacing w:line="240" w:lineRule="auto"/>
              <w:contextualSpacing w:val="0"/>
              <w:rPr>
                <w:del w:id="551" w:author="Arjan Kloosterboer" w:date="2017-09-21T15:18:00Z"/>
                <w:rFonts w:ascii="Calibri" w:hAnsi="Calibri" w:cs="Arial"/>
                <w:color w:val="000000"/>
                <w:sz w:val="22"/>
                <w:szCs w:val="24"/>
                <w:lang w:eastAsia="en-US"/>
              </w:rPr>
            </w:pPr>
            <w:del w:id="552" w:author="Arjan Kloosterboer" w:date="2017-09-21T15:18:00Z">
              <w:r w:rsidRPr="008A6917" w:rsidDel="00A7025E">
                <w:rPr>
                  <w:rFonts w:ascii="Calibri" w:hAnsi="Calibri" w:cs="Arial"/>
                  <w:b/>
                  <w:color w:val="000000"/>
                  <w:sz w:val="22"/>
                  <w:szCs w:val="24"/>
                  <w:lang w:eastAsia="en-US"/>
                </w:rPr>
                <w:delText>Waardenverzameling</w:delText>
              </w:r>
            </w:del>
          </w:p>
        </w:tc>
        <w:tc>
          <w:tcPr>
            <w:tcW w:w="6030" w:type="dxa"/>
            <w:gridSpan w:val="2"/>
            <w:tcBorders>
              <w:top w:val="nil"/>
              <w:left w:val="nil"/>
              <w:bottom w:val="nil"/>
              <w:right w:val="nil"/>
            </w:tcBorders>
          </w:tcPr>
          <w:p w14:paraId="07CA707B" w14:textId="70483C4E" w:rsidR="00341AFA" w:rsidRPr="008A6917" w:rsidDel="00A7025E" w:rsidRDefault="00341AFA" w:rsidP="00341AFA">
            <w:pPr>
              <w:widowControl w:val="0"/>
              <w:autoSpaceDE w:val="0"/>
              <w:autoSpaceDN w:val="0"/>
              <w:adjustRightInd w:val="0"/>
              <w:spacing w:line="240" w:lineRule="auto"/>
              <w:contextualSpacing w:val="0"/>
              <w:rPr>
                <w:del w:id="553" w:author="Arjan Kloosterboer" w:date="2017-09-21T15:18:00Z"/>
                <w:rFonts w:ascii="Calibri" w:hAnsi="Calibri" w:cs="Arial"/>
                <w:color w:val="000000"/>
                <w:sz w:val="22"/>
                <w:szCs w:val="24"/>
                <w:lang w:eastAsia="en-US"/>
              </w:rPr>
            </w:pPr>
            <w:del w:id="554" w:author="Arjan Kloosterboer" w:date="2017-09-21T15:18:00Z">
              <w:r w:rsidRPr="008A6917" w:rsidDel="00A7025E">
                <w:rPr>
                  <w:rFonts w:ascii="Calibri" w:hAnsi="Calibri" w:cs="Arial"/>
                  <w:color w:val="000000"/>
                  <w:sz w:val="22"/>
                  <w:szCs w:val="24"/>
                  <w:lang w:eastAsia="en-US"/>
                </w:rPr>
                <w:delText>de unieke aanduidingen van de objecttypen zijnde de specialisaties.</w:delText>
              </w:r>
            </w:del>
          </w:p>
        </w:tc>
      </w:tr>
      <w:tr w:rsidR="00341AFA" w:rsidRPr="008A6917" w:rsidDel="00A7025E" w14:paraId="77D0F40A" w14:textId="6CAB8BFA" w:rsidTr="00341AFA">
        <w:trPr>
          <w:trHeight w:val="215"/>
          <w:del w:id="555" w:author="Arjan Kloosterboer" w:date="2017-09-21T15:18:00Z"/>
        </w:trPr>
        <w:tc>
          <w:tcPr>
            <w:tcW w:w="3330" w:type="dxa"/>
            <w:gridSpan w:val="2"/>
            <w:tcBorders>
              <w:top w:val="nil"/>
              <w:left w:val="nil"/>
              <w:bottom w:val="nil"/>
              <w:right w:val="nil"/>
            </w:tcBorders>
          </w:tcPr>
          <w:p w14:paraId="3846B29A" w14:textId="120458D6" w:rsidR="00341AFA" w:rsidRPr="008A6917" w:rsidDel="00A7025E" w:rsidRDefault="00341AFA" w:rsidP="00341AFA">
            <w:pPr>
              <w:widowControl w:val="0"/>
              <w:autoSpaceDE w:val="0"/>
              <w:autoSpaceDN w:val="0"/>
              <w:adjustRightInd w:val="0"/>
              <w:spacing w:line="240" w:lineRule="auto"/>
              <w:contextualSpacing w:val="0"/>
              <w:rPr>
                <w:del w:id="556" w:author="Arjan Kloosterboer" w:date="2017-09-21T15:18:00Z"/>
                <w:rFonts w:ascii="Calibri" w:hAnsi="Calibri" w:cs="Arial"/>
                <w:color w:val="000000"/>
                <w:sz w:val="22"/>
                <w:szCs w:val="24"/>
                <w:lang w:eastAsia="en-US"/>
              </w:rPr>
            </w:pPr>
            <w:del w:id="557" w:author="Arjan Kloosterboer" w:date="2017-09-21T15:18:00Z">
              <w:r w:rsidRPr="008A6917" w:rsidDel="00A7025E">
                <w:rPr>
                  <w:rFonts w:ascii="Calibri" w:hAnsi="Calibri" w:cs="Arial"/>
                  <w:b/>
                  <w:color w:val="000000"/>
                  <w:sz w:val="22"/>
                  <w:szCs w:val="24"/>
                  <w:lang w:eastAsia="en-US"/>
                </w:rPr>
                <w:delText>Indicatie materiële historie</w:delText>
              </w:r>
            </w:del>
          </w:p>
        </w:tc>
        <w:tc>
          <w:tcPr>
            <w:tcW w:w="6030" w:type="dxa"/>
            <w:gridSpan w:val="2"/>
            <w:tcBorders>
              <w:top w:val="nil"/>
              <w:left w:val="nil"/>
              <w:bottom w:val="nil"/>
              <w:right w:val="nil"/>
            </w:tcBorders>
          </w:tcPr>
          <w:p w14:paraId="0B3E8069" w14:textId="20B8CD5F" w:rsidR="00341AFA" w:rsidRPr="008A6917" w:rsidDel="00A7025E" w:rsidRDefault="00341AFA" w:rsidP="00341AFA">
            <w:pPr>
              <w:widowControl w:val="0"/>
              <w:autoSpaceDE w:val="0"/>
              <w:autoSpaceDN w:val="0"/>
              <w:adjustRightInd w:val="0"/>
              <w:spacing w:line="240" w:lineRule="auto"/>
              <w:contextualSpacing w:val="0"/>
              <w:rPr>
                <w:del w:id="558" w:author="Arjan Kloosterboer" w:date="2017-09-21T15:18:00Z"/>
                <w:rFonts w:ascii="Calibri" w:hAnsi="Calibri" w:cs="Arial"/>
                <w:color w:val="000000"/>
                <w:sz w:val="22"/>
                <w:szCs w:val="24"/>
                <w:lang w:eastAsia="en-US"/>
              </w:rPr>
            </w:pPr>
            <w:del w:id="559" w:author="Arjan Kloosterboer" w:date="2017-09-21T15:18:00Z">
              <w:r w:rsidRPr="008A6917" w:rsidDel="00A7025E">
                <w:rPr>
                  <w:rFonts w:ascii="Calibri" w:hAnsi="Calibri" w:cs="Arial"/>
                  <w:color w:val="000000"/>
                  <w:sz w:val="22"/>
                  <w:szCs w:val="24"/>
                  <w:lang w:eastAsia="en-US"/>
                </w:rPr>
                <w:delText>Nee</w:delText>
              </w:r>
            </w:del>
          </w:p>
        </w:tc>
      </w:tr>
      <w:tr w:rsidR="00341AFA" w:rsidRPr="008A6917" w:rsidDel="00A7025E" w14:paraId="1F1C7D8B" w14:textId="07F450BE" w:rsidTr="00341AFA">
        <w:trPr>
          <w:trHeight w:val="230"/>
          <w:del w:id="560" w:author="Arjan Kloosterboer" w:date="2017-09-21T15:18:00Z"/>
        </w:trPr>
        <w:tc>
          <w:tcPr>
            <w:tcW w:w="3330" w:type="dxa"/>
            <w:gridSpan w:val="2"/>
            <w:tcBorders>
              <w:top w:val="nil"/>
              <w:left w:val="nil"/>
              <w:bottom w:val="nil"/>
              <w:right w:val="nil"/>
            </w:tcBorders>
          </w:tcPr>
          <w:p w14:paraId="262F10CE" w14:textId="2522EF89" w:rsidR="00341AFA" w:rsidRPr="008A6917" w:rsidDel="00A7025E" w:rsidRDefault="00341AFA" w:rsidP="00341AFA">
            <w:pPr>
              <w:widowControl w:val="0"/>
              <w:autoSpaceDE w:val="0"/>
              <w:autoSpaceDN w:val="0"/>
              <w:adjustRightInd w:val="0"/>
              <w:spacing w:line="240" w:lineRule="auto"/>
              <w:contextualSpacing w:val="0"/>
              <w:rPr>
                <w:del w:id="561" w:author="Arjan Kloosterboer" w:date="2017-09-21T15:18:00Z"/>
                <w:rFonts w:ascii="Calibri" w:hAnsi="Calibri" w:cs="Arial"/>
                <w:color w:val="000000"/>
                <w:sz w:val="22"/>
                <w:szCs w:val="24"/>
                <w:lang w:eastAsia="en-US"/>
              </w:rPr>
            </w:pPr>
            <w:del w:id="562" w:author="Arjan Kloosterboer" w:date="2017-09-21T15:18:00Z">
              <w:r w:rsidRPr="008A6917" w:rsidDel="00A7025E">
                <w:rPr>
                  <w:rFonts w:ascii="Calibri" w:hAnsi="Calibri" w:cs="Arial"/>
                  <w:b/>
                  <w:color w:val="000000"/>
                  <w:sz w:val="22"/>
                  <w:szCs w:val="24"/>
                  <w:lang w:eastAsia="en-US"/>
                </w:rPr>
                <w:delText>Indicatie formele historie</w:delText>
              </w:r>
            </w:del>
          </w:p>
        </w:tc>
        <w:tc>
          <w:tcPr>
            <w:tcW w:w="6030" w:type="dxa"/>
            <w:gridSpan w:val="2"/>
            <w:tcBorders>
              <w:top w:val="nil"/>
              <w:left w:val="nil"/>
              <w:bottom w:val="nil"/>
              <w:right w:val="nil"/>
            </w:tcBorders>
          </w:tcPr>
          <w:p w14:paraId="76A47B56" w14:textId="2B521B76" w:rsidR="00341AFA" w:rsidRPr="008A6917" w:rsidDel="00A7025E" w:rsidRDefault="00341AFA" w:rsidP="00341AFA">
            <w:pPr>
              <w:widowControl w:val="0"/>
              <w:autoSpaceDE w:val="0"/>
              <w:autoSpaceDN w:val="0"/>
              <w:adjustRightInd w:val="0"/>
              <w:spacing w:line="240" w:lineRule="auto"/>
              <w:contextualSpacing w:val="0"/>
              <w:rPr>
                <w:del w:id="563" w:author="Arjan Kloosterboer" w:date="2017-09-21T15:18:00Z"/>
                <w:rFonts w:ascii="Calibri" w:hAnsi="Calibri" w:cs="Arial"/>
                <w:color w:val="000000"/>
                <w:sz w:val="22"/>
                <w:szCs w:val="24"/>
                <w:lang w:eastAsia="en-US"/>
              </w:rPr>
            </w:pPr>
            <w:del w:id="564" w:author="Arjan Kloosterboer" w:date="2017-09-21T15:18:00Z">
              <w:r w:rsidRPr="008A6917" w:rsidDel="00A7025E">
                <w:rPr>
                  <w:rFonts w:ascii="Calibri" w:hAnsi="Calibri" w:cs="Arial"/>
                  <w:color w:val="000000"/>
                  <w:sz w:val="22"/>
                  <w:szCs w:val="24"/>
                  <w:lang w:eastAsia="en-US"/>
                </w:rPr>
                <w:delText>Nee</w:delText>
              </w:r>
            </w:del>
          </w:p>
        </w:tc>
      </w:tr>
      <w:tr w:rsidR="00341AFA" w:rsidRPr="008A6917" w:rsidDel="00A7025E" w14:paraId="37EFBF41" w14:textId="6FD9C56B" w:rsidTr="00341AFA">
        <w:trPr>
          <w:trHeight w:val="230"/>
          <w:del w:id="565" w:author="Arjan Kloosterboer" w:date="2017-09-21T15:18:00Z"/>
        </w:trPr>
        <w:tc>
          <w:tcPr>
            <w:tcW w:w="3330" w:type="dxa"/>
            <w:gridSpan w:val="2"/>
            <w:tcBorders>
              <w:top w:val="nil"/>
              <w:left w:val="nil"/>
              <w:bottom w:val="nil"/>
              <w:right w:val="nil"/>
            </w:tcBorders>
          </w:tcPr>
          <w:p w14:paraId="2308F52B" w14:textId="62E49327" w:rsidR="00341AFA" w:rsidRPr="008A6917" w:rsidDel="00A7025E" w:rsidRDefault="00341AFA" w:rsidP="00341AFA">
            <w:pPr>
              <w:widowControl w:val="0"/>
              <w:autoSpaceDE w:val="0"/>
              <w:autoSpaceDN w:val="0"/>
              <w:adjustRightInd w:val="0"/>
              <w:spacing w:line="240" w:lineRule="auto"/>
              <w:contextualSpacing w:val="0"/>
              <w:rPr>
                <w:del w:id="566" w:author="Arjan Kloosterboer" w:date="2017-09-21T15:18:00Z"/>
                <w:rFonts w:ascii="Calibri" w:hAnsi="Calibri" w:cs="Arial"/>
                <w:b/>
                <w:color w:val="000000"/>
                <w:sz w:val="22"/>
                <w:szCs w:val="24"/>
                <w:lang w:eastAsia="en-US"/>
              </w:rPr>
            </w:pPr>
            <w:del w:id="567" w:author="Arjan Kloosterboer" w:date="2017-09-21T15:18:00Z">
              <w:r w:rsidRPr="008A6917" w:rsidDel="00A7025E">
                <w:rPr>
                  <w:rFonts w:ascii="Calibri" w:hAnsi="Calibri" w:cs="Arial"/>
                  <w:b/>
                  <w:color w:val="000000"/>
                  <w:sz w:val="22"/>
                  <w:szCs w:val="24"/>
                  <w:lang w:eastAsia="en-US"/>
                </w:rPr>
                <w:delText>Aanduiding gebeurtenis</w:delText>
              </w:r>
            </w:del>
          </w:p>
        </w:tc>
        <w:tc>
          <w:tcPr>
            <w:tcW w:w="6030" w:type="dxa"/>
            <w:gridSpan w:val="2"/>
            <w:tcBorders>
              <w:top w:val="nil"/>
              <w:left w:val="nil"/>
              <w:bottom w:val="nil"/>
              <w:right w:val="nil"/>
            </w:tcBorders>
          </w:tcPr>
          <w:p w14:paraId="29B24AE3" w14:textId="4ECB7F26" w:rsidR="00341AFA" w:rsidRPr="008A6917" w:rsidDel="00A7025E" w:rsidRDefault="00341AFA" w:rsidP="00341AFA">
            <w:pPr>
              <w:widowControl w:val="0"/>
              <w:autoSpaceDE w:val="0"/>
              <w:autoSpaceDN w:val="0"/>
              <w:adjustRightInd w:val="0"/>
              <w:spacing w:line="240" w:lineRule="auto"/>
              <w:contextualSpacing w:val="0"/>
              <w:rPr>
                <w:del w:id="568" w:author="Arjan Kloosterboer" w:date="2017-09-21T15:18:00Z"/>
                <w:rFonts w:ascii="Calibri" w:hAnsi="Calibri" w:cs="Arial"/>
                <w:color w:val="000000"/>
                <w:sz w:val="22"/>
                <w:szCs w:val="24"/>
                <w:lang w:eastAsia="en-US"/>
              </w:rPr>
            </w:pPr>
            <w:del w:id="569" w:author="Arjan Kloosterboer" w:date="2017-09-21T15:18:00Z">
              <w:r w:rsidRPr="008A6917" w:rsidDel="00A7025E">
                <w:rPr>
                  <w:rFonts w:ascii="Calibri" w:hAnsi="Calibri" w:cs="Arial"/>
                  <w:color w:val="000000"/>
                  <w:sz w:val="22"/>
                  <w:szCs w:val="24"/>
                  <w:lang w:eastAsia="en-US"/>
                </w:rPr>
                <w:delText>Nee</w:delText>
              </w:r>
            </w:del>
          </w:p>
        </w:tc>
      </w:tr>
      <w:tr w:rsidR="00341AFA" w:rsidRPr="008A6917" w:rsidDel="00A7025E" w14:paraId="36368A49" w14:textId="60FCDA5C" w:rsidTr="00341AFA">
        <w:trPr>
          <w:trHeight w:val="230"/>
          <w:del w:id="570" w:author="Arjan Kloosterboer" w:date="2017-09-21T15:18:00Z"/>
        </w:trPr>
        <w:tc>
          <w:tcPr>
            <w:tcW w:w="3330" w:type="dxa"/>
            <w:gridSpan w:val="2"/>
            <w:tcBorders>
              <w:top w:val="nil"/>
              <w:left w:val="nil"/>
              <w:bottom w:val="nil"/>
              <w:right w:val="nil"/>
            </w:tcBorders>
          </w:tcPr>
          <w:p w14:paraId="038903D3" w14:textId="57673C56" w:rsidR="00341AFA" w:rsidRPr="008A6917" w:rsidDel="00A7025E" w:rsidRDefault="00341AFA" w:rsidP="00341AFA">
            <w:pPr>
              <w:widowControl w:val="0"/>
              <w:autoSpaceDE w:val="0"/>
              <w:autoSpaceDN w:val="0"/>
              <w:adjustRightInd w:val="0"/>
              <w:spacing w:line="240" w:lineRule="auto"/>
              <w:contextualSpacing w:val="0"/>
              <w:rPr>
                <w:del w:id="571" w:author="Arjan Kloosterboer" w:date="2017-09-21T15:18:00Z"/>
                <w:rFonts w:ascii="Calibri" w:hAnsi="Calibri" w:cs="Arial"/>
                <w:color w:val="000000"/>
                <w:sz w:val="22"/>
                <w:szCs w:val="24"/>
                <w:lang w:eastAsia="en-US"/>
              </w:rPr>
            </w:pPr>
            <w:del w:id="572" w:author="Arjan Kloosterboer" w:date="2017-09-21T15:18:00Z">
              <w:r w:rsidRPr="008A6917" w:rsidDel="00A7025E">
                <w:rPr>
                  <w:rFonts w:ascii="Calibri" w:hAnsi="Calibri" w:cs="Arial"/>
                  <w:b/>
                  <w:color w:val="000000"/>
                  <w:sz w:val="22"/>
                  <w:szCs w:val="24"/>
                  <w:lang w:eastAsia="en-US"/>
                </w:rPr>
                <w:delText>Aanduiding brondocument</w:delText>
              </w:r>
            </w:del>
          </w:p>
        </w:tc>
        <w:tc>
          <w:tcPr>
            <w:tcW w:w="6030" w:type="dxa"/>
            <w:gridSpan w:val="2"/>
            <w:tcBorders>
              <w:top w:val="nil"/>
              <w:left w:val="nil"/>
              <w:bottom w:val="nil"/>
              <w:right w:val="nil"/>
            </w:tcBorders>
          </w:tcPr>
          <w:p w14:paraId="3A6455A6" w14:textId="2E828A35" w:rsidR="00341AFA" w:rsidRPr="008A6917" w:rsidDel="00A7025E" w:rsidRDefault="00341AFA" w:rsidP="00341AFA">
            <w:pPr>
              <w:widowControl w:val="0"/>
              <w:autoSpaceDE w:val="0"/>
              <w:autoSpaceDN w:val="0"/>
              <w:adjustRightInd w:val="0"/>
              <w:spacing w:line="240" w:lineRule="auto"/>
              <w:contextualSpacing w:val="0"/>
              <w:rPr>
                <w:del w:id="573" w:author="Arjan Kloosterboer" w:date="2017-09-21T15:18:00Z"/>
                <w:rFonts w:ascii="Calibri" w:hAnsi="Calibri" w:cs="Arial"/>
                <w:color w:val="000000"/>
                <w:sz w:val="22"/>
                <w:szCs w:val="24"/>
                <w:lang w:eastAsia="en-US"/>
              </w:rPr>
            </w:pPr>
          </w:p>
        </w:tc>
      </w:tr>
      <w:tr w:rsidR="00341AFA" w:rsidRPr="008A6917" w:rsidDel="00A7025E" w14:paraId="43DFADB3" w14:textId="7013BD9C" w:rsidTr="00341AFA">
        <w:trPr>
          <w:trHeight w:val="230"/>
          <w:del w:id="574" w:author="Arjan Kloosterboer" w:date="2017-09-21T15:18:00Z"/>
        </w:trPr>
        <w:tc>
          <w:tcPr>
            <w:tcW w:w="3330" w:type="dxa"/>
            <w:gridSpan w:val="2"/>
            <w:tcBorders>
              <w:top w:val="nil"/>
              <w:left w:val="nil"/>
              <w:bottom w:val="nil"/>
              <w:right w:val="nil"/>
            </w:tcBorders>
          </w:tcPr>
          <w:p w14:paraId="6563E936" w14:textId="639A040D" w:rsidR="00341AFA" w:rsidRPr="008A6917" w:rsidDel="00A7025E" w:rsidRDefault="00341AFA" w:rsidP="00341AFA">
            <w:pPr>
              <w:widowControl w:val="0"/>
              <w:autoSpaceDE w:val="0"/>
              <w:autoSpaceDN w:val="0"/>
              <w:adjustRightInd w:val="0"/>
              <w:spacing w:line="240" w:lineRule="auto"/>
              <w:contextualSpacing w:val="0"/>
              <w:rPr>
                <w:del w:id="575" w:author="Arjan Kloosterboer" w:date="2017-09-21T15:18:00Z"/>
                <w:rFonts w:ascii="Calibri" w:hAnsi="Calibri" w:cs="Arial"/>
                <w:color w:val="000000"/>
                <w:sz w:val="22"/>
                <w:szCs w:val="24"/>
                <w:lang w:eastAsia="en-US"/>
              </w:rPr>
            </w:pPr>
            <w:del w:id="576" w:author="Arjan Kloosterboer" w:date="2017-09-21T15:18:00Z">
              <w:r w:rsidRPr="008A6917" w:rsidDel="00A7025E">
                <w:rPr>
                  <w:rFonts w:ascii="Calibri" w:hAnsi="Calibri" w:cs="Arial"/>
                  <w:b/>
                  <w:color w:val="000000"/>
                  <w:sz w:val="22"/>
                  <w:szCs w:val="24"/>
                  <w:lang w:eastAsia="en-US"/>
                </w:rPr>
                <w:delText>Indicatie in onderzoek</w:delText>
              </w:r>
            </w:del>
          </w:p>
        </w:tc>
        <w:tc>
          <w:tcPr>
            <w:tcW w:w="6030" w:type="dxa"/>
            <w:gridSpan w:val="2"/>
            <w:tcBorders>
              <w:top w:val="nil"/>
              <w:left w:val="nil"/>
              <w:bottom w:val="nil"/>
              <w:right w:val="nil"/>
            </w:tcBorders>
          </w:tcPr>
          <w:p w14:paraId="44F69C87" w14:textId="0824350C" w:rsidR="00341AFA" w:rsidRPr="008A6917" w:rsidDel="00A7025E" w:rsidRDefault="00341AFA" w:rsidP="00341AFA">
            <w:pPr>
              <w:widowControl w:val="0"/>
              <w:autoSpaceDE w:val="0"/>
              <w:autoSpaceDN w:val="0"/>
              <w:adjustRightInd w:val="0"/>
              <w:spacing w:line="240" w:lineRule="auto"/>
              <w:contextualSpacing w:val="0"/>
              <w:rPr>
                <w:del w:id="577" w:author="Arjan Kloosterboer" w:date="2017-09-21T15:18:00Z"/>
                <w:rFonts w:ascii="Calibri" w:hAnsi="Calibri" w:cs="Arial"/>
                <w:color w:val="000000"/>
                <w:sz w:val="22"/>
                <w:szCs w:val="24"/>
                <w:lang w:eastAsia="en-US"/>
              </w:rPr>
            </w:pPr>
            <w:del w:id="578" w:author="Arjan Kloosterboer" w:date="2017-09-21T15:18:00Z">
              <w:r w:rsidRPr="008A6917" w:rsidDel="00A7025E">
                <w:rPr>
                  <w:rFonts w:ascii="Calibri" w:hAnsi="Calibri" w:cs="Arial"/>
                  <w:color w:val="000000"/>
                  <w:sz w:val="22"/>
                  <w:szCs w:val="24"/>
                  <w:lang w:eastAsia="en-US"/>
                </w:rPr>
                <w:delText>Nee</w:delText>
              </w:r>
            </w:del>
          </w:p>
        </w:tc>
      </w:tr>
      <w:tr w:rsidR="00341AFA" w:rsidRPr="008A6917" w:rsidDel="00A7025E" w14:paraId="3E325C2E" w14:textId="62DB7616" w:rsidTr="00341AFA">
        <w:trPr>
          <w:del w:id="579" w:author="Arjan Kloosterboer" w:date="2017-09-21T15:18:00Z"/>
        </w:trPr>
        <w:tc>
          <w:tcPr>
            <w:tcW w:w="3330" w:type="dxa"/>
            <w:gridSpan w:val="2"/>
            <w:tcBorders>
              <w:top w:val="nil"/>
              <w:left w:val="nil"/>
              <w:bottom w:val="nil"/>
              <w:right w:val="nil"/>
            </w:tcBorders>
          </w:tcPr>
          <w:p w14:paraId="771790E1" w14:textId="728B29AC" w:rsidR="00341AFA" w:rsidRPr="008A6917" w:rsidDel="00A7025E" w:rsidRDefault="00341AFA" w:rsidP="00341AFA">
            <w:pPr>
              <w:widowControl w:val="0"/>
              <w:autoSpaceDE w:val="0"/>
              <w:autoSpaceDN w:val="0"/>
              <w:adjustRightInd w:val="0"/>
              <w:spacing w:line="240" w:lineRule="auto"/>
              <w:contextualSpacing w:val="0"/>
              <w:rPr>
                <w:del w:id="580" w:author="Arjan Kloosterboer" w:date="2017-09-21T15:18:00Z"/>
                <w:rFonts w:ascii="Calibri" w:hAnsi="Calibri" w:cs="Arial"/>
                <w:color w:val="000000"/>
                <w:sz w:val="22"/>
                <w:szCs w:val="24"/>
                <w:lang w:eastAsia="en-US"/>
              </w:rPr>
            </w:pPr>
            <w:del w:id="581" w:author="Arjan Kloosterboer" w:date="2017-09-21T15:18:00Z">
              <w:r w:rsidRPr="008A6917" w:rsidDel="00A7025E">
                <w:rPr>
                  <w:rFonts w:ascii="Calibri" w:hAnsi="Calibri" w:cs="Arial"/>
                  <w:b/>
                  <w:color w:val="000000"/>
                  <w:sz w:val="22"/>
                  <w:szCs w:val="24"/>
                  <w:lang w:eastAsia="en-US"/>
                </w:rPr>
                <w:delText>Aanduiding strijdigheid/nietigheid</w:delText>
              </w:r>
            </w:del>
          </w:p>
        </w:tc>
        <w:tc>
          <w:tcPr>
            <w:tcW w:w="6030" w:type="dxa"/>
            <w:gridSpan w:val="2"/>
            <w:tcBorders>
              <w:top w:val="nil"/>
              <w:left w:val="nil"/>
              <w:bottom w:val="nil"/>
              <w:right w:val="nil"/>
            </w:tcBorders>
          </w:tcPr>
          <w:p w14:paraId="5E1DF44F" w14:textId="7A0D1494" w:rsidR="00341AFA" w:rsidRPr="008A6917" w:rsidDel="00A7025E" w:rsidRDefault="00341AFA" w:rsidP="00341AFA">
            <w:pPr>
              <w:widowControl w:val="0"/>
              <w:autoSpaceDE w:val="0"/>
              <w:autoSpaceDN w:val="0"/>
              <w:adjustRightInd w:val="0"/>
              <w:spacing w:line="240" w:lineRule="auto"/>
              <w:contextualSpacing w:val="0"/>
              <w:rPr>
                <w:del w:id="582" w:author="Arjan Kloosterboer" w:date="2017-09-21T15:18:00Z"/>
                <w:rFonts w:ascii="Calibri" w:hAnsi="Calibri" w:cs="Arial"/>
                <w:color w:val="000000"/>
                <w:sz w:val="22"/>
                <w:szCs w:val="24"/>
                <w:lang w:eastAsia="en-US"/>
              </w:rPr>
            </w:pPr>
            <w:del w:id="583" w:author="Arjan Kloosterboer" w:date="2017-09-21T15:18:00Z">
              <w:r w:rsidRPr="008A6917" w:rsidDel="00A7025E">
                <w:rPr>
                  <w:rFonts w:ascii="Calibri" w:hAnsi="Calibri" w:cs="Arial"/>
                  <w:color w:val="000000"/>
                  <w:sz w:val="22"/>
                  <w:szCs w:val="24"/>
                  <w:lang w:eastAsia="en-US"/>
                </w:rPr>
                <w:delText>Nee</w:delText>
              </w:r>
            </w:del>
          </w:p>
        </w:tc>
      </w:tr>
      <w:tr w:rsidR="00341AFA" w:rsidRPr="008A6917" w:rsidDel="00A7025E" w14:paraId="555AA6FA" w14:textId="79D1622D" w:rsidTr="00341AFA">
        <w:trPr>
          <w:trHeight w:val="230"/>
          <w:del w:id="584" w:author="Arjan Kloosterboer" w:date="2017-09-21T15:18:00Z"/>
        </w:trPr>
        <w:tc>
          <w:tcPr>
            <w:tcW w:w="3330" w:type="dxa"/>
            <w:gridSpan w:val="2"/>
            <w:tcBorders>
              <w:top w:val="nil"/>
              <w:left w:val="nil"/>
              <w:bottom w:val="nil"/>
              <w:right w:val="nil"/>
            </w:tcBorders>
          </w:tcPr>
          <w:p w14:paraId="2D07369D" w14:textId="0873A053" w:rsidR="00341AFA" w:rsidRPr="008A6917" w:rsidDel="00A7025E" w:rsidRDefault="00341AFA" w:rsidP="00341AFA">
            <w:pPr>
              <w:widowControl w:val="0"/>
              <w:autoSpaceDE w:val="0"/>
              <w:autoSpaceDN w:val="0"/>
              <w:adjustRightInd w:val="0"/>
              <w:spacing w:line="240" w:lineRule="auto"/>
              <w:contextualSpacing w:val="0"/>
              <w:rPr>
                <w:del w:id="585" w:author="Arjan Kloosterboer" w:date="2017-09-21T15:18:00Z"/>
                <w:rFonts w:ascii="Calibri" w:hAnsi="Calibri" w:cs="Arial"/>
                <w:color w:val="000000"/>
                <w:sz w:val="22"/>
                <w:szCs w:val="24"/>
                <w:lang w:eastAsia="en-US"/>
              </w:rPr>
            </w:pPr>
            <w:del w:id="586" w:author="Arjan Kloosterboer" w:date="2017-09-21T15:18:00Z">
              <w:r w:rsidRPr="008A6917" w:rsidDel="00A7025E">
                <w:rPr>
                  <w:rFonts w:ascii="Calibri" w:hAnsi="Calibri" w:cs="Arial"/>
                  <w:b/>
                  <w:color w:val="000000"/>
                  <w:sz w:val="22"/>
                  <w:szCs w:val="24"/>
                  <w:lang w:eastAsia="en-US"/>
                </w:rPr>
                <w:delText>Indicatie kardinaliteit</w:delText>
              </w:r>
            </w:del>
          </w:p>
        </w:tc>
        <w:tc>
          <w:tcPr>
            <w:tcW w:w="6030" w:type="dxa"/>
            <w:gridSpan w:val="2"/>
            <w:tcBorders>
              <w:top w:val="nil"/>
              <w:left w:val="nil"/>
              <w:bottom w:val="nil"/>
              <w:right w:val="nil"/>
            </w:tcBorders>
          </w:tcPr>
          <w:p w14:paraId="08C70014" w14:textId="385396EA" w:rsidR="00341AFA" w:rsidRPr="008A6917" w:rsidDel="00A7025E" w:rsidRDefault="00A85696" w:rsidP="00341AFA">
            <w:pPr>
              <w:widowControl w:val="0"/>
              <w:autoSpaceDE w:val="0"/>
              <w:autoSpaceDN w:val="0"/>
              <w:adjustRightInd w:val="0"/>
              <w:spacing w:line="240" w:lineRule="auto"/>
              <w:contextualSpacing w:val="0"/>
              <w:rPr>
                <w:del w:id="587" w:author="Arjan Kloosterboer" w:date="2017-09-21T15:18:00Z"/>
                <w:rFonts w:ascii="Calibri" w:hAnsi="Calibri" w:cs="Arial"/>
                <w:color w:val="000000"/>
                <w:sz w:val="22"/>
                <w:szCs w:val="24"/>
                <w:lang w:eastAsia="en-US"/>
              </w:rPr>
            </w:pPr>
            <w:del w:id="588" w:author="Arjan Kloosterboer" w:date="2017-09-21T15:18:00Z">
              <w:r w:rsidRPr="008A6917" w:rsidDel="00A7025E">
                <w:rPr>
                  <w:rFonts w:ascii="Arial" w:hAnsi="Arial" w:cs="Arial"/>
                  <w:color w:val="000000"/>
                  <w:szCs w:val="24"/>
                  <w:lang w:val="en-AU" w:eastAsia="en-US"/>
                </w:rPr>
                <w:fldChar w:fldCharType="begin" w:fldLock="1"/>
              </w:r>
              <w:r w:rsidR="00341AFA" w:rsidRPr="008A6917" w:rsidDel="00A7025E">
                <w:rPr>
                  <w:rFonts w:ascii="Arial" w:hAnsi="Arial" w:cs="Arial"/>
                  <w:color w:val="000000"/>
                  <w:szCs w:val="24"/>
                  <w:lang w:val="en-AU" w:eastAsia="en-US"/>
                </w:rPr>
                <w:delInstrText xml:space="preserve">MERGEFIELD </w:delInstrText>
              </w:r>
              <w:r w:rsidR="00341AFA" w:rsidRPr="008A6917" w:rsidDel="00A7025E">
                <w:rPr>
                  <w:rFonts w:ascii="Calibri" w:hAnsi="Calibri" w:cs="Arial"/>
                  <w:color w:val="000000"/>
                  <w:sz w:val="22"/>
                  <w:szCs w:val="24"/>
                  <w:lang w:eastAsia="en-US"/>
                </w:rPr>
                <w:delInstrText>Att.LowerBound</w:delInstrText>
              </w:r>
              <w:r w:rsidRPr="008A6917" w:rsidDel="00A7025E">
                <w:rPr>
                  <w:rFonts w:ascii="Arial" w:hAnsi="Arial" w:cs="Arial"/>
                  <w:color w:val="000000"/>
                  <w:szCs w:val="24"/>
                  <w:lang w:val="en-AU" w:eastAsia="en-US"/>
                </w:rPr>
                <w:fldChar w:fldCharType="separate"/>
              </w:r>
              <w:r w:rsidR="00341AFA" w:rsidRPr="008A6917" w:rsidDel="00A7025E">
                <w:rPr>
                  <w:rFonts w:ascii="Calibri" w:hAnsi="Calibri" w:cs="Arial"/>
                  <w:color w:val="000000"/>
                  <w:sz w:val="22"/>
                  <w:szCs w:val="24"/>
                  <w:lang w:eastAsia="en-US"/>
                </w:rPr>
                <w:delText>1</w:delText>
              </w:r>
              <w:r w:rsidRPr="008A6917" w:rsidDel="00A7025E">
                <w:rPr>
                  <w:rFonts w:ascii="Arial" w:hAnsi="Arial" w:cs="Arial"/>
                  <w:color w:val="000000"/>
                  <w:szCs w:val="24"/>
                  <w:lang w:val="en-AU" w:eastAsia="en-US"/>
                </w:rPr>
                <w:fldChar w:fldCharType="end"/>
              </w:r>
              <w:r w:rsidR="00341AFA" w:rsidRPr="008A6917" w:rsidDel="00A7025E">
                <w:rPr>
                  <w:rFonts w:ascii="Calibri" w:hAnsi="Calibri" w:cs="Arial"/>
                  <w:color w:val="000000"/>
                  <w:sz w:val="22"/>
                  <w:szCs w:val="24"/>
                  <w:lang w:eastAsia="en-US"/>
                </w:rPr>
                <w:delText xml:space="preserve"> - </w:delText>
              </w:r>
              <w:r w:rsidRPr="008A6917" w:rsidDel="00A7025E">
                <w:rPr>
                  <w:rFonts w:ascii="Calibri" w:hAnsi="Calibri" w:cs="Arial"/>
                  <w:color w:val="000000"/>
                  <w:sz w:val="22"/>
                  <w:szCs w:val="24"/>
                  <w:lang w:eastAsia="en-US"/>
                </w:rPr>
                <w:fldChar w:fldCharType="begin" w:fldLock="1"/>
              </w:r>
              <w:r w:rsidR="00341AFA" w:rsidRPr="008A6917" w:rsidDel="00A7025E">
                <w:rPr>
                  <w:rFonts w:ascii="Calibri" w:hAnsi="Calibri" w:cs="Arial"/>
                  <w:color w:val="000000"/>
                  <w:sz w:val="22"/>
                  <w:szCs w:val="24"/>
                  <w:lang w:eastAsia="en-US"/>
                </w:rPr>
                <w:delInstrText>MERGEFIELD Att.UpperBound</w:delInstrText>
              </w:r>
              <w:r w:rsidRPr="008A6917" w:rsidDel="00A7025E">
                <w:rPr>
                  <w:rFonts w:ascii="Calibri" w:hAnsi="Calibri" w:cs="Arial"/>
                  <w:color w:val="000000"/>
                  <w:sz w:val="22"/>
                  <w:szCs w:val="24"/>
                  <w:lang w:eastAsia="en-US"/>
                </w:rPr>
                <w:fldChar w:fldCharType="separate"/>
              </w:r>
              <w:r w:rsidR="00341AFA" w:rsidRPr="008A6917" w:rsidDel="00A7025E">
                <w:rPr>
                  <w:rFonts w:ascii="Calibri" w:hAnsi="Calibri" w:cs="Arial"/>
                  <w:color w:val="000000"/>
                  <w:sz w:val="22"/>
                  <w:szCs w:val="24"/>
                  <w:lang w:eastAsia="en-US"/>
                </w:rPr>
                <w:delText>1</w:delText>
              </w:r>
              <w:r w:rsidRPr="008A6917" w:rsidDel="00A7025E">
                <w:rPr>
                  <w:rFonts w:ascii="Calibri" w:hAnsi="Calibri" w:cs="Arial"/>
                  <w:color w:val="000000"/>
                  <w:sz w:val="22"/>
                  <w:szCs w:val="24"/>
                  <w:lang w:eastAsia="en-US"/>
                </w:rPr>
                <w:fldChar w:fldCharType="end"/>
              </w:r>
            </w:del>
          </w:p>
        </w:tc>
      </w:tr>
      <w:tr w:rsidR="00341AFA" w:rsidRPr="008A6917" w:rsidDel="00A7025E" w14:paraId="1163F97B" w14:textId="0FBCD953" w:rsidTr="00341AFA">
        <w:trPr>
          <w:trHeight w:val="230"/>
          <w:del w:id="589" w:author="Arjan Kloosterboer" w:date="2017-09-21T15:18:00Z"/>
        </w:trPr>
        <w:tc>
          <w:tcPr>
            <w:tcW w:w="3330" w:type="dxa"/>
            <w:gridSpan w:val="2"/>
            <w:tcBorders>
              <w:top w:val="nil"/>
              <w:left w:val="nil"/>
              <w:bottom w:val="nil"/>
              <w:right w:val="nil"/>
            </w:tcBorders>
          </w:tcPr>
          <w:p w14:paraId="11C4A901" w14:textId="3614440F" w:rsidR="00341AFA" w:rsidRPr="008A6917" w:rsidDel="00A7025E" w:rsidRDefault="00341AFA" w:rsidP="00341AFA">
            <w:pPr>
              <w:widowControl w:val="0"/>
              <w:autoSpaceDE w:val="0"/>
              <w:autoSpaceDN w:val="0"/>
              <w:adjustRightInd w:val="0"/>
              <w:spacing w:line="240" w:lineRule="auto"/>
              <w:contextualSpacing w:val="0"/>
              <w:rPr>
                <w:del w:id="590" w:author="Arjan Kloosterboer" w:date="2017-09-21T15:18:00Z"/>
                <w:rFonts w:ascii="Calibri" w:hAnsi="Calibri" w:cs="Arial"/>
                <w:color w:val="000000"/>
                <w:sz w:val="22"/>
                <w:szCs w:val="24"/>
                <w:lang w:eastAsia="en-US"/>
              </w:rPr>
            </w:pPr>
            <w:del w:id="591" w:author="Arjan Kloosterboer" w:date="2017-09-21T15:18:00Z">
              <w:r w:rsidRPr="008A6917" w:rsidDel="00A7025E">
                <w:rPr>
                  <w:rFonts w:ascii="Calibri" w:hAnsi="Calibri" w:cs="Arial"/>
                  <w:b/>
                  <w:color w:val="000000"/>
                  <w:sz w:val="22"/>
                  <w:szCs w:val="24"/>
                  <w:lang w:eastAsia="en-US"/>
                </w:rPr>
                <w:delText>Indicatie authentiek</w:delText>
              </w:r>
            </w:del>
          </w:p>
        </w:tc>
        <w:tc>
          <w:tcPr>
            <w:tcW w:w="6030" w:type="dxa"/>
            <w:gridSpan w:val="2"/>
            <w:tcBorders>
              <w:top w:val="nil"/>
              <w:left w:val="nil"/>
              <w:bottom w:val="nil"/>
              <w:right w:val="nil"/>
            </w:tcBorders>
          </w:tcPr>
          <w:p w14:paraId="40943938" w14:textId="5578A0C7" w:rsidR="00341AFA" w:rsidRPr="008A6917" w:rsidDel="00A7025E" w:rsidRDefault="00341AFA" w:rsidP="00341AFA">
            <w:pPr>
              <w:widowControl w:val="0"/>
              <w:autoSpaceDE w:val="0"/>
              <w:autoSpaceDN w:val="0"/>
              <w:adjustRightInd w:val="0"/>
              <w:spacing w:line="240" w:lineRule="auto"/>
              <w:contextualSpacing w:val="0"/>
              <w:rPr>
                <w:del w:id="592" w:author="Arjan Kloosterboer" w:date="2017-09-21T15:18:00Z"/>
                <w:rFonts w:ascii="Calibri" w:hAnsi="Calibri" w:cs="Arial"/>
                <w:color w:val="000000"/>
                <w:sz w:val="22"/>
                <w:szCs w:val="24"/>
                <w:lang w:eastAsia="en-US"/>
              </w:rPr>
            </w:pPr>
            <w:del w:id="593" w:author="Arjan Kloosterboer" w:date="2017-09-21T15:18:00Z">
              <w:r w:rsidRPr="008A6917" w:rsidDel="00A7025E">
                <w:rPr>
                  <w:rFonts w:ascii="Calibri" w:hAnsi="Calibri" w:cs="Arial"/>
                  <w:color w:val="000000"/>
                  <w:sz w:val="22"/>
                  <w:szCs w:val="24"/>
                  <w:lang w:eastAsia="en-US"/>
                </w:rPr>
                <w:delText>Gemeentelijk kerngegeven</w:delText>
              </w:r>
            </w:del>
          </w:p>
        </w:tc>
      </w:tr>
      <w:tr w:rsidR="00341AFA" w:rsidRPr="008A6917" w:rsidDel="00A7025E" w14:paraId="7BE5048C" w14:textId="3C77E804" w:rsidTr="00341AFA">
        <w:trPr>
          <w:trHeight w:val="230"/>
          <w:del w:id="594" w:author="Arjan Kloosterboer" w:date="2017-09-21T15:18:00Z"/>
        </w:trPr>
        <w:tc>
          <w:tcPr>
            <w:tcW w:w="3330" w:type="dxa"/>
            <w:gridSpan w:val="2"/>
            <w:tcBorders>
              <w:top w:val="nil"/>
              <w:left w:val="nil"/>
              <w:bottom w:val="nil"/>
              <w:right w:val="nil"/>
            </w:tcBorders>
          </w:tcPr>
          <w:p w14:paraId="436698E2" w14:textId="5B8CBA53" w:rsidR="00341AFA" w:rsidRPr="008A6917" w:rsidDel="00A7025E" w:rsidRDefault="00341AFA" w:rsidP="00341AFA">
            <w:pPr>
              <w:widowControl w:val="0"/>
              <w:autoSpaceDE w:val="0"/>
              <w:autoSpaceDN w:val="0"/>
              <w:adjustRightInd w:val="0"/>
              <w:spacing w:line="240" w:lineRule="auto"/>
              <w:contextualSpacing w:val="0"/>
              <w:rPr>
                <w:del w:id="595" w:author="Arjan Kloosterboer" w:date="2017-09-21T15:18:00Z"/>
                <w:rFonts w:ascii="Calibri" w:hAnsi="Calibri" w:cs="Arial"/>
                <w:b/>
                <w:color w:val="000000"/>
                <w:sz w:val="22"/>
                <w:szCs w:val="24"/>
                <w:lang w:eastAsia="en-US"/>
              </w:rPr>
            </w:pPr>
            <w:del w:id="596" w:author="Arjan Kloosterboer" w:date="2017-09-21T15:18:00Z">
              <w:r w:rsidRPr="008A6917" w:rsidDel="00A7025E">
                <w:rPr>
                  <w:rFonts w:ascii="Calibri" w:hAnsi="Calibri" w:cs="Arial"/>
                  <w:b/>
                  <w:color w:val="000000"/>
                  <w:sz w:val="22"/>
                  <w:szCs w:val="24"/>
                  <w:lang w:eastAsia="en-US"/>
                </w:rPr>
                <w:delText xml:space="preserve">Regels </w:delText>
              </w:r>
            </w:del>
          </w:p>
        </w:tc>
        <w:tc>
          <w:tcPr>
            <w:tcW w:w="6030" w:type="dxa"/>
            <w:gridSpan w:val="2"/>
            <w:tcBorders>
              <w:top w:val="nil"/>
              <w:left w:val="nil"/>
              <w:bottom w:val="nil"/>
              <w:right w:val="nil"/>
            </w:tcBorders>
          </w:tcPr>
          <w:p w14:paraId="5203EE97" w14:textId="436CB566" w:rsidR="00341AFA" w:rsidRPr="008A6917" w:rsidDel="00A7025E" w:rsidRDefault="00341AFA" w:rsidP="00341AFA">
            <w:pPr>
              <w:widowControl w:val="0"/>
              <w:autoSpaceDE w:val="0"/>
              <w:autoSpaceDN w:val="0"/>
              <w:adjustRightInd w:val="0"/>
              <w:spacing w:line="240" w:lineRule="auto"/>
              <w:contextualSpacing w:val="0"/>
              <w:rPr>
                <w:del w:id="597" w:author="Arjan Kloosterboer" w:date="2017-09-21T15:18:00Z"/>
                <w:rFonts w:ascii="Calibri" w:hAnsi="Calibri" w:cs="Arial"/>
                <w:color w:val="000000"/>
                <w:sz w:val="22"/>
                <w:szCs w:val="24"/>
                <w:lang w:eastAsia="en-US"/>
              </w:rPr>
            </w:pPr>
            <w:del w:id="598" w:author="Arjan Kloosterboer" w:date="2017-09-21T15:18:00Z">
              <w:r w:rsidRPr="008A6917" w:rsidDel="00A7025E">
                <w:rPr>
                  <w:rFonts w:ascii="Calibri" w:hAnsi="Calibri" w:cs="Arial"/>
                  <w:color w:val="000000"/>
                  <w:sz w:val="22"/>
                  <w:szCs w:val="24"/>
                  <w:lang w:eastAsia="en-US"/>
                </w:rPr>
                <w:delText>De Objecttypering gevolgd door de unieke aanduiding van het desbetreffende specialiserend objecttype.</w:delText>
              </w:r>
            </w:del>
          </w:p>
        </w:tc>
      </w:tr>
      <w:tr w:rsidR="00341AFA" w:rsidRPr="008A6917" w:rsidDel="00A7025E" w14:paraId="57FA8FBB" w14:textId="75B3D239" w:rsidTr="00341AFA">
        <w:trPr>
          <w:del w:id="599" w:author="Arjan Kloosterboer" w:date="2017-09-21T15:18:00Z"/>
        </w:trPr>
        <w:tc>
          <w:tcPr>
            <w:tcW w:w="9360" w:type="dxa"/>
            <w:gridSpan w:val="4"/>
            <w:tcBorders>
              <w:top w:val="nil"/>
              <w:left w:val="nil"/>
              <w:bottom w:val="nil"/>
              <w:right w:val="nil"/>
            </w:tcBorders>
          </w:tcPr>
          <w:p w14:paraId="1BEC6C11" w14:textId="05324CAA" w:rsidR="00341AFA" w:rsidRPr="008A6917" w:rsidDel="00A7025E" w:rsidRDefault="00341AFA" w:rsidP="00341AFA">
            <w:pPr>
              <w:widowControl w:val="0"/>
              <w:autoSpaceDE w:val="0"/>
              <w:autoSpaceDN w:val="0"/>
              <w:adjustRightInd w:val="0"/>
              <w:spacing w:line="240" w:lineRule="auto"/>
              <w:contextualSpacing w:val="0"/>
              <w:rPr>
                <w:del w:id="600" w:author="Arjan Kloosterboer" w:date="2017-09-21T15:18:00Z"/>
                <w:rFonts w:ascii="Calibri" w:hAnsi="Calibri" w:cs="Arial"/>
                <w:color w:val="000000"/>
                <w:sz w:val="22"/>
                <w:szCs w:val="24"/>
                <w:lang w:eastAsia="en-US"/>
              </w:rPr>
            </w:pPr>
            <w:del w:id="601" w:author="Arjan Kloosterboer" w:date="2017-09-21T15:18:00Z">
              <w:r w:rsidRPr="008A6917" w:rsidDel="00A7025E">
                <w:rPr>
                  <w:rFonts w:ascii="Calibri" w:hAnsi="Calibri" w:cs="Arial"/>
                  <w:b/>
                  <w:color w:val="000000"/>
                  <w:sz w:val="22"/>
                  <w:szCs w:val="24"/>
                  <w:lang w:eastAsia="en-US"/>
                </w:rPr>
                <w:delText>Toelichting</w:delText>
              </w:r>
            </w:del>
          </w:p>
        </w:tc>
      </w:tr>
      <w:tr w:rsidR="00341AFA" w:rsidRPr="008A6917" w:rsidDel="00A7025E" w14:paraId="009F1D9E" w14:textId="51839029" w:rsidTr="00341AFA">
        <w:trPr>
          <w:del w:id="602" w:author="Arjan Kloosterboer" w:date="2017-09-21T15:18:00Z"/>
        </w:trPr>
        <w:tc>
          <w:tcPr>
            <w:tcW w:w="450" w:type="dxa"/>
            <w:tcBorders>
              <w:top w:val="nil"/>
              <w:left w:val="nil"/>
              <w:bottom w:val="nil"/>
              <w:right w:val="nil"/>
            </w:tcBorders>
          </w:tcPr>
          <w:p w14:paraId="4268E4AE" w14:textId="0E94C4F4" w:rsidR="00341AFA" w:rsidRPr="008A6917" w:rsidDel="00A7025E" w:rsidRDefault="00341AFA" w:rsidP="00341AFA">
            <w:pPr>
              <w:widowControl w:val="0"/>
              <w:autoSpaceDE w:val="0"/>
              <w:autoSpaceDN w:val="0"/>
              <w:adjustRightInd w:val="0"/>
              <w:spacing w:line="240" w:lineRule="auto"/>
              <w:contextualSpacing w:val="0"/>
              <w:rPr>
                <w:del w:id="603" w:author="Arjan Kloosterboer" w:date="2017-09-21T15:18:00Z"/>
                <w:rFonts w:ascii="Calibri" w:hAnsi="Calibri" w:cs="Arial"/>
                <w:b/>
                <w:color w:val="000000"/>
                <w:sz w:val="22"/>
                <w:szCs w:val="24"/>
                <w:lang w:eastAsia="en-US"/>
              </w:rPr>
            </w:pPr>
          </w:p>
        </w:tc>
        <w:tc>
          <w:tcPr>
            <w:tcW w:w="8910" w:type="dxa"/>
            <w:gridSpan w:val="3"/>
            <w:tcBorders>
              <w:top w:val="nil"/>
              <w:left w:val="nil"/>
              <w:bottom w:val="nil"/>
              <w:right w:val="nil"/>
            </w:tcBorders>
          </w:tcPr>
          <w:p w14:paraId="4D19C8B1" w14:textId="6B8484E4" w:rsidR="00341AFA" w:rsidRPr="008A6917" w:rsidDel="00A7025E" w:rsidRDefault="00341AFA" w:rsidP="00341AFA">
            <w:pPr>
              <w:widowControl w:val="0"/>
              <w:autoSpaceDE w:val="0"/>
              <w:autoSpaceDN w:val="0"/>
              <w:adjustRightInd w:val="0"/>
              <w:spacing w:line="240" w:lineRule="auto"/>
              <w:contextualSpacing w:val="0"/>
              <w:rPr>
                <w:del w:id="604" w:author="Arjan Kloosterboer" w:date="2017-09-21T15:18:00Z"/>
                <w:rFonts w:ascii="Calibri" w:hAnsi="Calibri" w:cs="Arial"/>
                <w:color w:val="000000"/>
                <w:sz w:val="22"/>
                <w:szCs w:val="24"/>
                <w:lang w:eastAsia="en-US"/>
              </w:rPr>
            </w:pPr>
            <w:del w:id="605" w:author="Arjan Kloosterboer" w:date="2017-09-21T15:18:00Z">
              <w:r w:rsidRPr="008A6917" w:rsidDel="00A7025E">
                <w:rPr>
                  <w:rFonts w:ascii="Calibri" w:hAnsi="Calibri" w:cs="Arial"/>
                  <w:color w:val="000000"/>
                  <w:sz w:val="22"/>
                  <w:szCs w:val="24"/>
                  <w:lang w:eastAsia="en-US"/>
                </w:rPr>
                <w:delText>Het betreft een afleidbaar gegeven dat is opgenomen om objecten te kunnen zoeken op hun identificatie. Deze is immers voor de verschillende specialisaties anders gespecificeerd.</w:delText>
              </w:r>
            </w:del>
          </w:p>
          <w:p w14:paraId="71351433" w14:textId="55EB0E78" w:rsidR="00341AFA" w:rsidRPr="008A6917" w:rsidDel="00A7025E" w:rsidRDefault="00341AFA" w:rsidP="00341AFA">
            <w:pPr>
              <w:widowControl w:val="0"/>
              <w:autoSpaceDE w:val="0"/>
              <w:autoSpaceDN w:val="0"/>
              <w:adjustRightInd w:val="0"/>
              <w:spacing w:line="240" w:lineRule="auto"/>
              <w:contextualSpacing w:val="0"/>
              <w:rPr>
                <w:del w:id="606" w:author="Arjan Kloosterboer" w:date="2017-09-21T15:18:00Z"/>
                <w:rFonts w:ascii="Calibri" w:hAnsi="Calibri" w:cs="Arial"/>
                <w:color w:val="000000"/>
                <w:sz w:val="22"/>
                <w:szCs w:val="24"/>
                <w:lang w:eastAsia="en-US"/>
              </w:rPr>
            </w:pPr>
          </w:p>
          <w:p w14:paraId="1C54E9EE" w14:textId="2B46ADBA" w:rsidR="00341AFA" w:rsidRPr="008A6917" w:rsidDel="00A7025E" w:rsidRDefault="00341AFA" w:rsidP="00341AFA">
            <w:pPr>
              <w:widowControl w:val="0"/>
              <w:autoSpaceDE w:val="0"/>
              <w:autoSpaceDN w:val="0"/>
              <w:adjustRightInd w:val="0"/>
              <w:spacing w:line="240" w:lineRule="auto"/>
              <w:contextualSpacing w:val="0"/>
              <w:rPr>
                <w:del w:id="607" w:author="Arjan Kloosterboer" w:date="2017-09-21T15:18:00Z"/>
                <w:rFonts w:ascii="Calibri" w:hAnsi="Calibri" w:cs="Arial"/>
                <w:color w:val="000000"/>
                <w:sz w:val="22"/>
                <w:szCs w:val="24"/>
                <w:lang w:eastAsia="en-US"/>
              </w:rPr>
            </w:pPr>
            <w:del w:id="608" w:author="Arjan Kloosterboer" w:date="2017-09-21T15:18:00Z">
              <w:r w:rsidRPr="008A6917" w:rsidDel="00A7025E">
                <w:rPr>
                  <w:rFonts w:ascii="Calibri" w:hAnsi="Calibri" w:cs="Arial"/>
                  <w:color w:val="000000"/>
                  <w:sz w:val="22"/>
                  <w:szCs w:val="24"/>
                  <w:lang w:eastAsia="en-US"/>
                </w:rPr>
                <w:delText>Opgebouwd uit Objecttypering gevolgd door de in het gespecialiserend, concreet objecttype te vinden waarde van het, in diens "Unieke Aanduiding Objecttype" gespecificeerd, attribuut.</w:delText>
              </w:r>
            </w:del>
          </w:p>
        </w:tc>
      </w:tr>
    </w:tbl>
    <w:bookmarkStart w:id="609" w:name="BKM_3A5FE771_F110_440c_B469_47D993BB6C85"/>
    <w:bookmarkEnd w:id="609"/>
    <w:p w14:paraId="733FD4D1"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Naam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18B3F4D0" w14:textId="77777777" w:rsidTr="00341AFA">
        <w:trPr>
          <w:trHeight w:val="230"/>
        </w:trPr>
        <w:tc>
          <w:tcPr>
            <w:tcW w:w="3330" w:type="dxa"/>
            <w:gridSpan w:val="2"/>
            <w:tcBorders>
              <w:top w:val="nil"/>
              <w:left w:val="nil"/>
              <w:bottom w:val="nil"/>
              <w:right w:val="nil"/>
            </w:tcBorders>
          </w:tcPr>
          <w:p w14:paraId="72D44C6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55835E1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Naam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2BBD5007"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True</w:t>
            </w:r>
            <w:r w:rsidRPr="008A6917">
              <w:rPr>
                <w:rFonts w:ascii="Arial" w:hAnsi="Arial" w:cs="Arial"/>
                <w:color w:val="000000"/>
                <w:szCs w:val="24"/>
                <w:lang w:val="en-AU" w:eastAsia="en-US"/>
              </w:rPr>
              <w:fldChar w:fldCharType="end"/>
            </w:r>
          </w:p>
        </w:tc>
      </w:tr>
      <w:tr w:rsidR="00341AFA" w:rsidRPr="008A6917" w14:paraId="4FB10741" w14:textId="77777777" w:rsidTr="00341AFA">
        <w:tc>
          <w:tcPr>
            <w:tcW w:w="3330" w:type="dxa"/>
            <w:gridSpan w:val="2"/>
            <w:tcBorders>
              <w:top w:val="nil"/>
              <w:left w:val="nil"/>
              <w:bottom w:val="nil"/>
              <w:right w:val="nil"/>
            </w:tcBorders>
          </w:tcPr>
          <w:p w14:paraId="4AC381F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495EAA1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4DCBF492" w14:textId="77777777" w:rsidTr="00341AFA">
        <w:tc>
          <w:tcPr>
            <w:tcW w:w="3330" w:type="dxa"/>
            <w:gridSpan w:val="2"/>
            <w:tcBorders>
              <w:top w:val="nil"/>
              <w:left w:val="nil"/>
              <w:bottom w:val="nil"/>
              <w:right w:val="nil"/>
            </w:tcBorders>
          </w:tcPr>
          <w:p w14:paraId="557037F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4D1F88B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8F60C8B" w14:textId="77777777" w:rsidTr="00341AFA">
        <w:tc>
          <w:tcPr>
            <w:tcW w:w="3330" w:type="dxa"/>
            <w:gridSpan w:val="2"/>
            <w:tcBorders>
              <w:top w:val="nil"/>
              <w:left w:val="nil"/>
              <w:bottom w:val="nil"/>
              <w:right w:val="nil"/>
            </w:tcBorders>
          </w:tcPr>
          <w:p w14:paraId="2472721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558E8E4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naam</w:t>
            </w:r>
            <w:r w:rsidRPr="008A6917">
              <w:rPr>
                <w:rFonts w:ascii="Arial" w:hAnsi="Arial" w:cs="Arial"/>
                <w:color w:val="000000"/>
                <w:szCs w:val="24"/>
                <w:lang w:val="en-AU" w:eastAsia="en-US"/>
              </w:rPr>
              <w:fldChar w:fldCharType="end"/>
            </w:r>
          </w:p>
        </w:tc>
      </w:tr>
      <w:tr w:rsidR="00341AFA" w:rsidRPr="008A6917" w14:paraId="1D1BEF6E" w14:textId="77777777" w:rsidTr="00341AFA">
        <w:tc>
          <w:tcPr>
            <w:tcW w:w="3330" w:type="dxa"/>
            <w:gridSpan w:val="2"/>
            <w:tcBorders>
              <w:top w:val="nil"/>
              <w:left w:val="nil"/>
              <w:bottom w:val="nil"/>
              <w:right w:val="nil"/>
            </w:tcBorders>
          </w:tcPr>
          <w:p w14:paraId="724C11E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6B57A9D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benaming van het OBJECT indien dit een SUBJECT of specialisatie daarvan is.</w:t>
            </w:r>
          </w:p>
        </w:tc>
      </w:tr>
      <w:tr w:rsidR="00341AFA" w:rsidRPr="008A6917" w14:paraId="63B7CE44" w14:textId="77777777" w:rsidTr="00341AFA">
        <w:trPr>
          <w:trHeight w:val="230"/>
        </w:trPr>
        <w:tc>
          <w:tcPr>
            <w:tcW w:w="3330" w:type="dxa"/>
            <w:gridSpan w:val="2"/>
            <w:tcBorders>
              <w:top w:val="nil"/>
              <w:left w:val="nil"/>
              <w:bottom w:val="nil"/>
              <w:right w:val="nil"/>
            </w:tcBorders>
          </w:tcPr>
          <w:p w14:paraId="53BD23B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1A0F9AF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5A9D8127" w14:textId="77777777" w:rsidTr="00341AFA">
        <w:tc>
          <w:tcPr>
            <w:tcW w:w="3330" w:type="dxa"/>
            <w:gridSpan w:val="2"/>
            <w:tcBorders>
              <w:top w:val="nil"/>
              <w:left w:val="nil"/>
              <w:bottom w:val="nil"/>
              <w:right w:val="nil"/>
            </w:tcBorders>
          </w:tcPr>
          <w:p w14:paraId="1D70E1D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0E93E3F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29 mei 2009</w:t>
            </w:r>
          </w:p>
        </w:tc>
      </w:tr>
      <w:tr w:rsidR="00341AFA" w:rsidRPr="008A6917" w14:paraId="3C065B19" w14:textId="77777777" w:rsidTr="00341AFA">
        <w:tc>
          <w:tcPr>
            <w:tcW w:w="3330" w:type="dxa"/>
            <w:gridSpan w:val="2"/>
            <w:tcBorders>
              <w:top w:val="nil"/>
              <w:left w:val="nil"/>
              <w:bottom w:val="nil"/>
              <w:right w:val="nil"/>
            </w:tcBorders>
          </w:tcPr>
          <w:p w14:paraId="677089C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6361DA73"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AN500</w:t>
            </w:r>
            <w:r w:rsidRPr="008A6917">
              <w:rPr>
                <w:rFonts w:ascii="Arial" w:hAnsi="Arial" w:cs="Arial"/>
                <w:color w:val="000000"/>
                <w:szCs w:val="24"/>
                <w:lang w:val="en-AU" w:eastAsia="en-US"/>
              </w:rPr>
              <w:fldChar w:fldCharType="end"/>
            </w:r>
          </w:p>
        </w:tc>
      </w:tr>
      <w:tr w:rsidR="00341AFA" w:rsidRPr="008A6917" w14:paraId="32FB8668" w14:textId="77777777" w:rsidTr="00341AFA">
        <w:trPr>
          <w:trHeight w:val="230"/>
        </w:trPr>
        <w:tc>
          <w:tcPr>
            <w:tcW w:w="3330" w:type="dxa"/>
            <w:gridSpan w:val="2"/>
            <w:tcBorders>
              <w:top w:val="nil"/>
              <w:left w:val="nil"/>
              <w:bottom w:val="nil"/>
              <w:right w:val="nil"/>
            </w:tcBorders>
          </w:tcPr>
          <w:p w14:paraId="5AE1A87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1E07F98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14:paraId="40C98EFC" w14:textId="77777777" w:rsidTr="00341AFA">
        <w:trPr>
          <w:trHeight w:val="215"/>
        </w:trPr>
        <w:tc>
          <w:tcPr>
            <w:tcW w:w="3330" w:type="dxa"/>
            <w:gridSpan w:val="2"/>
            <w:tcBorders>
              <w:top w:val="nil"/>
              <w:left w:val="nil"/>
              <w:bottom w:val="nil"/>
              <w:right w:val="nil"/>
            </w:tcBorders>
          </w:tcPr>
          <w:p w14:paraId="766014A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5F043DF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1D368D7" w14:textId="77777777" w:rsidTr="00341AFA">
        <w:trPr>
          <w:trHeight w:val="230"/>
        </w:trPr>
        <w:tc>
          <w:tcPr>
            <w:tcW w:w="3330" w:type="dxa"/>
            <w:gridSpan w:val="2"/>
            <w:tcBorders>
              <w:top w:val="nil"/>
              <w:left w:val="nil"/>
              <w:bottom w:val="nil"/>
              <w:right w:val="nil"/>
            </w:tcBorders>
          </w:tcPr>
          <w:p w14:paraId="0F7F2F1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1D3F560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16055FE" w14:textId="77777777" w:rsidTr="00341AFA">
        <w:trPr>
          <w:trHeight w:val="230"/>
        </w:trPr>
        <w:tc>
          <w:tcPr>
            <w:tcW w:w="3330" w:type="dxa"/>
            <w:gridSpan w:val="2"/>
            <w:tcBorders>
              <w:top w:val="nil"/>
              <w:left w:val="nil"/>
              <w:bottom w:val="nil"/>
              <w:right w:val="nil"/>
            </w:tcBorders>
          </w:tcPr>
          <w:p w14:paraId="4669B8F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60EA237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E217335" w14:textId="77777777" w:rsidTr="00341AFA">
        <w:trPr>
          <w:trHeight w:val="230"/>
        </w:trPr>
        <w:tc>
          <w:tcPr>
            <w:tcW w:w="3330" w:type="dxa"/>
            <w:gridSpan w:val="2"/>
            <w:tcBorders>
              <w:top w:val="nil"/>
              <w:left w:val="nil"/>
              <w:bottom w:val="nil"/>
              <w:right w:val="nil"/>
            </w:tcBorders>
          </w:tcPr>
          <w:p w14:paraId="37CFB41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363D70E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9FAEE72" w14:textId="77777777" w:rsidTr="00341AFA">
        <w:trPr>
          <w:trHeight w:val="230"/>
        </w:trPr>
        <w:tc>
          <w:tcPr>
            <w:tcW w:w="3330" w:type="dxa"/>
            <w:gridSpan w:val="2"/>
            <w:tcBorders>
              <w:top w:val="nil"/>
              <w:left w:val="nil"/>
              <w:bottom w:val="nil"/>
              <w:right w:val="nil"/>
            </w:tcBorders>
          </w:tcPr>
          <w:p w14:paraId="144DAC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02EF862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DDAB565" w14:textId="77777777" w:rsidTr="00341AFA">
        <w:tc>
          <w:tcPr>
            <w:tcW w:w="3330" w:type="dxa"/>
            <w:gridSpan w:val="2"/>
            <w:tcBorders>
              <w:top w:val="nil"/>
              <w:left w:val="nil"/>
              <w:bottom w:val="nil"/>
              <w:right w:val="nil"/>
            </w:tcBorders>
          </w:tcPr>
          <w:p w14:paraId="6A9A688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40A9D19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84B3459" w14:textId="77777777" w:rsidTr="00341AFA">
        <w:trPr>
          <w:trHeight w:val="230"/>
        </w:trPr>
        <w:tc>
          <w:tcPr>
            <w:tcW w:w="3330" w:type="dxa"/>
            <w:gridSpan w:val="2"/>
            <w:tcBorders>
              <w:top w:val="nil"/>
              <w:left w:val="nil"/>
              <w:bottom w:val="nil"/>
              <w:right w:val="nil"/>
            </w:tcBorders>
          </w:tcPr>
          <w:p w14:paraId="5A6DC33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3FE7524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04F028CE" w14:textId="77777777" w:rsidTr="00341AFA">
        <w:trPr>
          <w:trHeight w:val="230"/>
        </w:trPr>
        <w:tc>
          <w:tcPr>
            <w:tcW w:w="3330" w:type="dxa"/>
            <w:gridSpan w:val="2"/>
            <w:tcBorders>
              <w:top w:val="nil"/>
              <w:left w:val="nil"/>
              <w:bottom w:val="nil"/>
              <w:right w:val="nil"/>
            </w:tcBorders>
          </w:tcPr>
          <w:p w14:paraId="6823FEA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47EDB2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7CD5EF96" w14:textId="77777777" w:rsidTr="00341AFA">
        <w:trPr>
          <w:trHeight w:val="230"/>
        </w:trPr>
        <w:tc>
          <w:tcPr>
            <w:tcW w:w="3330" w:type="dxa"/>
            <w:gridSpan w:val="2"/>
            <w:tcBorders>
              <w:top w:val="nil"/>
              <w:left w:val="nil"/>
              <w:bottom w:val="nil"/>
              <w:right w:val="nil"/>
            </w:tcBorders>
          </w:tcPr>
          <w:p w14:paraId="0C5A164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771507B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Zie voor de afleiding van dit gegeven ten eerste het overeenkomstige attribuutsoort bij SUBJECT in het RSGB. Verder betreft het alle attribuutsoorten met de term 'naam' in de naam attribuutsoort voorzover genoemd in de specificaties van de objecttypen zijnde specialisaties van OBJECT in paragraaf 3.9.</w:t>
            </w:r>
          </w:p>
        </w:tc>
      </w:tr>
      <w:tr w:rsidR="00341AFA" w:rsidRPr="008A6917" w14:paraId="028F6C09" w14:textId="77777777" w:rsidTr="00341AFA">
        <w:tc>
          <w:tcPr>
            <w:tcW w:w="9360" w:type="dxa"/>
            <w:gridSpan w:val="4"/>
            <w:tcBorders>
              <w:top w:val="nil"/>
              <w:left w:val="nil"/>
              <w:bottom w:val="nil"/>
              <w:right w:val="nil"/>
            </w:tcBorders>
          </w:tcPr>
          <w:p w14:paraId="3655544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5811CAB2" w14:textId="77777777" w:rsidTr="00341AFA">
        <w:tc>
          <w:tcPr>
            <w:tcW w:w="450" w:type="dxa"/>
            <w:tcBorders>
              <w:top w:val="nil"/>
              <w:left w:val="nil"/>
              <w:bottom w:val="nil"/>
              <w:right w:val="nil"/>
            </w:tcBorders>
          </w:tcPr>
          <w:p w14:paraId="53303DE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7CC2CBC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een afleidbaar gegeven dat is opgenomen om OBJECTEN zijnde subjecten te kunnen zoeken op hun benaming. Het betreft het overeenkomstige gegeven bij SUBJECT in het RSGB.</w:t>
            </w:r>
          </w:p>
        </w:tc>
      </w:tr>
    </w:tbl>
    <w:bookmarkStart w:id="610" w:name="BKM_6EDA0027_C339_409b_8074_868049945E06"/>
    <w:bookmarkEnd w:id="610"/>
    <w:p w14:paraId="3D99EA4D"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Adres binnenland</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5F3B37DE" w14:textId="77777777" w:rsidTr="00341AFA">
        <w:trPr>
          <w:trHeight w:val="230"/>
        </w:trPr>
        <w:tc>
          <w:tcPr>
            <w:tcW w:w="3330" w:type="dxa"/>
            <w:gridSpan w:val="2"/>
            <w:tcBorders>
              <w:top w:val="nil"/>
              <w:left w:val="nil"/>
              <w:bottom w:val="nil"/>
              <w:right w:val="nil"/>
            </w:tcBorders>
          </w:tcPr>
          <w:p w14:paraId="54BE6B6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282C448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Adres binnenland</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454E12FC"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(is afgeleid)</w:t>
            </w:r>
            <w:r w:rsidRPr="008A6917">
              <w:rPr>
                <w:rFonts w:ascii="Arial" w:hAnsi="Arial" w:cs="Arial"/>
                <w:color w:val="000000"/>
                <w:szCs w:val="24"/>
                <w:lang w:val="en-AU" w:eastAsia="en-US"/>
              </w:rPr>
              <w:fldChar w:fldCharType="end"/>
            </w:r>
          </w:p>
        </w:tc>
      </w:tr>
      <w:tr w:rsidR="00341AFA" w:rsidRPr="008A6917" w14:paraId="59484537" w14:textId="77777777" w:rsidTr="00341AFA">
        <w:tc>
          <w:tcPr>
            <w:tcW w:w="3330" w:type="dxa"/>
            <w:gridSpan w:val="2"/>
            <w:tcBorders>
              <w:top w:val="nil"/>
              <w:left w:val="nil"/>
              <w:bottom w:val="nil"/>
              <w:right w:val="nil"/>
            </w:tcBorders>
          </w:tcPr>
          <w:p w14:paraId="7DDB362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5DBA908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2C2AC319" w14:textId="77777777" w:rsidTr="00341AFA">
        <w:tc>
          <w:tcPr>
            <w:tcW w:w="3330" w:type="dxa"/>
            <w:gridSpan w:val="2"/>
            <w:tcBorders>
              <w:top w:val="nil"/>
              <w:left w:val="nil"/>
              <w:bottom w:val="nil"/>
              <w:right w:val="nil"/>
            </w:tcBorders>
          </w:tcPr>
          <w:p w14:paraId="4494409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067E08F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FDCD0C2" w14:textId="77777777" w:rsidTr="00341AFA">
        <w:tc>
          <w:tcPr>
            <w:tcW w:w="3330" w:type="dxa"/>
            <w:gridSpan w:val="2"/>
            <w:tcBorders>
              <w:top w:val="nil"/>
              <w:left w:val="nil"/>
              <w:bottom w:val="nil"/>
              <w:right w:val="nil"/>
            </w:tcBorders>
          </w:tcPr>
          <w:p w14:paraId="7F8B67F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2220D01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adresBinnenland</w:t>
            </w:r>
            <w:r w:rsidRPr="008A6917">
              <w:rPr>
                <w:rFonts w:ascii="Arial" w:hAnsi="Arial" w:cs="Arial"/>
                <w:color w:val="000000"/>
                <w:szCs w:val="24"/>
                <w:lang w:val="en-AU" w:eastAsia="en-US"/>
              </w:rPr>
              <w:fldChar w:fldCharType="end"/>
            </w:r>
          </w:p>
        </w:tc>
      </w:tr>
      <w:tr w:rsidR="00341AFA" w:rsidRPr="008A6917" w14:paraId="5BB42E68" w14:textId="77777777" w:rsidTr="00341AFA">
        <w:tc>
          <w:tcPr>
            <w:tcW w:w="3330" w:type="dxa"/>
            <w:gridSpan w:val="2"/>
            <w:tcBorders>
              <w:top w:val="nil"/>
              <w:left w:val="nil"/>
              <w:bottom w:val="nil"/>
              <w:right w:val="nil"/>
            </w:tcBorders>
          </w:tcPr>
          <w:p w14:paraId="354195B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3019754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aanduiding van het adres van het OBJECT indien dit adres in Nederland gelegen is.</w:t>
            </w:r>
          </w:p>
        </w:tc>
      </w:tr>
      <w:tr w:rsidR="00341AFA" w:rsidRPr="008A6917" w14:paraId="31C02147" w14:textId="77777777" w:rsidTr="00341AFA">
        <w:trPr>
          <w:trHeight w:val="230"/>
        </w:trPr>
        <w:tc>
          <w:tcPr>
            <w:tcW w:w="3330" w:type="dxa"/>
            <w:gridSpan w:val="2"/>
            <w:tcBorders>
              <w:top w:val="nil"/>
              <w:left w:val="nil"/>
              <w:bottom w:val="nil"/>
              <w:right w:val="nil"/>
            </w:tcBorders>
          </w:tcPr>
          <w:p w14:paraId="2A6525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056C95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774B98D4" w14:textId="77777777" w:rsidTr="00341AFA">
        <w:tc>
          <w:tcPr>
            <w:tcW w:w="3330" w:type="dxa"/>
            <w:gridSpan w:val="2"/>
            <w:tcBorders>
              <w:top w:val="nil"/>
              <w:left w:val="nil"/>
              <w:bottom w:val="nil"/>
              <w:right w:val="nil"/>
            </w:tcBorders>
          </w:tcPr>
          <w:p w14:paraId="32C9708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74EE5BF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27-04-09</w:t>
            </w:r>
          </w:p>
        </w:tc>
      </w:tr>
      <w:tr w:rsidR="00341AFA" w:rsidRPr="008A6917" w14:paraId="02AFE045" w14:textId="77777777" w:rsidTr="00341AFA">
        <w:tc>
          <w:tcPr>
            <w:tcW w:w="3330" w:type="dxa"/>
            <w:gridSpan w:val="2"/>
            <w:tcBorders>
              <w:top w:val="nil"/>
              <w:left w:val="nil"/>
              <w:bottom w:val="nil"/>
              <w:right w:val="nil"/>
            </w:tcBorders>
          </w:tcPr>
          <w:p w14:paraId="2A32E5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7D9CC7F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end"/>
            </w:r>
          </w:p>
        </w:tc>
      </w:tr>
      <w:tr w:rsidR="00341AFA" w:rsidRPr="008A6917" w14:paraId="3988AD91" w14:textId="77777777" w:rsidTr="00341AFA">
        <w:trPr>
          <w:trHeight w:val="230"/>
        </w:trPr>
        <w:tc>
          <w:tcPr>
            <w:tcW w:w="3330" w:type="dxa"/>
            <w:gridSpan w:val="2"/>
            <w:tcBorders>
              <w:top w:val="nil"/>
              <w:left w:val="nil"/>
              <w:bottom w:val="nil"/>
              <w:right w:val="nil"/>
            </w:tcBorders>
          </w:tcPr>
          <w:p w14:paraId="303B57A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6F9EC8C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14:paraId="0BEFFD85" w14:textId="77777777" w:rsidTr="00341AFA">
        <w:trPr>
          <w:trHeight w:val="215"/>
        </w:trPr>
        <w:tc>
          <w:tcPr>
            <w:tcW w:w="3330" w:type="dxa"/>
            <w:gridSpan w:val="2"/>
            <w:tcBorders>
              <w:top w:val="nil"/>
              <w:left w:val="nil"/>
              <w:bottom w:val="nil"/>
              <w:right w:val="nil"/>
            </w:tcBorders>
          </w:tcPr>
          <w:p w14:paraId="4B776D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3FB132A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3114835" w14:textId="77777777" w:rsidTr="00341AFA">
        <w:trPr>
          <w:trHeight w:val="230"/>
        </w:trPr>
        <w:tc>
          <w:tcPr>
            <w:tcW w:w="3330" w:type="dxa"/>
            <w:gridSpan w:val="2"/>
            <w:tcBorders>
              <w:top w:val="nil"/>
              <w:left w:val="nil"/>
              <w:bottom w:val="nil"/>
              <w:right w:val="nil"/>
            </w:tcBorders>
          </w:tcPr>
          <w:p w14:paraId="10DD7F2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1C64D37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7720471" w14:textId="77777777" w:rsidTr="00341AFA">
        <w:trPr>
          <w:trHeight w:val="230"/>
        </w:trPr>
        <w:tc>
          <w:tcPr>
            <w:tcW w:w="3330" w:type="dxa"/>
            <w:gridSpan w:val="2"/>
            <w:tcBorders>
              <w:top w:val="nil"/>
              <w:left w:val="nil"/>
              <w:bottom w:val="nil"/>
              <w:right w:val="nil"/>
            </w:tcBorders>
          </w:tcPr>
          <w:p w14:paraId="290BFA2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4B87E53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BCE336F" w14:textId="77777777" w:rsidTr="00341AFA">
        <w:trPr>
          <w:trHeight w:val="230"/>
        </w:trPr>
        <w:tc>
          <w:tcPr>
            <w:tcW w:w="3330" w:type="dxa"/>
            <w:gridSpan w:val="2"/>
            <w:tcBorders>
              <w:top w:val="nil"/>
              <w:left w:val="nil"/>
              <w:bottom w:val="nil"/>
              <w:right w:val="nil"/>
            </w:tcBorders>
          </w:tcPr>
          <w:p w14:paraId="2C212E2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0FF381F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11F4784" w14:textId="77777777" w:rsidTr="00341AFA">
        <w:trPr>
          <w:trHeight w:val="230"/>
        </w:trPr>
        <w:tc>
          <w:tcPr>
            <w:tcW w:w="3330" w:type="dxa"/>
            <w:gridSpan w:val="2"/>
            <w:tcBorders>
              <w:top w:val="nil"/>
              <w:left w:val="nil"/>
              <w:bottom w:val="nil"/>
              <w:right w:val="nil"/>
            </w:tcBorders>
          </w:tcPr>
          <w:p w14:paraId="0097D41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5BB1052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A2EE2EA" w14:textId="77777777" w:rsidTr="00341AFA">
        <w:tc>
          <w:tcPr>
            <w:tcW w:w="3330" w:type="dxa"/>
            <w:gridSpan w:val="2"/>
            <w:tcBorders>
              <w:top w:val="nil"/>
              <w:left w:val="nil"/>
              <w:bottom w:val="nil"/>
              <w:right w:val="nil"/>
            </w:tcBorders>
          </w:tcPr>
          <w:p w14:paraId="1807678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6F1C427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F6ADF61" w14:textId="77777777" w:rsidTr="00341AFA">
        <w:trPr>
          <w:trHeight w:val="230"/>
        </w:trPr>
        <w:tc>
          <w:tcPr>
            <w:tcW w:w="3330" w:type="dxa"/>
            <w:gridSpan w:val="2"/>
            <w:tcBorders>
              <w:top w:val="nil"/>
              <w:left w:val="nil"/>
              <w:bottom w:val="nil"/>
              <w:right w:val="nil"/>
            </w:tcBorders>
          </w:tcPr>
          <w:p w14:paraId="63C4057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7211C97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435A4F0B" w14:textId="77777777" w:rsidTr="00341AFA">
        <w:trPr>
          <w:trHeight w:val="230"/>
        </w:trPr>
        <w:tc>
          <w:tcPr>
            <w:tcW w:w="3330" w:type="dxa"/>
            <w:gridSpan w:val="2"/>
            <w:tcBorders>
              <w:top w:val="nil"/>
              <w:left w:val="nil"/>
              <w:bottom w:val="nil"/>
              <w:right w:val="nil"/>
            </w:tcBorders>
          </w:tcPr>
          <w:p w14:paraId="32085D8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05F92DA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266A673" w14:textId="77777777" w:rsidTr="00341AFA">
        <w:trPr>
          <w:trHeight w:val="230"/>
        </w:trPr>
        <w:tc>
          <w:tcPr>
            <w:tcW w:w="3330" w:type="dxa"/>
            <w:gridSpan w:val="2"/>
            <w:tcBorders>
              <w:top w:val="nil"/>
              <w:left w:val="nil"/>
              <w:bottom w:val="nil"/>
              <w:right w:val="nil"/>
            </w:tcBorders>
          </w:tcPr>
          <w:p w14:paraId="7A9722D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lastRenderedPageBreak/>
              <w:t xml:space="preserve">Regels </w:t>
            </w:r>
          </w:p>
        </w:tc>
        <w:tc>
          <w:tcPr>
            <w:tcW w:w="6030" w:type="dxa"/>
            <w:gridSpan w:val="2"/>
            <w:tcBorders>
              <w:top w:val="nil"/>
              <w:left w:val="nil"/>
              <w:bottom w:val="nil"/>
              <w:right w:val="nil"/>
            </w:tcBorders>
          </w:tcPr>
          <w:p w14:paraId="1321C8F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Zie voor de afleiding van dit gegeven v.w.b. (specialisaties van) SUBJECT het overeenkomstige attribuutsoort bij SUBJECT in het RSGB. Voor de specialisaties van OBJECT die een specialisatie betreffen van het BENOEMD OBJECT in het RSGB betreft het een groepattribuutsoort met de volgende afleidbare gegevens van of bij een ADRESSEERBAAR OBJECT AANDUIDING zijnde het hoofdadres:</w:t>
            </w:r>
          </w:p>
          <w:p w14:paraId="12275A4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Adresseerbaar object aanduiding typering;</w:t>
            </w:r>
          </w:p>
          <w:p w14:paraId="0ABE8E7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WOONPLAATS.Woonplaatsnaam (van de WOONPLAATS behorende bij de OPENBARE RUIMTE bij de ADRESSEERBAAR OBJECT AANDUIDING);</w:t>
            </w:r>
          </w:p>
          <w:p w14:paraId="4B6C21B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WOONPLAATS.Woonplaatsidentificatie (van de WOONPLAATS behorende bij de ADRESSEERBAAR OBJECT AANDUIDING);</w:t>
            </w:r>
          </w:p>
          <w:p w14:paraId="0E55D2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WOONPLAATS.Woonplaatsnaam (van de WOONPLAATS behorende bij de ADRESSEERBAAR OBJECT AANDUIDING);</w:t>
            </w:r>
          </w:p>
          <w:p w14:paraId="0D6FD59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ADRESSEERBAAR OBJECT AANDUIDING.Postcode dan wel SUBJECT.Postadres postcode;</w:t>
            </w:r>
          </w:p>
          <w:p w14:paraId="1662C54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Identificatiecode adresseerbaar object aanduiding;</w:t>
            </w:r>
          </w:p>
          <w:p w14:paraId="6635DA3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WOONPLAATS.Woonplaatsidentificatie (van de WOONPLAATS behorende bij de OPENBARE RUIMTE bij de ADRESSEERBAAR OBJECT AANDUIDING);</w:t>
            </w:r>
          </w:p>
          <w:p w14:paraId="3B01C2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OPENBARE RUIMTE.Identificatiecode openbare ruimte (van de OPENBARE RUIMTE bij de ADRESSEERBAAR OBJECT AANDUIDING);</w:t>
            </w:r>
          </w:p>
          <w:p w14:paraId="4D9C1E1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GEMEENTELIJKE OPENBARE RUIMTE.Naam openbare ruimte (van de GEMEENTELIJKE OPENBARE RUIMTE bij de OPENBARE RUIMTE bij de ADRESSEERBAAR OBJECT AANDUIDING);</w:t>
            </w:r>
          </w:p>
          <w:p w14:paraId="793B922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GEMEENTELIJKE OPENBARE RUIMTE.Straatnaam (van de GEMEENTELIJKE OPENBARE RUIMTE bij de OPENBARE RUIMTE bij de ADRESSEERBAAR OBJECT AANDUIDING);</w:t>
            </w:r>
          </w:p>
          <w:p w14:paraId="7D63B42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Huisnummer;</w:t>
            </w:r>
          </w:p>
          <w:p w14:paraId="7503BE2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Huisletter;</w:t>
            </w:r>
          </w:p>
          <w:p w14:paraId="2BA27A4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Huisnummertoevoeging, en, indien het een OVERIG GEBOUWD OBJECT betreft tevens:</w:t>
            </w:r>
          </w:p>
          <w:p w14:paraId="1339610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OVERIG GEBOUWD OBJECT . Overig gebouwd object locatieaanduiding.</w:t>
            </w:r>
          </w:p>
          <w:p w14:paraId="1B4C8A6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Voor een HUISHOUDEN, NUMMERAANDUIDING, OVERIGE ADRESSEERBAAR OBJECTAANDUIDING en WOZ-OBJECT betreft het dezefde als de zojuist bij de ADRESSEERBAAR OBJECT AANDUIDING genoemde gegevens, voor het WOZ-object aangevuld met de Locatieomschrijving.</w:t>
            </w:r>
          </w:p>
        </w:tc>
      </w:tr>
      <w:tr w:rsidR="00341AFA" w:rsidRPr="008A6917" w14:paraId="52F74351" w14:textId="77777777" w:rsidTr="00341AFA">
        <w:tc>
          <w:tcPr>
            <w:tcW w:w="9360" w:type="dxa"/>
            <w:gridSpan w:val="4"/>
            <w:tcBorders>
              <w:top w:val="nil"/>
              <w:left w:val="nil"/>
              <w:bottom w:val="nil"/>
              <w:right w:val="nil"/>
            </w:tcBorders>
          </w:tcPr>
          <w:p w14:paraId="170C6E7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224EFB96" w14:textId="77777777" w:rsidTr="00341AFA">
        <w:tc>
          <w:tcPr>
            <w:tcW w:w="450" w:type="dxa"/>
            <w:tcBorders>
              <w:top w:val="nil"/>
              <w:left w:val="nil"/>
              <w:bottom w:val="nil"/>
              <w:right w:val="nil"/>
            </w:tcBorders>
          </w:tcPr>
          <w:p w14:paraId="72DE641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58B20B1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een afleidbaar gegeven dat is opgenomen om objecten te kunnen zoeken op hun binnenlandse adres. Deze is immers voor de verschillende specialisaties anders gespecificeerd.</w:t>
            </w:r>
          </w:p>
          <w:p w14:paraId="4160314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Bij SUBJECTen of de specialisaties daarvan betreft dit het adres waar het SUBJECT verblijft dan wel bereikbaar is.</w:t>
            </w:r>
          </w:p>
        </w:tc>
      </w:tr>
    </w:tbl>
    <w:bookmarkStart w:id="611" w:name="BKM_ACCB6EC2_C40B_471f_BE6E_2FA826B0B977"/>
    <w:bookmarkEnd w:id="611"/>
    <w:p w14:paraId="4B1662F6"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Adres buitenland</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5A414AAF" w14:textId="77777777" w:rsidTr="00341AFA">
        <w:trPr>
          <w:trHeight w:val="230"/>
        </w:trPr>
        <w:tc>
          <w:tcPr>
            <w:tcW w:w="3330" w:type="dxa"/>
            <w:gridSpan w:val="2"/>
            <w:tcBorders>
              <w:top w:val="nil"/>
              <w:left w:val="nil"/>
              <w:bottom w:val="nil"/>
              <w:right w:val="nil"/>
            </w:tcBorders>
          </w:tcPr>
          <w:p w14:paraId="34DF5D6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780FBAD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Adres buitenland</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0E7FDCAB"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(is afgeleid)</w:t>
            </w:r>
            <w:r w:rsidRPr="008A6917">
              <w:rPr>
                <w:rFonts w:ascii="Arial" w:hAnsi="Arial" w:cs="Arial"/>
                <w:color w:val="000000"/>
                <w:szCs w:val="24"/>
                <w:lang w:val="en-AU" w:eastAsia="en-US"/>
              </w:rPr>
              <w:fldChar w:fldCharType="end"/>
            </w:r>
          </w:p>
        </w:tc>
      </w:tr>
      <w:tr w:rsidR="00341AFA" w:rsidRPr="008A6917" w14:paraId="125C5F9A" w14:textId="77777777" w:rsidTr="00341AFA">
        <w:tc>
          <w:tcPr>
            <w:tcW w:w="3330" w:type="dxa"/>
            <w:gridSpan w:val="2"/>
            <w:tcBorders>
              <w:top w:val="nil"/>
              <w:left w:val="nil"/>
              <w:bottom w:val="nil"/>
              <w:right w:val="nil"/>
            </w:tcBorders>
          </w:tcPr>
          <w:p w14:paraId="15DB0F1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0FDFA8D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1E5AA533" w14:textId="77777777" w:rsidTr="00341AFA">
        <w:tc>
          <w:tcPr>
            <w:tcW w:w="3330" w:type="dxa"/>
            <w:gridSpan w:val="2"/>
            <w:tcBorders>
              <w:top w:val="nil"/>
              <w:left w:val="nil"/>
              <w:bottom w:val="nil"/>
              <w:right w:val="nil"/>
            </w:tcBorders>
          </w:tcPr>
          <w:p w14:paraId="7CCC4C3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4494DFC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EBB1126" w14:textId="77777777" w:rsidTr="00341AFA">
        <w:tc>
          <w:tcPr>
            <w:tcW w:w="3330" w:type="dxa"/>
            <w:gridSpan w:val="2"/>
            <w:tcBorders>
              <w:top w:val="nil"/>
              <w:left w:val="nil"/>
              <w:bottom w:val="nil"/>
              <w:right w:val="nil"/>
            </w:tcBorders>
          </w:tcPr>
          <w:p w14:paraId="1680545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XML-tag </w:t>
            </w:r>
          </w:p>
        </w:tc>
        <w:tc>
          <w:tcPr>
            <w:tcW w:w="6030" w:type="dxa"/>
            <w:gridSpan w:val="2"/>
            <w:tcBorders>
              <w:top w:val="nil"/>
              <w:left w:val="nil"/>
              <w:bottom w:val="nil"/>
              <w:right w:val="nil"/>
            </w:tcBorders>
          </w:tcPr>
          <w:p w14:paraId="542F898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adresBuitenland</w:t>
            </w:r>
            <w:r w:rsidRPr="008A6917">
              <w:rPr>
                <w:rFonts w:ascii="Arial" w:hAnsi="Arial" w:cs="Arial"/>
                <w:color w:val="000000"/>
                <w:szCs w:val="24"/>
                <w:lang w:val="en-AU" w:eastAsia="en-US"/>
              </w:rPr>
              <w:fldChar w:fldCharType="end"/>
            </w:r>
          </w:p>
        </w:tc>
      </w:tr>
      <w:tr w:rsidR="00341AFA" w:rsidRPr="008A6917" w14:paraId="7BBBBDCD" w14:textId="77777777" w:rsidTr="00341AFA">
        <w:tc>
          <w:tcPr>
            <w:tcW w:w="3330" w:type="dxa"/>
            <w:gridSpan w:val="2"/>
            <w:tcBorders>
              <w:top w:val="nil"/>
              <w:left w:val="nil"/>
              <w:bottom w:val="nil"/>
              <w:right w:val="nil"/>
            </w:tcBorders>
          </w:tcPr>
          <w:p w14:paraId="298DBF3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3DEE583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aanduiding van het adres waar specialisaties van het OBJECT zijnde een SUBJECT dan wel een specialisatie daarvan, verblijft dan wel bereikbaar is in het buitenland.</w:t>
            </w:r>
          </w:p>
        </w:tc>
      </w:tr>
      <w:tr w:rsidR="00341AFA" w:rsidRPr="008A6917" w14:paraId="3176119A" w14:textId="77777777" w:rsidTr="00341AFA">
        <w:trPr>
          <w:trHeight w:val="230"/>
        </w:trPr>
        <w:tc>
          <w:tcPr>
            <w:tcW w:w="3330" w:type="dxa"/>
            <w:gridSpan w:val="2"/>
            <w:tcBorders>
              <w:top w:val="nil"/>
              <w:left w:val="nil"/>
              <w:bottom w:val="nil"/>
              <w:right w:val="nil"/>
            </w:tcBorders>
          </w:tcPr>
          <w:p w14:paraId="6C6D50A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38BC78E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338F6A9B" w14:textId="77777777" w:rsidTr="00341AFA">
        <w:tc>
          <w:tcPr>
            <w:tcW w:w="3330" w:type="dxa"/>
            <w:gridSpan w:val="2"/>
            <w:tcBorders>
              <w:top w:val="nil"/>
              <w:left w:val="nil"/>
              <w:bottom w:val="nil"/>
              <w:right w:val="nil"/>
            </w:tcBorders>
          </w:tcPr>
          <w:p w14:paraId="198E0DD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79B5191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29 mei 2009</w:t>
            </w:r>
          </w:p>
        </w:tc>
      </w:tr>
      <w:tr w:rsidR="00341AFA" w:rsidRPr="008A6917" w14:paraId="32192646" w14:textId="77777777" w:rsidTr="00341AFA">
        <w:tc>
          <w:tcPr>
            <w:tcW w:w="3330" w:type="dxa"/>
            <w:gridSpan w:val="2"/>
            <w:tcBorders>
              <w:top w:val="nil"/>
              <w:left w:val="nil"/>
              <w:bottom w:val="nil"/>
              <w:right w:val="nil"/>
            </w:tcBorders>
          </w:tcPr>
          <w:p w14:paraId="1FF9967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450D80F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end"/>
            </w:r>
          </w:p>
        </w:tc>
      </w:tr>
      <w:tr w:rsidR="00341AFA" w:rsidRPr="008A6917" w14:paraId="171CE9D0" w14:textId="77777777" w:rsidTr="00341AFA">
        <w:trPr>
          <w:trHeight w:val="230"/>
        </w:trPr>
        <w:tc>
          <w:tcPr>
            <w:tcW w:w="3330" w:type="dxa"/>
            <w:gridSpan w:val="2"/>
            <w:tcBorders>
              <w:top w:val="nil"/>
              <w:left w:val="nil"/>
              <w:bottom w:val="nil"/>
              <w:right w:val="nil"/>
            </w:tcBorders>
          </w:tcPr>
          <w:p w14:paraId="09DE1B2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28C48B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14:paraId="4F5BD983" w14:textId="77777777" w:rsidTr="00341AFA">
        <w:trPr>
          <w:trHeight w:val="215"/>
        </w:trPr>
        <w:tc>
          <w:tcPr>
            <w:tcW w:w="3330" w:type="dxa"/>
            <w:gridSpan w:val="2"/>
            <w:tcBorders>
              <w:top w:val="nil"/>
              <w:left w:val="nil"/>
              <w:bottom w:val="nil"/>
              <w:right w:val="nil"/>
            </w:tcBorders>
          </w:tcPr>
          <w:p w14:paraId="4B42929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53FDEC3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9323E1E" w14:textId="77777777" w:rsidTr="00341AFA">
        <w:trPr>
          <w:trHeight w:val="230"/>
        </w:trPr>
        <w:tc>
          <w:tcPr>
            <w:tcW w:w="3330" w:type="dxa"/>
            <w:gridSpan w:val="2"/>
            <w:tcBorders>
              <w:top w:val="nil"/>
              <w:left w:val="nil"/>
              <w:bottom w:val="nil"/>
              <w:right w:val="nil"/>
            </w:tcBorders>
          </w:tcPr>
          <w:p w14:paraId="11B4672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50E5567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628637D" w14:textId="77777777" w:rsidTr="00341AFA">
        <w:trPr>
          <w:trHeight w:val="230"/>
        </w:trPr>
        <w:tc>
          <w:tcPr>
            <w:tcW w:w="3330" w:type="dxa"/>
            <w:gridSpan w:val="2"/>
            <w:tcBorders>
              <w:top w:val="nil"/>
              <w:left w:val="nil"/>
              <w:bottom w:val="nil"/>
              <w:right w:val="nil"/>
            </w:tcBorders>
          </w:tcPr>
          <w:p w14:paraId="6785AB2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0E05235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2802658" w14:textId="77777777" w:rsidTr="00341AFA">
        <w:trPr>
          <w:trHeight w:val="230"/>
        </w:trPr>
        <w:tc>
          <w:tcPr>
            <w:tcW w:w="3330" w:type="dxa"/>
            <w:gridSpan w:val="2"/>
            <w:tcBorders>
              <w:top w:val="nil"/>
              <w:left w:val="nil"/>
              <w:bottom w:val="nil"/>
              <w:right w:val="nil"/>
            </w:tcBorders>
          </w:tcPr>
          <w:p w14:paraId="067DB1C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1F1A642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636BC61" w14:textId="77777777" w:rsidTr="00341AFA">
        <w:trPr>
          <w:trHeight w:val="230"/>
        </w:trPr>
        <w:tc>
          <w:tcPr>
            <w:tcW w:w="3330" w:type="dxa"/>
            <w:gridSpan w:val="2"/>
            <w:tcBorders>
              <w:top w:val="nil"/>
              <w:left w:val="nil"/>
              <w:bottom w:val="nil"/>
              <w:right w:val="nil"/>
            </w:tcBorders>
          </w:tcPr>
          <w:p w14:paraId="194BEE7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11070AD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163B163" w14:textId="77777777" w:rsidTr="00341AFA">
        <w:tc>
          <w:tcPr>
            <w:tcW w:w="3330" w:type="dxa"/>
            <w:gridSpan w:val="2"/>
            <w:tcBorders>
              <w:top w:val="nil"/>
              <w:left w:val="nil"/>
              <w:bottom w:val="nil"/>
              <w:right w:val="nil"/>
            </w:tcBorders>
          </w:tcPr>
          <w:p w14:paraId="0CE5C7E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6631D92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A623C8E" w14:textId="77777777" w:rsidTr="00341AFA">
        <w:trPr>
          <w:trHeight w:val="230"/>
        </w:trPr>
        <w:tc>
          <w:tcPr>
            <w:tcW w:w="3330" w:type="dxa"/>
            <w:gridSpan w:val="2"/>
            <w:tcBorders>
              <w:top w:val="nil"/>
              <w:left w:val="nil"/>
              <w:bottom w:val="nil"/>
              <w:right w:val="nil"/>
            </w:tcBorders>
          </w:tcPr>
          <w:p w14:paraId="0898FA1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6FBFC12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0E8E48FA" w14:textId="77777777" w:rsidTr="00341AFA">
        <w:trPr>
          <w:trHeight w:val="230"/>
        </w:trPr>
        <w:tc>
          <w:tcPr>
            <w:tcW w:w="3330" w:type="dxa"/>
            <w:gridSpan w:val="2"/>
            <w:tcBorders>
              <w:top w:val="nil"/>
              <w:left w:val="nil"/>
              <w:bottom w:val="nil"/>
              <w:right w:val="nil"/>
            </w:tcBorders>
          </w:tcPr>
          <w:p w14:paraId="15B9D46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15162B7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1C83842B" w14:textId="77777777" w:rsidTr="00341AFA">
        <w:trPr>
          <w:trHeight w:val="230"/>
        </w:trPr>
        <w:tc>
          <w:tcPr>
            <w:tcW w:w="3330" w:type="dxa"/>
            <w:gridSpan w:val="2"/>
            <w:tcBorders>
              <w:top w:val="nil"/>
              <w:left w:val="nil"/>
              <w:bottom w:val="nil"/>
              <w:right w:val="nil"/>
            </w:tcBorders>
          </w:tcPr>
          <w:p w14:paraId="0392630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21ED027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Zie voor de afleiding van dit gegeven het overeenkomstige attribuutsoort bij SUBJECT in het RSGB.</w:t>
            </w:r>
          </w:p>
        </w:tc>
      </w:tr>
      <w:tr w:rsidR="00341AFA" w:rsidRPr="008A6917" w14:paraId="3F81AE08" w14:textId="77777777" w:rsidTr="00341AFA">
        <w:tc>
          <w:tcPr>
            <w:tcW w:w="9360" w:type="dxa"/>
            <w:gridSpan w:val="4"/>
            <w:tcBorders>
              <w:top w:val="nil"/>
              <w:left w:val="nil"/>
              <w:bottom w:val="nil"/>
              <w:right w:val="nil"/>
            </w:tcBorders>
          </w:tcPr>
          <w:p w14:paraId="7C72144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5D8AD76C" w14:textId="77777777" w:rsidTr="00341AFA">
        <w:tc>
          <w:tcPr>
            <w:tcW w:w="450" w:type="dxa"/>
            <w:tcBorders>
              <w:top w:val="nil"/>
              <w:left w:val="nil"/>
              <w:bottom w:val="nil"/>
              <w:right w:val="nil"/>
            </w:tcBorders>
          </w:tcPr>
          <w:p w14:paraId="6CFE3DA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708FF3D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een afleidbaar gegeven dat is opgenomen om OBJECTEN zijnde subjecten te kunnen zoeken op hun eventuele buitenlandse adres. Het betreft het overeenkomstige gegeven bij SUBJECT in het RSGB.</w:t>
            </w:r>
          </w:p>
        </w:tc>
      </w:tr>
    </w:tbl>
    <w:bookmarkStart w:id="612" w:name="BKM_CA61EE89_9AC3_469b_B10E_3655E4B9F73E"/>
    <w:bookmarkEnd w:id="612"/>
    <w:p w14:paraId="3277335C"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Kadastrale aanduiding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5F28067C" w14:textId="77777777" w:rsidTr="00341AFA">
        <w:trPr>
          <w:trHeight w:val="230"/>
        </w:trPr>
        <w:tc>
          <w:tcPr>
            <w:tcW w:w="3330" w:type="dxa"/>
            <w:gridSpan w:val="2"/>
            <w:tcBorders>
              <w:top w:val="nil"/>
              <w:left w:val="nil"/>
              <w:bottom w:val="nil"/>
              <w:right w:val="nil"/>
            </w:tcBorders>
          </w:tcPr>
          <w:p w14:paraId="21FA243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144B487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Kadastrale aanduiding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2728B156"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(is afgeleid)</w:t>
            </w:r>
            <w:r w:rsidRPr="008A6917">
              <w:rPr>
                <w:rFonts w:ascii="Arial" w:hAnsi="Arial" w:cs="Arial"/>
                <w:color w:val="000000"/>
                <w:szCs w:val="24"/>
                <w:lang w:val="en-AU" w:eastAsia="en-US"/>
              </w:rPr>
              <w:fldChar w:fldCharType="end"/>
            </w:r>
          </w:p>
        </w:tc>
      </w:tr>
      <w:tr w:rsidR="00341AFA" w:rsidRPr="008A6917" w14:paraId="26D5CC48" w14:textId="77777777" w:rsidTr="00341AFA">
        <w:tc>
          <w:tcPr>
            <w:tcW w:w="3330" w:type="dxa"/>
            <w:gridSpan w:val="2"/>
            <w:tcBorders>
              <w:top w:val="nil"/>
              <w:left w:val="nil"/>
              <w:bottom w:val="nil"/>
              <w:right w:val="nil"/>
            </w:tcBorders>
          </w:tcPr>
          <w:p w14:paraId="1D8D9F8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5D2D1D9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63F20D08" w14:textId="77777777" w:rsidTr="00341AFA">
        <w:tc>
          <w:tcPr>
            <w:tcW w:w="3330" w:type="dxa"/>
            <w:gridSpan w:val="2"/>
            <w:tcBorders>
              <w:top w:val="nil"/>
              <w:left w:val="nil"/>
              <w:bottom w:val="nil"/>
              <w:right w:val="nil"/>
            </w:tcBorders>
          </w:tcPr>
          <w:p w14:paraId="730A9B2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78EE2AE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1F76C68" w14:textId="77777777" w:rsidTr="00341AFA">
        <w:tc>
          <w:tcPr>
            <w:tcW w:w="3330" w:type="dxa"/>
            <w:gridSpan w:val="2"/>
            <w:tcBorders>
              <w:top w:val="nil"/>
              <w:left w:val="nil"/>
              <w:bottom w:val="nil"/>
              <w:right w:val="nil"/>
            </w:tcBorders>
          </w:tcPr>
          <w:p w14:paraId="57EACFA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662C70F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kadastraleAanduiding</w:t>
            </w:r>
            <w:r w:rsidRPr="008A6917">
              <w:rPr>
                <w:rFonts w:ascii="Arial" w:hAnsi="Arial" w:cs="Arial"/>
                <w:color w:val="000000"/>
                <w:szCs w:val="24"/>
                <w:lang w:val="en-AU" w:eastAsia="en-US"/>
              </w:rPr>
              <w:fldChar w:fldCharType="end"/>
            </w:r>
          </w:p>
        </w:tc>
      </w:tr>
      <w:tr w:rsidR="00341AFA" w:rsidRPr="008A6917" w14:paraId="6679CA7A" w14:textId="77777777" w:rsidTr="00341AFA">
        <w:tc>
          <w:tcPr>
            <w:tcW w:w="3330" w:type="dxa"/>
            <w:gridSpan w:val="2"/>
            <w:tcBorders>
              <w:top w:val="nil"/>
              <w:left w:val="nil"/>
              <w:bottom w:val="nil"/>
              <w:right w:val="nil"/>
            </w:tcBorders>
          </w:tcPr>
          <w:p w14:paraId="1C06AB1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46DEA55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kadastrale aanduiding van het OBJECT</w:t>
            </w:r>
          </w:p>
        </w:tc>
      </w:tr>
      <w:tr w:rsidR="00341AFA" w:rsidRPr="008A6917" w14:paraId="3FD7C6DC" w14:textId="77777777" w:rsidTr="00341AFA">
        <w:trPr>
          <w:trHeight w:val="230"/>
        </w:trPr>
        <w:tc>
          <w:tcPr>
            <w:tcW w:w="3330" w:type="dxa"/>
            <w:gridSpan w:val="2"/>
            <w:tcBorders>
              <w:top w:val="nil"/>
              <w:left w:val="nil"/>
              <w:bottom w:val="nil"/>
              <w:right w:val="nil"/>
            </w:tcBorders>
          </w:tcPr>
          <w:p w14:paraId="69599C4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2DCD80E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6FC792D5" w14:textId="77777777" w:rsidTr="00341AFA">
        <w:tc>
          <w:tcPr>
            <w:tcW w:w="3330" w:type="dxa"/>
            <w:gridSpan w:val="2"/>
            <w:tcBorders>
              <w:top w:val="nil"/>
              <w:left w:val="nil"/>
              <w:bottom w:val="nil"/>
              <w:right w:val="nil"/>
            </w:tcBorders>
          </w:tcPr>
          <w:p w14:paraId="53F4B9B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6E8497F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29 mei 2009</w:t>
            </w:r>
          </w:p>
        </w:tc>
      </w:tr>
      <w:tr w:rsidR="00341AFA" w:rsidRPr="008A6917" w14:paraId="44F664FB" w14:textId="77777777" w:rsidTr="00341AFA">
        <w:tc>
          <w:tcPr>
            <w:tcW w:w="3330" w:type="dxa"/>
            <w:gridSpan w:val="2"/>
            <w:tcBorders>
              <w:top w:val="nil"/>
              <w:left w:val="nil"/>
              <w:bottom w:val="nil"/>
              <w:right w:val="nil"/>
            </w:tcBorders>
          </w:tcPr>
          <w:p w14:paraId="5658F1F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2D482D1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AN30</w:t>
            </w:r>
            <w:r w:rsidRPr="008A6917">
              <w:rPr>
                <w:rFonts w:ascii="Arial" w:hAnsi="Arial" w:cs="Arial"/>
                <w:color w:val="000000"/>
                <w:szCs w:val="24"/>
                <w:lang w:val="en-AU" w:eastAsia="en-US"/>
              </w:rPr>
              <w:fldChar w:fldCharType="end"/>
            </w:r>
          </w:p>
        </w:tc>
      </w:tr>
      <w:tr w:rsidR="00341AFA" w:rsidRPr="008A6917" w14:paraId="55CB07CE" w14:textId="77777777" w:rsidTr="00341AFA">
        <w:trPr>
          <w:trHeight w:val="230"/>
        </w:trPr>
        <w:tc>
          <w:tcPr>
            <w:tcW w:w="3330" w:type="dxa"/>
            <w:gridSpan w:val="2"/>
            <w:tcBorders>
              <w:top w:val="nil"/>
              <w:left w:val="nil"/>
              <w:bottom w:val="nil"/>
              <w:right w:val="nil"/>
            </w:tcBorders>
          </w:tcPr>
          <w:p w14:paraId="3B8CCFA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2407AED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0A485C2" w14:textId="77777777" w:rsidTr="00341AFA">
        <w:trPr>
          <w:trHeight w:val="215"/>
        </w:trPr>
        <w:tc>
          <w:tcPr>
            <w:tcW w:w="3330" w:type="dxa"/>
            <w:gridSpan w:val="2"/>
            <w:tcBorders>
              <w:top w:val="nil"/>
              <w:left w:val="nil"/>
              <w:bottom w:val="nil"/>
              <w:right w:val="nil"/>
            </w:tcBorders>
          </w:tcPr>
          <w:p w14:paraId="68F74F4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72A9A17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27C0A9B" w14:textId="77777777" w:rsidTr="00341AFA">
        <w:trPr>
          <w:trHeight w:val="230"/>
        </w:trPr>
        <w:tc>
          <w:tcPr>
            <w:tcW w:w="3330" w:type="dxa"/>
            <w:gridSpan w:val="2"/>
            <w:tcBorders>
              <w:top w:val="nil"/>
              <w:left w:val="nil"/>
              <w:bottom w:val="nil"/>
              <w:right w:val="nil"/>
            </w:tcBorders>
          </w:tcPr>
          <w:p w14:paraId="72AC456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55EF903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6F79676" w14:textId="77777777" w:rsidTr="00341AFA">
        <w:trPr>
          <w:trHeight w:val="230"/>
        </w:trPr>
        <w:tc>
          <w:tcPr>
            <w:tcW w:w="3330" w:type="dxa"/>
            <w:gridSpan w:val="2"/>
            <w:tcBorders>
              <w:top w:val="nil"/>
              <w:left w:val="nil"/>
              <w:bottom w:val="nil"/>
              <w:right w:val="nil"/>
            </w:tcBorders>
          </w:tcPr>
          <w:p w14:paraId="4BAFD5D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33AB8A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D980BC3" w14:textId="77777777" w:rsidTr="00341AFA">
        <w:trPr>
          <w:trHeight w:val="230"/>
        </w:trPr>
        <w:tc>
          <w:tcPr>
            <w:tcW w:w="3330" w:type="dxa"/>
            <w:gridSpan w:val="2"/>
            <w:tcBorders>
              <w:top w:val="nil"/>
              <w:left w:val="nil"/>
              <w:bottom w:val="nil"/>
              <w:right w:val="nil"/>
            </w:tcBorders>
          </w:tcPr>
          <w:p w14:paraId="7354001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78952AC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CD12119" w14:textId="77777777" w:rsidTr="00341AFA">
        <w:trPr>
          <w:trHeight w:val="230"/>
        </w:trPr>
        <w:tc>
          <w:tcPr>
            <w:tcW w:w="3330" w:type="dxa"/>
            <w:gridSpan w:val="2"/>
            <w:tcBorders>
              <w:top w:val="nil"/>
              <w:left w:val="nil"/>
              <w:bottom w:val="nil"/>
              <w:right w:val="nil"/>
            </w:tcBorders>
          </w:tcPr>
          <w:p w14:paraId="1D07F31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550646A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A197942" w14:textId="77777777" w:rsidTr="00341AFA">
        <w:tc>
          <w:tcPr>
            <w:tcW w:w="3330" w:type="dxa"/>
            <w:gridSpan w:val="2"/>
            <w:tcBorders>
              <w:top w:val="nil"/>
              <w:left w:val="nil"/>
              <w:bottom w:val="nil"/>
              <w:right w:val="nil"/>
            </w:tcBorders>
          </w:tcPr>
          <w:p w14:paraId="2DEFB14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5F7081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27B5535" w14:textId="77777777" w:rsidTr="00341AFA">
        <w:trPr>
          <w:trHeight w:val="230"/>
        </w:trPr>
        <w:tc>
          <w:tcPr>
            <w:tcW w:w="3330" w:type="dxa"/>
            <w:gridSpan w:val="2"/>
            <w:tcBorders>
              <w:top w:val="nil"/>
              <w:left w:val="nil"/>
              <w:bottom w:val="nil"/>
              <w:right w:val="nil"/>
            </w:tcBorders>
          </w:tcPr>
          <w:p w14:paraId="3E4DE33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4D12BA2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6E57A96C" w14:textId="77777777" w:rsidTr="00341AFA">
        <w:trPr>
          <w:trHeight w:val="230"/>
        </w:trPr>
        <w:tc>
          <w:tcPr>
            <w:tcW w:w="3330" w:type="dxa"/>
            <w:gridSpan w:val="2"/>
            <w:tcBorders>
              <w:top w:val="nil"/>
              <w:left w:val="nil"/>
              <w:bottom w:val="nil"/>
              <w:right w:val="nil"/>
            </w:tcBorders>
          </w:tcPr>
          <w:p w14:paraId="3080CE9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58812AE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2189F049" w14:textId="77777777" w:rsidTr="00341AFA">
        <w:trPr>
          <w:trHeight w:val="230"/>
        </w:trPr>
        <w:tc>
          <w:tcPr>
            <w:tcW w:w="3330" w:type="dxa"/>
            <w:gridSpan w:val="2"/>
            <w:tcBorders>
              <w:top w:val="nil"/>
              <w:left w:val="nil"/>
              <w:bottom w:val="nil"/>
              <w:right w:val="nil"/>
            </w:tcBorders>
          </w:tcPr>
          <w:p w14:paraId="340B755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36A1740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Voor de objecttypen APPARTEMENTSRECHT, KADASTRAAL PERCEEL en ZAKELIJK RECHT betreft dit een groepattribuutsoort bestaande uit:</w:t>
            </w:r>
          </w:p>
          <w:p w14:paraId="6AED202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KADASTRALE ONROERENDE ZAAK . Kadastrale gemeentecode</w:t>
            </w:r>
          </w:p>
          <w:p w14:paraId="25F89DA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KADASTRALE ONROERENDE ZAAK . Sectie</w:t>
            </w:r>
          </w:p>
          <w:p w14:paraId="4DC46C1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KADASTRALE ONROERENDE ZAAK . Perceelnummer</w:t>
            </w:r>
          </w:p>
          <w:p w14:paraId="03730A6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KADASTRAAL PERCEEL . Deelperceelnummer</w:t>
            </w:r>
          </w:p>
          <w:p w14:paraId="6F6270F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APPARTEMENTSRECHT . Appartementsindex.</w:t>
            </w:r>
          </w:p>
          <w:p w14:paraId="2E94E7B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Voor andere objecttypen is dit niet van toepassing.</w:t>
            </w:r>
          </w:p>
        </w:tc>
      </w:tr>
      <w:tr w:rsidR="00341AFA" w:rsidRPr="008A6917" w14:paraId="312DC72A" w14:textId="77777777" w:rsidTr="00341AFA">
        <w:tc>
          <w:tcPr>
            <w:tcW w:w="9360" w:type="dxa"/>
            <w:gridSpan w:val="4"/>
            <w:tcBorders>
              <w:top w:val="nil"/>
              <w:left w:val="nil"/>
              <w:bottom w:val="nil"/>
              <w:right w:val="nil"/>
            </w:tcBorders>
          </w:tcPr>
          <w:p w14:paraId="43D3D8B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4384FB21" w14:textId="77777777" w:rsidTr="00341AFA">
        <w:tc>
          <w:tcPr>
            <w:tcW w:w="450" w:type="dxa"/>
            <w:tcBorders>
              <w:top w:val="nil"/>
              <w:left w:val="nil"/>
              <w:bottom w:val="nil"/>
              <w:right w:val="nil"/>
            </w:tcBorders>
          </w:tcPr>
          <w:p w14:paraId="443E52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25E4545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een afleidbaar gegeven dat is opgenomen om objecten, indien van toepassing, te kunnen zoeken op hun kadastrale aanduiding.</w:t>
            </w:r>
          </w:p>
        </w:tc>
      </w:tr>
    </w:tbl>
    <w:bookmarkStart w:id="613" w:name="BKM_304BC3DE_C85F_4ba0_9DD4_9B728BFEC683"/>
    <w:bookmarkEnd w:id="613"/>
    <w:p w14:paraId="5FA2F32F"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Geometrie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47B89223" w14:textId="77777777" w:rsidTr="00341AFA">
        <w:trPr>
          <w:trHeight w:val="230"/>
        </w:trPr>
        <w:tc>
          <w:tcPr>
            <w:tcW w:w="3330" w:type="dxa"/>
            <w:gridSpan w:val="2"/>
            <w:tcBorders>
              <w:top w:val="nil"/>
              <w:left w:val="nil"/>
              <w:bottom w:val="nil"/>
              <w:right w:val="nil"/>
            </w:tcBorders>
          </w:tcPr>
          <w:p w14:paraId="095835E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1817D07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Geometrie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64A5CD0F"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(is afgeleid)</w:t>
            </w:r>
            <w:r w:rsidRPr="008A6917">
              <w:rPr>
                <w:rFonts w:ascii="Arial" w:hAnsi="Arial" w:cs="Arial"/>
                <w:color w:val="000000"/>
                <w:szCs w:val="24"/>
                <w:lang w:val="en-AU" w:eastAsia="en-US"/>
              </w:rPr>
              <w:fldChar w:fldCharType="end"/>
            </w:r>
          </w:p>
        </w:tc>
      </w:tr>
      <w:tr w:rsidR="00341AFA" w:rsidRPr="008A6917" w14:paraId="737746A3" w14:textId="77777777" w:rsidTr="00341AFA">
        <w:tc>
          <w:tcPr>
            <w:tcW w:w="3330" w:type="dxa"/>
            <w:gridSpan w:val="2"/>
            <w:tcBorders>
              <w:top w:val="nil"/>
              <w:left w:val="nil"/>
              <w:bottom w:val="nil"/>
              <w:right w:val="nil"/>
            </w:tcBorders>
          </w:tcPr>
          <w:p w14:paraId="0ECB32D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2469373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2600D109" w14:textId="77777777" w:rsidTr="00341AFA">
        <w:tc>
          <w:tcPr>
            <w:tcW w:w="3330" w:type="dxa"/>
            <w:gridSpan w:val="2"/>
            <w:tcBorders>
              <w:top w:val="nil"/>
              <w:left w:val="nil"/>
              <w:bottom w:val="nil"/>
              <w:right w:val="nil"/>
            </w:tcBorders>
          </w:tcPr>
          <w:p w14:paraId="41DDD46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762935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3B0F13B" w14:textId="77777777" w:rsidTr="00341AFA">
        <w:tc>
          <w:tcPr>
            <w:tcW w:w="3330" w:type="dxa"/>
            <w:gridSpan w:val="2"/>
            <w:tcBorders>
              <w:top w:val="nil"/>
              <w:left w:val="nil"/>
              <w:bottom w:val="nil"/>
              <w:right w:val="nil"/>
            </w:tcBorders>
          </w:tcPr>
          <w:p w14:paraId="0860138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68D9B99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geometrie</w:t>
            </w:r>
            <w:r w:rsidRPr="008A6917">
              <w:rPr>
                <w:rFonts w:ascii="Arial" w:hAnsi="Arial" w:cs="Arial"/>
                <w:color w:val="000000"/>
                <w:szCs w:val="24"/>
                <w:lang w:val="en-AU" w:eastAsia="en-US"/>
              </w:rPr>
              <w:fldChar w:fldCharType="end"/>
            </w:r>
          </w:p>
        </w:tc>
      </w:tr>
      <w:tr w:rsidR="00341AFA" w:rsidRPr="008A6917" w14:paraId="21DA56A6" w14:textId="77777777" w:rsidTr="00341AFA">
        <w:tc>
          <w:tcPr>
            <w:tcW w:w="3330" w:type="dxa"/>
            <w:gridSpan w:val="2"/>
            <w:tcBorders>
              <w:top w:val="nil"/>
              <w:left w:val="nil"/>
              <w:bottom w:val="nil"/>
              <w:right w:val="nil"/>
            </w:tcBorders>
          </w:tcPr>
          <w:p w14:paraId="36231A1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7BAC739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minimaal tweedimensionale geometrische representatie van het OBJECT.</w:t>
            </w:r>
          </w:p>
        </w:tc>
      </w:tr>
      <w:tr w:rsidR="00341AFA" w:rsidRPr="008A6917" w14:paraId="3AE89BC8" w14:textId="77777777" w:rsidTr="00341AFA">
        <w:trPr>
          <w:trHeight w:val="230"/>
        </w:trPr>
        <w:tc>
          <w:tcPr>
            <w:tcW w:w="3330" w:type="dxa"/>
            <w:gridSpan w:val="2"/>
            <w:tcBorders>
              <w:top w:val="nil"/>
              <w:left w:val="nil"/>
              <w:bottom w:val="nil"/>
              <w:right w:val="nil"/>
            </w:tcBorders>
          </w:tcPr>
          <w:p w14:paraId="503AD12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7B77B85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5EE35DCC" w14:textId="77777777" w:rsidTr="00341AFA">
        <w:tc>
          <w:tcPr>
            <w:tcW w:w="3330" w:type="dxa"/>
            <w:gridSpan w:val="2"/>
            <w:tcBorders>
              <w:top w:val="nil"/>
              <w:left w:val="nil"/>
              <w:bottom w:val="nil"/>
              <w:right w:val="nil"/>
            </w:tcBorders>
          </w:tcPr>
          <w:p w14:paraId="08AD12F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72BD2FE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29 mei 2009</w:t>
            </w:r>
          </w:p>
        </w:tc>
      </w:tr>
      <w:tr w:rsidR="00341AFA" w:rsidRPr="008A6917" w14:paraId="1E56F19F" w14:textId="77777777" w:rsidTr="00341AFA">
        <w:tc>
          <w:tcPr>
            <w:tcW w:w="3330" w:type="dxa"/>
            <w:gridSpan w:val="2"/>
            <w:tcBorders>
              <w:top w:val="nil"/>
              <w:left w:val="nil"/>
              <w:bottom w:val="nil"/>
              <w:right w:val="nil"/>
            </w:tcBorders>
          </w:tcPr>
          <w:p w14:paraId="539253D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2FA66AA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GML</w:t>
            </w:r>
            <w:r w:rsidRPr="008A6917">
              <w:rPr>
                <w:rFonts w:ascii="Arial" w:hAnsi="Arial" w:cs="Arial"/>
                <w:color w:val="000000"/>
                <w:szCs w:val="24"/>
                <w:lang w:val="en-AU" w:eastAsia="en-US"/>
              </w:rPr>
              <w:fldChar w:fldCharType="end"/>
            </w:r>
          </w:p>
        </w:tc>
      </w:tr>
      <w:tr w:rsidR="00341AFA" w:rsidRPr="008A6917" w14:paraId="4F571B6C" w14:textId="77777777" w:rsidTr="00341AFA">
        <w:trPr>
          <w:trHeight w:val="230"/>
        </w:trPr>
        <w:tc>
          <w:tcPr>
            <w:tcW w:w="3330" w:type="dxa"/>
            <w:gridSpan w:val="2"/>
            <w:tcBorders>
              <w:top w:val="nil"/>
              <w:left w:val="nil"/>
              <w:bottom w:val="nil"/>
              <w:right w:val="nil"/>
            </w:tcBorders>
          </w:tcPr>
          <w:p w14:paraId="08802FE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38B9EA1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punt-, lijn- en vlakgeometrie</w:t>
            </w:r>
          </w:p>
        </w:tc>
      </w:tr>
      <w:tr w:rsidR="00341AFA" w:rsidRPr="008A6917" w14:paraId="64A7EDF4" w14:textId="77777777" w:rsidTr="00341AFA">
        <w:trPr>
          <w:trHeight w:val="215"/>
        </w:trPr>
        <w:tc>
          <w:tcPr>
            <w:tcW w:w="3330" w:type="dxa"/>
            <w:gridSpan w:val="2"/>
            <w:tcBorders>
              <w:top w:val="nil"/>
              <w:left w:val="nil"/>
              <w:bottom w:val="nil"/>
              <w:right w:val="nil"/>
            </w:tcBorders>
          </w:tcPr>
          <w:p w14:paraId="5BC3E39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04FFCEA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1C7322F" w14:textId="77777777" w:rsidTr="00341AFA">
        <w:trPr>
          <w:trHeight w:val="230"/>
        </w:trPr>
        <w:tc>
          <w:tcPr>
            <w:tcW w:w="3330" w:type="dxa"/>
            <w:gridSpan w:val="2"/>
            <w:tcBorders>
              <w:top w:val="nil"/>
              <w:left w:val="nil"/>
              <w:bottom w:val="nil"/>
              <w:right w:val="nil"/>
            </w:tcBorders>
          </w:tcPr>
          <w:p w14:paraId="19608B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27C8EA0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602ED3C" w14:textId="77777777" w:rsidTr="00341AFA">
        <w:trPr>
          <w:trHeight w:val="230"/>
        </w:trPr>
        <w:tc>
          <w:tcPr>
            <w:tcW w:w="3330" w:type="dxa"/>
            <w:gridSpan w:val="2"/>
            <w:tcBorders>
              <w:top w:val="nil"/>
              <w:left w:val="nil"/>
              <w:bottom w:val="nil"/>
              <w:right w:val="nil"/>
            </w:tcBorders>
          </w:tcPr>
          <w:p w14:paraId="31DD29E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0C9CCA2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AD0B1F5" w14:textId="77777777" w:rsidTr="00341AFA">
        <w:trPr>
          <w:trHeight w:val="230"/>
        </w:trPr>
        <w:tc>
          <w:tcPr>
            <w:tcW w:w="3330" w:type="dxa"/>
            <w:gridSpan w:val="2"/>
            <w:tcBorders>
              <w:top w:val="nil"/>
              <w:left w:val="nil"/>
              <w:bottom w:val="nil"/>
              <w:right w:val="nil"/>
            </w:tcBorders>
          </w:tcPr>
          <w:p w14:paraId="69541F2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5B3C7E9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6A3BCCF" w14:textId="77777777" w:rsidTr="00341AFA">
        <w:trPr>
          <w:trHeight w:val="230"/>
        </w:trPr>
        <w:tc>
          <w:tcPr>
            <w:tcW w:w="3330" w:type="dxa"/>
            <w:gridSpan w:val="2"/>
            <w:tcBorders>
              <w:top w:val="nil"/>
              <w:left w:val="nil"/>
              <w:bottom w:val="nil"/>
              <w:right w:val="nil"/>
            </w:tcBorders>
          </w:tcPr>
          <w:p w14:paraId="7347D4B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25B7C8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DE31362" w14:textId="77777777" w:rsidTr="00341AFA">
        <w:tc>
          <w:tcPr>
            <w:tcW w:w="3330" w:type="dxa"/>
            <w:gridSpan w:val="2"/>
            <w:tcBorders>
              <w:top w:val="nil"/>
              <w:left w:val="nil"/>
              <w:bottom w:val="nil"/>
              <w:right w:val="nil"/>
            </w:tcBorders>
          </w:tcPr>
          <w:p w14:paraId="228F181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669BB10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D40E5CE" w14:textId="77777777" w:rsidTr="00341AFA">
        <w:trPr>
          <w:trHeight w:val="230"/>
        </w:trPr>
        <w:tc>
          <w:tcPr>
            <w:tcW w:w="3330" w:type="dxa"/>
            <w:gridSpan w:val="2"/>
            <w:tcBorders>
              <w:top w:val="nil"/>
              <w:left w:val="nil"/>
              <w:bottom w:val="nil"/>
              <w:right w:val="nil"/>
            </w:tcBorders>
          </w:tcPr>
          <w:p w14:paraId="0B6B9F8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3AD29F9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15B1023C" w14:textId="77777777" w:rsidTr="00341AFA">
        <w:trPr>
          <w:trHeight w:val="230"/>
        </w:trPr>
        <w:tc>
          <w:tcPr>
            <w:tcW w:w="3330" w:type="dxa"/>
            <w:gridSpan w:val="2"/>
            <w:tcBorders>
              <w:top w:val="nil"/>
              <w:left w:val="nil"/>
              <w:bottom w:val="nil"/>
              <w:right w:val="nil"/>
            </w:tcBorders>
          </w:tcPr>
          <w:p w14:paraId="7DBCDF0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51C535E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722D4C3" w14:textId="77777777" w:rsidTr="00341AFA">
        <w:trPr>
          <w:trHeight w:val="230"/>
        </w:trPr>
        <w:tc>
          <w:tcPr>
            <w:tcW w:w="3330" w:type="dxa"/>
            <w:gridSpan w:val="2"/>
            <w:tcBorders>
              <w:top w:val="nil"/>
              <w:left w:val="nil"/>
              <w:bottom w:val="nil"/>
              <w:right w:val="nil"/>
            </w:tcBorders>
          </w:tcPr>
          <w:p w14:paraId="42AF773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607C398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voor de specialisatie cq. het objecttype:</w:t>
            </w:r>
          </w:p>
          <w:p w14:paraId="18B8397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APPARTEMENTSRECHT: de KADASTRAAL PERCEEL . Plaatscoordinaten perceel van het KADASTRAAL PERCEEL waarop het appartementencomplex staat waarvan het APPARTEMENTSRECHT deel uit maakt;</w:t>
            </w:r>
          </w:p>
          <w:p w14:paraId="6E80D43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BUURT: Buurtgeometrie;</w:t>
            </w:r>
          </w:p>
          <w:p w14:paraId="5F59D0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GEMEENTE: Gemeentegeometrie;</w:t>
            </w:r>
          </w:p>
          <w:p w14:paraId="13A13B1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GEMEENTELIJKE OPENBARE RUIMTE: Geometrie gemeentelijke openbare ruimte ;</w:t>
            </w:r>
          </w:p>
          <w:p w14:paraId="2B647A6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HUISHOUDEN:</w:t>
            </w:r>
          </w:p>
          <w:p w14:paraId="48B7CEB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b/>
              <w:t>• de BENOEMD TERREIN . Geometrie van de LIGPLAATS of STANDPLAATS waarop het HUISHOUDEN gehuisvest is, dan wel</w:t>
            </w:r>
          </w:p>
          <w:p w14:paraId="4E81A5B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b/>
              <w:t>• de GEBOUWD OBJECT . Puntgeometrie van het VERBLIJFSOBJECT waarin het HUISHOUDEN gehuisvest is;</w:t>
            </w:r>
          </w:p>
          <w:p w14:paraId="5EBEF42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INRICHTINGSELEMENT: Geometrie inrichtingselement;</w:t>
            </w:r>
          </w:p>
          <w:p w14:paraId="5EAA8A5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KADASTRAAL PERCEEL: Plaatscoördinaten perceel;</w:t>
            </w:r>
          </w:p>
          <w:p w14:paraId="4F89E83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KUNSTWERKDEEL: Geometrie kunstwerkdeel;</w:t>
            </w:r>
          </w:p>
          <w:p w14:paraId="789EAA8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LIGPLAATS: de BENOEMD TERREIN . Geometrie;</w:t>
            </w:r>
          </w:p>
          <w:p w14:paraId="7A00AC0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NUMMERAANDUIDING:</w:t>
            </w:r>
          </w:p>
          <w:p w14:paraId="06D437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b/>
              <w:t>• de BENOEMD TERREIN . Geometrie van de LIGPLAATS of STANDPLAATS waarvan de NUMMERAANDUIDING het hoofdof nevenadres is, dan wel</w:t>
            </w:r>
          </w:p>
          <w:p w14:paraId="166E64C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b/>
              <w:t>• de GEBOUWD OBJECT . Puntgeometrie van het VERBLIJFSOBJECT waarvan de NUMMERAANDUIDING het hoofd- of nevenadres is;</w:t>
            </w:r>
          </w:p>
          <w:p w14:paraId="241E13C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OPENBARE RUIMTE: dat deel van de GEMEENTELIJKE OPENBARE RUIMTE . Geometrie gemeentelijke openbare ruimte dat zich bevindt binnen de WOONPLAATS (o.b.v. de Woonplaatsgeometrie) waarin de OPENBARE RUIMTE gelegen is;</w:t>
            </w:r>
          </w:p>
          <w:p w14:paraId="30EA2E3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 OVERIGE ADRESSEERBAAR OBJECT AANDUIDING:</w:t>
            </w:r>
          </w:p>
          <w:p w14:paraId="22FC855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b/>
              <w:t>• de BENOEMD TERREIN . Geometrie van het OVERIG BENOEMD TERREIN waarvan de OVERIGE ADRESSEERBAAR OBJECT AANDUIDING het adres is, dan wel</w:t>
            </w:r>
          </w:p>
          <w:p w14:paraId="4C93663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b/>
              <w:t>• de GEBOUWD OBJECT . Puntgeometrie van het OVERIG GEBOUWD OBJECT waarvan de OVERIGE ADRESSEERBAAR OBJECT AANDUIDING het adres is;</w:t>
            </w:r>
          </w:p>
          <w:p w14:paraId="4DC62EF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OVERIG GEBOUWD OBJECT: de GEBOUWD OBJECT . Puntgeometrie;</w:t>
            </w:r>
          </w:p>
          <w:p w14:paraId="4705914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OVERIG TERREIN: de BENOEMD TERREIN . Geometrie;</w:t>
            </w:r>
          </w:p>
          <w:p w14:paraId="3BA323D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PAND: Pandgeometrie bovenaanzicht;</w:t>
            </w:r>
          </w:p>
          <w:p w14:paraId="7CA1C64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SPOORBAANDEEL: Geometrie spoorbaandeel;</w:t>
            </w:r>
          </w:p>
          <w:p w14:paraId="6540FC0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STANDPLAATS: de BENOEMD TERREIN . Geometrie;</w:t>
            </w:r>
          </w:p>
          <w:p w14:paraId="09111E7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TERREINDEEL: Geometrie terreindeel;</w:t>
            </w:r>
          </w:p>
          <w:p w14:paraId="70CA7C1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VERBLIJFSOBJECT: de GEBOUWD OBJECT . Puntgeometrie;</w:t>
            </w:r>
          </w:p>
          <w:p w14:paraId="2308704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VESTIGING: de BENOEMD TERREIN . Geometrie dan wel de GEBOUWD OBJECT . Puntgeometrie van het BENOEMD OBJECT waarin de VESTIGING haar hoofdlokatie heeft;</w:t>
            </w:r>
          </w:p>
          <w:p w14:paraId="15C8247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WATERDEEL: Geometrie waterdeel:</w:t>
            </w:r>
          </w:p>
          <w:p w14:paraId="3A2CC14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WEGDEEL: Geometrie wegdeel;</w:t>
            </w:r>
          </w:p>
          <w:p w14:paraId="6200846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WIJK: Wijkgeometrie</w:t>
            </w:r>
          </w:p>
          <w:p w14:paraId="48E4770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WOONPLAATS: Woonplaatsgeometrie)</w:t>
            </w:r>
          </w:p>
          <w:p w14:paraId="7FB71AE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WOZ-DEELOBJECT: de WOZ-OBJECT . Geometrie WOZ-object van het WOZ-OBJECT waarvan het WOZ-DEELOBJECT onderdeel uitmaakt;</w:t>
            </w:r>
          </w:p>
          <w:p w14:paraId="2E91496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WOZ-OBJECT: Geometrie WOZ-object;</w:t>
            </w:r>
          </w:p>
          <w:p w14:paraId="16B98A3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ZAKELIJK RECHT:</w:t>
            </w:r>
          </w:p>
          <w:p w14:paraId="66F8811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b/>
              <w:t>• de KADASTRAAL PERCEEL . Plaatscoordinaten perceel van het KADASTRAAL PERCEEL waarop het ZAKELIJK RECHT betrekking heeft, dan wel</w:t>
            </w:r>
          </w:p>
          <w:p w14:paraId="667CA3F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b/>
              <w:t>• de KADASTRAAL PERCEEL . Plaatscoordinaten perceel van het KADASTRAAL PERCEEL waarop het appartementencomplex staat waarvan het APPARTEMENTSRECHT deel uit maakt waarop het ZAKELIJK RECHT betrekking heeft;</w:t>
            </w:r>
          </w:p>
          <w:p w14:paraId="56AB5AC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en voor:</w:t>
            </w:r>
          </w:p>
          <w:p w14:paraId="06C65D8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ANDER NATUURLIJK PERSOON,</w:t>
            </w:r>
          </w:p>
          <w:p w14:paraId="02FF111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INGEZETENE, en</w:t>
            </w:r>
          </w:p>
          <w:p w14:paraId="0E3E407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NIET-INGEZETENE</w:t>
            </w:r>
          </w:p>
          <w:p w14:paraId="053B20A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BENOEMD TERREIN . Geometrie dan wel de GEBOUWD OBJECT . Puntgeometrie van het ADRESSEERBAAR OBJECT waarin de natuurlijk persoon verblijft;</w:t>
            </w:r>
          </w:p>
          <w:p w14:paraId="4860328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p w14:paraId="2D7E738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Voor andere objecttypen is dit niet van toepassing.</w:t>
            </w:r>
          </w:p>
        </w:tc>
      </w:tr>
      <w:tr w:rsidR="00341AFA" w:rsidRPr="008A6917" w14:paraId="1805BFB5" w14:textId="77777777" w:rsidTr="00341AFA">
        <w:tc>
          <w:tcPr>
            <w:tcW w:w="9360" w:type="dxa"/>
            <w:gridSpan w:val="4"/>
            <w:tcBorders>
              <w:top w:val="nil"/>
              <w:left w:val="nil"/>
              <w:bottom w:val="nil"/>
              <w:right w:val="nil"/>
            </w:tcBorders>
          </w:tcPr>
          <w:p w14:paraId="3E492B0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69C4A91E" w14:textId="77777777" w:rsidTr="00341AFA">
        <w:tc>
          <w:tcPr>
            <w:tcW w:w="450" w:type="dxa"/>
            <w:tcBorders>
              <w:top w:val="nil"/>
              <w:left w:val="nil"/>
              <w:bottom w:val="nil"/>
              <w:right w:val="nil"/>
            </w:tcBorders>
          </w:tcPr>
          <w:p w14:paraId="2F9853C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01D1D42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een afleidbaar gegeven dat is opgenomen om objecten, indien van toepassing, ruimtelijk te kunnen zoeken.</w:t>
            </w:r>
          </w:p>
        </w:tc>
      </w:tr>
    </w:tbl>
    <w:p w14:paraId="3898D2A5" w14:textId="1A0EED80" w:rsidR="00341AFA" w:rsidRPr="008A6917" w:rsidDel="00A7025E" w:rsidRDefault="00341AFA" w:rsidP="00341AFA">
      <w:pPr>
        <w:widowControl w:val="0"/>
        <w:autoSpaceDE w:val="0"/>
        <w:autoSpaceDN w:val="0"/>
        <w:adjustRightInd w:val="0"/>
        <w:spacing w:before="240" w:after="60" w:line="240" w:lineRule="auto"/>
        <w:contextualSpacing w:val="0"/>
        <w:outlineLvl w:val="3"/>
        <w:rPr>
          <w:del w:id="614" w:author="Arjan Kloosterboer" w:date="2017-09-21T15:18:00Z"/>
          <w:rFonts w:ascii="Arial" w:hAnsi="Arial" w:cs="Arial"/>
          <w:b/>
          <w:color w:val="000000"/>
          <w:sz w:val="24"/>
          <w:szCs w:val="24"/>
          <w:lang w:eastAsia="en-US"/>
        </w:rPr>
      </w:pPr>
      <w:bookmarkStart w:id="615" w:name="BKM_3E9763FA_E158_4e08_99A6_735E61E2247A"/>
      <w:bookmarkEnd w:id="615"/>
      <w:del w:id="616" w:author="Arjan Kloosterboer" w:date="2017-09-21T15:18:00Z">
        <w:r w:rsidRPr="008A6917" w:rsidDel="00A7025E">
          <w:rPr>
            <w:rFonts w:ascii="Arial" w:hAnsi="Arial" w:cs="Arial"/>
            <w:b/>
            <w:color w:val="000000"/>
            <w:sz w:val="24"/>
            <w:szCs w:val="24"/>
            <w:lang w:eastAsia="en-US"/>
          </w:rPr>
          <w:delText xml:space="preserve"> </w:delText>
        </w:r>
        <w:r w:rsidR="00A85696" w:rsidRPr="008A6917" w:rsidDel="00A7025E">
          <w:rPr>
            <w:rFonts w:ascii="Arial" w:hAnsi="Arial" w:cs="Arial"/>
            <w:b/>
            <w:color w:val="000000"/>
            <w:sz w:val="24"/>
            <w:szCs w:val="24"/>
            <w:lang w:eastAsia="en-US"/>
          </w:rPr>
          <w:fldChar w:fldCharType="begin" w:fldLock="1"/>
        </w:r>
        <w:r w:rsidRPr="008A6917" w:rsidDel="00A7025E">
          <w:rPr>
            <w:rFonts w:ascii="Arial" w:hAnsi="Arial" w:cs="Arial"/>
            <w:b/>
            <w:color w:val="000000"/>
            <w:sz w:val="24"/>
            <w:szCs w:val="24"/>
            <w:lang w:eastAsia="en-US"/>
          </w:rPr>
          <w:delInstrText>MERGEFIELD Att.Name</w:delInstrText>
        </w:r>
        <w:r w:rsidR="00A85696" w:rsidRPr="008A6917" w:rsidDel="00A7025E">
          <w:rPr>
            <w:rFonts w:ascii="Arial" w:hAnsi="Arial" w:cs="Arial"/>
            <w:b/>
            <w:color w:val="000000"/>
            <w:sz w:val="24"/>
            <w:szCs w:val="24"/>
            <w:lang w:eastAsia="en-US"/>
          </w:rPr>
          <w:fldChar w:fldCharType="separate"/>
        </w:r>
        <w:r w:rsidRPr="008A6917" w:rsidDel="00A7025E">
          <w:rPr>
            <w:rFonts w:ascii="Arial" w:hAnsi="Arial" w:cs="Arial"/>
            <w:b/>
            <w:color w:val="000000"/>
            <w:sz w:val="24"/>
            <w:szCs w:val="24"/>
            <w:lang w:eastAsia="en-US"/>
          </w:rPr>
          <w:delText>Objecttype</w:delText>
        </w:r>
        <w:r w:rsidR="00A85696" w:rsidRPr="008A6917" w:rsidDel="00A7025E">
          <w:rPr>
            <w:rFonts w:ascii="Arial" w:hAnsi="Arial" w:cs="Arial"/>
            <w:b/>
            <w:color w:val="000000"/>
            <w:sz w:val="24"/>
            <w:szCs w:val="24"/>
            <w:lang w:eastAsia="en-US"/>
          </w:rPr>
          <w:fldChar w:fldCharType="end"/>
        </w:r>
      </w:del>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rsidDel="00A7025E" w14:paraId="454D2759" w14:textId="2FAFB1A6" w:rsidTr="00B209BD">
        <w:trPr>
          <w:trHeight w:val="230"/>
          <w:del w:id="617" w:author="Arjan Kloosterboer" w:date="2017-09-21T15:18:00Z"/>
        </w:trPr>
        <w:tc>
          <w:tcPr>
            <w:tcW w:w="3330" w:type="dxa"/>
            <w:gridSpan w:val="2"/>
            <w:tcBorders>
              <w:top w:val="nil"/>
              <w:left w:val="nil"/>
              <w:bottom w:val="nil"/>
              <w:right w:val="nil"/>
            </w:tcBorders>
          </w:tcPr>
          <w:p w14:paraId="59D5E040" w14:textId="6036DB93" w:rsidR="00341AFA" w:rsidRPr="008A6917" w:rsidDel="00A7025E" w:rsidRDefault="00341AFA" w:rsidP="00341AFA">
            <w:pPr>
              <w:widowControl w:val="0"/>
              <w:autoSpaceDE w:val="0"/>
              <w:autoSpaceDN w:val="0"/>
              <w:adjustRightInd w:val="0"/>
              <w:spacing w:line="240" w:lineRule="auto"/>
              <w:contextualSpacing w:val="0"/>
              <w:rPr>
                <w:del w:id="618" w:author="Arjan Kloosterboer" w:date="2017-09-21T15:18:00Z"/>
                <w:rFonts w:ascii="Calibri" w:hAnsi="Calibri" w:cs="Arial"/>
                <w:color w:val="000000"/>
                <w:sz w:val="22"/>
                <w:szCs w:val="24"/>
                <w:lang w:eastAsia="en-US"/>
              </w:rPr>
            </w:pPr>
            <w:del w:id="619" w:author="Arjan Kloosterboer" w:date="2017-09-21T15:18:00Z">
              <w:r w:rsidRPr="008A6917" w:rsidDel="00A7025E">
                <w:rPr>
                  <w:rFonts w:ascii="Calibri" w:hAnsi="Calibri" w:cs="Arial"/>
                  <w:b/>
                  <w:color w:val="000000"/>
                  <w:sz w:val="22"/>
                  <w:szCs w:val="24"/>
                  <w:lang w:eastAsia="en-US"/>
                </w:rPr>
                <w:delText xml:space="preserve">Naam </w:delText>
              </w:r>
            </w:del>
          </w:p>
        </w:tc>
        <w:tc>
          <w:tcPr>
            <w:tcW w:w="4320" w:type="dxa"/>
            <w:tcBorders>
              <w:top w:val="nil"/>
              <w:left w:val="nil"/>
              <w:bottom w:val="nil"/>
              <w:right w:val="nil"/>
            </w:tcBorders>
          </w:tcPr>
          <w:p w14:paraId="7D08EF0F" w14:textId="0CB77A46" w:rsidR="00341AFA" w:rsidRPr="008A6917" w:rsidDel="00A7025E" w:rsidRDefault="00341AFA" w:rsidP="00341AFA">
            <w:pPr>
              <w:widowControl w:val="0"/>
              <w:autoSpaceDE w:val="0"/>
              <w:autoSpaceDN w:val="0"/>
              <w:adjustRightInd w:val="0"/>
              <w:spacing w:line="240" w:lineRule="auto"/>
              <w:contextualSpacing w:val="0"/>
              <w:rPr>
                <w:del w:id="620" w:author="Arjan Kloosterboer" w:date="2017-09-21T15:18:00Z"/>
                <w:rFonts w:ascii="Calibri" w:hAnsi="Calibri" w:cs="Arial"/>
                <w:color w:val="000000"/>
                <w:sz w:val="22"/>
                <w:szCs w:val="24"/>
                <w:lang w:eastAsia="en-US"/>
              </w:rPr>
            </w:pPr>
          </w:p>
        </w:tc>
        <w:tc>
          <w:tcPr>
            <w:tcW w:w="1710" w:type="dxa"/>
            <w:tcBorders>
              <w:top w:val="nil"/>
              <w:left w:val="nil"/>
              <w:bottom w:val="nil"/>
              <w:right w:val="nil"/>
            </w:tcBorders>
          </w:tcPr>
          <w:p w14:paraId="5AC7FD4C" w14:textId="2E79028C" w:rsidR="00341AFA" w:rsidRPr="008A6917" w:rsidDel="00A7025E" w:rsidRDefault="00341AFA" w:rsidP="00341AFA">
            <w:pPr>
              <w:widowControl w:val="0"/>
              <w:autoSpaceDE w:val="0"/>
              <w:autoSpaceDN w:val="0"/>
              <w:adjustRightInd w:val="0"/>
              <w:spacing w:line="240" w:lineRule="auto"/>
              <w:contextualSpacing w:val="0"/>
              <w:jc w:val="right"/>
              <w:rPr>
                <w:del w:id="621" w:author="Arjan Kloosterboer" w:date="2017-09-21T15:18:00Z"/>
                <w:rFonts w:ascii="Calibri" w:hAnsi="Calibri" w:cs="Arial"/>
                <w:color w:val="000000"/>
                <w:sz w:val="22"/>
                <w:szCs w:val="24"/>
                <w:lang w:eastAsia="en-US"/>
              </w:rPr>
            </w:pPr>
          </w:p>
        </w:tc>
      </w:tr>
      <w:tr w:rsidR="00341AFA" w:rsidRPr="008A6917" w:rsidDel="00A7025E" w14:paraId="33159648" w14:textId="5718797C" w:rsidTr="00B209BD">
        <w:trPr>
          <w:del w:id="622" w:author="Arjan Kloosterboer" w:date="2017-09-21T15:18:00Z"/>
        </w:trPr>
        <w:tc>
          <w:tcPr>
            <w:tcW w:w="3330" w:type="dxa"/>
            <w:gridSpan w:val="2"/>
            <w:tcBorders>
              <w:top w:val="nil"/>
              <w:left w:val="nil"/>
              <w:bottom w:val="nil"/>
              <w:right w:val="nil"/>
            </w:tcBorders>
          </w:tcPr>
          <w:p w14:paraId="3BEB59E6" w14:textId="4244DEB0" w:rsidR="00341AFA" w:rsidRPr="008A6917" w:rsidDel="00A7025E" w:rsidRDefault="00341AFA" w:rsidP="00341AFA">
            <w:pPr>
              <w:widowControl w:val="0"/>
              <w:autoSpaceDE w:val="0"/>
              <w:autoSpaceDN w:val="0"/>
              <w:adjustRightInd w:val="0"/>
              <w:spacing w:line="240" w:lineRule="auto"/>
              <w:contextualSpacing w:val="0"/>
              <w:rPr>
                <w:del w:id="623" w:author="Arjan Kloosterboer" w:date="2017-09-21T15:18:00Z"/>
                <w:rFonts w:ascii="Calibri" w:hAnsi="Calibri" w:cs="Arial"/>
                <w:color w:val="000000"/>
                <w:sz w:val="22"/>
                <w:szCs w:val="24"/>
                <w:lang w:eastAsia="en-US"/>
              </w:rPr>
            </w:pPr>
            <w:del w:id="624" w:author="Arjan Kloosterboer" w:date="2017-09-21T15:18:00Z">
              <w:r w:rsidRPr="008A6917" w:rsidDel="00A7025E">
                <w:rPr>
                  <w:rFonts w:ascii="Calibri" w:hAnsi="Calibri" w:cs="Arial"/>
                  <w:b/>
                  <w:color w:val="000000"/>
                  <w:sz w:val="22"/>
                  <w:szCs w:val="24"/>
                  <w:lang w:eastAsia="en-US"/>
                </w:rPr>
                <w:delText xml:space="preserve">Herkomst </w:delText>
              </w:r>
            </w:del>
          </w:p>
        </w:tc>
        <w:tc>
          <w:tcPr>
            <w:tcW w:w="6030" w:type="dxa"/>
            <w:gridSpan w:val="2"/>
            <w:tcBorders>
              <w:top w:val="nil"/>
              <w:left w:val="nil"/>
              <w:bottom w:val="nil"/>
              <w:right w:val="nil"/>
            </w:tcBorders>
          </w:tcPr>
          <w:p w14:paraId="4EE49ADB" w14:textId="4EB028C2" w:rsidR="00341AFA" w:rsidRPr="008A6917" w:rsidDel="00A7025E" w:rsidRDefault="00341AFA" w:rsidP="00341AFA">
            <w:pPr>
              <w:widowControl w:val="0"/>
              <w:autoSpaceDE w:val="0"/>
              <w:autoSpaceDN w:val="0"/>
              <w:adjustRightInd w:val="0"/>
              <w:spacing w:line="240" w:lineRule="auto"/>
              <w:contextualSpacing w:val="0"/>
              <w:rPr>
                <w:del w:id="625" w:author="Arjan Kloosterboer" w:date="2017-09-21T15:18:00Z"/>
                <w:rFonts w:ascii="Calibri" w:hAnsi="Calibri" w:cs="Arial"/>
                <w:color w:val="000000"/>
                <w:sz w:val="22"/>
                <w:szCs w:val="24"/>
                <w:lang w:eastAsia="en-US"/>
              </w:rPr>
            </w:pPr>
            <w:del w:id="626" w:author="Arjan Kloosterboer" w:date="2017-09-21T15:18:00Z">
              <w:r w:rsidRPr="008A6917" w:rsidDel="00A7025E">
                <w:rPr>
                  <w:rFonts w:ascii="Calibri" w:hAnsi="Calibri" w:cs="Arial"/>
                  <w:color w:val="000000"/>
                  <w:sz w:val="22"/>
                  <w:szCs w:val="24"/>
                  <w:lang w:eastAsia="en-US"/>
                </w:rPr>
                <w:delText>KING</w:delText>
              </w:r>
            </w:del>
          </w:p>
        </w:tc>
      </w:tr>
      <w:tr w:rsidR="00341AFA" w:rsidRPr="008A6917" w:rsidDel="00A7025E" w14:paraId="02513B55" w14:textId="2611E84A" w:rsidTr="00B209BD">
        <w:trPr>
          <w:del w:id="627" w:author="Arjan Kloosterboer" w:date="2017-09-21T15:18:00Z"/>
        </w:trPr>
        <w:tc>
          <w:tcPr>
            <w:tcW w:w="3330" w:type="dxa"/>
            <w:gridSpan w:val="2"/>
            <w:tcBorders>
              <w:top w:val="nil"/>
              <w:left w:val="nil"/>
              <w:bottom w:val="nil"/>
              <w:right w:val="nil"/>
            </w:tcBorders>
          </w:tcPr>
          <w:p w14:paraId="5E331003" w14:textId="5C5137ED" w:rsidR="00341AFA" w:rsidRPr="008A6917" w:rsidDel="00A7025E" w:rsidRDefault="00341AFA" w:rsidP="00341AFA">
            <w:pPr>
              <w:widowControl w:val="0"/>
              <w:autoSpaceDE w:val="0"/>
              <w:autoSpaceDN w:val="0"/>
              <w:adjustRightInd w:val="0"/>
              <w:spacing w:line="240" w:lineRule="auto"/>
              <w:contextualSpacing w:val="0"/>
              <w:rPr>
                <w:del w:id="628" w:author="Arjan Kloosterboer" w:date="2017-09-21T15:18:00Z"/>
                <w:rFonts w:ascii="Calibri" w:hAnsi="Calibri" w:cs="Arial"/>
                <w:color w:val="000000"/>
                <w:sz w:val="22"/>
                <w:szCs w:val="24"/>
                <w:lang w:eastAsia="en-US"/>
              </w:rPr>
            </w:pPr>
            <w:del w:id="629" w:author="Arjan Kloosterboer" w:date="2017-09-21T15:18:00Z">
              <w:r w:rsidRPr="008A6917" w:rsidDel="00A7025E">
                <w:rPr>
                  <w:rFonts w:ascii="Calibri" w:hAnsi="Calibri" w:cs="Arial"/>
                  <w:b/>
                  <w:color w:val="000000"/>
                  <w:sz w:val="22"/>
                  <w:szCs w:val="24"/>
                  <w:lang w:eastAsia="en-US"/>
                </w:rPr>
                <w:delText xml:space="preserve">Code </w:delText>
              </w:r>
            </w:del>
          </w:p>
        </w:tc>
        <w:tc>
          <w:tcPr>
            <w:tcW w:w="6030" w:type="dxa"/>
            <w:gridSpan w:val="2"/>
            <w:tcBorders>
              <w:top w:val="nil"/>
              <w:left w:val="nil"/>
              <w:bottom w:val="nil"/>
              <w:right w:val="nil"/>
            </w:tcBorders>
          </w:tcPr>
          <w:p w14:paraId="67FA2458" w14:textId="32DB672D" w:rsidR="00341AFA" w:rsidRPr="008A6917" w:rsidDel="00A7025E" w:rsidRDefault="00341AFA" w:rsidP="00341AFA">
            <w:pPr>
              <w:widowControl w:val="0"/>
              <w:autoSpaceDE w:val="0"/>
              <w:autoSpaceDN w:val="0"/>
              <w:adjustRightInd w:val="0"/>
              <w:spacing w:line="240" w:lineRule="auto"/>
              <w:contextualSpacing w:val="0"/>
              <w:rPr>
                <w:del w:id="630" w:author="Arjan Kloosterboer" w:date="2017-09-21T15:18:00Z"/>
                <w:rFonts w:ascii="Calibri" w:hAnsi="Calibri" w:cs="Arial"/>
                <w:color w:val="000000"/>
                <w:sz w:val="22"/>
                <w:szCs w:val="24"/>
                <w:lang w:eastAsia="en-US"/>
              </w:rPr>
            </w:pPr>
          </w:p>
        </w:tc>
      </w:tr>
      <w:tr w:rsidR="00341AFA" w:rsidRPr="008A6917" w:rsidDel="00A7025E" w14:paraId="1A1D0F88" w14:textId="4E8B5852" w:rsidTr="00B209BD">
        <w:trPr>
          <w:del w:id="631" w:author="Arjan Kloosterboer" w:date="2017-09-21T15:18:00Z"/>
        </w:trPr>
        <w:tc>
          <w:tcPr>
            <w:tcW w:w="3330" w:type="dxa"/>
            <w:gridSpan w:val="2"/>
            <w:tcBorders>
              <w:top w:val="nil"/>
              <w:left w:val="nil"/>
              <w:bottom w:val="nil"/>
              <w:right w:val="nil"/>
            </w:tcBorders>
          </w:tcPr>
          <w:p w14:paraId="015DECEC" w14:textId="3264FED0" w:rsidR="00341AFA" w:rsidRPr="008A6917" w:rsidDel="00A7025E" w:rsidRDefault="00341AFA" w:rsidP="00341AFA">
            <w:pPr>
              <w:widowControl w:val="0"/>
              <w:autoSpaceDE w:val="0"/>
              <w:autoSpaceDN w:val="0"/>
              <w:adjustRightInd w:val="0"/>
              <w:spacing w:line="240" w:lineRule="auto"/>
              <w:contextualSpacing w:val="0"/>
              <w:rPr>
                <w:del w:id="632" w:author="Arjan Kloosterboer" w:date="2017-09-21T15:18:00Z"/>
                <w:rFonts w:ascii="Calibri" w:hAnsi="Calibri" w:cs="Arial"/>
                <w:color w:val="000000"/>
                <w:sz w:val="22"/>
                <w:szCs w:val="24"/>
                <w:lang w:eastAsia="en-US"/>
              </w:rPr>
            </w:pPr>
            <w:del w:id="633" w:author="Arjan Kloosterboer" w:date="2017-09-21T15:18:00Z">
              <w:r w:rsidRPr="008A6917" w:rsidDel="00A7025E">
                <w:rPr>
                  <w:rFonts w:ascii="Calibri" w:hAnsi="Calibri" w:cs="Arial"/>
                  <w:b/>
                  <w:color w:val="000000"/>
                  <w:sz w:val="22"/>
                  <w:szCs w:val="24"/>
                  <w:lang w:eastAsia="en-US"/>
                </w:rPr>
                <w:delText xml:space="preserve">XML-tag </w:delText>
              </w:r>
            </w:del>
          </w:p>
        </w:tc>
        <w:tc>
          <w:tcPr>
            <w:tcW w:w="6030" w:type="dxa"/>
            <w:gridSpan w:val="2"/>
            <w:tcBorders>
              <w:top w:val="nil"/>
              <w:left w:val="nil"/>
              <w:bottom w:val="nil"/>
              <w:right w:val="nil"/>
            </w:tcBorders>
          </w:tcPr>
          <w:p w14:paraId="0B56C054" w14:textId="29E820B7" w:rsidR="00341AFA" w:rsidRPr="008A6917" w:rsidDel="00A7025E" w:rsidRDefault="00341AFA" w:rsidP="00341AFA">
            <w:pPr>
              <w:widowControl w:val="0"/>
              <w:autoSpaceDE w:val="0"/>
              <w:autoSpaceDN w:val="0"/>
              <w:adjustRightInd w:val="0"/>
              <w:spacing w:line="240" w:lineRule="auto"/>
              <w:contextualSpacing w:val="0"/>
              <w:rPr>
                <w:del w:id="634" w:author="Arjan Kloosterboer" w:date="2017-09-21T15:18:00Z"/>
                <w:rFonts w:ascii="Calibri" w:hAnsi="Calibri" w:cs="Arial"/>
                <w:color w:val="000000"/>
                <w:sz w:val="22"/>
                <w:szCs w:val="24"/>
                <w:lang w:eastAsia="en-US"/>
              </w:rPr>
            </w:pPr>
          </w:p>
        </w:tc>
      </w:tr>
      <w:tr w:rsidR="00341AFA" w:rsidRPr="008A6917" w:rsidDel="00A7025E" w14:paraId="206D2FFA" w14:textId="28BE5701" w:rsidTr="00B209BD">
        <w:trPr>
          <w:del w:id="635" w:author="Arjan Kloosterboer" w:date="2017-09-21T15:18:00Z"/>
        </w:trPr>
        <w:tc>
          <w:tcPr>
            <w:tcW w:w="3330" w:type="dxa"/>
            <w:gridSpan w:val="2"/>
            <w:tcBorders>
              <w:top w:val="nil"/>
              <w:left w:val="nil"/>
              <w:bottom w:val="nil"/>
              <w:right w:val="nil"/>
            </w:tcBorders>
          </w:tcPr>
          <w:p w14:paraId="67E9A3E2" w14:textId="6029948F" w:rsidR="00341AFA" w:rsidRPr="008A6917" w:rsidDel="00A7025E" w:rsidRDefault="00341AFA" w:rsidP="00341AFA">
            <w:pPr>
              <w:widowControl w:val="0"/>
              <w:autoSpaceDE w:val="0"/>
              <w:autoSpaceDN w:val="0"/>
              <w:adjustRightInd w:val="0"/>
              <w:spacing w:line="240" w:lineRule="auto"/>
              <w:contextualSpacing w:val="0"/>
              <w:rPr>
                <w:del w:id="636" w:author="Arjan Kloosterboer" w:date="2017-09-21T15:18:00Z"/>
                <w:rFonts w:ascii="Calibri" w:hAnsi="Calibri" w:cs="Arial"/>
                <w:color w:val="000000"/>
                <w:sz w:val="22"/>
                <w:szCs w:val="24"/>
                <w:lang w:eastAsia="en-US"/>
              </w:rPr>
            </w:pPr>
            <w:del w:id="637" w:author="Arjan Kloosterboer" w:date="2017-09-21T15:18:00Z">
              <w:r w:rsidRPr="008A6917" w:rsidDel="00A7025E">
                <w:rPr>
                  <w:rFonts w:ascii="Calibri" w:hAnsi="Calibri" w:cs="Arial"/>
                  <w:b/>
                  <w:color w:val="000000"/>
                  <w:sz w:val="22"/>
                  <w:szCs w:val="24"/>
                  <w:lang w:eastAsia="en-US"/>
                </w:rPr>
                <w:delText xml:space="preserve">Definitie </w:delText>
              </w:r>
            </w:del>
          </w:p>
        </w:tc>
        <w:tc>
          <w:tcPr>
            <w:tcW w:w="6030" w:type="dxa"/>
            <w:gridSpan w:val="2"/>
            <w:tcBorders>
              <w:top w:val="nil"/>
              <w:left w:val="nil"/>
              <w:bottom w:val="nil"/>
              <w:right w:val="nil"/>
            </w:tcBorders>
          </w:tcPr>
          <w:p w14:paraId="09411271" w14:textId="0331CE27" w:rsidR="00341AFA" w:rsidRPr="008A6917" w:rsidDel="00A7025E" w:rsidRDefault="00A85696" w:rsidP="00341AFA">
            <w:pPr>
              <w:widowControl w:val="0"/>
              <w:autoSpaceDE w:val="0"/>
              <w:autoSpaceDN w:val="0"/>
              <w:adjustRightInd w:val="0"/>
              <w:spacing w:line="240" w:lineRule="auto"/>
              <w:contextualSpacing w:val="0"/>
              <w:rPr>
                <w:del w:id="638" w:author="Arjan Kloosterboer" w:date="2017-09-21T15:18:00Z"/>
                <w:rFonts w:ascii="Calibri" w:hAnsi="Calibri" w:cs="Arial"/>
                <w:color w:val="000000"/>
                <w:sz w:val="22"/>
                <w:szCs w:val="24"/>
                <w:lang w:eastAsia="en-US"/>
              </w:rPr>
            </w:pPr>
            <w:del w:id="639" w:author="Arjan Kloosterboer" w:date="2017-09-21T15:18:00Z">
              <w:r w:rsidRPr="008A6917" w:rsidDel="00A7025E">
                <w:rPr>
                  <w:rFonts w:ascii="Arial" w:hAnsi="Arial" w:cs="Arial"/>
                  <w:color w:val="000000"/>
                  <w:szCs w:val="24"/>
                  <w:lang w:val="en-AU" w:eastAsia="en-US"/>
                </w:rPr>
                <w:fldChar w:fldCharType="begin" w:fldLock="1"/>
              </w:r>
              <w:r w:rsidR="00341AFA" w:rsidRPr="008A6917" w:rsidDel="00A7025E">
                <w:rPr>
                  <w:rFonts w:ascii="Arial" w:hAnsi="Arial" w:cs="Arial"/>
                  <w:color w:val="000000"/>
                  <w:szCs w:val="24"/>
                  <w:lang w:eastAsia="en-US"/>
                </w:rPr>
                <w:delInstrText xml:space="preserve">MERGEFIELD </w:delInstrText>
              </w:r>
              <w:r w:rsidR="00341AFA" w:rsidRPr="008A6917" w:rsidDel="00A7025E">
                <w:rPr>
                  <w:rFonts w:ascii="Calibri" w:hAnsi="Calibri" w:cs="Arial"/>
                  <w:color w:val="000000"/>
                  <w:sz w:val="22"/>
                  <w:szCs w:val="24"/>
                  <w:lang w:eastAsia="en-US"/>
                </w:rPr>
                <w:delInstrText>Att.Notes</w:delInstrText>
              </w:r>
              <w:r w:rsidRPr="008A6917" w:rsidDel="00A7025E">
                <w:rPr>
                  <w:rFonts w:ascii="Arial" w:hAnsi="Arial" w:cs="Arial"/>
                  <w:color w:val="000000"/>
                  <w:szCs w:val="24"/>
                  <w:lang w:val="en-AU" w:eastAsia="en-US"/>
                </w:rPr>
                <w:fldChar w:fldCharType="end"/>
              </w:r>
              <w:r w:rsidR="00341AFA" w:rsidRPr="008A6917" w:rsidDel="00A7025E">
                <w:rPr>
                  <w:rFonts w:ascii="Calibri" w:hAnsi="Calibri" w:cs="Arial"/>
                  <w:color w:val="000000"/>
                  <w:sz w:val="22"/>
                  <w:szCs w:val="24"/>
                  <w:lang w:eastAsia="en-US"/>
                </w:rPr>
                <w:delText>Het onderscheid van een OBJECT naar haar specialisatiies.</w:delText>
              </w:r>
            </w:del>
          </w:p>
        </w:tc>
      </w:tr>
      <w:tr w:rsidR="00341AFA" w:rsidRPr="008A6917" w:rsidDel="00A7025E" w14:paraId="6213FB90" w14:textId="7442984A" w:rsidTr="00B209BD">
        <w:trPr>
          <w:trHeight w:val="230"/>
          <w:del w:id="640" w:author="Arjan Kloosterboer" w:date="2017-09-21T15:18:00Z"/>
        </w:trPr>
        <w:tc>
          <w:tcPr>
            <w:tcW w:w="3330" w:type="dxa"/>
            <w:gridSpan w:val="2"/>
            <w:tcBorders>
              <w:top w:val="nil"/>
              <w:left w:val="nil"/>
              <w:bottom w:val="nil"/>
              <w:right w:val="nil"/>
            </w:tcBorders>
          </w:tcPr>
          <w:p w14:paraId="17D642C5" w14:textId="497262F4" w:rsidR="00341AFA" w:rsidRPr="008A6917" w:rsidDel="00A7025E" w:rsidRDefault="00341AFA" w:rsidP="00341AFA">
            <w:pPr>
              <w:widowControl w:val="0"/>
              <w:autoSpaceDE w:val="0"/>
              <w:autoSpaceDN w:val="0"/>
              <w:adjustRightInd w:val="0"/>
              <w:spacing w:line="240" w:lineRule="auto"/>
              <w:contextualSpacing w:val="0"/>
              <w:rPr>
                <w:del w:id="641" w:author="Arjan Kloosterboer" w:date="2017-09-21T15:18:00Z"/>
                <w:rFonts w:ascii="Calibri" w:hAnsi="Calibri" w:cs="Arial"/>
                <w:color w:val="000000"/>
                <w:sz w:val="22"/>
                <w:szCs w:val="24"/>
                <w:lang w:eastAsia="en-US"/>
              </w:rPr>
            </w:pPr>
            <w:del w:id="642" w:author="Arjan Kloosterboer" w:date="2017-09-21T15:18:00Z">
              <w:r w:rsidRPr="008A6917" w:rsidDel="00A7025E">
                <w:rPr>
                  <w:rFonts w:ascii="Calibri" w:hAnsi="Calibri" w:cs="Arial"/>
                  <w:b/>
                  <w:color w:val="000000"/>
                  <w:sz w:val="22"/>
                  <w:szCs w:val="24"/>
                  <w:lang w:eastAsia="en-US"/>
                </w:rPr>
                <w:delText xml:space="preserve">Herkomst definitie </w:delText>
              </w:r>
            </w:del>
          </w:p>
        </w:tc>
        <w:tc>
          <w:tcPr>
            <w:tcW w:w="6030" w:type="dxa"/>
            <w:gridSpan w:val="2"/>
            <w:tcBorders>
              <w:top w:val="nil"/>
              <w:left w:val="nil"/>
              <w:bottom w:val="nil"/>
              <w:right w:val="nil"/>
            </w:tcBorders>
          </w:tcPr>
          <w:p w14:paraId="11CC34D8" w14:textId="0D64EF72" w:rsidR="00341AFA" w:rsidRPr="008A6917" w:rsidDel="00A7025E" w:rsidRDefault="00341AFA" w:rsidP="00341AFA">
            <w:pPr>
              <w:widowControl w:val="0"/>
              <w:autoSpaceDE w:val="0"/>
              <w:autoSpaceDN w:val="0"/>
              <w:adjustRightInd w:val="0"/>
              <w:spacing w:line="240" w:lineRule="auto"/>
              <w:contextualSpacing w:val="0"/>
              <w:rPr>
                <w:del w:id="643" w:author="Arjan Kloosterboer" w:date="2017-09-21T15:18:00Z"/>
                <w:rFonts w:ascii="Calibri" w:hAnsi="Calibri" w:cs="Arial"/>
                <w:color w:val="000000"/>
                <w:sz w:val="22"/>
                <w:szCs w:val="24"/>
                <w:lang w:eastAsia="en-US"/>
              </w:rPr>
            </w:pPr>
            <w:del w:id="644" w:author="Arjan Kloosterboer" w:date="2017-09-21T15:18:00Z">
              <w:r w:rsidRPr="008A6917" w:rsidDel="00A7025E">
                <w:rPr>
                  <w:rFonts w:ascii="Calibri" w:hAnsi="Calibri" w:cs="Arial"/>
                  <w:color w:val="000000"/>
                  <w:sz w:val="22"/>
                  <w:szCs w:val="24"/>
                  <w:lang w:eastAsia="en-US"/>
                </w:rPr>
                <w:delText>KING</w:delText>
              </w:r>
            </w:del>
          </w:p>
        </w:tc>
      </w:tr>
      <w:tr w:rsidR="00341AFA" w:rsidRPr="008A6917" w:rsidDel="00A7025E" w14:paraId="5E879888" w14:textId="4BCF28D6" w:rsidTr="00B209BD">
        <w:trPr>
          <w:del w:id="645" w:author="Arjan Kloosterboer" w:date="2017-09-21T15:18:00Z"/>
        </w:trPr>
        <w:tc>
          <w:tcPr>
            <w:tcW w:w="3330" w:type="dxa"/>
            <w:gridSpan w:val="2"/>
            <w:tcBorders>
              <w:top w:val="nil"/>
              <w:left w:val="nil"/>
              <w:bottom w:val="nil"/>
              <w:right w:val="nil"/>
            </w:tcBorders>
          </w:tcPr>
          <w:p w14:paraId="33A6ACE3" w14:textId="61206C49" w:rsidR="00341AFA" w:rsidRPr="008A6917" w:rsidDel="00A7025E" w:rsidRDefault="00341AFA" w:rsidP="00341AFA">
            <w:pPr>
              <w:widowControl w:val="0"/>
              <w:autoSpaceDE w:val="0"/>
              <w:autoSpaceDN w:val="0"/>
              <w:adjustRightInd w:val="0"/>
              <w:spacing w:line="240" w:lineRule="auto"/>
              <w:contextualSpacing w:val="0"/>
              <w:rPr>
                <w:del w:id="646" w:author="Arjan Kloosterboer" w:date="2017-09-21T15:18:00Z"/>
                <w:rFonts w:ascii="Calibri" w:hAnsi="Calibri" w:cs="Arial"/>
                <w:color w:val="000000"/>
                <w:sz w:val="22"/>
                <w:szCs w:val="24"/>
                <w:lang w:eastAsia="en-US"/>
              </w:rPr>
            </w:pPr>
            <w:del w:id="647" w:author="Arjan Kloosterboer" w:date="2017-09-21T15:18:00Z">
              <w:r w:rsidRPr="008A6917" w:rsidDel="00A7025E">
                <w:rPr>
                  <w:rFonts w:ascii="Calibri" w:hAnsi="Calibri" w:cs="Arial"/>
                  <w:b/>
                  <w:color w:val="000000"/>
                  <w:sz w:val="22"/>
                  <w:szCs w:val="24"/>
                  <w:lang w:eastAsia="en-US"/>
                </w:rPr>
                <w:delText xml:space="preserve">Datum opname </w:delText>
              </w:r>
            </w:del>
          </w:p>
        </w:tc>
        <w:tc>
          <w:tcPr>
            <w:tcW w:w="6030" w:type="dxa"/>
            <w:gridSpan w:val="2"/>
            <w:tcBorders>
              <w:top w:val="nil"/>
              <w:left w:val="nil"/>
              <w:bottom w:val="nil"/>
              <w:right w:val="nil"/>
            </w:tcBorders>
          </w:tcPr>
          <w:p w14:paraId="1C4357AF" w14:textId="35E5CBFB" w:rsidR="00341AFA" w:rsidRPr="008A6917" w:rsidDel="00A7025E" w:rsidRDefault="00341AFA" w:rsidP="00341AFA">
            <w:pPr>
              <w:widowControl w:val="0"/>
              <w:autoSpaceDE w:val="0"/>
              <w:autoSpaceDN w:val="0"/>
              <w:adjustRightInd w:val="0"/>
              <w:spacing w:line="240" w:lineRule="auto"/>
              <w:contextualSpacing w:val="0"/>
              <w:rPr>
                <w:del w:id="648" w:author="Arjan Kloosterboer" w:date="2017-09-21T15:18:00Z"/>
                <w:rFonts w:ascii="Calibri" w:hAnsi="Calibri" w:cs="Arial"/>
                <w:color w:val="000000"/>
                <w:sz w:val="22"/>
                <w:szCs w:val="24"/>
                <w:lang w:eastAsia="en-US"/>
              </w:rPr>
            </w:pPr>
            <w:del w:id="649" w:author="Arjan Kloosterboer" w:date="2017-09-21T15:18:00Z">
              <w:r w:rsidRPr="008A6917" w:rsidDel="00A7025E">
                <w:rPr>
                  <w:rFonts w:ascii="Calibri" w:hAnsi="Calibri" w:cs="Arial"/>
                  <w:color w:val="000000"/>
                  <w:sz w:val="22"/>
                  <w:szCs w:val="24"/>
                  <w:lang w:eastAsia="en-US"/>
                </w:rPr>
                <w:delText>1 oktober 2009</w:delText>
              </w:r>
            </w:del>
          </w:p>
        </w:tc>
      </w:tr>
      <w:tr w:rsidR="00341AFA" w:rsidRPr="008A6917" w:rsidDel="00A7025E" w14:paraId="2568F877" w14:textId="0F2AF438" w:rsidTr="00B209BD">
        <w:trPr>
          <w:del w:id="650" w:author="Arjan Kloosterboer" w:date="2017-09-21T15:18:00Z"/>
        </w:trPr>
        <w:tc>
          <w:tcPr>
            <w:tcW w:w="3330" w:type="dxa"/>
            <w:gridSpan w:val="2"/>
            <w:tcBorders>
              <w:top w:val="nil"/>
              <w:left w:val="nil"/>
              <w:bottom w:val="nil"/>
              <w:right w:val="nil"/>
            </w:tcBorders>
          </w:tcPr>
          <w:p w14:paraId="12F38FF2" w14:textId="727998D3" w:rsidR="00341AFA" w:rsidRPr="008A6917" w:rsidDel="00A7025E" w:rsidRDefault="00341AFA" w:rsidP="00341AFA">
            <w:pPr>
              <w:widowControl w:val="0"/>
              <w:autoSpaceDE w:val="0"/>
              <w:autoSpaceDN w:val="0"/>
              <w:adjustRightInd w:val="0"/>
              <w:spacing w:line="240" w:lineRule="auto"/>
              <w:contextualSpacing w:val="0"/>
              <w:rPr>
                <w:del w:id="651" w:author="Arjan Kloosterboer" w:date="2017-09-21T15:18:00Z"/>
                <w:rFonts w:ascii="Calibri" w:hAnsi="Calibri" w:cs="Arial"/>
                <w:color w:val="000000"/>
                <w:sz w:val="22"/>
                <w:szCs w:val="24"/>
                <w:lang w:eastAsia="en-US"/>
              </w:rPr>
            </w:pPr>
            <w:del w:id="652" w:author="Arjan Kloosterboer" w:date="2017-09-21T15:18:00Z">
              <w:r w:rsidRPr="008A6917" w:rsidDel="00A7025E">
                <w:rPr>
                  <w:rFonts w:ascii="Calibri" w:hAnsi="Calibri" w:cs="Arial"/>
                  <w:b/>
                  <w:color w:val="000000"/>
                  <w:sz w:val="22"/>
                  <w:szCs w:val="24"/>
                  <w:lang w:eastAsia="en-US"/>
                </w:rPr>
                <w:delText xml:space="preserve">Formaat </w:delText>
              </w:r>
            </w:del>
          </w:p>
        </w:tc>
        <w:tc>
          <w:tcPr>
            <w:tcW w:w="6030" w:type="dxa"/>
            <w:gridSpan w:val="2"/>
            <w:tcBorders>
              <w:top w:val="nil"/>
              <w:left w:val="nil"/>
              <w:bottom w:val="nil"/>
              <w:right w:val="nil"/>
            </w:tcBorders>
          </w:tcPr>
          <w:p w14:paraId="24E5F807" w14:textId="6DBF76F9" w:rsidR="00341AFA" w:rsidRPr="008A6917" w:rsidDel="00A7025E" w:rsidRDefault="00341AFA" w:rsidP="00341AFA">
            <w:pPr>
              <w:widowControl w:val="0"/>
              <w:autoSpaceDE w:val="0"/>
              <w:autoSpaceDN w:val="0"/>
              <w:adjustRightInd w:val="0"/>
              <w:spacing w:line="240" w:lineRule="auto"/>
              <w:contextualSpacing w:val="0"/>
              <w:rPr>
                <w:del w:id="653" w:author="Arjan Kloosterboer" w:date="2017-09-21T15:18:00Z"/>
                <w:rFonts w:ascii="Calibri" w:hAnsi="Calibri" w:cs="Arial"/>
                <w:color w:val="000000"/>
                <w:sz w:val="22"/>
                <w:szCs w:val="24"/>
                <w:lang w:eastAsia="en-US"/>
              </w:rPr>
            </w:pPr>
          </w:p>
        </w:tc>
      </w:tr>
      <w:tr w:rsidR="00341AFA" w:rsidRPr="008A6917" w:rsidDel="00A7025E" w14:paraId="5630037F" w14:textId="61767995" w:rsidTr="00B209BD">
        <w:trPr>
          <w:trHeight w:val="230"/>
          <w:del w:id="654" w:author="Arjan Kloosterboer" w:date="2017-09-21T15:18:00Z"/>
        </w:trPr>
        <w:tc>
          <w:tcPr>
            <w:tcW w:w="3330" w:type="dxa"/>
            <w:gridSpan w:val="2"/>
            <w:tcBorders>
              <w:top w:val="nil"/>
              <w:left w:val="nil"/>
              <w:bottom w:val="nil"/>
              <w:right w:val="nil"/>
            </w:tcBorders>
          </w:tcPr>
          <w:p w14:paraId="4710B17D" w14:textId="40987C61" w:rsidR="00341AFA" w:rsidRPr="008A6917" w:rsidDel="00A7025E" w:rsidRDefault="00341AFA" w:rsidP="00341AFA">
            <w:pPr>
              <w:widowControl w:val="0"/>
              <w:autoSpaceDE w:val="0"/>
              <w:autoSpaceDN w:val="0"/>
              <w:adjustRightInd w:val="0"/>
              <w:spacing w:line="240" w:lineRule="auto"/>
              <w:contextualSpacing w:val="0"/>
              <w:rPr>
                <w:del w:id="655" w:author="Arjan Kloosterboer" w:date="2017-09-21T15:18:00Z"/>
                <w:rFonts w:ascii="Calibri" w:hAnsi="Calibri" w:cs="Arial"/>
                <w:color w:val="000000"/>
                <w:sz w:val="22"/>
                <w:szCs w:val="24"/>
                <w:lang w:eastAsia="en-US"/>
              </w:rPr>
            </w:pPr>
            <w:del w:id="656" w:author="Arjan Kloosterboer" w:date="2017-09-21T15:18:00Z">
              <w:r w:rsidRPr="008A6917" w:rsidDel="00A7025E">
                <w:rPr>
                  <w:rFonts w:ascii="Calibri" w:hAnsi="Calibri" w:cs="Arial"/>
                  <w:b/>
                  <w:color w:val="000000"/>
                  <w:sz w:val="22"/>
                  <w:szCs w:val="24"/>
                  <w:lang w:eastAsia="en-US"/>
                </w:rPr>
                <w:delText>Waardenverzameling</w:delText>
              </w:r>
            </w:del>
          </w:p>
        </w:tc>
        <w:tc>
          <w:tcPr>
            <w:tcW w:w="6030" w:type="dxa"/>
            <w:gridSpan w:val="2"/>
            <w:tcBorders>
              <w:top w:val="nil"/>
              <w:left w:val="nil"/>
              <w:bottom w:val="nil"/>
              <w:right w:val="nil"/>
            </w:tcBorders>
          </w:tcPr>
          <w:p w14:paraId="6675F474" w14:textId="556A1362" w:rsidR="00341AFA" w:rsidRPr="008A6917" w:rsidDel="00A7025E" w:rsidRDefault="00341AFA" w:rsidP="00341AFA">
            <w:pPr>
              <w:widowControl w:val="0"/>
              <w:autoSpaceDE w:val="0"/>
              <w:autoSpaceDN w:val="0"/>
              <w:adjustRightInd w:val="0"/>
              <w:spacing w:line="240" w:lineRule="auto"/>
              <w:contextualSpacing w:val="0"/>
              <w:rPr>
                <w:del w:id="657" w:author="Arjan Kloosterboer" w:date="2017-09-21T15:18:00Z"/>
                <w:rFonts w:ascii="Calibri" w:hAnsi="Calibri" w:cs="Arial"/>
                <w:color w:val="000000"/>
                <w:sz w:val="22"/>
                <w:szCs w:val="24"/>
                <w:lang w:eastAsia="en-US"/>
              </w:rPr>
            </w:pPr>
            <w:del w:id="658" w:author="Arjan Kloosterboer" w:date="2017-09-21T15:18:00Z">
              <w:r w:rsidRPr="008A6917" w:rsidDel="00A7025E">
                <w:rPr>
                  <w:rFonts w:ascii="Calibri" w:hAnsi="Calibri" w:cs="Arial"/>
                  <w:color w:val="000000"/>
                  <w:sz w:val="22"/>
                  <w:szCs w:val="24"/>
                  <w:lang w:eastAsia="en-US"/>
                </w:rPr>
                <w:delText>de mnemonics van de desbetreffende objecttypen uit RSGB en RGBZ</w:delText>
              </w:r>
            </w:del>
          </w:p>
        </w:tc>
      </w:tr>
      <w:tr w:rsidR="00341AFA" w:rsidRPr="008A6917" w:rsidDel="00A7025E" w14:paraId="6746339D" w14:textId="3124ABF2" w:rsidTr="00B209BD">
        <w:trPr>
          <w:trHeight w:val="215"/>
          <w:del w:id="659" w:author="Arjan Kloosterboer" w:date="2017-09-21T15:18:00Z"/>
        </w:trPr>
        <w:tc>
          <w:tcPr>
            <w:tcW w:w="3330" w:type="dxa"/>
            <w:gridSpan w:val="2"/>
            <w:tcBorders>
              <w:top w:val="nil"/>
              <w:left w:val="nil"/>
              <w:bottom w:val="nil"/>
              <w:right w:val="nil"/>
            </w:tcBorders>
          </w:tcPr>
          <w:p w14:paraId="0B02F48F" w14:textId="73B3B941" w:rsidR="00341AFA" w:rsidRPr="008A6917" w:rsidDel="00A7025E" w:rsidRDefault="00341AFA" w:rsidP="00341AFA">
            <w:pPr>
              <w:widowControl w:val="0"/>
              <w:autoSpaceDE w:val="0"/>
              <w:autoSpaceDN w:val="0"/>
              <w:adjustRightInd w:val="0"/>
              <w:spacing w:line="240" w:lineRule="auto"/>
              <w:contextualSpacing w:val="0"/>
              <w:rPr>
                <w:del w:id="660" w:author="Arjan Kloosterboer" w:date="2017-09-21T15:18:00Z"/>
                <w:rFonts w:ascii="Calibri" w:hAnsi="Calibri" w:cs="Arial"/>
                <w:color w:val="000000"/>
                <w:sz w:val="22"/>
                <w:szCs w:val="24"/>
                <w:lang w:eastAsia="en-US"/>
              </w:rPr>
            </w:pPr>
            <w:del w:id="661" w:author="Arjan Kloosterboer" w:date="2017-09-21T15:18:00Z">
              <w:r w:rsidRPr="008A6917" w:rsidDel="00A7025E">
                <w:rPr>
                  <w:rFonts w:ascii="Calibri" w:hAnsi="Calibri" w:cs="Arial"/>
                  <w:b/>
                  <w:color w:val="000000"/>
                  <w:sz w:val="22"/>
                  <w:szCs w:val="24"/>
                  <w:lang w:eastAsia="en-US"/>
                </w:rPr>
                <w:delText>Indicatie materiële historie</w:delText>
              </w:r>
            </w:del>
          </w:p>
        </w:tc>
        <w:tc>
          <w:tcPr>
            <w:tcW w:w="6030" w:type="dxa"/>
            <w:gridSpan w:val="2"/>
            <w:tcBorders>
              <w:top w:val="nil"/>
              <w:left w:val="nil"/>
              <w:bottom w:val="nil"/>
              <w:right w:val="nil"/>
            </w:tcBorders>
          </w:tcPr>
          <w:p w14:paraId="0B6CC820" w14:textId="608A351E" w:rsidR="00341AFA" w:rsidRPr="008A6917" w:rsidDel="00A7025E" w:rsidRDefault="00341AFA" w:rsidP="00341AFA">
            <w:pPr>
              <w:widowControl w:val="0"/>
              <w:autoSpaceDE w:val="0"/>
              <w:autoSpaceDN w:val="0"/>
              <w:adjustRightInd w:val="0"/>
              <w:spacing w:line="240" w:lineRule="auto"/>
              <w:contextualSpacing w:val="0"/>
              <w:rPr>
                <w:del w:id="662" w:author="Arjan Kloosterboer" w:date="2017-09-21T15:18:00Z"/>
                <w:rFonts w:ascii="Calibri" w:hAnsi="Calibri" w:cs="Arial"/>
                <w:color w:val="000000"/>
                <w:sz w:val="22"/>
                <w:szCs w:val="24"/>
                <w:lang w:eastAsia="en-US"/>
              </w:rPr>
            </w:pPr>
            <w:del w:id="663" w:author="Arjan Kloosterboer" w:date="2017-09-21T15:18:00Z">
              <w:r w:rsidRPr="008A6917" w:rsidDel="00A7025E">
                <w:rPr>
                  <w:rFonts w:ascii="Calibri" w:hAnsi="Calibri" w:cs="Arial"/>
                  <w:color w:val="000000"/>
                  <w:sz w:val="22"/>
                  <w:szCs w:val="24"/>
                  <w:lang w:eastAsia="en-US"/>
                </w:rPr>
                <w:delText>Nee</w:delText>
              </w:r>
            </w:del>
          </w:p>
        </w:tc>
      </w:tr>
      <w:tr w:rsidR="00341AFA" w:rsidRPr="008A6917" w:rsidDel="00A7025E" w14:paraId="424EA0F8" w14:textId="71ACAE3E" w:rsidTr="00B209BD">
        <w:trPr>
          <w:trHeight w:val="230"/>
          <w:del w:id="664" w:author="Arjan Kloosterboer" w:date="2017-09-21T15:18:00Z"/>
        </w:trPr>
        <w:tc>
          <w:tcPr>
            <w:tcW w:w="3330" w:type="dxa"/>
            <w:gridSpan w:val="2"/>
            <w:tcBorders>
              <w:top w:val="nil"/>
              <w:left w:val="nil"/>
              <w:bottom w:val="nil"/>
              <w:right w:val="nil"/>
            </w:tcBorders>
          </w:tcPr>
          <w:p w14:paraId="0B36EC86" w14:textId="02EB4EB4" w:rsidR="00341AFA" w:rsidRPr="008A6917" w:rsidDel="00A7025E" w:rsidRDefault="00341AFA" w:rsidP="00341AFA">
            <w:pPr>
              <w:widowControl w:val="0"/>
              <w:autoSpaceDE w:val="0"/>
              <w:autoSpaceDN w:val="0"/>
              <w:adjustRightInd w:val="0"/>
              <w:spacing w:line="240" w:lineRule="auto"/>
              <w:contextualSpacing w:val="0"/>
              <w:rPr>
                <w:del w:id="665" w:author="Arjan Kloosterboer" w:date="2017-09-21T15:18:00Z"/>
                <w:rFonts w:ascii="Calibri" w:hAnsi="Calibri" w:cs="Arial"/>
                <w:color w:val="000000"/>
                <w:sz w:val="22"/>
                <w:szCs w:val="24"/>
                <w:lang w:eastAsia="en-US"/>
              </w:rPr>
            </w:pPr>
            <w:del w:id="666" w:author="Arjan Kloosterboer" w:date="2017-09-21T15:18:00Z">
              <w:r w:rsidRPr="008A6917" w:rsidDel="00A7025E">
                <w:rPr>
                  <w:rFonts w:ascii="Calibri" w:hAnsi="Calibri" w:cs="Arial"/>
                  <w:b/>
                  <w:color w:val="000000"/>
                  <w:sz w:val="22"/>
                  <w:szCs w:val="24"/>
                  <w:lang w:eastAsia="en-US"/>
                </w:rPr>
                <w:delText>Indicatie formele historie</w:delText>
              </w:r>
            </w:del>
          </w:p>
        </w:tc>
        <w:tc>
          <w:tcPr>
            <w:tcW w:w="6030" w:type="dxa"/>
            <w:gridSpan w:val="2"/>
            <w:tcBorders>
              <w:top w:val="nil"/>
              <w:left w:val="nil"/>
              <w:bottom w:val="nil"/>
              <w:right w:val="nil"/>
            </w:tcBorders>
          </w:tcPr>
          <w:p w14:paraId="551C8607" w14:textId="11DD4BAC" w:rsidR="00341AFA" w:rsidRPr="008A6917" w:rsidDel="00A7025E" w:rsidRDefault="00341AFA" w:rsidP="00341AFA">
            <w:pPr>
              <w:widowControl w:val="0"/>
              <w:autoSpaceDE w:val="0"/>
              <w:autoSpaceDN w:val="0"/>
              <w:adjustRightInd w:val="0"/>
              <w:spacing w:line="240" w:lineRule="auto"/>
              <w:contextualSpacing w:val="0"/>
              <w:rPr>
                <w:del w:id="667" w:author="Arjan Kloosterboer" w:date="2017-09-21T15:18:00Z"/>
                <w:rFonts w:ascii="Calibri" w:hAnsi="Calibri" w:cs="Arial"/>
                <w:color w:val="000000"/>
                <w:sz w:val="22"/>
                <w:szCs w:val="24"/>
                <w:lang w:eastAsia="en-US"/>
              </w:rPr>
            </w:pPr>
            <w:del w:id="668" w:author="Arjan Kloosterboer" w:date="2017-09-21T15:18:00Z">
              <w:r w:rsidRPr="008A6917" w:rsidDel="00A7025E">
                <w:rPr>
                  <w:rFonts w:ascii="Calibri" w:hAnsi="Calibri" w:cs="Arial"/>
                  <w:color w:val="000000"/>
                  <w:sz w:val="22"/>
                  <w:szCs w:val="24"/>
                  <w:lang w:eastAsia="en-US"/>
                </w:rPr>
                <w:delText>Nee</w:delText>
              </w:r>
            </w:del>
          </w:p>
        </w:tc>
      </w:tr>
      <w:tr w:rsidR="00341AFA" w:rsidRPr="008A6917" w:rsidDel="00A7025E" w14:paraId="147D5395" w14:textId="3178C954" w:rsidTr="00B209BD">
        <w:trPr>
          <w:trHeight w:val="230"/>
          <w:del w:id="669" w:author="Arjan Kloosterboer" w:date="2017-09-21T15:18:00Z"/>
        </w:trPr>
        <w:tc>
          <w:tcPr>
            <w:tcW w:w="3330" w:type="dxa"/>
            <w:gridSpan w:val="2"/>
            <w:tcBorders>
              <w:top w:val="nil"/>
              <w:left w:val="nil"/>
              <w:bottom w:val="nil"/>
              <w:right w:val="nil"/>
            </w:tcBorders>
          </w:tcPr>
          <w:p w14:paraId="5D822F8C" w14:textId="4F343DBB" w:rsidR="00341AFA" w:rsidRPr="008A6917" w:rsidDel="00A7025E" w:rsidRDefault="00341AFA" w:rsidP="00341AFA">
            <w:pPr>
              <w:widowControl w:val="0"/>
              <w:autoSpaceDE w:val="0"/>
              <w:autoSpaceDN w:val="0"/>
              <w:adjustRightInd w:val="0"/>
              <w:spacing w:line="240" w:lineRule="auto"/>
              <w:contextualSpacing w:val="0"/>
              <w:rPr>
                <w:del w:id="670" w:author="Arjan Kloosterboer" w:date="2017-09-21T15:18:00Z"/>
                <w:rFonts w:ascii="Calibri" w:hAnsi="Calibri" w:cs="Arial"/>
                <w:b/>
                <w:color w:val="000000"/>
                <w:sz w:val="22"/>
                <w:szCs w:val="24"/>
                <w:lang w:eastAsia="en-US"/>
              </w:rPr>
            </w:pPr>
            <w:del w:id="671" w:author="Arjan Kloosterboer" w:date="2017-09-21T15:18:00Z">
              <w:r w:rsidRPr="008A6917" w:rsidDel="00A7025E">
                <w:rPr>
                  <w:rFonts w:ascii="Calibri" w:hAnsi="Calibri" w:cs="Arial"/>
                  <w:b/>
                  <w:color w:val="000000"/>
                  <w:sz w:val="22"/>
                  <w:szCs w:val="24"/>
                  <w:lang w:eastAsia="en-US"/>
                </w:rPr>
                <w:delText>Aanduiding gebeurtenis</w:delText>
              </w:r>
            </w:del>
          </w:p>
        </w:tc>
        <w:tc>
          <w:tcPr>
            <w:tcW w:w="6030" w:type="dxa"/>
            <w:gridSpan w:val="2"/>
            <w:tcBorders>
              <w:top w:val="nil"/>
              <w:left w:val="nil"/>
              <w:bottom w:val="nil"/>
              <w:right w:val="nil"/>
            </w:tcBorders>
          </w:tcPr>
          <w:p w14:paraId="6666E573" w14:textId="50F065A8" w:rsidR="00341AFA" w:rsidRPr="008A6917" w:rsidDel="00A7025E" w:rsidRDefault="00341AFA" w:rsidP="00341AFA">
            <w:pPr>
              <w:widowControl w:val="0"/>
              <w:autoSpaceDE w:val="0"/>
              <w:autoSpaceDN w:val="0"/>
              <w:adjustRightInd w:val="0"/>
              <w:spacing w:line="240" w:lineRule="auto"/>
              <w:contextualSpacing w:val="0"/>
              <w:rPr>
                <w:del w:id="672" w:author="Arjan Kloosterboer" w:date="2017-09-21T15:18:00Z"/>
                <w:rFonts w:ascii="Calibri" w:hAnsi="Calibri" w:cs="Arial"/>
                <w:color w:val="000000"/>
                <w:sz w:val="22"/>
                <w:szCs w:val="24"/>
                <w:lang w:eastAsia="en-US"/>
              </w:rPr>
            </w:pPr>
            <w:del w:id="673" w:author="Arjan Kloosterboer" w:date="2017-09-21T15:18:00Z">
              <w:r w:rsidRPr="008A6917" w:rsidDel="00A7025E">
                <w:rPr>
                  <w:rFonts w:ascii="Calibri" w:hAnsi="Calibri" w:cs="Arial"/>
                  <w:color w:val="000000"/>
                  <w:sz w:val="22"/>
                  <w:szCs w:val="24"/>
                  <w:lang w:eastAsia="en-US"/>
                </w:rPr>
                <w:delText>Nee</w:delText>
              </w:r>
            </w:del>
          </w:p>
        </w:tc>
      </w:tr>
      <w:tr w:rsidR="00341AFA" w:rsidRPr="008A6917" w:rsidDel="00A7025E" w14:paraId="72973FC3" w14:textId="71A140BC" w:rsidTr="00B209BD">
        <w:trPr>
          <w:trHeight w:val="230"/>
          <w:del w:id="674" w:author="Arjan Kloosterboer" w:date="2017-09-21T15:18:00Z"/>
        </w:trPr>
        <w:tc>
          <w:tcPr>
            <w:tcW w:w="3330" w:type="dxa"/>
            <w:gridSpan w:val="2"/>
            <w:tcBorders>
              <w:top w:val="nil"/>
              <w:left w:val="nil"/>
              <w:bottom w:val="nil"/>
              <w:right w:val="nil"/>
            </w:tcBorders>
          </w:tcPr>
          <w:p w14:paraId="26FC36B3" w14:textId="35D3EE7D" w:rsidR="00341AFA" w:rsidRPr="008A6917" w:rsidDel="00A7025E" w:rsidRDefault="00341AFA" w:rsidP="00341AFA">
            <w:pPr>
              <w:widowControl w:val="0"/>
              <w:autoSpaceDE w:val="0"/>
              <w:autoSpaceDN w:val="0"/>
              <w:adjustRightInd w:val="0"/>
              <w:spacing w:line="240" w:lineRule="auto"/>
              <w:contextualSpacing w:val="0"/>
              <w:rPr>
                <w:del w:id="675" w:author="Arjan Kloosterboer" w:date="2017-09-21T15:18:00Z"/>
                <w:rFonts w:ascii="Calibri" w:hAnsi="Calibri" w:cs="Arial"/>
                <w:color w:val="000000"/>
                <w:sz w:val="22"/>
                <w:szCs w:val="24"/>
                <w:lang w:eastAsia="en-US"/>
              </w:rPr>
            </w:pPr>
            <w:del w:id="676" w:author="Arjan Kloosterboer" w:date="2017-09-21T15:18:00Z">
              <w:r w:rsidRPr="008A6917" w:rsidDel="00A7025E">
                <w:rPr>
                  <w:rFonts w:ascii="Calibri" w:hAnsi="Calibri" w:cs="Arial"/>
                  <w:b/>
                  <w:color w:val="000000"/>
                  <w:sz w:val="22"/>
                  <w:szCs w:val="24"/>
                  <w:lang w:eastAsia="en-US"/>
                </w:rPr>
                <w:delText>Aanduiding brondocument</w:delText>
              </w:r>
            </w:del>
          </w:p>
        </w:tc>
        <w:tc>
          <w:tcPr>
            <w:tcW w:w="6030" w:type="dxa"/>
            <w:gridSpan w:val="2"/>
            <w:tcBorders>
              <w:top w:val="nil"/>
              <w:left w:val="nil"/>
              <w:bottom w:val="nil"/>
              <w:right w:val="nil"/>
            </w:tcBorders>
          </w:tcPr>
          <w:p w14:paraId="34CB3404" w14:textId="1E710A34" w:rsidR="00341AFA" w:rsidRPr="008A6917" w:rsidDel="00A7025E" w:rsidRDefault="00341AFA" w:rsidP="00341AFA">
            <w:pPr>
              <w:widowControl w:val="0"/>
              <w:autoSpaceDE w:val="0"/>
              <w:autoSpaceDN w:val="0"/>
              <w:adjustRightInd w:val="0"/>
              <w:spacing w:line="240" w:lineRule="auto"/>
              <w:contextualSpacing w:val="0"/>
              <w:rPr>
                <w:del w:id="677" w:author="Arjan Kloosterboer" w:date="2017-09-21T15:18:00Z"/>
                <w:rFonts w:ascii="Calibri" w:hAnsi="Calibri" w:cs="Arial"/>
                <w:color w:val="000000"/>
                <w:sz w:val="22"/>
                <w:szCs w:val="24"/>
                <w:lang w:eastAsia="en-US"/>
              </w:rPr>
            </w:pPr>
          </w:p>
        </w:tc>
      </w:tr>
      <w:tr w:rsidR="00341AFA" w:rsidRPr="008A6917" w:rsidDel="00A7025E" w14:paraId="3A8B2866" w14:textId="74597C03" w:rsidTr="00B209BD">
        <w:trPr>
          <w:trHeight w:val="230"/>
          <w:del w:id="678" w:author="Arjan Kloosterboer" w:date="2017-09-21T15:18:00Z"/>
        </w:trPr>
        <w:tc>
          <w:tcPr>
            <w:tcW w:w="3330" w:type="dxa"/>
            <w:gridSpan w:val="2"/>
            <w:tcBorders>
              <w:top w:val="nil"/>
              <w:left w:val="nil"/>
              <w:bottom w:val="nil"/>
              <w:right w:val="nil"/>
            </w:tcBorders>
          </w:tcPr>
          <w:p w14:paraId="2F761287" w14:textId="15310D99" w:rsidR="00341AFA" w:rsidRPr="008A6917" w:rsidDel="00A7025E" w:rsidRDefault="00341AFA" w:rsidP="00341AFA">
            <w:pPr>
              <w:widowControl w:val="0"/>
              <w:autoSpaceDE w:val="0"/>
              <w:autoSpaceDN w:val="0"/>
              <w:adjustRightInd w:val="0"/>
              <w:spacing w:line="240" w:lineRule="auto"/>
              <w:contextualSpacing w:val="0"/>
              <w:rPr>
                <w:del w:id="679" w:author="Arjan Kloosterboer" w:date="2017-09-21T15:18:00Z"/>
                <w:rFonts w:ascii="Calibri" w:hAnsi="Calibri" w:cs="Arial"/>
                <w:color w:val="000000"/>
                <w:sz w:val="22"/>
                <w:szCs w:val="24"/>
                <w:lang w:eastAsia="en-US"/>
              </w:rPr>
            </w:pPr>
            <w:del w:id="680" w:author="Arjan Kloosterboer" w:date="2017-09-21T15:18:00Z">
              <w:r w:rsidRPr="008A6917" w:rsidDel="00A7025E">
                <w:rPr>
                  <w:rFonts w:ascii="Calibri" w:hAnsi="Calibri" w:cs="Arial"/>
                  <w:b/>
                  <w:color w:val="000000"/>
                  <w:sz w:val="22"/>
                  <w:szCs w:val="24"/>
                  <w:lang w:eastAsia="en-US"/>
                </w:rPr>
                <w:delText>Indicatie in onderzoek</w:delText>
              </w:r>
            </w:del>
          </w:p>
        </w:tc>
        <w:tc>
          <w:tcPr>
            <w:tcW w:w="6030" w:type="dxa"/>
            <w:gridSpan w:val="2"/>
            <w:tcBorders>
              <w:top w:val="nil"/>
              <w:left w:val="nil"/>
              <w:bottom w:val="nil"/>
              <w:right w:val="nil"/>
            </w:tcBorders>
          </w:tcPr>
          <w:p w14:paraId="5FB19417" w14:textId="4F9DD0A0" w:rsidR="00341AFA" w:rsidRPr="008A6917" w:rsidDel="00A7025E" w:rsidRDefault="00341AFA" w:rsidP="00341AFA">
            <w:pPr>
              <w:widowControl w:val="0"/>
              <w:autoSpaceDE w:val="0"/>
              <w:autoSpaceDN w:val="0"/>
              <w:adjustRightInd w:val="0"/>
              <w:spacing w:line="240" w:lineRule="auto"/>
              <w:contextualSpacing w:val="0"/>
              <w:rPr>
                <w:del w:id="681" w:author="Arjan Kloosterboer" w:date="2017-09-21T15:18:00Z"/>
                <w:rFonts w:ascii="Calibri" w:hAnsi="Calibri" w:cs="Arial"/>
                <w:color w:val="000000"/>
                <w:sz w:val="22"/>
                <w:szCs w:val="24"/>
                <w:lang w:eastAsia="en-US"/>
              </w:rPr>
            </w:pPr>
            <w:del w:id="682" w:author="Arjan Kloosterboer" w:date="2017-09-21T15:18:00Z">
              <w:r w:rsidRPr="008A6917" w:rsidDel="00A7025E">
                <w:rPr>
                  <w:rFonts w:ascii="Calibri" w:hAnsi="Calibri" w:cs="Arial"/>
                  <w:color w:val="000000"/>
                  <w:sz w:val="22"/>
                  <w:szCs w:val="24"/>
                  <w:lang w:eastAsia="en-US"/>
                </w:rPr>
                <w:delText>Nee</w:delText>
              </w:r>
            </w:del>
          </w:p>
        </w:tc>
      </w:tr>
      <w:tr w:rsidR="00341AFA" w:rsidRPr="008A6917" w:rsidDel="00A7025E" w14:paraId="7A0ACE11" w14:textId="2DEF19D8" w:rsidTr="00B209BD">
        <w:trPr>
          <w:del w:id="683" w:author="Arjan Kloosterboer" w:date="2017-09-21T15:18:00Z"/>
        </w:trPr>
        <w:tc>
          <w:tcPr>
            <w:tcW w:w="3330" w:type="dxa"/>
            <w:gridSpan w:val="2"/>
            <w:tcBorders>
              <w:top w:val="nil"/>
              <w:left w:val="nil"/>
              <w:bottom w:val="nil"/>
              <w:right w:val="nil"/>
            </w:tcBorders>
          </w:tcPr>
          <w:p w14:paraId="07999611" w14:textId="5D652BC9" w:rsidR="00341AFA" w:rsidRPr="008A6917" w:rsidDel="00A7025E" w:rsidRDefault="00341AFA" w:rsidP="00341AFA">
            <w:pPr>
              <w:widowControl w:val="0"/>
              <w:autoSpaceDE w:val="0"/>
              <w:autoSpaceDN w:val="0"/>
              <w:adjustRightInd w:val="0"/>
              <w:spacing w:line="240" w:lineRule="auto"/>
              <w:contextualSpacing w:val="0"/>
              <w:rPr>
                <w:del w:id="684" w:author="Arjan Kloosterboer" w:date="2017-09-21T15:18:00Z"/>
                <w:rFonts w:ascii="Calibri" w:hAnsi="Calibri" w:cs="Arial"/>
                <w:color w:val="000000"/>
                <w:sz w:val="22"/>
                <w:szCs w:val="24"/>
                <w:lang w:eastAsia="en-US"/>
              </w:rPr>
            </w:pPr>
            <w:del w:id="685" w:author="Arjan Kloosterboer" w:date="2017-09-21T15:18:00Z">
              <w:r w:rsidRPr="008A6917" w:rsidDel="00A7025E">
                <w:rPr>
                  <w:rFonts w:ascii="Calibri" w:hAnsi="Calibri" w:cs="Arial"/>
                  <w:b/>
                  <w:color w:val="000000"/>
                  <w:sz w:val="22"/>
                  <w:szCs w:val="24"/>
                  <w:lang w:eastAsia="en-US"/>
                </w:rPr>
                <w:delText>Aanduiding strijdigheid/nietigheid</w:delText>
              </w:r>
            </w:del>
          </w:p>
        </w:tc>
        <w:tc>
          <w:tcPr>
            <w:tcW w:w="6030" w:type="dxa"/>
            <w:gridSpan w:val="2"/>
            <w:tcBorders>
              <w:top w:val="nil"/>
              <w:left w:val="nil"/>
              <w:bottom w:val="nil"/>
              <w:right w:val="nil"/>
            </w:tcBorders>
          </w:tcPr>
          <w:p w14:paraId="2A1EC8D1" w14:textId="74DBC3AF" w:rsidR="00341AFA" w:rsidRPr="008A6917" w:rsidDel="00A7025E" w:rsidRDefault="00341AFA" w:rsidP="00341AFA">
            <w:pPr>
              <w:widowControl w:val="0"/>
              <w:autoSpaceDE w:val="0"/>
              <w:autoSpaceDN w:val="0"/>
              <w:adjustRightInd w:val="0"/>
              <w:spacing w:line="240" w:lineRule="auto"/>
              <w:contextualSpacing w:val="0"/>
              <w:rPr>
                <w:del w:id="686" w:author="Arjan Kloosterboer" w:date="2017-09-21T15:18:00Z"/>
                <w:rFonts w:ascii="Calibri" w:hAnsi="Calibri" w:cs="Arial"/>
                <w:color w:val="000000"/>
                <w:sz w:val="22"/>
                <w:szCs w:val="24"/>
                <w:lang w:eastAsia="en-US"/>
              </w:rPr>
            </w:pPr>
            <w:del w:id="687" w:author="Arjan Kloosterboer" w:date="2017-09-21T15:18:00Z">
              <w:r w:rsidRPr="008A6917" w:rsidDel="00A7025E">
                <w:rPr>
                  <w:rFonts w:ascii="Calibri" w:hAnsi="Calibri" w:cs="Arial"/>
                  <w:color w:val="000000"/>
                  <w:sz w:val="22"/>
                  <w:szCs w:val="24"/>
                  <w:lang w:eastAsia="en-US"/>
                </w:rPr>
                <w:delText>Nee</w:delText>
              </w:r>
            </w:del>
          </w:p>
        </w:tc>
      </w:tr>
      <w:tr w:rsidR="00341AFA" w:rsidRPr="008A6917" w:rsidDel="00A7025E" w14:paraId="6DBE6EC2" w14:textId="4EFF370F" w:rsidTr="00B209BD">
        <w:trPr>
          <w:trHeight w:val="230"/>
          <w:del w:id="688" w:author="Arjan Kloosterboer" w:date="2017-09-21T15:18:00Z"/>
        </w:trPr>
        <w:tc>
          <w:tcPr>
            <w:tcW w:w="3330" w:type="dxa"/>
            <w:gridSpan w:val="2"/>
            <w:tcBorders>
              <w:top w:val="nil"/>
              <w:left w:val="nil"/>
              <w:bottom w:val="nil"/>
              <w:right w:val="nil"/>
            </w:tcBorders>
          </w:tcPr>
          <w:p w14:paraId="0B9061B5" w14:textId="6CACB0E3" w:rsidR="00341AFA" w:rsidRPr="008A6917" w:rsidDel="00A7025E" w:rsidRDefault="00341AFA" w:rsidP="00341AFA">
            <w:pPr>
              <w:widowControl w:val="0"/>
              <w:autoSpaceDE w:val="0"/>
              <w:autoSpaceDN w:val="0"/>
              <w:adjustRightInd w:val="0"/>
              <w:spacing w:line="240" w:lineRule="auto"/>
              <w:contextualSpacing w:val="0"/>
              <w:rPr>
                <w:del w:id="689" w:author="Arjan Kloosterboer" w:date="2017-09-21T15:18:00Z"/>
                <w:rFonts w:ascii="Calibri" w:hAnsi="Calibri" w:cs="Arial"/>
                <w:color w:val="000000"/>
                <w:sz w:val="22"/>
                <w:szCs w:val="24"/>
                <w:lang w:eastAsia="en-US"/>
              </w:rPr>
            </w:pPr>
            <w:del w:id="690" w:author="Arjan Kloosterboer" w:date="2017-09-21T15:18:00Z">
              <w:r w:rsidRPr="008A6917" w:rsidDel="00A7025E">
                <w:rPr>
                  <w:rFonts w:ascii="Calibri" w:hAnsi="Calibri" w:cs="Arial"/>
                  <w:b/>
                  <w:color w:val="000000"/>
                  <w:sz w:val="22"/>
                  <w:szCs w:val="24"/>
                  <w:lang w:eastAsia="en-US"/>
                </w:rPr>
                <w:delText>Indicatie kardinaliteit</w:delText>
              </w:r>
            </w:del>
          </w:p>
        </w:tc>
        <w:tc>
          <w:tcPr>
            <w:tcW w:w="6030" w:type="dxa"/>
            <w:gridSpan w:val="2"/>
            <w:tcBorders>
              <w:top w:val="nil"/>
              <w:left w:val="nil"/>
              <w:bottom w:val="nil"/>
              <w:right w:val="nil"/>
            </w:tcBorders>
          </w:tcPr>
          <w:p w14:paraId="3D011639" w14:textId="03ED0B14" w:rsidR="00341AFA" w:rsidRPr="008A6917" w:rsidDel="00A7025E" w:rsidRDefault="00341AFA" w:rsidP="00341AFA">
            <w:pPr>
              <w:widowControl w:val="0"/>
              <w:autoSpaceDE w:val="0"/>
              <w:autoSpaceDN w:val="0"/>
              <w:adjustRightInd w:val="0"/>
              <w:spacing w:line="240" w:lineRule="auto"/>
              <w:contextualSpacing w:val="0"/>
              <w:rPr>
                <w:del w:id="691" w:author="Arjan Kloosterboer" w:date="2017-09-21T15:18:00Z"/>
                <w:rFonts w:ascii="Calibri" w:hAnsi="Calibri" w:cs="Arial"/>
                <w:color w:val="000000"/>
                <w:sz w:val="22"/>
                <w:szCs w:val="24"/>
                <w:lang w:eastAsia="en-US"/>
              </w:rPr>
            </w:pPr>
            <w:del w:id="692" w:author="Arjan Kloosterboer" w:date="2017-09-21T15:18:00Z">
              <w:r w:rsidRPr="008A6917" w:rsidDel="00A7025E">
                <w:rPr>
                  <w:rFonts w:ascii="Calibri" w:hAnsi="Calibri" w:cs="Arial"/>
                  <w:color w:val="000000"/>
                  <w:sz w:val="22"/>
                  <w:szCs w:val="24"/>
                  <w:lang w:eastAsia="en-US"/>
                </w:rPr>
                <w:delText xml:space="preserve"> - </w:delText>
              </w:r>
              <w:r w:rsidR="00A85696" w:rsidRPr="008A6917" w:rsidDel="00A7025E">
                <w:rPr>
                  <w:rFonts w:ascii="Calibri" w:hAnsi="Calibri" w:cs="Arial"/>
                  <w:color w:val="000000"/>
                  <w:sz w:val="22"/>
                  <w:szCs w:val="24"/>
                  <w:lang w:eastAsia="en-US"/>
                </w:rPr>
                <w:fldChar w:fldCharType="begin" w:fldLock="1"/>
              </w:r>
              <w:r w:rsidRPr="008A6917" w:rsidDel="00A7025E">
                <w:rPr>
                  <w:rFonts w:ascii="Calibri" w:hAnsi="Calibri" w:cs="Arial"/>
                  <w:color w:val="000000"/>
                  <w:sz w:val="22"/>
                  <w:szCs w:val="24"/>
                  <w:lang w:eastAsia="en-US"/>
                </w:rPr>
                <w:delInstrText>MERGEFIELD Att.UpperBound</w:delInstrText>
              </w:r>
              <w:r w:rsidR="00A85696" w:rsidRPr="008A6917" w:rsidDel="00A7025E">
                <w:rPr>
                  <w:rFonts w:ascii="Calibri" w:hAnsi="Calibri" w:cs="Arial"/>
                  <w:color w:val="000000"/>
                  <w:sz w:val="22"/>
                  <w:szCs w:val="24"/>
                  <w:lang w:eastAsia="en-US"/>
                </w:rPr>
                <w:fldChar w:fldCharType="separate"/>
              </w:r>
              <w:r w:rsidRPr="008A6917" w:rsidDel="00A7025E">
                <w:rPr>
                  <w:rFonts w:ascii="Calibri" w:hAnsi="Calibri" w:cs="Arial"/>
                  <w:color w:val="000000"/>
                  <w:sz w:val="22"/>
                  <w:szCs w:val="24"/>
                  <w:lang w:eastAsia="en-US"/>
                </w:rPr>
                <w:delText>1</w:delText>
              </w:r>
              <w:r w:rsidR="00A85696" w:rsidRPr="008A6917" w:rsidDel="00A7025E">
                <w:rPr>
                  <w:rFonts w:ascii="Calibri" w:hAnsi="Calibri" w:cs="Arial"/>
                  <w:color w:val="000000"/>
                  <w:sz w:val="22"/>
                  <w:szCs w:val="24"/>
                  <w:lang w:eastAsia="en-US"/>
                </w:rPr>
                <w:fldChar w:fldCharType="end"/>
              </w:r>
            </w:del>
          </w:p>
        </w:tc>
      </w:tr>
      <w:tr w:rsidR="00341AFA" w:rsidRPr="008A6917" w:rsidDel="00A7025E" w14:paraId="1AE07942" w14:textId="46C7EE26" w:rsidTr="00B209BD">
        <w:trPr>
          <w:trHeight w:val="230"/>
          <w:del w:id="693" w:author="Arjan Kloosterboer" w:date="2017-09-21T15:18:00Z"/>
        </w:trPr>
        <w:tc>
          <w:tcPr>
            <w:tcW w:w="3330" w:type="dxa"/>
            <w:gridSpan w:val="2"/>
            <w:tcBorders>
              <w:top w:val="nil"/>
              <w:left w:val="nil"/>
              <w:bottom w:val="nil"/>
              <w:right w:val="nil"/>
            </w:tcBorders>
          </w:tcPr>
          <w:p w14:paraId="3DABF174" w14:textId="27F9900C" w:rsidR="00341AFA" w:rsidRPr="008A6917" w:rsidDel="00A7025E" w:rsidRDefault="00341AFA" w:rsidP="00341AFA">
            <w:pPr>
              <w:widowControl w:val="0"/>
              <w:autoSpaceDE w:val="0"/>
              <w:autoSpaceDN w:val="0"/>
              <w:adjustRightInd w:val="0"/>
              <w:spacing w:line="240" w:lineRule="auto"/>
              <w:contextualSpacing w:val="0"/>
              <w:rPr>
                <w:del w:id="694" w:author="Arjan Kloosterboer" w:date="2017-09-21T15:18:00Z"/>
                <w:rFonts w:ascii="Calibri" w:hAnsi="Calibri" w:cs="Arial"/>
                <w:color w:val="000000"/>
                <w:sz w:val="22"/>
                <w:szCs w:val="24"/>
                <w:lang w:eastAsia="en-US"/>
              </w:rPr>
            </w:pPr>
            <w:del w:id="695" w:author="Arjan Kloosterboer" w:date="2017-09-21T15:18:00Z">
              <w:r w:rsidRPr="008A6917" w:rsidDel="00A7025E">
                <w:rPr>
                  <w:rFonts w:ascii="Calibri" w:hAnsi="Calibri" w:cs="Arial"/>
                  <w:b/>
                  <w:color w:val="000000"/>
                  <w:sz w:val="22"/>
                  <w:szCs w:val="24"/>
                  <w:lang w:eastAsia="en-US"/>
                </w:rPr>
                <w:delText>Indicatie authentiek</w:delText>
              </w:r>
            </w:del>
          </w:p>
        </w:tc>
        <w:tc>
          <w:tcPr>
            <w:tcW w:w="6030" w:type="dxa"/>
            <w:gridSpan w:val="2"/>
            <w:tcBorders>
              <w:top w:val="nil"/>
              <w:left w:val="nil"/>
              <w:bottom w:val="nil"/>
              <w:right w:val="nil"/>
            </w:tcBorders>
          </w:tcPr>
          <w:p w14:paraId="085AB50D" w14:textId="2DA8FB92" w:rsidR="00341AFA" w:rsidRPr="008A6917" w:rsidDel="00A7025E" w:rsidRDefault="00341AFA" w:rsidP="00341AFA">
            <w:pPr>
              <w:widowControl w:val="0"/>
              <w:autoSpaceDE w:val="0"/>
              <w:autoSpaceDN w:val="0"/>
              <w:adjustRightInd w:val="0"/>
              <w:spacing w:line="240" w:lineRule="auto"/>
              <w:contextualSpacing w:val="0"/>
              <w:rPr>
                <w:del w:id="696" w:author="Arjan Kloosterboer" w:date="2017-09-21T15:18:00Z"/>
                <w:rFonts w:ascii="Calibri" w:hAnsi="Calibri" w:cs="Arial"/>
                <w:color w:val="000000"/>
                <w:sz w:val="22"/>
                <w:szCs w:val="24"/>
                <w:lang w:eastAsia="en-US"/>
              </w:rPr>
            </w:pPr>
            <w:del w:id="697" w:author="Arjan Kloosterboer" w:date="2017-09-21T15:18:00Z">
              <w:r w:rsidRPr="008A6917" w:rsidDel="00A7025E">
                <w:rPr>
                  <w:rFonts w:ascii="Calibri" w:hAnsi="Calibri" w:cs="Arial"/>
                  <w:color w:val="000000"/>
                  <w:sz w:val="22"/>
                  <w:szCs w:val="24"/>
                  <w:lang w:eastAsia="en-US"/>
                </w:rPr>
                <w:delText>Gemeentelijk kerngegeven</w:delText>
              </w:r>
            </w:del>
          </w:p>
        </w:tc>
      </w:tr>
      <w:tr w:rsidR="00341AFA" w:rsidRPr="008A6917" w:rsidDel="00A7025E" w14:paraId="3B0F9877" w14:textId="2DC56231" w:rsidTr="00B209BD">
        <w:trPr>
          <w:trHeight w:val="230"/>
          <w:del w:id="698" w:author="Arjan Kloosterboer" w:date="2017-09-21T15:18:00Z"/>
        </w:trPr>
        <w:tc>
          <w:tcPr>
            <w:tcW w:w="3330" w:type="dxa"/>
            <w:gridSpan w:val="2"/>
            <w:tcBorders>
              <w:top w:val="nil"/>
              <w:left w:val="nil"/>
              <w:bottom w:val="nil"/>
              <w:right w:val="nil"/>
            </w:tcBorders>
          </w:tcPr>
          <w:p w14:paraId="3098A208" w14:textId="7202DF4D" w:rsidR="00341AFA" w:rsidRPr="008A6917" w:rsidDel="00A7025E" w:rsidRDefault="00341AFA" w:rsidP="00341AFA">
            <w:pPr>
              <w:widowControl w:val="0"/>
              <w:autoSpaceDE w:val="0"/>
              <w:autoSpaceDN w:val="0"/>
              <w:adjustRightInd w:val="0"/>
              <w:spacing w:line="240" w:lineRule="auto"/>
              <w:contextualSpacing w:val="0"/>
              <w:rPr>
                <w:del w:id="699" w:author="Arjan Kloosterboer" w:date="2017-09-21T15:18:00Z"/>
                <w:rFonts w:ascii="Calibri" w:hAnsi="Calibri" w:cs="Arial"/>
                <w:b/>
                <w:color w:val="000000"/>
                <w:sz w:val="22"/>
                <w:szCs w:val="24"/>
                <w:lang w:eastAsia="en-US"/>
              </w:rPr>
            </w:pPr>
            <w:del w:id="700" w:author="Arjan Kloosterboer" w:date="2017-09-21T15:18:00Z">
              <w:r w:rsidRPr="008A6917" w:rsidDel="00A7025E">
                <w:rPr>
                  <w:rFonts w:ascii="Calibri" w:hAnsi="Calibri" w:cs="Arial"/>
                  <w:b/>
                  <w:color w:val="000000"/>
                  <w:sz w:val="22"/>
                  <w:szCs w:val="24"/>
                  <w:lang w:eastAsia="en-US"/>
                </w:rPr>
                <w:delText xml:space="preserve">Regels </w:delText>
              </w:r>
            </w:del>
          </w:p>
        </w:tc>
        <w:tc>
          <w:tcPr>
            <w:tcW w:w="6030" w:type="dxa"/>
            <w:gridSpan w:val="2"/>
            <w:tcBorders>
              <w:top w:val="nil"/>
              <w:left w:val="nil"/>
              <w:bottom w:val="nil"/>
              <w:right w:val="nil"/>
            </w:tcBorders>
          </w:tcPr>
          <w:p w14:paraId="6A8CEA90" w14:textId="47734FB3" w:rsidR="00341AFA" w:rsidRPr="008A6917" w:rsidDel="00A7025E" w:rsidRDefault="00341AFA" w:rsidP="00341AFA">
            <w:pPr>
              <w:widowControl w:val="0"/>
              <w:autoSpaceDE w:val="0"/>
              <w:autoSpaceDN w:val="0"/>
              <w:adjustRightInd w:val="0"/>
              <w:spacing w:line="240" w:lineRule="auto"/>
              <w:contextualSpacing w:val="0"/>
              <w:rPr>
                <w:del w:id="701" w:author="Arjan Kloosterboer" w:date="2017-09-21T15:18:00Z"/>
                <w:rFonts w:ascii="Calibri" w:hAnsi="Calibri" w:cs="Arial"/>
                <w:color w:val="000000"/>
                <w:sz w:val="22"/>
                <w:szCs w:val="24"/>
                <w:lang w:eastAsia="en-US"/>
              </w:rPr>
            </w:pPr>
            <w:del w:id="702" w:author="Arjan Kloosterboer" w:date="2017-09-21T15:18:00Z">
              <w:r w:rsidRPr="008A6917" w:rsidDel="00A7025E">
                <w:rPr>
                  <w:rFonts w:ascii="Calibri" w:hAnsi="Calibri" w:cs="Arial"/>
                  <w:color w:val="000000"/>
                  <w:sz w:val="22"/>
                  <w:szCs w:val="24"/>
                  <w:lang w:eastAsia="en-US"/>
                </w:rPr>
                <w:delText>De waarde van het gegeven wordt bepaald door de mnemonic van het objjecttype zoals vermeld in de specificaties van het RSGB en het RGBZ.</w:delText>
              </w:r>
            </w:del>
          </w:p>
        </w:tc>
      </w:tr>
      <w:tr w:rsidR="00341AFA" w:rsidRPr="008A6917" w:rsidDel="00A7025E" w14:paraId="4AD3EFAC" w14:textId="40254139" w:rsidTr="00B209BD">
        <w:trPr>
          <w:del w:id="703" w:author="Arjan Kloosterboer" w:date="2017-09-21T15:18:00Z"/>
        </w:trPr>
        <w:tc>
          <w:tcPr>
            <w:tcW w:w="9360" w:type="dxa"/>
            <w:gridSpan w:val="4"/>
            <w:tcBorders>
              <w:top w:val="nil"/>
              <w:left w:val="nil"/>
              <w:bottom w:val="nil"/>
              <w:right w:val="nil"/>
            </w:tcBorders>
          </w:tcPr>
          <w:p w14:paraId="6058D443" w14:textId="34BC8ACA" w:rsidR="00341AFA" w:rsidRPr="008A6917" w:rsidDel="00A7025E" w:rsidRDefault="00341AFA" w:rsidP="00341AFA">
            <w:pPr>
              <w:widowControl w:val="0"/>
              <w:autoSpaceDE w:val="0"/>
              <w:autoSpaceDN w:val="0"/>
              <w:adjustRightInd w:val="0"/>
              <w:spacing w:line="240" w:lineRule="auto"/>
              <w:contextualSpacing w:val="0"/>
              <w:rPr>
                <w:del w:id="704" w:author="Arjan Kloosterboer" w:date="2017-09-21T15:18:00Z"/>
                <w:rFonts w:ascii="Calibri" w:hAnsi="Calibri" w:cs="Arial"/>
                <w:color w:val="000000"/>
                <w:sz w:val="22"/>
                <w:szCs w:val="24"/>
                <w:lang w:eastAsia="en-US"/>
              </w:rPr>
            </w:pPr>
            <w:del w:id="705" w:author="Arjan Kloosterboer" w:date="2017-09-21T15:18:00Z">
              <w:r w:rsidRPr="008A6917" w:rsidDel="00A7025E">
                <w:rPr>
                  <w:rFonts w:ascii="Calibri" w:hAnsi="Calibri" w:cs="Arial"/>
                  <w:b/>
                  <w:color w:val="000000"/>
                  <w:sz w:val="22"/>
                  <w:szCs w:val="24"/>
                  <w:lang w:eastAsia="en-US"/>
                </w:rPr>
                <w:delText>Toelichting</w:delText>
              </w:r>
            </w:del>
          </w:p>
        </w:tc>
      </w:tr>
      <w:tr w:rsidR="00341AFA" w:rsidRPr="008A6917" w:rsidDel="00A7025E" w14:paraId="296E08C7" w14:textId="57C67C89" w:rsidTr="00B209BD">
        <w:trPr>
          <w:del w:id="706" w:author="Arjan Kloosterboer" w:date="2017-09-21T15:18:00Z"/>
        </w:trPr>
        <w:tc>
          <w:tcPr>
            <w:tcW w:w="450" w:type="dxa"/>
            <w:tcBorders>
              <w:top w:val="nil"/>
              <w:left w:val="nil"/>
              <w:bottom w:val="nil"/>
              <w:right w:val="nil"/>
            </w:tcBorders>
          </w:tcPr>
          <w:p w14:paraId="3F9E7173" w14:textId="7043F960" w:rsidR="00341AFA" w:rsidRPr="008A6917" w:rsidDel="00A7025E" w:rsidRDefault="00341AFA" w:rsidP="00341AFA">
            <w:pPr>
              <w:widowControl w:val="0"/>
              <w:autoSpaceDE w:val="0"/>
              <w:autoSpaceDN w:val="0"/>
              <w:adjustRightInd w:val="0"/>
              <w:spacing w:line="240" w:lineRule="auto"/>
              <w:contextualSpacing w:val="0"/>
              <w:rPr>
                <w:del w:id="707" w:author="Arjan Kloosterboer" w:date="2017-09-21T15:18:00Z"/>
                <w:rFonts w:ascii="Calibri" w:hAnsi="Calibri" w:cs="Arial"/>
                <w:b/>
                <w:color w:val="000000"/>
                <w:sz w:val="22"/>
                <w:szCs w:val="24"/>
                <w:lang w:eastAsia="en-US"/>
              </w:rPr>
            </w:pPr>
          </w:p>
        </w:tc>
        <w:tc>
          <w:tcPr>
            <w:tcW w:w="8910" w:type="dxa"/>
            <w:gridSpan w:val="3"/>
            <w:tcBorders>
              <w:top w:val="nil"/>
              <w:left w:val="nil"/>
              <w:bottom w:val="nil"/>
              <w:right w:val="nil"/>
            </w:tcBorders>
          </w:tcPr>
          <w:p w14:paraId="3C732C0F" w14:textId="179F5D2E" w:rsidR="00341AFA" w:rsidRPr="008A6917" w:rsidDel="00A7025E" w:rsidRDefault="00341AFA" w:rsidP="00341AFA">
            <w:pPr>
              <w:widowControl w:val="0"/>
              <w:autoSpaceDE w:val="0"/>
              <w:autoSpaceDN w:val="0"/>
              <w:adjustRightInd w:val="0"/>
              <w:spacing w:line="240" w:lineRule="auto"/>
              <w:contextualSpacing w:val="0"/>
              <w:rPr>
                <w:del w:id="708" w:author="Arjan Kloosterboer" w:date="2017-09-21T15:18:00Z"/>
                <w:rFonts w:ascii="Calibri" w:hAnsi="Calibri" w:cs="Arial"/>
                <w:color w:val="000000"/>
                <w:sz w:val="22"/>
                <w:szCs w:val="24"/>
                <w:lang w:eastAsia="en-US"/>
              </w:rPr>
            </w:pPr>
            <w:del w:id="709" w:author="Arjan Kloosterboer" w:date="2017-09-21T15:18:00Z">
              <w:r w:rsidRPr="008A6917" w:rsidDel="00A7025E">
                <w:rPr>
                  <w:rFonts w:ascii="Calibri" w:hAnsi="Calibri" w:cs="Arial"/>
                  <w:color w:val="000000"/>
                  <w:sz w:val="22"/>
                  <w:szCs w:val="24"/>
                  <w:lang w:eastAsia="en-US"/>
                </w:rPr>
                <w:delText>Het betreft een afleidbaar gegeven dat is opgenomen om bij uitwisseling van gegevens van het objecttype OBJECT aan te kunnen geven welke specialisatie daarvan het betreft.</w:delText>
              </w:r>
            </w:del>
          </w:p>
        </w:tc>
      </w:tr>
    </w:tbl>
    <w:p w14:paraId="6ECECF2A" w14:textId="77777777" w:rsidR="00B209BD" w:rsidRPr="00B209BD" w:rsidRDefault="00B209BD" w:rsidP="00B209BD">
      <w:pPr>
        <w:widowControl w:val="0"/>
        <w:autoSpaceDE w:val="0"/>
        <w:autoSpaceDN w:val="0"/>
        <w:adjustRightInd w:val="0"/>
        <w:spacing w:before="240" w:after="60" w:line="240" w:lineRule="auto"/>
        <w:contextualSpacing w:val="0"/>
        <w:outlineLvl w:val="3"/>
        <w:rPr>
          <w:ins w:id="710" w:author="Arjan Kloosterboer" w:date="2017-09-21T08:10:00Z"/>
          <w:rFonts w:ascii="Arial" w:hAnsi="Arial" w:cs="Arial"/>
          <w:b/>
          <w:color w:val="000000"/>
          <w:sz w:val="24"/>
          <w:szCs w:val="24"/>
          <w:lang w:eastAsia="en-US"/>
        </w:rPr>
      </w:pPr>
      <w:bookmarkStart w:id="711" w:name="BKM_D1E33A47_6322_4B28_B353_9C2F42235200"/>
      <w:bookmarkStart w:id="712" w:name="_Hlk493745611"/>
      <w:ins w:id="713" w:author="Arjan Kloosterboer" w:date="2017-09-21T08:10:00Z">
        <w:r w:rsidRPr="00B209BD">
          <w:rPr>
            <w:rFonts w:ascii="Arial" w:hAnsi="Arial" w:cs="Arial"/>
            <w:b/>
            <w:color w:val="000000"/>
            <w:sz w:val="24"/>
            <w:szCs w:val="24"/>
            <w:lang w:eastAsia="en-US"/>
          </w:rPr>
          <w:t>«Attribuutsoort» Object-URI</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B209BD" w14:paraId="68E71660" w14:textId="77777777" w:rsidTr="00A7025E">
        <w:trPr>
          <w:trHeight w:val="230"/>
          <w:ins w:id="714" w:author="Arjan Kloosterboer" w:date="2017-09-21T08:10:00Z"/>
        </w:trPr>
        <w:tc>
          <w:tcPr>
            <w:tcW w:w="3330" w:type="dxa"/>
            <w:gridSpan w:val="2"/>
            <w:tcBorders>
              <w:top w:val="nil"/>
              <w:left w:val="nil"/>
              <w:bottom w:val="nil"/>
              <w:right w:val="nil"/>
            </w:tcBorders>
            <w:tcMar>
              <w:top w:w="0" w:type="dxa"/>
              <w:left w:w="60" w:type="dxa"/>
              <w:bottom w:w="0" w:type="dxa"/>
              <w:right w:w="60" w:type="dxa"/>
            </w:tcMar>
          </w:tcPr>
          <w:p w14:paraId="0EEE606B" w14:textId="77777777" w:rsidR="00B209BD" w:rsidRDefault="00B209BD" w:rsidP="00A7025E">
            <w:pPr>
              <w:rPr>
                <w:ins w:id="715" w:author="Arjan Kloosterboer" w:date="2017-09-21T08:10:00Z"/>
                <w:rFonts w:ascii="Calibri" w:hAnsi="Calibri" w:cs="Calibri"/>
                <w:color w:val="000000"/>
                <w:sz w:val="22"/>
                <w:szCs w:val="22"/>
              </w:rPr>
            </w:pPr>
            <w:ins w:id="716" w:author="Arjan Kloosterboer" w:date="2017-09-21T08:10:00Z">
              <w:r>
                <w:rPr>
                  <w:rFonts w:ascii="Calibri" w:hAnsi="Calibri" w:cs="Calibri"/>
                  <w:b/>
                  <w:bCs/>
                  <w:color w:val="000000"/>
                  <w:sz w:val="22"/>
                  <w:szCs w:val="22"/>
                </w:rPr>
                <w:t xml:space="preserve">Naam </w:t>
              </w:r>
            </w:ins>
          </w:p>
        </w:tc>
        <w:tc>
          <w:tcPr>
            <w:tcW w:w="4320" w:type="dxa"/>
            <w:tcBorders>
              <w:top w:val="nil"/>
              <w:left w:val="nil"/>
              <w:bottom w:val="nil"/>
              <w:right w:val="nil"/>
            </w:tcBorders>
            <w:tcMar>
              <w:top w:w="0" w:type="dxa"/>
              <w:left w:w="60" w:type="dxa"/>
              <w:bottom w:w="0" w:type="dxa"/>
              <w:right w:w="60" w:type="dxa"/>
            </w:tcMar>
          </w:tcPr>
          <w:p w14:paraId="69F59A8C" w14:textId="77777777" w:rsidR="00B209BD" w:rsidRDefault="00B209BD" w:rsidP="00A7025E">
            <w:pPr>
              <w:rPr>
                <w:ins w:id="717" w:author="Arjan Kloosterboer" w:date="2017-09-21T08:10:00Z"/>
                <w:rFonts w:ascii="Calibri" w:hAnsi="Calibri" w:cs="Calibri"/>
                <w:color w:val="0F0F0F"/>
                <w:sz w:val="22"/>
                <w:szCs w:val="22"/>
              </w:rPr>
            </w:pPr>
            <w:ins w:id="718" w:author="Arjan Kloosterboer" w:date="2017-09-21T08:10:00Z">
              <w:r>
                <w:rPr>
                  <w:rFonts w:ascii="Calibri" w:hAnsi="Calibri" w:cs="Calibri"/>
                  <w:color w:val="0F0F0F"/>
                  <w:sz w:val="22"/>
                  <w:szCs w:val="22"/>
                </w:rPr>
                <w:t>Object-URI</w:t>
              </w:r>
            </w:ins>
          </w:p>
        </w:tc>
        <w:tc>
          <w:tcPr>
            <w:tcW w:w="1710" w:type="dxa"/>
            <w:tcBorders>
              <w:top w:val="nil"/>
              <w:left w:val="nil"/>
              <w:bottom w:val="nil"/>
              <w:right w:val="nil"/>
            </w:tcBorders>
            <w:tcMar>
              <w:top w:w="0" w:type="dxa"/>
              <w:left w:w="60" w:type="dxa"/>
              <w:bottom w:w="0" w:type="dxa"/>
              <w:right w:w="60" w:type="dxa"/>
            </w:tcMar>
          </w:tcPr>
          <w:p w14:paraId="0E36D71C" w14:textId="77777777" w:rsidR="00B209BD" w:rsidRDefault="00B209BD" w:rsidP="00A7025E">
            <w:pPr>
              <w:jc w:val="right"/>
              <w:rPr>
                <w:ins w:id="719" w:author="Arjan Kloosterboer" w:date="2017-09-21T08:10:00Z"/>
                <w:rFonts w:ascii="Calibri" w:hAnsi="Calibri" w:cs="Calibri"/>
                <w:color w:val="0F0F0F"/>
                <w:sz w:val="22"/>
                <w:szCs w:val="22"/>
              </w:rPr>
            </w:pPr>
            <w:ins w:id="720" w:author="Arjan Kloosterboer" w:date="2017-09-21T08:10:00Z">
              <w:r>
                <w:rPr>
                  <w:rFonts w:ascii="Calibri" w:hAnsi="Calibri" w:cs="Calibri"/>
                  <w:color w:val="0F0F0F"/>
                  <w:sz w:val="22"/>
                  <w:szCs w:val="22"/>
                </w:rPr>
                <w:t>False</w:t>
              </w:r>
            </w:ins>
          </w:p>
        </w:tc>
      </w:tr>
      <w:tr w:rsidR="00B209BD" w14:paraId="6876C9A4" w14:textId="77777777" w:rsidTr="00A7025E">
        <w:trPr>
          <w:ins w:id="721" w:author="Arjan Kloosterboer" w:date="2017-09-21T08:10:00Z"/>
        </w:trPr>
        <w:tc>
          <w:tcPr>
            <w:tcW w:w="3330" w:type="dxa"/>
            <w:gridSpan w:val="2"/>
            <w:tcBorders>
              <w:top w:val="nil"/>
              <w:left w:val="nil"/>
              <w:bottom w:val="nil"/>
              <w:right w:val="nil"/>
            </w:tcBorders>
            <w:tcMar>
              <w:top w:w="0" w:type="dxa"/>
              <w:left w:w="60" w:type="dxa"/>
              <w:bottom w:w="0" w:type="dxa"/>
              <w:right w:w="60" w:type="dxa"/>
            </w:tcMar>
          </w:tcPr>
          <w:p w14:paraId="04524C7A" w14:textId="77777777" w:rsidR="00B209BD" w:rsidRDefault="00B209BD" w:rsidP="00A7025E">
            <w:pPr>
              <w:rPr>
                <w:ins w:id="722" w:author="Arjan Kloosterboer" w:date="2017-09-21T08:10:00Z"/>
                <w:rFonts w:ascii="Calibri" w:hAnsi="Calibri" w:cs="Calibri"/>
                <w:color w:val="000000"/>
                <w:sz w:val="22"/>
                <w:szCs w:val="22"/>
              </w:rPr>
            </w:pPr>
            <w:ins w:id="723" w:author="Arjan Kloosterboer" w:date="2017-09-21T08:10:00Z">
              <w:r>
                <w:rPr>
                  <w:rFonts w:ascii="Calibri" w:hAnsi="Calibri" w:cs="Calibri"/>
                  <w:b/>
                  <w:bCs/>
                  <w:color w:val="000000"/>
                  <w:sz w:val="22"/>
                  <w:szCs w:val="22"/>
                </w:rPr>
                <w:lastRenderedPageBreak/>
                <w:t xml:space="preserve">Herkomst </w:t>
              </w:r>
            </w:ins>
          </w:p>
        </w:tc>
        <w:tc>
          <w:tcPr>
            <w:tcW w:w="6030" w:type="dxa"/>
            <w:gridSpan w:val="2"/>
            <w:tcBorders>
              <w:top w:val="nil"/>
              <w:left w:val="nil"/>
              <w:bottom w:val="nil"/>
              <w:right w:val="nil"/>
            </w:tcBorders>
            <w:tcMar>
              <w:top w:w="0" w:type="dxa"/>
              <w:left w:w="60" w:type="dxa"/>
              <w:bottom w:w="0" w:type="dxa"/>
              <w:right w:w="60" w:type="dxa"/>
            </w:tcMar>
          </w:tcPr>
          <w:p w14:paraId="644C9180" w14:textId="77777777" w:rsidR="00B209BD" w:rsidRDefault="00B209BD" w:rsidP="00A7025E">
            <w:pPr>
              <w:rPr>
                <w:ins w:id="724" w:author="Arjan Kloosterboer" w:date="2017-09-21T08:10:00Z"/>
                <w:rFonts w:ascii="Calibri" w:hAnsi="Calibri" w:cs="Calibri"/>
                <w:color w:val="0F0F0F"/>
                <w:sz w:val="22"/>
                <w:szCs w:val="22"/>
              </w:rPr>
            </w:pPr>
            <w:ins w:id="725" w:author="Arjan Kloosterboer" w:date="2017-09-21T08:10:00Z">
              <w:r>
                <w:rPr>
                  <w:rFonts w:ascii="Calibri" w:hAnsi="Calibri" w:cs="Calibri"/>
                  <w:color w:val="0F0F0F"/>
                  <w:sz w:val="22"/>
                  <w:szCs w:val="22"/>
                </w:rPr>
                <w:t>KING</w:t>
              </w:r>
            </w:ins>
          </w:p>
        </w:tc>
      </w:tr>
      <w:tr w:rsidR="00B209BD" w14:paraId="26A8A540" w14:textId="77777777" w:rsidTr="00A7025E">
        <w:trPr>
          <w:ins w:id="726" w:author="Arjan Kloosterboer" w:date="2017-09-21T08:10:00Z"/>
        </w:trPr>
        <w:tc>
          <w:tcPr>
            <w:tcW w:w="3330" w:type="dxa"/>
            <w:gridSpan w:val="2"/>
            <w:tcBorders>
              <w:top w:val="nil"/>
              <w:left w:val="nil"/>
              <w:bottom w:val="nil"/>
              <w:right w:val="nil"/>
            </w:tcBorders>
            <w:tcMar>
              <w:top w:w="0" w:type="dxa"/>
              <w:left w:w="60" w:type="dxa"/>
              <w:bottom w:w="0" w:type="dxa"/>
              <w:right w:w="60" w:type="dxa"/>
            </w:tcMar>
          </w:tcPr>
          <w:p w14:paraId="3022993B" w14:textId="77777777" w:rsidR="00B209BD" w:rsidRDefault="00B209BD" w:rsidP="00A7025E">
            <w:pPr>
              <w:rPr>
                <w:ins w:id="727" w:author="Arjan Kloosterboer" w:date="2017-09-21T08:10:00Z"/>
                <w:rFonts w:ascii="Calibri" w:hAnsi="Calibri" w:cs="Calibri"/>
                <w:color w:val="000000"/>
                <w:sz w:val="22"/>
                <w:szCs w:val="22"/>
              </w:rPr>
            </w:pPr>
            <w:ins w:id="728" w:author="Arjan Kloosterboer" w:date="2017-09-21T08:10:00Z">
              <w:r>
                <w:rPr>
                  <w:rFonts w:ascii="Calibri" w:hAnsi="Calibri" w:cs="Calibri"/>
                  <w:b/>
                  <w:bCs/>
                  <w:color w:val="000000"/>
                  <w:sz w:val="22"/>
                  <w:szCs w:val="22"/>
                </w:rPr>
                <w:t xml:space="preserve">Code </w:t>
              </w:r>
            </w:ins>
          </w:p>
        </w:tc>
        <w:tc>
          <w:tcPr>
            <w:tcW w:w="6030" w:type="dxa"/>
            <w:gridSpan w:val="2"/>
            <w:tcBorders>
              <w:top w:val="nil"/>
              <w:left w:val="nil"/>
              <w:bottom w:val="nil"/>
              <w:right w:val="nil"/>
            </w:tcBorders>
            <w:tcMar>
              <w:top w:w="0" w:type="dxa"/>
              <w:left w:w="60" w:type="dxa"/>
              <w:bottom w:w="0" w:type="dxa"/>
              <w:right w:w="60" w:type="dxa"/>
            </w:tcMar>
          </w:tcPr>
          <w:p w14:paraId="3A5D418E" w14:textId="77777777" w:rsidR="00B209BD" w:rsidRDefault="00B209BD" w:rsidP="00A7025E">
            <w:pPr>
              <w:rPr>
                <w:ins w:id="729" w:author="Arjan Kloosterboer" w:date="2017-09-21T08:10:00Z"/>
                <w:rFonts w:ascii="Calibri" w:hAnsi="Calibri" w:cs="Calibri"/>
                <w:color w:val="0F0F0F"/>
                <w:sz w:val="22"/>
                <w:szCs w:val="22"/>
              </w:rPr>
            </w:pPr>
          </w:p>
        </w:tc>
      </w:tr>
      <w:tr w:rsidR="00B209BD" w14:paraId="27EBD79A" w14:textId="77777777" w:rsidTr="00A7025E">
        <w:trPr>
          <w:ins w:id="730" w:author="Arjan Kloosterboer" w:date="2017-09-21T08:10:00Z"/>
        </w:trPr>
        <w:tc>
          <w:tcPr>
            <w:tcW w:w="3330" w:type="dxa"/>
            <w:gridSpan w:val="2"/>
            <w:tcBorders>
              <w:top w:val="nil"/>
              <w:left w:val="nil"/>
              <w:bottom w:val="nil"/>
              <w:right w:val="nil"/>
            </w:tcBorders>
            <w:tcMar>
              <w:top w:w="0" w:type="dxa"/>
              <w:left w:w="60" w:type="dxa"/>
              <w:bottom w:w="0" w:type="dxa"/>
              <w:right w:w="60" w:type="dxa"/>
            </w:tcMar>
          </w:tcPr>
          <w:p w14:paraId="2ED858B9" w14:textId="77777777" w:rsidR="00B209BD" w:rsidRDefault="00B209BD" w:rsidP="00A7025E">
            <w:pPr>
              <w:rPr>
                <w:ins w:id="731" w:author="Arjan Kloosterboer" w:date="2017-09-21T08:10:00Z"/>
                <w:rFonts w:ascii="Calibri" w:hAnsi="Calibri" w:cs="Calibri"/>
                <w:color w:val="000000"/>
                <w:sz w:val="22"/>
                <w:szCs w:val="22"/>
              </w:rPr>
            </w:pPr>
            <w:ins w:id="732" w:author="Arjan Kloosterboer" w:date="2017-09-21T08:10:00Z">
              <w:r>
                <w:rPr>
                  <w:rFonts w:ascii="Calibri" w:hAnsi="Calibri" w:cs="Calibri"/>
                  <w:b/>
                  <w:bCs/>
                  <w:color w:val="000000"/>
                  <w:sz w:val="22"/>
                  <w:szCs w:val="22"/>
                </w:rPr>
                <w:t xml:space="preserve">Definitie </w:t>
              </w:r>
            </w:ins>
          </w:p>
        </w:tc>
        <w:tc>
          <w:tcPr>
            <w:tcW w:w="6030" w:type="dxa"/>
            <w:gridSpan w:val="2"/>
            <w:tcBorders>
              <w:top w:val="nil"/>
              <w:left w:val="nil"/>
              <w:bottom w:val="nil"/>
              <w:right w:val="nil"/>
            </w:tcBorders>
            <w:tcMar>
              <w:top w:w="0" w:type="dxa"/>
              <w:left w:w="60" w:type="dxa"/>
              <w:bottom w:w="0" w:type="dxa"/>
              <w:right w:w="60" w:type="dxa"/>
            </w:tcMar>
          </w:tcPr>
          <w:p w14:paraId="3CD08E32" w14:textId="77777777" w:rsidR="00B209BD" w:rsidRDefault="00B209BD" w:rsidP="00A7025E">
            <w:pPr>
              <w:rPr>
                <w:ins w:id="733" w:author="Arjan Kloosterboer" w:date="2017-09-21T08:10:00Z"/>
                <w:rFonts w:ascii="Calibri" w:hAnsi="Calibri" w:cs="Calibri"/>
                <w:color w:val="0F0F0F"/>
                <w:sz w:val="22"/>
                <w:szCs w:val="22"/>
              </w:rPr>
            </w:pPr>
            <w:ins w:id="734" w:author="Arjan Kloosterboer" w:date="2017-09-21T08:10:00Z">
              <w:r>
                <w:rPr>
                  <w:rFonts w:ascii="Calibri" w:hAnsi="Calibri" w:cs="Calibri"/>
                  <w:color w:val="000000"/>
                  <w:sz w:val="22"/>
                  <w:szCs w:val="22"/>
                </w:rPr>
                <w:t>Benaming van de locatie op het internet waar informatie over het object beschikbaar is.</w:t>
              </w:r>
            </w:ins>
          </w:p>
        </w:tc>
      </w:tr>
      <w:tr w:rsidR="00B209BD" w14:paraId="4C6AFCFE" w14:textId="77777777" w:rsidTr="00A7025E">
        <w:trPr>
          <w:trHeight w:val="230"/>
          <w:ins w:id="735" w:author="Arjan Kloosterboer" w:date="2017-09-21T08:10:00Z"/>
        </w:trPr>
        <w:tc>
          <w:tcPr>
            <w:tcW w:w="3330" w:type="dxa"/>
            <w:gridSpan w:val="2"/>
            <w:tcBorders>
              <w:top w:val="nil"/>
              <w:left w:val="nil"/>
              <w:bottom w:val="nil"/>
              <w:right w:val="nil"/>
            </w:tcBorders>
            <w:tcMar>
              <w:top w:w="0" w:type="dxa"/>
              <w:left w:w="60" w:type="dxa"/>
              <w:bottom w:w="0" w:type="dxa"/>
              <w:right w:w="60" w:type="dxa"/>
            </w:tcMar>
          </w:tcPr>
          <w:p w14:paraId="1DBAF4B5" w14:textId="77777777" w:rsidR="00B209BD" w:rsidRDefault="00B209BD" w:rsidP="00A7025E">
            <w:pPr>
              <w:rPr>
                <w:ins w:id="736" w:author="Arjan Kloosterboer" w:date="2017-09-21T08:10:00Z"/>
                <w:rFonts w:ascii="Calibri" w:hAnsi="Calibri" w:cs="Calibri"/>
                <w:color w:val="000000"/>
                <w:sz w:val="22"/>
                <w:szCs w:val="22"/>
              </w:rPr>
            </w:pPr>
            <w:ins w:id="737" w:author="Arjan Kloosterboer" w:date="2017-09-21T08:10:00Z">
              <w:r>
                <w:rPr>
                  <w:rFonts w:ascii="Calibri" w:hAnsi="Calibri" w:cs="Calibri"/>
                  <w:b/>
                  <w:bCs/>
                  <w:color w:val="000000"/>
                  <w:sz w:val="22"/>
                  <w:szCs w:val="22"/>
                </w:rPr>
                <w:t xml:space="preserve">Herkomst definitie </w:t>
              </w:r>
            </w:ins>
          </w:p>
        </w:tc>
        <w:tc>
          <w:tcPr>
            <w:tcW w:w="6030" w:type="dxa"/>
            <w:gridSpan w:val="2"/>
            <w:tcBorders>
              <w:top w:val="nil"/>
              <w:left w:val="nil"/>
              <w:bottom w:val="nil"/>
              <w:right w:val="nil"/>
            </w:tcBorders>
            <w:tcMar>
              <w:top w:w="0" w:type="dxa"/>
              <w:left w:w="60" w:type="dxa"/>
              <w:bottom w:w="0" w:type="dxa"/>
              <w:right w:w="60" w:type="dxa"/>
            </w:tcMar>
          </w:tcPr>
          <w:p w14:paraId="284A7B5A" w14:textId="77777777" w:rsidR="00B209BD" w:rsidRDefault="00B209BD" w:rsidP="00A7025E">
            <w:pPr>
              <w:rPr>
                <w:ins w:id="738" w:author="Arjan Kloosterboer" w:date="2017-09-21T08:10:00Z"/>
                <w:rFonts w:ascii="Calibri" w:hAnsi="Calibri" w:cs="Calibri"/>
                <w:color w:val="0F0F0F"/>
                <w:sz w:val="22"/>
                <w:szCs w:val="22"/>
              </w:rPr>
            </w:pPr>
            <w:ins w:id="739" w:author="Arjan Kloosterboer" w:date="2017-09-21T08:10:00Z">
              <w:r>
                <w:rPr>
                  <w:rFonts w:ascii="Calibri" w:hAnsi="Calibri" w:cs="Calibri"/>
                  <w:color w:val="0F0F0F"/>
                  <w:sz w:val="22"/>
                  <w:szCs w:val="22"/>
                </w:rPr>
                <w:t>KING</w:t>
              </w:r>
            </w:ins>
          </w:p>
        </w:tc>
      </w:tr>
      <w:tr w:rsidR="00B209BD" w14:paraId="7486A828" w14:textId="77777777" w:rsidTr="00A7025E">
        <w:trPr>
          <w:ins w:id="740" w:author="Arjan Kloosterboer" w:date="2017-09-21T08:10:00Z"/>
        </w:trPr>
        <w:tc>
          <w:tcPr>
            <w:tcW w:w="3330" w:type="dxa"/>
            <w:gridSpan w:val="2"/>
            <w:tcBorders>
              <w:top w:val="nil"/>
              <w:left w:val="nil"/>
              <w:bottom w:val="nil"/>
              <w:right w:val="nil"/>
            </w:tcBorders>
            <w:tcMar>
              <w:top w:w="0" w:type="dxa"/>
              <w:left w:w="60" w:type="dxa"/>
              <w:bottom w:w="0" w:type="dxa"/>
              <w:right w:w="60" w:type="dxa"/>
            </w:tcMar>
          </w:tcPr>
          <w:p w14:paraId="3F78792F" w14:textId="77777777" w:rsidR="00B209BD" w:rsidRDefault="00B209BD" w:rsidP="00A7025E">
            <w:pPr>
              <w:rPr>
                <w:ins w:id="741" w:author="Arjan Kloosterboer" w:date="2017-09-21T08:10:00Z"/>
                <w:rFonts w:ascii="Calibri" w:hAnsi="Calibri" w:cs="Calibri"/>
                <w:color w:val="000000"/>
                <w:sz w:val="22"/>
                <w:szCs w:val="22"/>
              </w:rPr>
            </w:pPr>
            <w:ins w:id="742" w:author="Arjan Kloosterboer" w:date="2017-09-21T08:10:00Z">
              <w:r>
                <w:rPr>
                  <w:rFonts w:ascii="Calibri" w:hAnsi="Calibri" w:cs="Calibri"/>
                  <w:b/>
                  <w:bCs/>
                  <w:color w:val="000000"/>
                  <w:sz w:val="22"/>
                  <w:szCs w:val="22"/>
                </w:rPr>
                <w:t xml:space="preserve">Datum opname </w:t>
              </w:r>
            </w:ins>
          </w:p>
        </w:tc>
        <w:tc>
          <w:tcPr>
            <w:tcW w:w="6030" w:type="dxa"/>
            <w:gridSpan w:val="2"/>
            <w:tcBorders>
              <w:top w:val="nil"/>
              <w:left w:val="nil"/>
              <w:bottom w:val="nil"/>
              <w:right w:val="nil"/>
            </w:tcBorders>
            <w:tcMar>
              <w:top w:w="0" w:type="dxa"/>
              <w:left w:w="60" w:type="dxa"/>
              <w:bottom w:w="0" w:type="dxa"/>
              <w:right w:w="60" w:type="dxa"/>
            </w:tcMar>
          </w:tcPr>
          <w:p w14:paraId="0BCDE2E8" w14:textId="77777777" w:rsidR="00B209BD" w:rsidRDefault="00B209BD" w:rsidP="00A7025E">
            <w:pPr>
              <w:rPr>
                <w:ins w:id="743" w:author="Arjan Kloosterboer" w:date="2017-09-21T08:10:00Z"/>
                <w:rFonts w:ascii="Calibri" w:hAnsi="Calibri" w:cs="Calibri"/>
                <w:color w:val="0F0F0F"/>
                <w:sz w:val="22"/>
                <w:szCs w:val="22"/>
              </w:rPr>
            </w:pPr>
            <w:ins w:id="744" w:author="Arjan Kloosterboer" w:date="2017-09-21T08:10:00Z">
              <w:r>
                <w:rPr>
                  <w:rFonts w:ascii="Calibri" w:hAnsi="Calibri" w:cs="Calibri"/>
                  <w:color w:val="0F0F0F"/>
                  <w:sz w:val="22"/>
                  <w:szCs w:val="22"/>
                </w:rPr>
                <w:t>15-3-2017</w:t>
              </w:r>
            </w:ins>
          </w:p>
        </w:tc>
      </w:tr>
      <w:tr w:rsidR="00B209BD" w14:paraId="53B830F6" w14:textId="77777777" w:rsidTr="00A7025E">
        <w:trPr>
          <w:ins w:id="745" w:author="Arjan Kloosterboer" w:date="2017-09-21T08:10:00Z"/>
        </w:trPr>
        <w:tc>
          <w:tcPr>
            <w:tcW w:w="3330" w:type="dxa"/>
            <w:gridSpan w:val="2"/>
            <w:tcBorders>
              <w:top w:val="nil"/>
              <w:left w:val="nil"/>
              <w:bottom w:val="nil"/>
              <w:right w:val="nil"/>
            </w:tcBorders>
            <w:tcMar>
              <w:top w:w="0" w:type="dxa"/>
              <w:left w:w="60" w:type="dxa"/>
              <w:bottom w:w="0" w:type="dxa"/>
              <w:right w:w="60" w:type="dxa"/>
            </w:tcMar>
          </w:tcPr>
          <w:p w14:paraId="6CEE0A7A" w14:textId="77777777" w:rsidR="00B209BD" w:rsidRDefault="00B209BD" w:rsidP="00A7025E">
            <w:pPr>
              <w:rPr>
                <w:ins w:id="746" w:author="Arjan Kloosterboer" w:date="2017-09-21T08:10:00Z"/>
                <w:rFonts w:ascii="Calibri" w:hAnsi="Calibri" w:cs="Calibri"/>
                <w:color w:val="000000"/>
                <w:sz w:val="22"/>
                <w:szCs w:val="22"/>
              </w:rPr>
            </w:pPr>
            <w:ins w:id="747" w:author="Arjan Kloosterboer" w:date="2017-09-21T08:10:00Z">
              <w:r>
                <w:rPr>
                  <w:rFonts w:ascii="Calibri" w:hAnsi="Calibri" w:cs="Calibri"/>
                  <w:b/>
                  <w:bCs/>
                  <w:color w:val="000000"/>
                  <w:sz w:val="22"/>
                  <w:szCs w:val="22"/>
                </w:rPr>
                <w:t xml:space="preserve">Formaat </w:t>
              </w:r>
            </w:ins>
          </w:p>
        </w:tc>
        <w:tc>
          <w:tcPr>
            <w:tcW w:w="6030" w:type="dxa"/>
            <w:gridSpan w:val="2"/>
            <w:tcBorders>
              <w:top w:val="nil"/>
              <w:left w:val="nil"/>
              <w:bottom w:val="nil"/>
              <w:right w:val="nil"/>
            </w:tcBorders>
            <w:tcMar>
              <w:top w:w="0" w:type="dxa"/>
              <w:left w:w="60" w:type="dxa"/>
              <w:bottom w:w="0" w:type="dxa"/>
              <w:right w:w="60" w:type="dxa"/>
            </w:tcMar>
          </w:tcPr>
          <w:p w14:paraId="0314E595" w14:textId="77777777" w:rsidR="00B209BD" w:rsidRDefault="00B209BD" w:rsidP="00A7025E">
            <w:pPr>
              <w:rPr>
                <w:ins w:id="748" w:author="Arjan Kloosterboer" w:date="2017-09-21T08:10:00Z"/>
                <w:rFonts w:ascii="Calibri" w:hAnsi="Calibri" w:cs="Calibri"/>
                <w:color w:val="0F0F0F"/>
                <w:sz w:val="22"/>
                <w:szCs w:val="22"/>
              </w:rPr>
            </w:pPr>
            <w:ins w:id="749" w:author="Arjan Kloosterboer" w:date="2017-09-21T08:10:00Z">
              <w:r>
                <w:rPr>
                  <w:rFonts w:ascii="Calibri" w:hAnsi="Calibri" w:cs="Calibri"/>
                  <w:color w:val="0F0F0F"/>
                  <w:sz w:val="22"/>
                  <w:szCs w:val="22"/>
                </w:rPr>
                <w:t>URI</w:t>
              </w:r>
            </w:ins>
          </w:p>
        </w:tc>
      </w:tr>
      <w:tr w:rsidR="00B209BD" w14:paraId="03CAF23F" w14:textId="77777777" w:rsidTr="00A7025E">
        <w:trPr>
          <w:trHeight w:val="230"/>
          <w:ins w:id="750" w:author="Arjan Kloosterboer" w:date="2017-09-21T08:10:00Z"/>
        </w:trPr>
        <w:tc>
          <w:tcPr>
            <w:tcW w:w="3330" w:type="dxa"/>
            <w:gridSpan w:val="2"/>
            <w:tcBorders>
              <w:top w:val="nil"/>
              <w:left w:val="nil"/>
              <w:bottom w:val="nil"/>
              <w:right w:val="nil"/>
            </w:tcBorders>
            <w:tcMar>
              <w:top w:w="0" w:type="dxa"/>
              <w:left w:w="60" w:type="dxa"/>
              <w:bottom w:w="0" w:type="dxa"/>
              <w:right w:w="60" w:type="dxa"/>
            </w:tcMar>
          </w:tcPr>
          <w:p w14:paraId="5C3B312C" w14:textId="77777777" w:rsidR="00B209BD" w:rsidRDefault="00B209BD" w:rsidP="00A7025E">
            <w:pPr>
              <w:rPr>
                <w:ins w:id="751" w:author="Arjan Kloosterboer" w:date="2017-09-21T08:10:00Z"/>
                <w:rFonts w:ascii="Calibri" w:hAnsi="Calibri" w:cs="Calibri"/>
                <w:color w:val="000000"/>
                <w:sz w:val="22"/>
                <w:szCs w:val="22"/>
              </w:rPr>
            </w:pPr>
            <w:ins w:id="752" w:author="Arjan Kloosterboer" w:date="2017-09-21T08:10:00Z">
              <w:r>
                <w:rPr>
                  <w:rFonts w:ascii="Calibri" w:hAnsi="Calibri" w:cs="Calibri"/>
                  <w:b/>
                  <w:bCs/>
                  <w:color w:val="000000"/>
                  <w:sz w:val="22"/>
                  <w:szCs w:val="22"/>
                </w:rPr>
                <w:t>Waardenverzameling</w:t>
              </w:r>
            </w:ins>
          </w:p>
        </w:tc>
        <w:tc>
          <w:tcPr>
            <w:tcW w:w="6030" w:type="dxa"/>
            <w:gridSpan w:val="2"/>
            <w:tcBorders>
              <w:top w:val="nil"/>
              <w:left w:val="nil"/>
              <w:bottom w:val="nil"/>
              <w:right w:val="nil"/>
            </w:tcBorders>
            <w:tcMar>
              <w:top w:w="0" w:type="dxa"/>
              <w:left w:w="60" w:type="dxa"/>
              <w:bottom w:w="0" w:type="dxa"/>
              <w:right w:w="60" w:type="dxa"/>
            </w:tcMar>
          </w:tcPr>
          <w:p w14:paraId="65DA53BA" w14:textId="77777777" w:rsidR="00B209BD" w:rsidRDefault="00B209BD" w:rsidP="00A7025E">
            <w:pPr>
              <w:rPr>
                <w:ins w:id="753" w:author="Arjan Kloosterboer" w:date="2017-09-21T08:10:00Z"/>
                <w:rFonts w:ascii="Calibri" w:hAnsi="Calibri" w:cs="Calibri"/>
                <w:color w:val="0F0F0F"/>
                <w:sz w:val="22"/>
                <w:szCs w:val="22"/>
              </w:rPr>
            </w:pPr>
          </w:p>
        </w:tc>
      </w:tr>
      <w:tr w:rsidR="00B209BD" w14:paraId="5BF335E8" w14:textId="77777777" w:rsidTr="00A7025E">
        <w:trPr>
          <w:trHeight w:val="215"/>
          <w:ins w:id="754" w:author="Arjan Kloosterboer" w:date="2017-09-21T08:10:00Z"/>
        </w:trPr>
        <w:tc>
          <w:tcPr>
            <w:tcW w:w="3330" w:type="dxa"/>
            <w:gridSpan w:val="2"/>
            <w:tcBorders>
              <w:top w:val="nil"/>
              <w:left w:val="nil"/>
              <w:bottom w:val="nil"/>
              <w:right w:val="nil"/>
            </w:tcBorders>
            <w:tcMar>
              <w:top w:w="0" w:type="dxa"/>
              <w:left w:w="60" w:type="dxa"/>
              <w:bottom w:w="0" w:type="dxa"/>
              <w:right w:w="60" w:type="dxa"/>
            </w:tcMar>
          </w:tcPr>
          <w:p w14:paraId="1BBC0F0A" w14:textId="77777777" w:rsidR="00B209BD" w:rsidRDefault="00B209BD" w:rsidP="00A7025E">
            <w:pPr>
              <w:rPr>
                <w:ins w:id="755" w:author="Arjan Kloosterboer" w:date="2017-09-21T08:10:00Z"/>
                <w:rFonts w:ascii="Calibri" w:hAnsi="Calibri" w:cs="Calibri"/>
                <w:color w:val="000000"/>
                <w:sz w:val="22"/>
                <w:szCs w:val="22"/>
              </w:rPr>
            </w:pPr>
            <w:ins w:id="756" w:author="Arjan Kloosterboer" w:date="2017-09-21T08:10:00Z">
              <w:r>
                <w:rPr>
                  <w:rFonts w:ascii="Calibri" w:hAnsi="Calibri" w:cs="Calibri"/>
                  <w:b/>
                  <w:bCs/>
                  <w:color w:val="000000"/>
                  <w:sz w:val="22"/>
                  <w:szCs w:val="22"/>
                </w:rPr>
                <w:t>Indicatie materiële historie</w:t>
              </w:r>
            </w:ins>
          </w:p>
        </w:tc>
        <w:tc>
          <w:tcPr>
            <w:tcW w:w="6030" w:type="dxa"/>
            <w:gridSpan w:val="2"/>
            <w:tcBorders>
              <w:top w:val="nil"/>
              <w:left w:val="nil"/>
              <w:bottom w:val="nil"/>
              <w:right w:val="nil"/>
            </w:tcBorders>
            <w:tcMar>
              <w:top w:w="0" w:type="dxa"/>
              <w:left w:w="60" w:type="dxa"/>
              <w:bottom w:w="0" w:type="dxa"/>
              <w:right w:w="60" w:type="dxa"/>
            </w:tcMar>
          </w:tcPr>
          <w:p w14:paraId="1899B64C" w14:textId="77777777" w:rsidR="00B209BD" w:rsidRDefault="00B209BD" w:rsidP="00A7025E">
            <w:pPr>
              <w:rPr>
                <w:ins w:id="757" w:author="Arjan Kloosterboer" w:date="2017-09-21T08:10:00Z"/>
                <w:rFonts w:ascii="Calibri" w:hAnsi="Calibri" w:cs="Calibri"/>
                <w:color w:val="0F0F0F"/>
                <w:sz w:val="22"/>
                <w:szCs w:val="22"/>
              </w:rPr>
            </w:pPr>
            <w:ins w:id="758" w:author="Arjan Kloosterboer" w:date="2017-09-21T08:10:00Z">
              <w:r>
                <w:rPr>
                  <w:rFonts w:ascii="Calibri" w:hAnsi="Calibri" w:cs="Calibri"/>
                  <w:color w:val="0F0F0F"/>
                  <w:sz w:val="22"/>
                  <w:szCs w:val="22"/>
                </w:rPr>
                <w:t>Nee</w:t>
              </w:r>
            </w:ins>
          </w:p>
        </w:tc>
      </w:tr>
      <w:tr w:rsidR="00B209BD" w14:paraId="10CFE743" w14:textId="77777777" w:rsidTr="00A7025E">
        <w:trPr>
          <w:trHeight w:val="230"/>
          <w:ins w:id="759" w:author="Arjan Kloosterboer" w:date="2017-09-21T08:10:00Z"/>
        </w:trPr>
        <w:tc>
          <w:tcPr>
            <w:tcW w:w="3330" w:type="dxa"/>
            <w:gridSpan w:val="2"/>
            <w:tcBorders>
              <w:top w:val="nil"/>
              <w:left w:val="nil"/>
              <w:bottom w:val="nil"/>
              <w:right w:val="nil"/>
            </w:tcBorders>
            <w:tcMar>
              <w:top w:w="0" w:type="dxa"/>
              <w:left w:w="60" w:type="dxa"/>
              <w:bottom w:w="0" w:type="dxa"/>
              <w:right w:w="60" w:type="dxa"/>
            </w:tcMar>
          </w:tcPr>
          <w:p w14:paraId="1C67FD3E" w14:textId="77777777" w:rsidR="00B209BD" w:rsidRDefault="00B209BD" w:rsidP="00A7025E">
            <w:pPr>
              <w:rPr>
                <w:ins w:id="760" w:author="Arjan Kloosterboer" w:date="2017-09-21T08:10:00Z"/>
                <w:rFonts w:ascii="Calibri" w:hAnsi="Calibri" w:cs="Calibri"/>
                <w:color w:val="000000"/>
                <w:sz w:val="22"/>
                <w:szCs w:val="22"/>
              </w:rPr>
            </w:pPr>
            <w:ins w:id="761" w:author="Arjan Kloosterboer" w:date="2017-09-21T08:10:00Z">
              <w:r>
                <w:rPr>
                  <w:rFonts w:ascii="Calibri" w:hAnsi="Calibri" w:cs="Calibri"/>
                  <w:b/>
                  <w:bCs/>
                  <w:color w:val="000000"/>
                  <w:sz w:val="22"/>
                  <w:szCs w:val="22"/>
                </w:rPr>
                <w:t>Indicatie formele historie</w:t>
              </w:r>
            </w:ins>
          </w:p>
        </w:tc>
        <w:tc>
          <w:tcPr>
            <w:tcW w:w="6030" w:type="dxa"/>
            <w:gridSpan w:val="2"/>
            <w:tcBorders>
              <w:top w:val="nil"/>
              <w:left w:val="nil"/>
              <w:bottom w:val="nil"/>
              <w:right w:val="nil"/>
            </w:tcBorders>
            <w:tcMar>
              <w:top w:w="0" w:type="dxa"/>
              <w:left w:w="60" w:type="dxa"/>
              <w:bottom w:w="0" w:type="dxa"/>
              <w:right w:w="60" w:type="dxa"/>
            </w:tcMar>
          </w:tcPr>
          <w:p w14:paraId="5C6B05F1" w14:textId="77777777" w:rsidR="00B209BD" w:rsidRDefault="00B209BD" w:rsidP="00A7025E">
            <w:pPr>
              <w:rPr>
                <w:ins w:id="762" w:author="Arjan Kloosterboer" w:date="2017-09-21T08:10:00Z"/>
                <w:rFonts w:ascii="Calibri" w:hAnsi="Calibri" w:cs="Calibri"/>
                <w:color w:val="0F0F0F"/>
                <w:sz w:val="22"/>
                <w:szCs w:val="22"/>
              </w:rPr>
            </w:pPr>
            <w:ins w:id="763" w:author="Arjan Kloosterboer" w:date="2017-09-21T08:10:00Z">
              <w:r>
                <w:rPr>
                  <w:rFonts w:ascii="Calibri" w:hAnsi="Calibri" w:cs="Calibri"/>
                  <w:color w:val="0F0F0F"/>
                  <w:sz w:val="22"/>
                  <w:szCs w:val="22"/>
                </w:rPr>
                <w:t>Nee</w:t>
              </w:r>
            </w:ins>
          </w:p>
        </w:tc>
      </w:tr>
      <w:tr w:rsidR="00B209BD" w14:paraId="28075918" w14:textId="77777777" w:rsidTr="00A7025E">
        <w:trPr>
          <w:trHeight w:val="230"/>
          <w:ins w:id="764" w:author="Arjan Kloosterboer" w:date="2017-09-21T08:10:00Z"/>
        </w:trPr>
        <w:tc>
          <w:tcPr>
            <w:tcW w:w="3330" w:type="dxa"/>
            <w:gridSpan w:val="2"/>
            <w:tcBorders>
              <w:top w:val="nil"/>
              <w:left w:val="nil"/>
              <w:bottom w:val="nil"/>
              <w:right w:val="nil"/>
            </w:tcBorders>
            <w:tcMar>
              <w:top w:w="0" w:type="dxa"/>
              <w:left w:w="60" w:type="dxa"/>
              <w:bottom w:w="0" w:type="dxa"/>
              <w:right w:w="60" w:type="dxa"/>
            </w:tcMar>
          </w:tcPr>
          <w:p w14:paraId="12E7C0B9" w14:textId="77777777" w:rsidR="00B209BD" w:rsidRDefault="00B209BD" w:rsidP="00A7025E">
            <w:pPr>
              <w:rPr>
                <w:ins w:id="765" w:author="Arjan Kloosterboer" w:date="2017-09-21T08:10:00Z"/>
                <w:rFonts w:ascii="Calibri" w:hAnsi="Calibri" w:cs="Calibri"/>
                <w:color w:val="000000"/>
                <w:sz w:val="22"/>
                <w:szCs w:val="22"/>
              </w:rPr>
            </w:pPr>
            <w:ins w:id="766" w:author="Arjan Kloosterboer" w:date="2017-09-21T08:10:00Z">
              <w:r>
                <w:rPr>
                  <w:rFonts w:ascii="Calibri" w:hAnsi="Calibri" w:cs="Calibri"/>
                  <w:b/>
                  <w:bCs/>
                  <w:color w:val="000000"/>
                  <w:sz w:val="22"/>
                  <w:szCs w:val="22"/>
                </w:rPr>
                <w:t>Indicatie in onderzoek</w:t>
              </w:r>
            </w:ins>
          </w:p>
        </w:tc>
        <w:tc>
          <w:tcPr>
            <w:tcW w:w="6030" w:type="dxa"/>
            <w:gridSpan w:val="2"/>
            <w:tcBorders>
              <w:top w:val="nil"/>
              <w:left w:val="nil"/>
              <w:bottom w:val="nil"/>
              <w:right w:val="nil"/>
            </w:tcBorders>
            <w:tcMar>
              <w:top w:w="0" w:type="dxa"/>
              <w:left w:w="60" w:type="dxa"/>
              <w:bottom w:w="0" w:type="dxa"/>
              <w:right w:w="60" w:type="dxa"/>
            </w:tcMar>
          </w:tcPr>
          <w:p w14:paraId="5FD92257" w14:textId="77777777" w:rsidR="00B209BD" w:rsidRDefault="00B209BD" w:rsidP="00A7025E">
            <w:pPr>
              <w:rPr>
                <w:ins w:id="767" w:author="Arjan Kloosterboer" w:date="2017-09-21T08:10:00Z"/>
                <w:rFonts w:ascii="Calibri" w:hAnsi="Calibri" w:cs="Calibri"/>
                <w:color w:val="0F0F0F"/>
                <w:sz w:val="22"/>
                <w:szCs w:val="22"/>
              </w:rPr>
            </w:pPr>
            <w:ins w:id="768" w:author="Arjan Kloosterboer" w:date="2017-09-21T08:10:00Z">
              <w:r>
                <w:rPr>
                  <w:rFonts w:ascii="Calibri" w:hAnsi="Calibri" w:cs="Calibri"/>
                  <w:color w:val="0F0F0F"/>
                  <w:sz w:val="22"/>
                  <w:szCs w:val="22"/>
                </w:rPr>
                <w:t>Nee</w:t>
              </w:r>
            </w:ins>
          </w:p>
        </w:tc>
      </w:tr>
      <w:tr w:rsidR="00B209BD" w14:paraId="044819A7" w14:textId="77777777" w:rsidTr="00A7025E">
        <w:trPr>
          <w:ins w:id="769" w:author="Arjan Kloosterboer" w:date="2017-09-21T08:10:00Z"/>
        </w:trPr>
        <w:tc>
          <w:tcPr>
            <w:tcW w:w="3330" w:type="dxa"/>
            <w:gridSpan w:val="2"/>
            <w:tcBorders>
              <w:top w:val="nil"/>
              <w:left w:val="nil"/>
              <w:bottom w:val="nil"/>
              <w:right w:val="nil"/>
            </w:tcBorders>
            <w:tcMar>
              <w:top w:w="0" w:type="dxa"/>
              <w:left w:w="60" w:type="dxa"/>
              <w:bottom w:w="0" w:type="dxa"/>
              <w:right w:w="60" w:type="dxa"/>
            </w:tcMar>
          </w:tcPr>
          <w:p w14:paraId="3CF1C05D" w14:textId="77777777" w:rsidR="00B209BD" w:rsidRDefault="00B209BD" w:rsidP="00A7025E">
            <w:pPr>
              <w:rPr>
                <w:ins w:id="770" w:author="Arjan Kloosterboer" w:date="2017-09-21T08:10:00Z"/>
                <w:rFonts w:ascii="Calibri" w:hAnsi="Calibri" w:cs="Calibri"/>
                <w:color w:val="000000"/>
                <w:sz w:val="22"/>
                <w:szCs w:val="22"/>
              </w:rPr>
            </w:pPr>
            <w:ins w:id="771" w:author="Arjan Kloosterboer" w:date="2017-09-21T08:10:00Z">
              <w:r>
                <w:rPr>
                  <w:rFonts w:ascii="Calibri" w:hAnsi="Calibri" w:cs="Calibri"/>
                  <w:b/>
                  <w:bCs/>
                  <w:color w:val="000000"/>
                  <w:sz w:val="22"/>
                  <w:szCs w:val="22"/>
                </w:rPr>
                <w:t>Aanduiding strijdigheid/nietigheid</w:t>
              </w:r>
            </w:ins>
          </w:p>
        </w:tc>
        <w:tc>
          <w:tcPr>
            <w:tcW w:w="6030" w:type="dxa"/>
            <w:gridSpan w:val="2"/>
            <w:tcBorders>
              <w:top w:val="nil"/>
              <w:left w:val="nil"/>
              <w:bottom w:val="nil"/>
              <w:right w:val="nil"/>
            </w:tcBorders>
            <w:tcMar>
              <w:top w:w="0" w:type="dxa"/>
              <w:left w:w="60" w:type="dxa"/>
              <w:bottom w:w="0" w:type="dxa"/>
              <w:right w:w="60" w:type="dxa"/>
            </w:tcMar>
          </w:tcPr>
          <w:p w14:paraId="216D970A" w14:textId="77777777" w:rsidR="00B209BD" w:rsidRDefault="00B209BD" w:rsidP="00A7025E">
            <w:pPr>
              <w:rPr>
                <w:ins w:id="772" w:author="Arjan Kloosterboer" w:date="2017-09-21T08:10:00Z"/>
                <w:rFonts w:ascii="Calibri" w:hAnsi="Calibri" w:cs="Calibri"/>
                <w:color w:val="0F0F0F"/>
                <w:sz w:val="22"/>
                <w:szCs w:val="22"/>
              </w:rPr>
            </w:pPr>
            <w:ins w:id="773" w:author="Arjan Kloosterboer" w:date="2017-09-21T08:10:00Z">
              <w:r>
                <w:rPr>
                  <w:rFonts w:ascii="Calibri" w:hAnsi="Calibri" w:cs="Calibri"/>
                  <w:color w:val="0F0F0F"/>
                  <w:sz w:val="22"/>
                  <w:szCs w:val="22"/>
                </w:rPr>
                <w:t>Nee</w:t>
              </w:r>
            </w:ins>
          </w:p>
        </w:tc>
      </w:tr>
      <w:tr w:rsidR="00B209BD" w14:paraId="2397A160" w14:textId="77777777" w:rsidTr="00A7025E">
        <w:trPr>
          <w:trHeight w:val="230"/>
          <w:ins w:id="774" w:author="Arjan Kloosterboer" w:date="2017-09-21T08:10:00Z"/>
        </w:trPr>
        <w:tc>
          <w:tcPr>
            <w:tcW w:w="3330" w:type="dxa"/>
            <w:gridSpan w:val="2"/>
            <w:tcBorders>
              <w:top w:val="nil"/>
              <w:left w:val="nil"/>
              <w:bottom w:val="nil"/>
              <w:right w:val="nil"/>
            </w:tcBorders>
            <w:tcMar>
              <w:top w:w="0" w:type="dxa"/>
              <w:left w:w="60" w:type="dxa"/>
              <w:bottom w:w="0" w:type="dxa"/>
              <w:right w:w="60" w:type="dxa"/>
            </w:tcMar>
          </w:tcPr>
          <w:p w14:paraId="5D0CC5ED" w14:textId="77777777" w:rsidR="00B209BD" w:rsidRDefault="00B209BD" w:rsidP="00A7025E">
            <w:pPr>
              <w:rPr>
                <w:ins w:id="775" w:author="Arjan Kloosterboer" w:date="2017-09-21T08:10:00Z"/>
                <w:rFonts w:ascii="Calibri" w:hAnsi="Calibri" w:cs="Calibri"/>
                <w:color w:val="000000"/>
                <w:sz w:val="22"/>
                <w:szCs w:val="22"/>
              </w:rPr>
            </w:pPr>
            <w:ins w:id="776" w:author="Arjan Kloosterboer" w:date="2017-09-21T08:10:00Z">
              <w:r>
                <w:rPr>
                  <w:rFonts w:ascii="Calibri" w:hAnsi="Calibri" w:cs="Calibri"/>
                  <w:b/>
                  <w:bCs/>
                  <w:color w:val="000000"/>
                  <w:sz w:val="22"/>
                  <w:szCs w:val="22"/>
                </w:rPr>
                <w:t>Kardinaliteit</w:t>
              </w:r>
            </w:ins>
          </w:p>
        </w:tc>
        <w:tc>
          <w:tcPr>
            <w:tcW w:w="6030" w:type="dxa"/>
            <w:gridSpan w:val="2"/>
            <w:tcBorders>
              <w:top w:val="nil"/>
              <w:left w:val="nil"/>
              <w:bottom w:val="nil"/>
              <w:right w:val="nil"/>
            </w:tcBorders>
            <w:tcMar>
              <w:top w:w="0" w:type="dxa"/>
              <w:left w:w="60" w:type="dxa"/>
              <w:bottom w:w="0" w:type="dxa"/>
              <w:right w:w="60" w:type="dxa"/>
            </w:tcMar>
          </w:tcPr>
          <w:p w14:paraId="4E120005" w14:textId="48B9769C" w:rsidR="00B209BD" w:rsidRDefault="00B209BD" w:rsidP="00A7025E">
            <w:pPr>
              <w:rPr>
                <w:ins w:id="777" w:author="Arjan Kloosterboer" w:date="2017-09-21T08:10:00Z"/>
                <w:rFonts w:ascii="Calibri" w:hAnsi="Calibri" w:cs="Calibri"/>
                <w:color w:val="0F0F0F"/>
                <w:sz w:val="22"/>
                <w:szCs w:val="22"/>
              </w:rPr>
            </w:pPr>
            <w:ins w:id="778" w:author="Arjan Kloosterboer" w:date="2017-09-21T08:10:00Z">
              <w:r>
                <w:rPr>
                  <w:rFonts w:ascii="Calibri" w:hAnsi="Calibri" w:cs="Calibri"/>
                  <w:color w:val="0F0F0F"/>
                  <w:sz w:val="22"/>
                  <w:szCs w:val="22"/>
                </w:rPr>
                <w:t xml:space="preserve">0 </w:t>
              </w:r>
            </w:ins>
            <w:r w:rsidR="005E3E08">
              <w:rPr>
                <w:rFonts w:ascii="Calibri" w:hAnsi="Calibri" w:cs="Calibri"/>
                <w:color w:val="0F0F0F"/>
                <w:sz w:val="22"/>
                <w:szCs w:val="22"/>
              </w:rPr>
              <w:t>–</w:t>
            </w:r>
            <w:ins w:id="779" w:author="Arjan Kloosterboer" w:date="2017-09-21T08:10:00Z">
              <w:r>
                <w:rPr>
                  <w:rFonts w:ascii="Calibri" w:hAnsi="Calibri" w:cs="Calibri"/>
                  <w:color w:val="0F0F0F"/>
                  <w:sz w:val="22"/>
                  <w:szCs w:val="22"/>
                </w:rPr>
                <w:t xml:space="preserve"> 1</w:t>
              </w:r>
            </w:ins>
          </w:p>
        </w:tc>
      </w:tr>
      <w:tr w:rsidR="00B209BD" w14:paraId="515AC0C4" w14:textId="77777777" w:rsidTr="00A7025E">
        <w:trPr>
          <w:trHeight w:val="230"/>
          <w:ins w:id="780" w:author="Arjan Kloosterboer" w:date="2017-09-21T08:10:00Z"/>
        </w:trPr>
        <w:tc>
          <w:tcPr>
            <w:tcW w:w="3330" w:type="dxa"/>
            <w:gridSpan w:val="2"/>
            <w:tcBorders>
              <w:top w:val="nil"/>
              <w:left w:val="nil"/>
              <w:bottom w:val="nil"/>
              <w:right w:val="nil"/>
            </w:tcBorders>
            <w:tcMar>
              <w:top w:w="0" w:type="dxa"/>
              <w:left w:w="60" w:type="dxa"/>
              <w:bottom w:w="0" w:type="dxa"/>
              <w:right w:w="60" w:type="dxa"/>
            </w:tcMar>
          </w:tcPr>
          <w:p w14:paraId="0B16A663" w14:textId="77777777" w:rsidR="00B209BD" w:rsidRDefault="00B209BD" w:rsidP="00A7025E">
            <w:pPr>
              <w:rPr>
                <w:ins w:id="781" w:author="Arjan Kloosterboer" w:date="2017-09-21T08:10:00Z"/>
                <w:rFonts w:ascii="Calibri" w:hAnsi="Calibri" w:cs="Calibri"/>
                <w:color w:val="000000"/>
                <w:sz w:val="22"/>
                <w:szCs w:val="22"/>
              </w:rPr>
            </w:pPr>
            <w:ins w:id="782" w:author="Arjan Kloosterboer" w:date="2017-09-21T08:10:00Z">
              <w:r>
                <w:rPr>
                  <w:rFonts w:ascii="Calibri" w:hAnsi="Calibri" w:cs="Calibri"/>
                  <w:b/>
                  <w:bCs/>
                  <w:color w:val="000000"/>
                  <w:sz w:val="22"/>
                  <w:szCs w:val="22"/>
                </w:rPr>
                <w:t>Indicatie authentiek</w:t>
              </w:r>
            </w:ins>
          </w:p>
        </w:tc>
        <w:tc>
          <w:tcPr>
            <w:tcW w:w="6030" w:type="dxa"/>
            <w:gridSpan w:val="2"/>
            <w:tcBorders>
              <w:top w:val="nil"/>
              <w:left w:val="nil"/>
              <w:bottom w:val="nil"/>
              <w:right w:val="nil"/>
            </w:tcBorders>
            <w:tcMar>
              <w:top w:w="0" w:type="dxa"/>
              <w:left w:w="60" w:type="dxa"/>
              <w:bottom w:w="0" w:type="dxa"/>
              <w:right w:w="60" w:type="dxa"/>
            </w:tcMar>
          </w:tcPr>
          <w:p w14:paraId="7EF9D484" w14:textId="77777777" w:rsidR="00B209BD" w:rsidRDefault="00B209BD" w:rsidP="00A7025E">
            <w:pPr>
              <w:rPr>
                <w:ins w:id="783" w:author="Arjan Kloosterboer" w:date="2017-09-21T08:10:00Z"/>
                <w:rFonts w:ascii="Calibri" w:hAnsi="Calibri" w:cs="Calibri"/>
                <w:color w:val="0F0F0F"/>
                <w:sz w:val="22"/>
                <w:szCs w:val="22"/>
              </w:rPr>
            </w:pPr>
            <w:ins w:id="784" w:author="Arjan Kloosterboer" w:date="2017-09-21T08:10:00Z">
              <w:r>
                <w:rPr>
                  <w:rFonts w:ascii="Calibri" w:hAnsi="Calibri" w:cs="Calibri"/>
                  <w:color w:val="0F0F0F"/>
                  <w:sz w:val="22"/>
                  <w:szCs w:val="22"/>
                </w:rPr>
                <w:t>Gemeentelijk kerngegeven</w:t>
              </w:r>
            </w:ins>
          </w:p>
        </w:tc>
      </w:tr>
      <w:tr w:rsidR="00B209BD" w14:paraId="7A614373" w14:textId="77777777" w:rsidTr="00A7025E">
        <w:trPr>
          <w:trHeight w:val="230"/>
          <w:ins w:id="785" w:author="Arjan Kloosterboer" w:date="2017-09-21T08:10:00Z"/>
        </w:trPr>
        <w:tc>
          <w:tcPr>
            <w:tcW w:w="3330" w:type="dxa"/>
            <w:gridSpan w:val="2"/>
            <w:tcBorders>
              <w:top w:val="nil"/>
              <w:left w:val="nil"/>
              <w:bottom w:val="nil"/>
              <w:right w:val="nil"/>
            </w:tcBorders>
            <w:tcMar>
              <w:top w:w="0" w:type="dxa"/>
              <w:left w:w="60" w:type="dxa"/>
              <w:bottom w:w="0" w:type="dxa"/>
              <w:right w:w="60" w:type="dxa"/>
            </w:tcMar>
          </w:tcPr>
          <w:p w14:paraId="21A1FFF0" w14:textId="77777777" w:rsidR="00B209BD" w:rsidRDefault="00B209BD" w:rsidP="00A7025E">
            <w:pPr>
              <w:rPr>
                <w:ins w:id="786" w:author="Arjan Kloosterboer" w:date="2017-09-21T08:10:00Z"/>
                <w:rFonts w:ascii="Calibri" w:hAnsi="Calibri" w:cs="Calibri"/>
                <w:b/>
                <w:bCs/>
                <w:color w:val="000000"/>
                <w:sz w:val="22"/>
                <w:szCs w:val="22"/>
              </w:rPr>
            </w:pPr>
            <w:ins w:id="787" w:author="Arjan Kloosterboer" w:date="2017-09-21T08:10:00Z">
              <w:r>
                <w:rPr>
                  <w:rFonts w:ascii="Calibri" w:hAnsi="Calibri" w:cs="Calibri"/>
                  <w:b/>
                  <w:bCs/>
                  <w:color w:val="000000"/>
                  <w:sz w:val="22"/>
                  <w:szCs w:val="22"/>
                </w:rPr>
                <w:t xml:space="preserve">Regels </w:t>
              </w:r>
            </w:ins>
          </w:p>
        </w:tc>
        <w:tc>
          <w:tcPr>
            <w:tcW w:w="6030" w:type="dxa"/>
            <w:gridSpan w:val="2"/>
            <w:tcBorders>
              <w:top w:val="nil"/>
              <w:left w:val="nil"/>
              <w:bottom w:val="nil"/>
              <w:right w:val="nil"/>
            </w:tcBorders>
            <w:tcMar>
              <w:top w:w="0" w:type="dxa"/>
              <w:left w:w="60" w:type="dxa"/>
              <w:bottom w:w="0" w:type="dxa"/>
              <w:right w:w="60" w:type="dxa"/>
            </w:tcMar>
          </w:tcPr>
          <w:p w14:paraId="5EE460C5" w14:textId="77777777" w:rsidR="00B209BD" w:rsidRDefault="00B209BD" w:rsidP="00A7025E">
            <w:pPr>
              <w:rPr>
                <w:ins w:id="788" w:author="Arjan Kloosterboer" w:date="2017-09-21T08:10:00Z"/>
                <w:rFonts w:ascii="Calibri" w:hAnsi="Calibri" w:cs="Calibri"/>
                <w:color w:val="0F0F0F"/>
                <w:sz w:val="22"/>
                <w:szCs w:val="22"/>
              </w:rPr>
            </w:pPr>
          </w:p>
        </w:tc>
      </w:tr>
      <w:tr w:rsidR="00B209BD" w14:paraId="517173A0" w14:textId="77777777" w:rsidTr="00A7025E">
        <w:trPr>
          <w:ins w:id="789" w:author="Arjan Kloosterboer" w:date="2017-09-21T08:10:00Z"/>
        </w:trPr>
        <w:tc>
          <w:tcPr>
            <w:tcW w:w="9360" w:type="dxa"/>
            <w:gridSpan w:val="4"/>
            <w:tcBorders>
              <w:top w:val="nil"/>
              <w:left w:val="nil"/>
              <w:bottom w:val="nil"/>
              <w:right w:val="nil"/>
            </w:tcBorders>
            <w:tcMar>
              <w:top w:w="0" w:type="dxa"/>
              <w:left w:w="60" w:type="dxa"/>
              <w:bottom w:w="0" w:type="dxa"/>
              <w:right w:w="60" w:type="dxa"/>
            </w:tcMar>
          </w:tcPr>
          <w:p w14:paraId="00658379" w14:textId="77777777" w:rsidR="00B209BD" w:rsidRDefault="00B209BD" w:rsidP="00A7025E">
            <w:pPr>
              <w:rPr>
                <w:ins w:id="790" w:author="Arjan Kloosterboer" w:date="2017-09-21T08:10:00Z"/>
                <w:rFonts w:ascii="Calibri" w:hAnsi="Calibri" w:cs="Calibri"/>
                <w:color w:val="0F0F0F"/>
                <w:sz w:val="22"/>
                <w:szCs w:val="22"/>
              </w:rPr>
            </w:pPr>
            <w:ins w:id="791" w:author="Arjan Kloosterboer" w:date="2017-09-21T08:10:00Z">
              <w:r>
                <w:rPr>
                  <w:rFonts w:ascii="Calibri" w:hAnsi="Calibri" w:cs="Calibri"/>
                  <w:b/>
                  <w:bCs/>
                  <w:color w:val="0F0F0F"/>
                  <w:sz w:val="22"/>
                  <w:szCs w:val="22"/>
                </w:rPr>
                <w:t>Toelichting</w:t>
              </w:r>
            </w:ins>
          </w:p>
        </w:tc>
      </w:tr>
      <w:tr w:rsidR="00B209BD" w14:paraId="1F0EACC1" w14:textId="77777777" w:rsidTr="00A7025E">
        <w:trPr>
          <w:ins w:id="792" w:author="Arjan Kloosterboer" w:date="2017-09-21T08:10:00Z"/>
        </w:trPr>
        <w:tc>
          <w:tcPr>
            <w:tcW w:w="450" w:type="dxa"/>
            <w:tcBorders>
              <w:top w:val="nil"/>
              <w:left w:val="nil"/>
              <w:bottom w:val="nil"/>
              <w:right w:val="nil"/>
            </w:tcBorders>
            <w:tcMar>
              <w:top w:w="0" w:type="dxa"/>
              <w:left w:w="60" w:type="dxa"/>
              <w:bottom w:w="0" w:type="dxa"/>
              <w:right w:w="60" w:type="dxa"/>
            </w:tcMar>
          </w:tcPr>
          <w:p w14:paraId="086DA396" w14:textId="77777777" w:rsidR="00B209BD" w:rsidRDefault="00B209BD" w:rsidP="00A7025E">
            <w:pPr>
              <w:rPr>
                <w:ins w:id="793" w:author="Arjan Kloosterboer" w:date="2017-09-21T08:10:00Z"/>
                <w:rFonts w:ascii="Calibri" w:hAnsi="Calibri" w:cs="Calibri"/>
                <w:b/>
                <w:bCs/>
                <w:color w:val="0F0F0F"/>
                <w:sz w:val="22"/>
                <w:szCs w:val="22"/>
              </w:rPr>
            </w:pPr>
          </w:p>
        </w:tc>
        <w:tc>
          <w:tcPr>
            <w:tcW w:w="8910" w:type="dxa"/>
            <w:gridSpan w:val="3"/>
            <w:tcBorders>
              <w:top w:val="nil"/>
              <w:left w:val="nil"/>
              <w:bottom w:val="nil"/>
              <w:right w:val="nil"/>
            </w:tcBorders>
            <w:tcMar>
              <w:top w:w="0" w:type="dxa"/>
              <w:left w:w="60" w:type="dxa"/>
              <w:bottom w:w="0" w:type="dxa"/>
              <w:right w:w="60" w:type="dxa"/>
            </w:tcMar>
          </w:tcPr>
          <w:p w14:paraId="712966EA" w14:textId="77777777" w:rsidR="00B209BD" w:rsidRDefault="00B209BD" w:rsidP="00A7025E">
            <w:pPr>
              <w:rPr>
                <w:ins w:id="794" w:author="Arjan Kloosterboer" w:date="2017-09-21T08:10:00Z"/>
                <w:rFonts w:ascii="Calibri" w:hAnsi="Calibri" w:cs="Calibri"/>
                <w:color w:val="0F0F0F"/>
                <w:sz w:val="22"/>
                <w:szCs w:val="22"/>
              </w:rPr>
            </w:pPr>
            <w:ins w:id="795" w:author="Arjan Kloosterboer" w:date="2017-09-21T08:10:00Z">
              <w:r>
                <w:rPr>
                  <w:rFonts w:ascii="Calibri" w:hAnsi="Calibri" w:cs="Calibri"/>
                  <w:color w:val="0F0F0F"/>
                  <w:sz w:val="22"/>
                  <w:szCs w:val="22"/>
                </w:rPr>
                <w:t xml:space="preserve">Een waarde van dit attribuut verwijst naar de plek op internet waar infomatie over het object te vinden is. De URI maakt het mogelijk </w:t>
              </w:r>
              <w:bookmarkStart w:id="796" w:name="_Hlk493744952"/>
              <w:r>
                <w:rPr>
                  <w:rFonts w:ascii="Calibri" w:hAnsi="Calibri" w:cs="Calibri"/>
                  <w:color w:val="0F0F0F"/>
                  <w:sz w:val="22"/>
                  <w:szCs w:val="22"/>
                </w:rPr>
                <w:t>informatie over het object te verkrijgen, ongeacht waar deze zich bevindt</w:t>
              </w:r>
              <w:bookmarkEnd w:id="796"/>
              <w:r>
                <w:rPr>
                  <w:rFonts w:ascii="Calibri" w:hAnsi="Calibri" w:cs="Calibri"/>
                  <w:color w:val="0F0F0F"/>
                  <w:sz w:val="22"/>
                  <w:szCs w:val="22"/>
                </w:rPr>
                <w:t>, die met linked data standaarden wordt ontsloten. De waarde van de URI is voor zowel mensen als machines leesbaar en begrijpbaar.</w:t>
              </w:r>
            </w:ins>
          </w:p>
          <w:p w14:paraId="5C5E0C67" w14:textId="77777777" w:rsidR="00B209BD" w:rsidRDefault="00B209BD" w:rsidP="00A7025E">
            <w:pPr>
              <w:rPr>
                <w:ins w:id="797" w:author="Arjan Kloosterboer" w:date="2017-09-21T08:10:00Z"/>
                <w:rFonts w:ascii="Calibri" w:hAnsi="Calibri" w:cs="Calibri"/>
                <w:color w:val="0F0F0F"/>
                <w:sz w:val="22"/>
                <w:szCs w:val="22"/>
              </w:rPr>
            </w:pPr>
            <w:ins w:id="798" w:author="Arjan Kloosterboer" w:date="2017-09-21T08:10:00Z">
              <w:r>
                <w:rPr>
                  <w:rFonts w:ascii="Calibri" w:hAnsi="Calibri" w:cs="Calibri"/>
                  <w:color w:val="0F0F0F"/>
                  <w:sz w:val="22"/>
                  <w:szCs w:val="22"/>
                </w:rPr>
                <w:t>Voorbeeld (fictief):  http://brp.basisregistratie.nl/id/bsn/123456789</w:t>
              </w:r>
            </w:ins>
          </w:p>
        </w:tc>
        <w:bookmarkEnd w:id="711"/>
      </w:tr>
    </w:tbl>
    <w:bookmarkEnd w:id="712"/>
    <w:p w14:paraId="7D537F26"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betreft</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291DB73C" w14:textId="77777777" w:rsidTr="00341AFA">
        <w:trPr>
          <w:trHeight w:val="230"/>
        </w:trPr>
        <w:tc>
          <w:tcPr>
            <w:tcW w:w="3330" w:type="dxa"/>
            <w:gridSpan w:val="2"/>
            <w:tcBorders>
              <w:top w:val="nil"/>
              <w:left w:val="nil"/>
              <w:bottom w:val="nil"/>
              <w:right w:val="nil"/>
            </w:tcBorders>
          </w:tcPr>
          <w:p w14:paraId="0741D23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032B245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betreft</w:t>
            </w:r>
            <w:r w:rsidRPr="008A6917">
              <w:rPr>
                <w:rFonts w:ascii="Arial" w:hAnsi="Arial" w:cs="Arial"/>
                <w:color w:val="000000"/>
                <w:szCs w:val="24"/>
                <w:lang w:val="en-AU" w:eastAsia="en-US"/>
              </w:rPr>
              <w:fldChar w:fldCharType="end"/>
            </w:r>
          </w:p>
        </w:tc>
      </w:tr>
      <w:tr w:rsidR="00341AFA" w:rsidRPr="008A6917" w14:paraId="15C53EBD" w14:textId="77777777" w:rsidTr="00341AFA">
        <w:tc>
          <w:tcPr>
            <w:tcW w:w="3330" w:type="dxa"/>
            <w:gridSpan w:val="2"/>
            <w:tcBorders>
              <w:top w:val="nil"/>
              <w:left w:val="nil"/>
              <w:bottom w:val="nil"/>
              <w:right w:val="nil"/>
            </w:tcBorders>
          </w:tcPr>
          <w:p w14:paraId="740B30E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6C609A1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51041B6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ZAAK</w:t>
            </w:r>
            <w:r w:rsidRPr="008A6917">
              <w:rPr>
                <w:rFonts w:ascii="Arial" w:hAnsi="Arial" w:cs="Arial"/>
                <w:color w:val="000000"/>
                <w:szCs w:val="24"/>
                <w:lang w:val="en-AU" w:eastAsia="en-US"/>
              </w:rPr>
              <w:fldChar w:fldCharType="end"/>
            </w:r>
          </w:p>
          <w:p w14:paraId="259D11E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4139D413" w14:textId="77777777" w:rsidTr="00341AFA">
        <w:tc>
          <w:tcPr>
            <w:tcW w:w="3330" w:type="dxa"/>
            <w:gridSpan w:val="2"/>
            <w:tcBorders>
              <w:top w:val="nil"/>
              <w:left w:val="nil"/>
              <w:bottom w:val="nil"/>
              <w:right w:val="nil"/>
            </w:tcBorders>
          </w:tcPr>
          <w:p w14:paraId="4B048E6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08D7288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46413C9A" w14:textId="77777777" w:rsidTr="00341AFA">
        <w:trPr>
          <w:trHeight w:val="230"/>
        </w:trPr>
        <w:tc>
          <w:tcPr>
            <w:tcW w:w="3330" w:type="dxa"/>
            <w:gridSpan w:val="2"/>
            <w:tcBorders>
              <w:top w:val="nil"/>
              <w:left w:val="nil"/>
              <w:bottom w:val="nil"/>
              <w:right w:val="nil"/>
            </w:tcBorders>
          </w:tcPr>
          <w:p w14:paraId="6289B6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5826095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2325C5F" w14:textId="77777777" w:rsidTr="00341AFA">
        <w:tc>
          <w:tcPr>
            <w:tcW w:w="3330" w:type="dxa"/>
            <w:gridSpan w:val="2"/>
            <w:tcBorders>
              <w:top w:val="nil"/>
              <w:left w:val="nil"/>
              <w:bottom w:val="nil"/>
              <w:right w:val="nil"/>
            </w:tcBorders>
          </w:tcPr>
          <w:p w14:paraId="4FBEAC4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60E4BCF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ZAAKen die betrekking hebben op het OBJECT</w:t>
            </w:r>
          </w:p>
        </w:tc>
      </w:tr>
      <w:tr w:rsidR="00341AFA" w:rsidRPr="008A6917" w14:paraId="291484EE" w14:textId="77777777" w:rsidTr="00341AFA">
        <w:tc>
          <w:tcPr>
            <w:tcW w:w="3330" w:type="dxa"/>
            <w:gridSpan w:val="2"/>
            <w:tcBorders>
              <w:top w:val="nil"/>
              <w:left w:val="nil"/>
              <w:bottom w:val="nil"/>
              <w:right w:val="nil"/>
            </w:tcBorders>
          </w:tcPr>
          <w:p w14:paraId="210E800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44526C6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4E4EA03A" w14:textId="77777777" w:rsidTr="00341AFA">
        <w:trPr>
          <w:trHeight w:val="215"/>
        </w:trPr>
        <w:tc>
          <w:tcPr>
            <w:tcW w:w="3330" w:type="dxa"/>
            <w:gridSpan w:val="2"/>
            <w:tcBorders>
              <w:top w:val="nil"/>
              <w:left w:val="nil"/>
              <w:bottom w:val="nil"/>
              <w:right w:val="nil"/>
            </w:tcBorders>
          </w:tcPr>
          <w:p w14:paraId="133C611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0E64DBB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22 mei 2009</w:t>
            </w:r>
          </w:p>
        </w:tc>
      </w:tr>
      <w:tr w:rsidR="00341AFA" w:rsidRPr="008A6917" w14:paraId="3A30DB4B" w14:textId="77777777" w:rsidTr="00341AFA">
        <w:tc>
          <w:tcPr>
            <w:tcW w:w="3330" w:type="dxa"/>
            <w:gridSpan w:val="2"/>
            <w:tcBorders>
              <w:top w:val="nil"/>
              <w:left w:val="nil"/>
              <w:bottom w:val="nil"/>
              <w:right w:val="nil"/>
            </w:tcBorders>
          </w:tcPr>
          <w:p w14:paraId="39659E3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0A74B42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31DA1FAD" w14:textId="77777777" w:rsidTr="00341AFA">
        <w:trPr>
          <w:trHeight w:val="230"/>
        </w:trPr>
        <w:tc>
          <w:tcPr>
            <w:tcW w:w="3330" w:type="dxa"/>
            <w:gridSpan w:val="2"/>
            <w:tcBorders>
              <w:top w:val="nil"/>
              <w:left w:val="nil"/>
              <w:bottom w:val="nil"/>
              <w:right w:val="nil"/>
            </w:tcBorders>
          </w:tcPr>
          <w:p w14:paraId="7F59A7E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D8A689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6275C588" w14:textId="77777777" w:rsidTr="00341AFA">
        <w:tc>
          <w:tcPr>
            <w:tcW w:w="3330" w:type="dxa"/>
            <w:gridSpan w:val="2"/>
            <w:tcBorders>
              <w:top w:val="nil"/>
              <w:left w:val="nil"/>
              <w:bottom w:val="nil"/>
              <w:right w:val="nil"/>
            </w:tcBorders>
          </w:tcPr>
          <w:p w14:paraId="17FDEEA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03B8C54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013D3B7" w14:textId="77777777" w:rsidTr="00341AFA">
        <w:tc>
          <w:tcPr>
            <w:tcW w:w="3330" w:type="dxa"/>
            <w:gridSpan w:val="2"/>
            <w:tcBorders>
              <w:top w:val="nil"/>
              <w:left w:val="nil"/>
              <w:bottom w:val="nil"/>
              <w:right w:val="nil"/>
            </w:tcBorders>
          </w:tcPr>
          <w:p w14:paraId="5B27D2D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21D0532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02B4F19" w14:textId="77777777" w:rsidTr="00341AFA">
        <w:tc>
          <w:tcPr>
            <w:tcW w:w="3330" w:type="dxa"/>
            <w:gridSpan w:val="2"/>
            <w:tcBorders>
              <w:top w:val="nil"/>
              <w:left w:val="nil"/>
              <w:bottom w:val="nil"/>
              <w:right w:val="nil"/>
            </w:tcBorders>
          </w:tcPr>
          <w:p w14:paraId="23AE02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65A96F9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93D5E41" w14:textId="77777777" w:rsidTr="00341AFA">
        <w:tc>
          <w:tcPr>
            <w:tcW w:w="3330" w:type="dxa"/>
            <w:gridSpan w:val="2"/>
            <w:tcBorders>
              <w:top w:val="nil"/>
              <w:left w:val="nil"/>
              <w:bottom w:val="nil"/>
              <w:right w:val="nil"/>
            </w:tcBorders>
          </w:tcPr>
          <w:p w14:paraId="088637F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201ED0C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2D980961" w14:textId="77777777" w:rsidTr="00341AFA">
        <w:tc>
          <w:tcPr>
            <w:tcW w:w="3330" w:type="dxa"/>
            <w:gridSpan w:val="2"/>
            <w:tcBorders>
              <w:top w:val="nil"/>
              <w:left w:val="nil"/>
              <w:bottom w:val="nil"/>
              <w:right w:val="nil"/>
            </w:tcBorders>
          </w:tcPr>
          <w:p w14:paraId="2255C14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4EE4763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42188E38" w14:textId="77777777" w:rsidTr="00341AFA">
        <w:tc>
          <w:tcPr>
            <w:tcW w:w="9360" w:type="dxa"/>
            <w:gridSpan w:val="3"/>
            <w:tcBorders>
              <w:top w:val="nil"/>
              <w:left w:val="nil"/>
              <w:bottom w:val="nil"/>
              <w:right w:val="nil"/>
            </w:tcBorders>
          </w:tcPr>
          <w:p w14:paraId="3CAC893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0E3E7291" w14:textId="77777777" w:rsidTr="00341AFA">
        <w:tc>
          <w:tcPr>
            <w:tcW w:w="450" w:type="dxa"/>
            <w:tcBorders>
              <w:top w:val="nil"/>
              <w:left w:val="nil"/>
              <w:bottom w:val="nil"/>
              <w:right w:val="nil"/>
            </w:tcBorders>
          </w:tcPr>
          <w:p w14:paraId="4314DDA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1287107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gaat hier om de in het RSGB en RGBZ gespecificeerde objecten waarop een zaak betrekking kan hebben. Bijvoorbeeld, bij een zaak van zaaktype ‘Behandelen aanvraag bouwvergunning’ met als Omschrijving ‘Uitbreiden van de woning aan de achterzijde’ betreft het de relatie naar het object zijnde het verblijfsobject dat correspondeert met genoemde woning (met het bijbehorende adres). Ook kan een zaak betrekking hebben op personen, bijvoorbeeld bij een verhuizing van een gezin. De initiator van de zaak (in zijn rol als betrokkene) is bijvoorbeeld het 'gezinshoofd'. De objecten waarop de zaak betrekking heeft zijn alle gezinsleden waaronder het gezinshoofd,</w:t>
            </w:r>
          </w:p>
          <w:p w14:paraId="628EF6F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p w14:paraId="21A6921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Indien een zaak op een ander object betrekking heeft dan vallend onder OBJECT, dan wordt dat vastgelegd met de desbetreffende attribuutgroep bij ZAAK. NB. OBJECT en ZAAKOBJECT vervangen, en zijn een uitbreiding op, de objecttypen VERBLIJFSOBJECT, KADASTRAAL OBJECT en </w:t>
            </w:r>
            <w:r w:rsidRPr="008A6917">
              <w:rPr>
                <w:rFonts w:ascii="Calibri" w:hAnsi="Calibri" w:cs="Arial"/>
                <w:color w:val="000000"/>
                <w:sz w:val="22"/>
                <w:szCs w:val="24"/>
                <w:lang w:eastAsia="en-US"/>
              </w:rPr>
              <w:lastRenderedPageBreak/>
              <w:t>ADRES van het GFO Zaken 2004.</w:t>
            </w:r>
          </w:p>
        </w:tc>
      </w:tr>
    </w:tbl>
    <w:bookmarkStart w:id="799" w:name="BKM_F2574355_AEEE_4e64_B4A0_496F07B5E250"/>
    <w:bookmarkEnd w:id="503"/>
    <w:p w14:paraId="00465EAC" w14:textId="77777777" w:rsidR="00341AFA" w:rsidRPr="008A6917" w:rsidRDefault="00A85696" w:rsidP="00341AFA">
      <w:pPr>
        <w:pStyle w:val="Kop2"/>
        <w:rPr>
          <w:rFonts w:ascii="Arial" w:hAnsi="Arial"/>
          <w:sz w:val="30"/>
        </w:rPr>
      </w:pPr>
      <w:r w:rsidRPr="008A6917">
        <w:rPr>
          <w:rFonts w:ascii="Arial" w:hAnsi="Arial"/>
          <w:lang w:val="en-AU"/>
        </w:rPr>
        <w:lastRenderedPageBreak/>
        <w:fldChar w:fldCharType="begin" w:fldLock="1"/>
      </w:r>
      <w:r w:rsidR="00341AFA" w:rsidRPr="008A6917">
        <w:rPr>
          <w:rFonts w:ascii="Arial" w:hAnsi="Arial"/>
          <w:lang w:val="en-AU"/>
        </w:rPr>
        <w:instrText xml:space="preserve">MERGEFIELD </w:instrText>
      </w:r>
      <w:r w:rsidR="00341AFA" w:rsidRPr="008A6917">
        <w:instrText>Element.Stereotype</w:instrText>
      </w:r>
      <w:r w:rsidRPr="008A6917">
        <w:rPr>
          <w:rFonts w:ascii="Arial" w:hAnsi="Arial"/>
          <w:lang w:val="en-AU"/>
        </w:rPr>
        <w:fldChar w:fldCharType="separate"/>
      </w:r>
      <w:bookmarkStart w:id="800" w:name="_Toc404331961"/>
      <w:bookmarkStart w:id="801" w:name="_Toc493808881"/>
      <w:r w:rsidR="00341AFA">
        <w:t>Objecttype</w:t>
      </w:r>
      <w:r w:rsidRPr="008A6917">
        <w:rPr>
          <w:rFonts w:ascii="Arial" w:hAnsi="Arial"/>
          <w:lang w:val="en-AU"/>
        </w:rPr>
        <w:fldChar w:fldCharType="end"/>
      </w:r>
      <w:r w:rsidR="00341AFA" w:rsidRPr="008A6917">
        <w:t xml:space="preserve"> </w:t>
      </w:r>
      <w:r w:rsidR="0054486A">
        <w:fldChar w:fldCharType="begin" w:fldLock="1"/>
      </w:r>
      <w:r w:rsidR="0054486A">
        <w:instrText>MERGEFIELD Element.Name</w:instrText>
      </w:r>
      <w:r w:rsidR="0054486A">
        <w:fldChar w:fldCharType="separate"/>
      </w:r>
      <w:r w:rsidR="00341AFA" w:rsidRPr="008A6917">
        <w:t>ORGANISATORISCHE EENHEID</w:t>
      </w:r>
      <w:bookmarkEnd w:id="800"/>
      <w:bookmarkEnd w:id="801"/>
      <w:r w:rsidR="0054486A">
        <w:fldChar w:fldCharType="end"/>
      </w:r>
    </w:p>
    <w:bookmarkStart w:id="802" w:name="BKM_59CD4AEE_EF70_4ac1_8728_80096C4DA80F"/>
    <w:bookmarkEnd w:id="802"/>
    <w:p w14:paraId="26AA8E21"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Organisatie-eenheid-identificatie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6D06F197" w14:textId="77777777" w:rsidTr="00341AFA">
        <w:trPr>
          <w:trHeight w:val="230"/>
        </w:trPr>
        <w:tc>
          <w:tcPr>
            <w:tcW w:w="3330" w:type="dxa"/>
            <w:gridSpan w:val="2"/>
            <w:tcBorders>
              <w:top w:val="nil"/>
              <w:left w:val="nil"/>
              <w:bottom w:val="nil"/>
              <w:right w:val="nil"/>
            </w:tcBorders>
          </w:tcPr>
          <w:p w14:paraId="781B50D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4AF85F6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Organisatie-eenheid-identificatie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3571E264"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190F582A" w14:textId="77777777" w:rsidTr="00341AFA">
        <w:tc>
          <w:tcPr>
            <w:tcW w:w="3330" w:type="dxa"/>
            <w:gridSpan w:val="2"/>
            <w:tcBorders>
              <w:top w:val="nil"/>
              <w:left w:val="nil"/>
              <w:bottom w:val="nil"/>
              <w:right w:val="nil"/>
            </w:tcBorders>
          </w:tcPr>
          <w:p w14:paraId="3E6F10D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45E5B9A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282586E6" w14:textId="77777777" w:rsidTr="00341AFA">
        <w:tc>
          <w:tcPr>
            <w:tcW w:w="3330" w:type="dxa"/>
            <w:gridSpan w:val="2"/>
            <w:tcBorders>
              <w:top w:val="nil"/>
              <w:left w:val="nil"/>
              <w:bottom w:val="nil"/>
              <w:right w:val="nil"/>
            </w:tcBorders>
          </w:tcPr>
          <w:p w14:paraId="7CB614B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7045283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0001</w:t>
            </w:r>
          </w:p>
        </w:tc>
      </w:tr>
      <w:tr w:rsidR="00341AFA" w:rsidRPr="008A6917" w14:paraId="777305EC" w14:textId="77777777" w:rsidTr="00341AFA">
        <w:tc>
          <w:tcPr>
            <w:tcW w:w="3330" w:type="dxa"/>
            <w:gridSpan w:val="2"/>
            <w:tcBorders>
              <w:top w:val="nil"/>
              <w:left w:val="nil"/>
              <w:bottom w:val="nil"/>
              <w:right w:val="nil"/>
            </w:tcBorders>
          </w:tcPr>
          <w:p w14:paraId="42B4FE3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3488996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identificatie</w:t>
            </w:r>
            <w:r w:rsidRPr="008A6917">
              <w:rPr>
                <w:rFonts w:ascii="Arial" w:hAnsi="Arial" w:cs="Arial"/>
                <w:color w:val="000000"/>
                <w:szCs w:val="24"/>
                <w:lang w:val="en-AU" w:eastAsia="en-US"/>
              </w:rPr>
              <w:fldChar w:fldCharType="end"/>
            </w:r>
          </w:p>
        </w:tc>
      </w:tr>
      <w:tr w:rsidR="00341AFA" w:rsidRPr="008A6917" w14:paraId="3FBC6301" w14:textId="77777777" w:rsidTr="00341AFA">
        <w:tc>
          <w:tcPr>
            <w:tcW w:w="3330" w:type="dxa"/>
            <w:gridSpan w:val="2"/>
            <w:tcBorders>
              <w:top w:val="nil"/>
              <w:left w:val="nil"/>
              <w:bottom w:val="nil"/>
              <w:right w:val="nil"/>
            </w:tcBorders>
          </w:tcPr>
          <w:p w14:paraId="12B71D5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15ECFD4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korte identificatie van de organisatorische eenheid.</w:t>
            </w:r>
          </w:p>
        </w:tc>
      </w:tr>
      <w:tr w:rsidR="00341AFA" w:rsidRPr="008A6917" w14:paraId="18AB3E2E" w14:textId="77777777" w:rsidTr="00341AFA">
        <w:trPr>
          <w:trHeight w:val="230"/>
        </w:trPr>
        <w:tc>
          <w:tcPr>
            <w:tcW w:w="3330" w:type="dxa"/>
            <w:gridSpan w:val="2"/>
            <w:tcBorders>
              <w:top w:val="nil"/>
              <w:left w:val="nil"/>
              <w:bottom w:val="nil"/>
              <w:right w:val="nil"/>
            </w:tcBorders>
          </w:tcPr>
          <w:p w14:paraId="392F06A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5C1E7C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4702D6F2" w14:textId="77777777" w:rsidTr="00341AFA">
        <w:tc>
          <w:tcPr>
            <w:tcW w:w="3330" w:type="dxa"/>
            <w:gridSpan w:val="2"/>
            <w:tcBorders>
              <w:top w:val="nil"/>
              <w:left w:val="nil"/>
              <w:bottom w:val="nil"/>
              <w:right w:val="nil"/>
            </w:tcBorders>
          </w:tcPr>
          <w:p w14:paraId="7C7D396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6B0F5A2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4E8FC093" w14:textId="77777777" w:rsidTr="00341AFA">
        <w:tc>
          <w:tcPr>
            <w:tcW w:w="3330" w:type="dxa"/>
            <w:gridSpan w:val="2"/>
            <w:tcBorders>
              <w:top w:val="nil"/>
              <w:left w:val="nil"/>
              <w:bottom w:val="nil"/>
              <w:right w:val="nil"/>
            </w:tcBorders>
          </w:tcPr>
          <w:p w14:paraId="52FCEC1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4BF9F09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AN24</w:t>
            </w:r>
            <w:r w:rsidRPr="008A6917">
              <w:rPr>
                <w:rFonts w:ascii="Arial" w:hAnsi="Arial" w:cs="Arial"/>
                <w:color w:val="000000"/>
                <w:szCs w:val="24"/>
                <w:lang w:val="en-AU" w:eastAsia="en-US"/>
              </w:rPr>
              <w:fldChar w:fldCharType="end"/>
            </w:r>
          </w:p>
        </w:tc>
      </w:tr>
      <w:tr w:rsidR="00341AFA" w:rsidRPr="008A6917" w14:paraId="68181C5B" w14:textId="77777777" w:rsidTr="00341AFA">
        <w:trPr>
          <w:trHeight w:val="230"/>
        </w:trPr>
        <w:tc>
          <w:tcPr>
            <w:tcW w:w="3330" w:type="dxa"/>
            <w:gridSpan w:val="2"/>
            <w:tcBorders>
              <w:top w:val="nil"/>
              <w:left w:val="nil"/>
              <w:bottom w:val="nil"/>
              <w:right w:val="nil"/>
            </w:tcBorders>
          </w:tcPr>
          <w:p w14:paraId="7BDB9A9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32C5C4B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 m.u.v. diacrieten</w:t>
            </w:r>
          </w:p>
        </w:tc>
      </w:tr>
      <w:tr w:rsidR="00341AFA" w:rsidRPr="008A6917" w14:paraId="7FFCD0EE" w14:textId="77777777" w:rsidTr="00341AFA">
        <w:trPr>
          <w:trHeight w:val="215"/>
        </w:trPr>
        <w:tc>
          <w:tcPr>
            <w:tcW w:w="3330" w:type="dxa"/>
            <w:gridSpan w:val="2"/>
            <w:tcBorders>
              <w:top w:val="nil"/>
              <w:left w:val="nil"/>
              <w:bottom w:val="nil"/>
              <w:right w:val="nil"/>
            </w:tcBorders>
          </w:tcPr>
          <w:p w14:paraId="0004CFA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539E6E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7769E13" w14:textId="77777777" w:rsidTr="00341AFA">
        <w:trPr>
          <w:trHeight w:val="230"/>
        </w:trPr>
        <w:tc>
          <w:tcPr>
            <w:tcW w:w="3330" w:type="dxa"/>
            <w:gridSpan w:val="2"/>
            <w:tcBorders>
              <w:top w:val="nil"/>
              <w:left w:val="nil"/>
              <w:bottom w:val="nil"/>
              <w:right w:val="nil"/>
            </w:tcBorders>
          </w:tcPr>
          <w:p w14:paraId="20E83EC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08BD767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4352AFC" w14:textId="77777777" w:rsidTr="00341AFA">
        <w:trPr>
          <w:trHeight w:val="230"/>
        </w:trPr>
        <w:tc>
          <w:tcPr>
            <w:tcW w:w="3330" w:type="dxa"/>
            <w:gridSpan w:val="2"/>
            <w:tcBorders>
              <w:top w:val="nil"/>
              <w:left w:val="nil"/>
              <w:bottom w:val="nil"/>
              <w:right w:val="nil"/>
            </w:tcBorders>
          </w:tcPr>
          <w:p w14:paraId="4C9B3FD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7AED7F2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D0C3BF5" w14:textId="77777777" w:rsidTr="00341AFA">
        <w:trPr>
          <w:trHeight w:val="230"/>
        </w:trPr>
        <w:tc>
          <w:tcPr>
            <w:tcW w:w="3330" w:type="dxa"/>
            <w:gridSpan w:val="2"/>
            <w:tcBorders>
              <w:top w:val="nil"/>
              <w:left w:val="nil"/>
              <w:bottom w:val="nil"/>
              <w:right w:val="nil"/>
            </w:tcBorders>
          </w:tcPr>
          <w:p w14:paraId="06BEB13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5CA1FA4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A56794B" w14:textId="77777777" w:rsidTr="00341AFA">
        <w:trPr>
          <w:trHeight w:val="230"/>
        </w:trPr>
        <w:tc>
          <w:tcPr>
            <w:tcW w:w="3330" w:type="dxa"/>
            <w:gridSpan w:val="2"/>
            <w:tcBorders>
              <w:top w:val="nil"/>
              <w:left w:val="nil"/>
              <w:bottom w:val="nil"/>
              <w:right w:val="nil"/>
            </w:tcBorders>
          </w:tcPr>
          <w:p w14:paraId="6964F3A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60E3483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F72D639" w14:textId="77777777" w:rsidTr="00341AFA">
        <w:tc>
          <w:tcPr>
            <w:tcW w:w="3330" w:type="dxa"/>
            <w:gridSpan w:val="2"/>
            <w:tcBorders>
              <w:top w:val="nil"/>
              <w:left w:val="nil"/>
              <w:bottom w:val="nil"/>
              <w:right w:val="nil"/>
            </w:tcBorders>
          </w:tcPr>
          <w:p w14:paraId="3277E9C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3D4FF4E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55F9A3A" w14:textId="77777777" w:rsidTr="00341AFA">
        <w:trPr>
          <w:trHeight w:val="230"/>
        </w:trPr>
        <w:tc>
          <w:tcPr>
            <w:tcW w:w="3330" w:type="dxa"/>
            <w:gridSpan w:val="2"/>
            <w:tcBorders>
              <w:top w:val="nil"/>
              <w:left w:val="nil"/>
              <w:bottom w:val="nil"/>
              <w:right w:val="nil"/>
            </w:tcBorders>
          </w:tcPr>
          <w:p w14:paraId="33912B2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6331B7A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3D2FCEDB" w14:textId="77777777" w:rsidTr="00341AFA">
        <w:trPr>
          <w:trHeight w:val="230"/>
        </w:trPr>
        <w:tc>
          <w:tcPr>
            <w:tcW w:w="3330" w:type="dxa"/>
            <w:gridSpan w:val="2"/>
            <w:tcBorders>
              <w:top w:val="nil"/>
              <w:left w:val="nil"/>
              <w:bottom w:val="nil"/>
              <w:right w:val="nil"/>
            </w:tcBorders>
          </w:tcPr>
          <w:p w14:paraId="3FAC4FA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5078966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39DED94C" w14:textId="77777777" w:rsidTr="00341AFA">
        <w:trPr>
          <w:trHeight w:val="230"/>
        </w:trPr>
        <w:tc>
          <w:tcPr>
            <w:tcW w:w="3330" w:type="dxa"/>
            <w:gridSpan w:val="2"/>
            <w:tcBorders>
              <w:top w:val="nil"/>
              <w:left w:val="nil"/>
              <w:bottom w:val="nil"/>
              <w:right w:val="nil"/>
            </w:tcBorders>
          </w:tcPr>
          <w:p w14:paraId="6E1F79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488BE50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686CBFDA" w14:textId="77777777" w:rsidTr="00341AFA">
        <w:tc>
          <w:tcPr>
            <w:tcW w:w="9360" w:type="dxa"/>
            <w:gridSpan w:val="4"/>
            <w:tcBorders>
              <w:top w:val="nil"/>
              <w:left w:val="nil"/>
              <w:bottom w:val="nil"/>
              <w:right w:val="nil"/>
            </w:tcBorders>
          </w:tcPr>
          <w:p w14:paraId="35430D9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4933808D" w14:textId="77777777" w:rsidTr="00341AFA">
        <w:tc>
          <w:tcPr>
            <w:tcW w:w="450" w:type="dxa"/>
            <w:tcBorders>
              <w:top w:val="nil"/>
              <w:left w:val="nil"/>
              <w:bottom w:val="nil"/>
              <w:right w:val="nil"/>
            </w:tcBorders>
          </w:tcPr>
          <w:p w14:paraId="2F090D4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094F12A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Deze attribuutsoort vormt tezamen met de Organisatie-identificatie de unieke aanduiding van een Organisatorische eenheid voor geheel Nederland. </w:t>
            </w:r>
          </w:p>
          <w:p w14:paraId="398BF49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zaakbehandelende organisatie kan hiervoor zelf een classificatie definiëren.</w:t>
            </w:r>
          </w:p>
        </w:tc>
      </w:tr>
    </w:tbl>
    <w:bookmarkStart w:id="803" w:name="BKM_F24E74ED_614B_4c73_BD0B_FF1E519DD56C"/>
    <w:bookmarkEnd w:id="803"/>
    <w:p w14:paraId="57D77B6F"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Organisatie-identificatie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14E7771C" w14:textId="77777777" w:rsidTr="00341AFA">
        <w:trPr>
          <w:trHeight w:val="230"/>
        </w:trPr>
        <w:tc>
          <w:tcPr>
            <w:tcW w:w="3330" w:type="dxa"/>
            <w:gridSpan w:val="2"/>
            <w:tcBorders>
              <w:top w:val="nil"/>
              <w:left w:val="nil"/>
              <w:bottom w:val="nil"/>
              <w:right w:val="nil"/>
            </w:tcBorders>
          </w:tcPr>
          <w:p w14:paraId="00A745D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2C2F0DE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Organisatie-identificatie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2434B3EE"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5727AD75" w14:textId="77777777" w:rsidTr="00341AFA">
        <w:tc>
          <w:tcPr>
            <w:tcW w:w="3330" w:type="dxa"/>
            <w:gridSpan w:val="2"/>
            <w:tcBorders>
              <w:top w:val="nil"/>
              <w:left w:val="nil"/>
              <w:bottom w:val="nil"/>
              <w:right w:val="nil"/>
            </w:tcBorders>
          </w:tcPr>
          <w:p w14:paraId="0ED12D8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09CB4BC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00457935" w14:textId="77777777" w:rsidTr="00341AFA">
        <w:tc>
          <w:tcPr>
            <w:tcW w:w="3330" w:type="dxa"/>
            <w:gridSpan w:val="2"/>
            <w:tcBorders>
              <w:top w:val="nil"/>
              <w:left w:val="nil"/>
              <w:bottom w:val="nil"/>
              <w:right w:val="nil"/>
            </w:tcBorders>
          </w:tcPr>
          <w:p w14:paraId="2836499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45B307F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5BDF1D6" w14:textId="77777777" w:rsidTr="00341AFA">
        <w:tc>
          <w:tcPr>
            <w:tcW w:w="3330" w:type="dxa"/>
            <w:gridSpan w:val="2"/>
            <w:tcBorders>
              <w:top w:val="nil"/>
              <w:left w:val="nil"/>
              <w:bottom w:val="nil"/>
              <w:right w:val="nil"/>
            </w:tcBorders>
          </w:tcPr>
          <w:p w14:paraId="04479E0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4A85453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organisatieId</w:t>
            </w:r>
            <w:r w:rsidRPr="008A6917">
              <w:rPr>
                <w:rFonts w:ascii="Arial" w:hAnsi="Arial" w:cs="Arial"/>
                <w:color w:val="000000"/>
                <w:szCs w:val="24"/>
                <w:lang w:val="en-AU" w:eastAsia="en-US"/>
              </w:rPr>
              <w:fldChar w:fldCharType="end"/>
            </w:r>
          </w:p>
        </w:tc>
      </w:tr>
      <w:tr w:rsidR="00341AFA" w:rsidRPr="008A6917" w14:paraId="70462703" w14:textId="77777777" w:rsidTr="00341AFA">
        <w:tc>
          <w:tcPr>
            <w:tcW w:w="3330" w:type="dxa"/>
            <w:gridSpan w:val="2"/>
            <w:tcBorders>
              <w:top w:val="nil"/>
              <w:left w:val="nil"/>
              <w:bottom w:val="nil"/>
              <w:right w:val="nil"/>
            </w:tcBorders>
          </w:tcPr>
          <w:p w14:paraId="12F38D0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24767A7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Het RSIN van de organisatie zijnde een Niet-natuurlijk persoon  waarvan de ORGANISATORISCHE EENHEID deel uit maakt.</w:t>
            </w:r>
          </w:p>
        </w:tc>
      </w:tr>
      <w:tr w:rsidR="00341AFA" w:rsidRPr="008A6917" w14:paraId="34A63C47" w14:textId="77777777" w:rsidTr="00341AFA">
        <w:trPr>
          <w:trHeight w:val="230"/>
        </w:trPr>
        <w:tc>
          <w:tcPr>
            <w:tcW w:w="3330" w:type="dxa"/>
            <w:gridSpan w:val="2"/>
            <w:tcBorders>
              <w:top w:val="nil"/>
              <w:left w:val="nil"/>
              <w:bottom w:val="nil"/>
              <w:right w:val="nil"/>
            </w:tcBorders>
          </w:tcPr>
          <w:p w14:paraId="4E5385D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75435F2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3F66384F" w14:textId="77777777" w:rsidTr="00341AFA">
        <w:tc>
          <w:tcPr>
            <w:tcW w:w="3330" w:type="dxa"/>
            <w:gridSpan w:val="2"/>
            <w:tcBorders>
              <w:top w:val="nil"/>
              <w:left w:val="nil"/>
              <w:bottom w:val="nil"/>
              <w:right w:val="nil"/>
            </w:tcBorders>
          </w:tcPr>
          <w:p w14:paraId="686332D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40A2C4D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1-9-2014</w:t>
            </w:r>
          </w:p>
        </w:tc>
      </w:tr>
      <w:tr w:rsidR="00341AFA" w:rsidRPr="008A6917" w14:paraId="2006A46D" w14:textId="77777777" w:rsidTr="00341AFA">
        <w:tc>
          <w:tcPr>
            <w:tcW w:w="3330" w:type="dxa"/>
            <w:gridSpan w:val="2"/>
            <w:tcBorders>
              <w:top w:val="nil"/>
              <w:left w:val="nil"/>
              <w:bottom w:val="nil"/>
              <w:right w:val="nil"/>
            </w:tcBorders>
          </w:tcPr>
          <w:p w14:paraId="4F8AFE1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2243D9C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N9</w:t>
            </w:r>
            <w:r w:rsidRPr="008A6917">
              <w:rPr>
                <w:rFonts w:ascii="Arial" w:hAnsi="Arial" w:cs="Arial"/>
                <w:color w:val="000000"/>
                <w:szCs w:val="24"/>
                <w:lang w:val="en-AU" w:eastAsia="en-US"/>
              </w:rPr>
              <w:fldChar w:fldCharType="end"/>
            </w:r>
          </w:p>
        </w:tc>
      </w:tr>
      <w:tr w:rsidR="00341AFA" w:rsidRPr="008A6917" w14:paraId="239DE0C5" w14:textId="77777777" w:rsidTr="00341AFA">
        <w:trPr>
          <w:trHeight w:val="230"/>
        </w:trPr>
        <w:tc>
          <w:tcPr>
            <w:tcW w:w="3330" w:type="dxa"/>
            <w:gridSpan w:val="2"/>
            <w:tcBorders>
              <w:top w:val="nil"/>
              <w:left w:val="nil"/>
              <w:bottom w:val="nil"/>
              <w:right w:val="nil"/>
            </w:tcBorders>
          </w:tcPr>
          <w:p w14:paraId="39DEAA1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2E30DD1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in het NHR voorkomende unieke identificaties van rechtspersonen en samenwerkingsverbanden.</w:t>
            </w:r>
          </w:p>
        </w:tc>
      </w:tr>
      <w:tr w:rsidR="00341AFA" w:rsidRPr="008A6917" w14:paraId="3738CD64" w14:textId="77777777" w:rsidTr="00341AFA">
        <w:trPr>
          <w:trHeight w:val="215"/>
        </w:trPr>
        <w:tc>
          <w:tcPr>
            <w:tcW w:w="3330" w:type="dxa"/>
            <w:gridSpan w:val="2"/>
            <w:tcBorders>
              <w:top w:val="nil"/>
              <w:left w:val="nil"/>
              <w:bottom w:val="nil"/>
              <w:right w:val="nil"/>
            </w:tcBorders>
          </w:tcPr>
          <w:p w14:paraId="7AC4A84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6577926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29F1667" w14:textId="77777777" w:rsidTr="00341AFA">
        <w:trPr>
          <w:trHeight w:val="230"/>
        </w:trPr>
        <w:tc>
          <w:tcPr>
            <w:tcW w:w="3330" w:type="dxa"/>
            <w:gridSpan w:val="2"/>
            <w:tcBorders>
              <w:top w:val="nil"/>
              <w:left w:val="nil"/>
              <w:bottom w:val="nil"/>
              <w:right w:val="nil"/>
            </w:tcBorders>
          </w:tcPr>
          <w:p w14:paraId="192C49D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5319DF7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B624574" w14:textId="77777777" w:rsidTr="00341AFA">
        <w:trPr>
          <w:trHeight w:val="230"/>
        </w:trPr>
        <w:tc>
          <w:tcPr>
            <w:tcW w:w="3330" w:type="dxa"/>
            <w:gridSpan w:val="2"/>
            <w:tcBorders>
              <w:top w:val="nil"/>
              <w:left w:val="nil"/>
              <w:bottom w:val="nil"/>
              <w:right w:val="nil"/>
            </w:tcBorders>
          </w:tcPr>
          <w:p w14:paraId="4C2B210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2D9F829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EE41AD3" w14:textId="77777777" w:rsidTr="00341AFA">
        <w:trPr>
          <w:trHeight w:val="230"/>
        </w:trPr>
        <w:tc>
          <w:tcPr>
            <w:tcW w:w="3330" w:type="dxa"/>
            <w:gridSpan w:val="2"/>
            <w:tcBorders>
              <w:top w:val="nil"/>
              <w:left w:val="nil"/>
              <w:bottom w:val="nil"/>
              <w:right w:val="nil"/>
            </w:tcBorders>
          </w:tcPr>
          <w:p w14:paraId="640F687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3E27FB6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442780B" w14:textId="77777777" w:rsidTr="00341AFA">
        <w:trPr>
          <w:trHeight w:val="230"/>
        </w:trPr>
        <w:tc>
          <w:tcPr>
            <w:tcW w:w="3330" w:type="dxa"/>
            <w:gridSpan w:val="2"/>
            <w:tcBorders>
              <w:top w:val="nil"/>
              <w:left w:val="nil"/>
              <w:bottom w:val="nil"/>
              <w:right w:val="nil"/>
            </w:tcBorders>
          </w:tcPr>
          <w:p w14:paraId="2FE5CEE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1E3FE50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A0E6615" w14:textId="77777777" w:rsidTr="00341AFA">
        <w:tc>
          <w:tcPr>
            <w:tcW w:w="3330" w:type="dxa"/>
            <w:gridSpan w:val="2"/>
            <w:tcBorders>
              <w:top w:val="nil"/>
              <w:left w:val="nil"/>
              <w:bottom w:val="nil"/>
              <w:right w:val="nil"/>
            </w:tcBorders>
          </w:tcPr>
          <w:p w14:paraId="5503F57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13EBD9C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DC13811" w14:textId="77777777" w:rsidTr="00341AFA">
        <w:trPr>
          <w:trHeight w:val="230"/>
        </w:trPr>
        <w:tc>
          <w:tcPr>
            <w:tcW w:w="3330" w:type="dxa"/>
            <w:gridSpan w:val="2"/>
            <w:tcBorders>
              <w:top w:val="nil"/>
              <w:left w:val="nil"/>
              <w:bottom w:val="nil"/>
              <w:right w:val="nil"/>
            </w:tcBorders>
          </w:tcPr>
          <w:p w14:paraId="756F15B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41A0B80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5E904CCE" w14:textId="77777777" w:rsidTr="00341AFA">
        <w:trPr>
          <w:trHeight w:val="230"/>
        </w:trPr>
        <w:tc>
          <w:tcPr>
            <w:tcW w:w="3330" w:type="dxa"/>
            <w:gridSpan w:val="2"/>
            <w:tcBorders>
              <w:top w:val="nil"/>
              <w:left w:val="nil"/>
              <w:bottom w:val="nil"/>
              <w:right w:val="nil"/>
            </w:tcBorders>
          </w:tcPr>
          <w:p w14:paraId="0890B54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328620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2AE23AA8" w14:textId="77777777" w:rsidTr="00341AFA">
        <w:trPr>
          <w:trHeight w:val="230"/>
        </w:trPr>
        <w:tc>
          <w:tcPr>
            <w:tcW w:w="3330" w:type="dxa"/>
            <w:gridSpan w:val="2"/>
            <w:tcBorders>
              <w:top w:val="nil"/>
              <w:left w:val="nil"/>
              <w:bottom w:val="nil"/>
              <w:right w:val="nil"/>
            </w:tcBorders>
          </w:tcPr>
          <w:p w14:paraId="60DF69F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75F09DC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04BD79B" w14:textId="77777777" w:rsidTr="00341AFA">
        <w:tc>
          <w:tcPr>
            <w:tcW w:w="9360" w:type="dxa"/>
            <w:gridSpan w:val="4"/>
            <w:tcBorders>
              <w:top w:val="nil"/>
              <w:left w:val="nil"/>
              <w:bottom w:val="nil"/>
              <w:right w:val="nil"/>
            </w:tcBorders>
          </w:tcPr>
          <w:p w14:paraId="43F104A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7C8B2EC9" w14:textId="77777777" w:rsidTr="00341AFA">
        <w:tc>
          <w:tcPr>
            <w:tcW w:w="450" w:type="dxa"/>
            <w:tcBorders>
              <w:top w:val="nil"/>
              <w:left w:val="nil"/>
              <w:bottom w:val="nil"/>
              <w:right w:val="nil"/>
            </w:tcBorders>
          </w:tcPr>
          <w:p w14:paraId="489B087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7EA1593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Het betreft het RSIN (Rechtspersonen en Samenwerkingsverbanden InformatieNummer) zoals dat door de KvK in het NHR aan elk rechtspersoon en samenwerkingsverband is toegekend. Dit </w:t>
            </w:r>
            <w:r w:rsidRPr="008A6917">
              <w:rPr>
                <w:rFonts w:ascii="Calibri" w:hAnsi="Calibri" w:cs="Arial"/>
                <w:color w:val="000000"/>
                <w:sz w:val="22"/>
                <w:szCs w:val="24"/>
                <w:lang w:eastAsia="en-US"/>
              </w:rPr>
              <w:lastRenderedPageBreak/>
              <w:t>identificeert uniek de zaakbehandelende organisatie, zijnde een rechtspersoon of samenwerkingsverband. Het RSIN staat in het Handelsregister (NHR) en op het daaraan te ontlenen uittreksel.</w:t>
            </w:r>
          </w:p>
          <w:p w14:paraId="0EE8302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Deze attribuutsoort vormt tezamen met de Organisatie-eenheid-dentificatie de unieke aanduiding van een Organisatorische eenheid voor geheel Nederland.</w:t>
            </w:r>
          </w:p>
        </w:tc>
      </w:tr>
    </w:tbl>
    <w:bookmarkStart w:id="804" w:name="BKM_034DF486_CDDD_4f7a_B42A_3C6A19F2903E"/>
    <w:bookmarkEnd w:id="804"/>
    <w:p w14:paraId="028EDC32"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Datum ontstaan</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363B06D9" w14:textId="77777777" w:rsidTr="00341AFA">
        <w:trPr>
          <w:trHeight w:val="230"/>
        </w:trPr>
        <w:tc>
          <w:tcPr>
            <w:tcW w:w="3330" w:type="dxa"/>
            <w:gridSpan w:val="2"/>
            <w:tcBorders>
              <w:top w:val="nil"/>
              <w:left w:val="nil"/>
              <w:bottom w:val="nil"/>
              <w:right w:val="nil"/>
            </w:tcBorders>
          </w:tcPr>
          <w:p w14:paraId="3DA2115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0D80837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ontstaan</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16402794"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18885A37" w14:textId="77777777" w:rsidTr="00341AFA">
        <w:tc>
          <w:tcPr>
            <w:tcW w:w="3330" w:type="dxa"/>
            <w:gridSpan w:val="2"/>
            <w:tcBorders>
              <w:top w:val="nil"/>
              <w:left w:val="nil"/>
              <w:bottom w:val="nil"/>
              <w:right w:val="nil"/>
            </w:tcBorders>
          </w:tcPr>
          <w:p w14:paraId="1182818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56AF276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17E98F2F" w14:textId="77777777" w:rsidTr="00341AFA">
        <w:tc>
          <w:tcPr>
            <w:tcW w:w="3330" w:type="dxa"/>
            <w:gridSpan w:val="2"/>
            <w:tcBorders>
              <w:top w:val="nil"/>
              <w:left w:val="nil"/>
              <w:bottom w:val="nil"/>
              <w:right w:val="nil"/>
            </w:tcBorders>
          </w:tcPr>
          <w:p w14:paraId="41F9ACB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2265012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8120</w:t>
            </w:r>
          </w:p>
        </w:tc>
      </w:tr>
      <w:tr w:rsidR="00341AFA" w:rsidRPr="008A6917" w14:paraId="25909CCC" w14:textId="77777777" w:rsidTr="00341AFA">
        <w:tc>
          <w:tcPr>
            <w:tcW w:w="3330" w:type="dxa"/>
            <w:gridSpan w:val="2"/>
            <w:tcBorders>
              <w:top w:val="nil"/>
              <w:left w:val="nil"/>
              <w:bottom w:val="nil"/>
              <w:right w:val="nil"/>
            </w:tcBorders>
          </w:tcPr>
          <w:p w14:paraId="7626AE0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44EF25F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ingangsdatumObject</w:t>
            </w:r>
            <w:r w:rsidRPr="008A6917">
              <w:rPr>
                <w:rFonts w:ascii="Arial" w:hAnsi="Arial" w:cs="Arial"/>
                <w:color w:val="000000"/>
                <w:szCs w:val="24"/>
                <w:lang w:val="en-AU" w:eastAsia="en-US"/>
              </w:rPr>
              <w:fldChar w:fldCharType="end"/>
            </w:r>
          </w:p>
        </w:tc>
      </w:tr>
      <w:tr w:rsidR="00341AFA" w:rsidRPr="008A6917" w14:paraId="5CEDE823" w14:textId="77777777" w:rsidTr="00341AFA">
        <w:tc>
          <w:tcPr>
            <w:tcW w:w="3330" w:type="dxa"/>
            <w:gridSpan w:val="2"/>
            <w:tcBorders>
              <w:top w:val="nil"/>
              <w:left w:val="nil"/>
              <w:bottom w:val="nil"/>
              <w:right w:val="nil"/>
            </w:tcBorders>
          </w:tcPr>
          <w:p w14:paraId="37DC01B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0E39DD5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datum waarop de organisatorische eenheid is ontstaan.</w:t>
            </w:r>
          </w:p>
        </w:tc>
      </w:tr>
      <w:tr w:rsidR="00341AFA" w:rsidRPr="008A6917" w14:paraId="313AF5C2" w14:textId="77777777" w:rsidTr="00341AFA">
        <w:trPr>
          <w:trHeight w:val="230"/>
        </w:trPr>
        <w:tc>
          <w:tcPr>
            <w:tcW w:w="3330" w:type="dxa"/>
            <w:gridSpan w:val="2"/>
            <w:tcBorders>
              <w:top w:val="nil"/>
              <w:left w:val="nil"/>
              <w:bottom w:val="nil"/>
              <w:right w:val="nil"/>
            </w:tcBorders>
          </w:tcPr>
          <w:p w14:paraId="2DEF7F2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57ECC47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405F424B" w14:textId="77777777" w:rsidTr="00341AFA">
        <w:tc>
          <w:tcPr>
            <w:tcW w:w="3330" w:type="dxa"/>
            <w:gridSpan w:val="2"/>
            <w:tcBorders>
              <w:top w:val="nil"/>
              <w:left w:val="nil"/>
              <w:bottom w:val="nil"/>
              <w:right w:val="nil"/>
            </w:tcBorders>
          </w:tcPr>
          <w:p w14:paraId="3DF2E11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29B2832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627A8B3E" w14:textId="77777777" w:rsidTr="00341AFA">
        <w:tc>
          <w:tcPr>
            <w:tcW w:w="3330" w:type="dxa"/>
            <w:gridSpan w:val="2"/>
            <w:tcBorders>
              <w:top w:val="nil"/>
              <w:left w:val="nil"/>
              <w:bottom w:val="nil"/>
              <w:right w:val="nil"/>
            </w:tcBorders>
          </w:tcPr>
          <w:p w14:paraId="217F152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235A83A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14:paraId="29110B52" w14:textId="77777777" w:rsidTr="00341AFA">
        <w:trPr>
          <w:trHeight w:val="230"/>
        </w:trPr>
        <w:tc>
          <w:tcPr>
            <w:tcW w:w="3330" w:type="dxa"/>
            <w:gridSpan w:val="2"/>
            <w:tcBorders>
              <w:top w:val="nil"/>
              <w:left w:val="nil"/>
              <w:bottom w:val="nil"/>
              <w:right w:val="nil"/>
            </w:tcBorders>
          </w:tcPr>
          <w:p w14:paraId="123CABF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3C9E899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zowel op, voor of na de huidige datum en tijd</w:t>
            </w:r>
          </w:p>
        </w:tc>
      </w:tr>
      <w:tr w:rsidR="00341AFA" w:rsidRPr="008A6917" w14:paraId="739D8C57" w14:textId="77777777" w:rsidTr="00341AFA">
        <w:trPr>
          <w:trHeight w:val="215"/>
        </w:trPr>
        <w:tc>
          <w:tcPr>
            <w:tcW w:w="3330" w:type="dxa"/>
            <w:gridSpan w:val="2"/>
            <w:tcBorders>
              <w:top w:val="nil"/>
              <w:left w:val="nil"/>
              <w:bottom w:val="nil"/>
              <w:right w:val="nil"/>
            </w:tcBorders>
          </w:tcPr>
          <w:p w14:paraId="0DEC1BB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35F0D80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01434BE" w14:textId="77777777" w:rsidTr="00341AFA">
        <w:trPr>
          <w:trHeight w:val="230"/>
        </w:trPr>
        <w:tc>
          <w:tcPr>
            <w:tcW w:w="3330" w:type="dxa"/>
            <w:gridSpan w:val="2"/>
            <w:tcBorders>
              <w:top w:val="nil"/>
              <w:left w:val="nil"/>
              <w:bottom w:val="nil"/>
              <w:right w:val="nil"/>
            </w:tcBorders>
          </w:tcPr>
          <w:p w14:paraId="7E1DDE1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5ADDF53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37A71E8E" w14:textId="77777777" w:rsidTr="00341AFA">
        <w:trPr>
          <w:trHeight w:val="230"/>
        </w:trPr>
        <w:tc>
          <w:tcPr>
            <w:tcW w:w="3330" w:type="dxa"/>
            <w:gridSpan w:val="2"/>
            <w:tcBorders>
              <w:top w:val="nil"/>
              <w:left w:val="nil"/>
              <w:bottom w:val="nil"/>
              <w:right w:val="nil"/>
            </w:tcBorders>
          </w:tcPr>
          <w:p w14:paraId="72380BA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6B22F89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DFCF8AF" w14:textId="77777777" w:rsidTr="00341AFA">
        <w:trPr>
          <w:trHeight w:val="230"/>
        </w:trPr>
        <w:tc>
          <w:tcPr>
            <w:tcW w:w="3330" w:type="dxa"/>
            <w:gridSpan w:val="2"/>
            <w:tcBorders>
              <w:top w:val="nil"/>
              <w:left w:val="nil"/>
              <w:bottom w:val="nil"/>
              <w:right w:val="nil"/>
            </w:tcBorders>
          </w:tcPr>
          <w:p w14:paraId="214C10D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7E2FE1F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FE43904" w14:textId="77777777" w:rsidTr="00341AFA">
        <w:trPr>
          <w:trHeight w:val="230"/>
        </w:trPr>
        <w:tc>
          <w:tcPr>
            <w:tcW w:w="3330" w:type="dxa"/>
            <w:gridSpan w:val="2"/>
            <w:tcBorders>
              <w:top w:val="nil"/>
              <w:left w:val="nil"/>
              <w:bottom w:val="nil"/>
              <w:right w:val="nil"/>
            </w:tcBorders>
          </w:tcPr>
          <w:p w14:paraId="3CDD025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05B01A0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323C56A" w14:textId="77777777" w:rsidTr="00341AFA">
        <w:tc>
          <w:tcPr>
            <w:tcW w:w="3330" w:type="dxa"/>
            <w:gridSpan w:val="2"/>
            <w:tcBorders>
              <w:top w:val="nil"/>
              <w:left w:val="nil"/>
              <w:bottom w:val="nil"/>
              <w:right w:val="nil"/>
            </w:tcBorders>
          </w:tcPr>
          <w:p w14:paraId="016C358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2F4F600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7FB170F" w14:textId="77777777" w:rsidTr="00341AFA">
        <w:trPr>
          <w:trHeight w:val="230"/>
        </w:trPr>
        <w:tc>
          <w:tcPr>
            <w:tcW w:w="3330" w:type="dxa"/>
            <w:gridSpan w:val="2"/>
            <w:tcBorders>
              <w:top w:val="nil"/>
              <w:left w:val="nil"/>
              <w:bottom w:val="nil"/>
              <w:right w:val="nil"/>
            </w:tcBorders>
          </w:tcPr>
          <w:p w14:paraId="5E591C7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1BA5856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2C083BD9" w14:textId="77777777" w:rsidTr="00341AFA">
        <w:trPr>
          <w:trHeight w:val="230"/>
        </w:trPr>
        <w:tc>
          <w:tcPr>
            <w:tcW w:w="3330" w:type="dxa"/>
            <w:gridSpan w:val="2"/>
            <w:tcBorders>
              <w:top w:val="nil"/>
              <w:left w:val="nil"/>
              <w:bottom w:val="nil"/>
              <w:right w:val="nil"/>
            </w:tcBorders>
          </w:tcPr>
          <w:p w14:paraId="36B06A1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28E31E2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72166A3C" w14:textId="77777777" w:rsidTr="00341AFA">
        <w:trPr>
          <w:trHeight w:val="230"/>
        </w:trPr>
        <w:tc>
          <w:tcPr>
            <w:tcW w:w="3330" w:type="dxa"/>
            <w:gridSpan w:val="2"/>
            <w:tcBorders>
              <w:top w:val="nil"/>
              <w:left w:val="nil"/>
              <w:bottom w:val="nil"/>
              <w:right w:val="nil"/>
            </w:tcBorders>
          </w:tcPr>
          <w:p w14:paraId="52ECB57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5DFA9AE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68F8B002" w14:textId="77777777" w:rsidTr="00341AFA">
        <w:tc>
          <w:tcPr>
            <w:tcW w:w="9360" w:type="dxa"/>
            <w:gridSpan w:val="4"/>
            <w:tcBorders>
              <w:top w:val="nil"/>
              <w:left w:val="nil"/>
              <w:bottom w:val="nil"/>
              <w:right w:val="nil"/>
            </w:tcBorders>
          </w:tcPr>
          <w:p w14:paraId="60F66E7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6B5A428E" w14:textId="77777777" w:rsidTr="00341AFA">
        <w:tc>
          <w:tcPr>
            <w:tcW w:w="450" w:type="dxa"/>
            <w:tcBorders>
              <w:top w:val="nil"/>
              <w:left w:val="nil"/>
              <w:bottom w:val="nil"/>
              <w:right w:val="nil"/>
            </w:tcBorders>
          </w:tcPr>
          <w:p w14:paraId="2785225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3982D60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805" w:name="BKM_91E44BF9_97BF_4c2b_8835_9B5D61343BE3"/>
    <w:bookmarkEnd w:id="805"/>
    <w:p w14:paraId="00B82445"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Datum opheffing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38F45F9E" w14:textId="77777777" w:rsidTr="00341AFA">
        <w:trPr>
          <w:trHeight w:val="230"/>
        </w:trPr>
        <w:tc>
          <w:tcPr>
            <w:tcW w:w="3330" w:type="dxa"/>
            <w:gridSpan w:val="2"/>
            <w:tcBorders>
              <w:top w:val="nil"/>
              <w:left w:val="nil"/>
              <w:bottom w:val="nil"/>
              <w:right w:val="nil"/>
            </w:tcBorders>
          </w:tcPr>
          <w:p w14:paraId="3354271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3E6C3D6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opheffing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597D5A0C"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3466D0AC" w14:textId="77777777" w:rsidTr="00341AFA">
        <w:tc>
          <w:tcPr>
            <w:tcW w:w="3330" w:type="dxa"/>
            <w:gridSpan w:val="2"/>
            <w:tcBorders>
              <w:top w:val="nil"/>
              <w:left w:val="nil"/>
              <w:bottom w:val="nil"/>
              <w:right w:val="nil"/>
            </w:tcBorders>
          </w:tcPr>
          <w:p w14:paraId="1205016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6513671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52DE6484" w14:textId="77777777" w:rsidTr="00341AFA">
        <w:tc>
          <w:tcPr>
            <w:tcW w:w="3330" w:type="dxa"/>
            <w:gridSpan w:val="2"/>
            <w:tcBorders>
              <w:top w:val="nil"/>
              <w:left w:val="nil"/>
              <w:bottom w:val="nil"/>
              <w:right w:val="nil"/>
            </w:tcBorders>
          </w:tcPr>
          <w:p w14:paraId="67601ED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6D8CEFF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8130</w:t>
            </w:r>
          </w:p>
        </w:tc>
      </w:tr>
      <w:tr w:rsidR="00341AFA" w:rsidRPr="008A6917" w14:paraId="3B3CC0A5" w14:textId="77777777" w:rsidTr="00341AFA">
        <w:tc>
          <w:tcPr>
            <w:tcW w:w="3330" w:type="dxa"/>
            <w:gridSpan w:val="2"/>
            <w:tcBorders>
              <w:top w:val="nil"/>
              <w:left w:val="nil"/>
              <w:bottom w:val="nil"/>
              <w:right w:val="nil"/>
            </w:tcBorders>
          </w:tcPr>
          <w:p w14:paraId="38C305F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2CC9227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einddatumObject</w:t>
            </w:r>
            <w:r w:rsidRPr="008A6917">
              <w:rPr>
                <w:rFonts w:ascii="Arial" w:hAnsi="Arial" w:cs="Arial"/>
                <w:color w:val="000000"/>
                <w:szCs w:val="24"/>
                <w:lang w:val="en-AU" w:eastAsia="en-US"/>
              </w:rPr>
              <w:fldChar w:fldCharType="end"/>
            </w:r>
          </w:p>
        </w:tc>
      </w:tr>
      <w:tr w:rsidR="00341AFA" w:rsidRPr="008A6917" w14:paraId="479D09BB" w14:textId="77777777" w:rsidTr="00341AFA">
        <w:tc>
          <w:tcPr>
            <w:tcW w:w="3330" w:type="dxa"/>
            <w:gridSpan w:val="2"/>
            <w:tcBorders>
              <w:top w:val="nil"/>
              <w:left w:val="nil"/>
              <w:bottom w:val="nil"/>
              <w:right w:val="nil"/>
            </w:tcBorders>
          </w:tcPr>
          <w:p w14:paraId="24B74C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26F95E2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datum waarop de organisatorische eenheid is opgeheven.</w:t>
            </w:r>
          </w:p>
        </w:tc>
      </w:tr>
      <w:tr w:rsidR="00341AFA" w:rsidRPr="008A6917" w14:paraId="36FF856D" w14:textId="77777777" w:rsidTr="00341AFA">
        <w:trPr>
          <w:trHeight w:val="230"/>
        </w:trPr>
        <w:tc>
          <w:tcPr>
            <w:tcW w:w="3330" w:type="dxa"/>
            <w:gridSpan w:val="2"/>
            <w:tcBorders>
              <w:top w:val="nil"/>
              <w:left w:val="nil"/>
              <w:bottom w:val="nil"/>
              <w:right w:val="nil"/>
            </w:tcBorders>
          </w:tcPr>
          <w:p w14:paraId="6E8B1A6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6981E37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20A25739" w14:textId="77777777" w:rsidTr="00341AFA">
        <w:tc>
          <w:tcPr>
            <w:tcW w:w="3330" w:type="dxa"/>
            <w:gridSpan w:val="2"/>
            <w:tcBorders>
              <w:top w:val="nil"/>
              <w:left w:val="nil"/>
              <w:bottom w:val="nil"/>
              <w:right w:val="nil"/>
            </w:tcBorders>
          </w:tcPr>
          <w:p w14:paraId="03AE677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54C4E56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7B5614D8" w14:textId="77777777" w:rsidTr="00341AFA">
        <w:tc>
          <w:tcPr>
            <w:tcW w:w="3330" w:type="dxa"/>
            <w:gridSpan w:val="2"/>
            <w:tcBorders>
              <w:top w:val="nil"/>
              <w:left w:val="nil"/>
              <w:bottom w:val="nil"/>
              <w:right w:val="nil"/>
            </w:tcBorders>
          </w:tcPr>
          <w:p w14:paraId="0EF8EA4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7E40144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14:paraId="6F8A69F2" w14:textId="77777777" w:rsidTr="00341AFA">
        <w:trPr>
          <w:trHeight w:val="230"/>
        </w:trPr>
        <w:tc>
          <w:tcPr>
            <w:tcW w:w="3330" w:type="dxa"/>
            <w:gridSpan w:val="2"/>
            <w:tcBorders>
              <w:top w:val="nil"/>
              <w:left w:val="nil"/>
              <w:bottom w:val="nil"/>
              <w:right w:val="nil"/>
            </w:tcBorders>
          </w:tcPr>
          <w:p w14:paraId="306A9FD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0582372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zowel op, voor of na de huidige datum en tijd</w:t>
            </w:r>
          </w:p>
        </w:tc>
      </w:tr>
      <w:tr w:rsidR="00341AFA" w:rsidRPr="008A6917" w14:paraId="03E8A70A" w14:textId="77777777" w:rsidTr="00341AFA">
        <w:trPr>
          <w:trHeight w:val="215"/>
        </w:trPr>
        <w:tc>
          <w:tcPr>
            <w:tcW w:w="3330" w:type="dxa"/>
            <w:gridSpan w:val="2"/>
            <w:tcBorders>
              <w:top w:val="nil"/>
              <w:left w:val="nil"/>
              <w:bottom w:val="nil"/>
              <w:right w:val="nil"/>
            </w:tcBorders>
          </w:tcPr>
          <w:p w14:paraId="2C0F4B2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61C2A96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00E9A91" w14:textId="77777777" w:rsidTr="00341AFA">
        <w:trPr>
          <w:trHeight w:val="230"/>
        </w:trPr>
        <w:tc>
          <w:tcPr>
            <w:tcW w:w="3330" w:type="dxa"/>
            <w:gridSpan w:val="2"/>
            <w:tcBorders>
              <w:top w:val="nil"/>
              <w:left w:val="nil"/>
              <w:bottom w:val="nil"/>
              <w:right w:val="nil"/>
            </w:tcBorders>
          </w:tcPr>
          <w:p w14:paraId="0F5CD1F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76EFFEC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7A0D17EB" w14:textId="77777777" w:rsidTr="00341AFA">
        <w:trPr>
          <w:trHeight w:val="230"/>
        </w:trPr>
        <w:tc>
          <w:tcPr>
            <w:tcW w:w="3330" w:type="dxa"/>
            <w:gridSpan w:val="2"/>
            <w:tcBorders>
              <w:top w:val="nil"/>
              <w:left w:val="nil"/>
              <w:bottom w:val="nil"/>
              <w:right w:val="nil"/>
            </w:tcBorders>
          </w:tcPr>
          <w:p w14:paraId="7B4CB15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483D7DB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625D301" w14:textId="77777777" w:rsidTr="00341AFA">
        <w:trPr>
          <w:trHeight w:val="230"/>
        </w:trPr>
        <w:tc>
          <w:tcPr>
            <w:tcW w:w="3330" w:type="dxa"/>
            <w:gridSpan w:val="2"/>
            <w:tcBorders>
              <w:top w:val="nil"/>
              <w:left w:val="nil"/>
              <w:bottom w:val="nil"/>
              <w:right w:val="nil"/>
            </w:tcBorders>
          </w:tcPr>
          <w:p w14:paraId="635B79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47612D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D892D7D" w14:textId="77777777" w:rsidTr="00341AFA">
        <w:trPr>
          <w:trHeight w:val="230"/>
        </w:trPr>
        <w:tc>
          <w:tcPr>
            <w:tcW w:w="3330" w:type="dxa"/>
            <w:gridSpan w:val="2"/>
            <w:tcBorders>
              <w:top w:val="nil"/>
              <w:left w:val="nil"/>
              <w:bottom w:val="nil"/>
              <w:right w:val="nil"/>
            </w:tcBorders>
          </w:tcPr>
          <w:p w14:paraId="241CB1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7BD3F5C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DC5D89B" w14:textId="77777777" w:rsidTr="00341AFA">
        <w:tc>
          <w:tcPr>
            <w:tcW w:w="3330" w:type="dxa"/>
            <w:gridSpan w:val="2"/>
            <w:tcBorders>
              <w:top w:val="nil"/>
              <w:left w:val="nil"/>
              <w:bottom w:val="nil"/>
              <w:right w:val="nil"/>
            </w:tcBorders>
          </w:tcPr>
          <w:p w14:paraId="62A2C57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197F254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B5B5927" w14:textId="77777777" w:rsidTr="00341AFA">
        <w:trPr>
          <w:trHeight w:val="230"/>
        </w:trPr>
        <w:tc>
          <w:tcPr>
            <w:tcW w:w="3330" w:type="dxa"/>
            <w:gridSpan w:val="2"/>
            <w:tcBorders>
              <w:top w:val="nil"/>
              <w:left w:val="nil"/>
              <w:bottom w:val="nil"/>
              <w:right w:val="nil"/>
            </w:tcBorders>
          </w:tcPr>
          <w:p w14:paraId="6A1374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076AE83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3E6048A8" w14:textId="77777777" w:rsidTr="00341AFA">
        <w:trPr>
          <w:trHeight w:val="230"/>
        </w:trPr>
        <w:tc>
          <w:tcPr>
            <w:tcW w:w="3330" w:type="dxa"/>
            <w:gridSpan w:val="2"/>
            <w:tcBorders>
              <w:top w:val="nil"/>
              <w:left w:val="nil"/>
              <w:bottom w:val="nil"/>
              <w:right w:val="nil"/>
            </w:tcBorders>
          </w:tcPr>
          <w:p w14:paraId="6A77F87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1784027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7B7D3601" w14:textId="77777777" w:rsidTr="00341AFA">
        <w:trPr>
          <w:trHeight w:val="230"/>
        </w:trPr>
        <w:tc>
          <w:tcPr>
            <w:tcW w:w="3330" w:type="dxa"/>
            <w:gridSpan w:val="2"/>
            <w:tcBorders>
              <w:top w:val="nil"/>
              <w:left w:val="nil"/>
              <w:bottom w:val="nil"/>
              <w:right w:val="nil"/>
            </w:tcBorders>
          </w:tcPr>
          <w:p w14:paraId="0ED0274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62809FB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11115391" w14:textId="77777777" w:rsidTr="00341AFA">
        <w:tc>
          <w:tcPr>
            <w:tcW w:w="9360" w:type="dxa"/>
            <w:gridSpan w:val="4"/>
            <w:tcBorders>
              <w:top w:val="nil"/>
              <w:left w:val="nil"/>
              <w:bottom w:val="nil"/>
              <w:right w:val="nil"/>
            </w:tcBorders>
          </w:tcPr>
          <w:p w14:paraId="0D8DB97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5C17EDAB" w14:textId="77777777" w:rsidTr="00341AFA">
        <w:tc>
          <w:tcPr>
            <w:tcW w:w="450" w:type="dxa"/>
            <w:tcBorders>
              <w:top w:val="nil"/>
              <w:left w:val="nil"/>
              <w:bottom w:val="nil"/>
              <w:right w:val="nil"/>
            </w:tcBorders>
          </w:tcPr>
          <w:p w14:paraId="60BF97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312E665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806" w:name="BKM_4AE8DAEC_78F6_4b89_8FE6_2BADE0E8D539"/>
    <w:bookmarkEnd w:id="806"/>
    <w:p w14:paraId="1D059476"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E-mail adres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7E55F6C8" w14:textId="77777777" w:rsidTr="00341AFA">
        <w:trPr>
          <w:trHeight w:val="230"/>
        </w:trPr>
        <w:tc>
          <w:tcPr>
            <w:tcW w:w="3330" w:type="dxa"/>
            <w:gridSpan w:val="2"/>
            <w:tcBorders>
              <w:top w:val="nil"/>
              <w:left w:val="nil"/>
              <w:bottom w:val="nil"/>
              <w:right w:val="nil"/>
            </w:tcBorders>
          </w:tcPr>
          <w:p w14:paraId="7A1D367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Naam </w:t>
            </w:r>
          </w:p>
        </w:tc>
        <w:tc>
          <w:tcPr>
            <w:tcW w:w="4320" w:type="dxa"/>
            <w:tcBorders>
              <w:top w:val="nil"/>
              <w:left w:val="nil"/>
              <w:bottom w:val="nil"/>
              <w:right w:val="nil"/>
            </w:tcBorders>
          </w:tcPr>
          <w:p w14:paraId="4DBED3D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E-mail adres</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2CD18E89"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389C5F4A" w14:textId="77777777" w:rsidTr="00341AFA">
        <w:tc>
          <w:tcPr>
            <w:tcW w:w="3330" w:type="dxa"/>
            <w:gridSpan w:val="2"/>
            <w:tcBorders>
              <w:top w:val="nil"/>
              <w:left w:val="nil"/>
              <w:bottom w:val="nil"/>
              <w:right w:val="nil"/>
            </w:tcBorders>
          </w:tcPr>
          <w:p w14:paraId="42E94EC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0B7F95A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0C2F8C27" w14:textId="77777777" w:rsidTr="00341AFA">
        <w:tc>
          <w:tcPr>
            <w:tcW w:w="3330" w:type="dxa"/>
            <w:gridSpan w:val="2"/>
            <w:tcBorders>
              <w:top w:val="nil"/>
              <w:left w:val="nil"/>
              <w:bottom w:val="nil"/>
              <w:right w:val="nil"/>
            </w:tcBorders>
          </w:tcPr>
          <w:p w14:paraId="620061E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43B830A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9516</w:t>
            </w:r>
          </w:p>
        </w:tc>
      </w:tr>
      <w:tr w:rsidR="00341AFA" w:rsidRPr="008A6917" w14:paraId="3E6EBF8B" w14:textId="77777777" w:rsidTr="00341AFA">
        <w:tc>
          <w:tcPr>
            <w:tcW w:w="3330" w:type="dxa"/>
            <w:gridSpan w:val="2"/>
            <w:tcBorders>
              <w:top w:val="nil"/>
              <w:left w:val="nil"/>
              <w:bottom w:val="nil"/>
              <w:right w:val="nil"/>
            </w:tcBorders>
          </w:tcPr>
          <w:p w14:paraId="172075F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5359FDE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emailadres</w:t>
            </w:r>
            <w:r w:rsidRPr="008A6917">
              <w:rPr>
                <w:rFonts w:ascii="Arial" w:hAnsi="Arial" w:cs="Arial"/>
                <w:color w:val="000000"/>
                <w:szCs w:val="24"/>
                <w:lang w:val="en-AU" w:eastAsia="en-US"/>
              </w:rPr>
              <w:fldChar w:fldCharType="end"/>
            </w:r>
          </w:p>
        </w:tc>
      </w:tr>
      <w:tr w:rsidR="00341AFA" w:rsidRPr="008A6917" w14:paraId="6DEAFFE3" w14:textId="77777777" w:rsidTr="00341AFA">
        <w:tc>
          <w:tcPr>
            <w:tcW w:w="3330" w:type="dxa"/>
            <w:gridSpan w:val="2"/>
            <w:tcBorders>
              <w:top w:val="nil"/>
              <w:left w:val="nil"/>
              <w:bottom w:val="nil"/>
              <w:right w:val="nil"/>
            </w:tcBorders>
          </w:tcPr>
          <w:p w14:paraId="39B7008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3C9CFEE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Elektronisch postadres waaronder de organisatorische eenheid in de regel bereikbaar is.</w:t>
            </w:r>
          </w:p>
        </w:tc>
      </w:tr>
      <w:tr w:rsidR="00341AFA" w:rsidRPr="008A6917" w14:paraId="018B9EA8" w14:textId="77777777" w:rsidTr="00341AFA">
        <w:trPr>
          <w:trHeight w:val="230"/>
        </w:trPr>
        <w:tc>
          <w:tcPr>
            <w:tcW w:w="3330" w:type="dxa"/>
            <w:gridSpan w:val="2"/>
            <w:tcBorders>
              <w:top w:val="nil"/>
              <w:left w:val="nil"/>
              <w:bottom w:val="nil"/>
              <w:right w:val="nil"/>
            </w:tcBorders>
          </w:tcPr>
          <w:p w14:paraId="6B6794D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7FC69D4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41FCEE5B" w14:textId="77777777" w:rsidTr="00341AFA">
        <w:tc>
          <w:tcPr>
            <w:tcW w:w="3330" w:type="dxa"/>
            <w:gridSpan w:val="2"/>
            <w:tcBorders>
              <w:top w:val="nil"/>
              <w:left w:val="nil"/>
              <w:bottom w:val="nil"/>
              <w:right w:val="nil"/>
            </w:tcBorders>
          </w:tcPr>
          <w:p w14:paraId="645256F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45E01E7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482821CC" w14:textId="77777777" w:rsidTr="00341AFA">
        <w:tc>
          <w:tcPr>
            <w:tcW w:w="3330" w:type="dxa"/>
            <w:gridSpan w:val="2"/>
            <w:tcBorders>
              <w:top w:val="nil"/>
              <w:left w:val="nil"/>
              <w:bottom w:val="nil"/>
              <w:right w:val="nil"/>
            </w:tcBorders>
          </w:tcPr>
          <w:p w14:paraId="1F50E4F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7D6C8B4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AN254</w:t>
            </w:r>
            <w:r w:rsidRPr="008A6917">
              <w:rPr>
                <w:rFonts w:ascii="Arial" w:hAnsi="Arial" w:cs="Arial"/>
                <w:color w:val="000000"/>
                <w:szCs w:val="24"/>
                <w:lang w:val="en-AU" w:eastAsia="en-US"/>
              </w:rPr>
              <w:fldChar w:fldCharType="end"/>
            </w:r>
          </w:p>
        </w:tc>
      </w:tr>
      <w:tr w:rsidR="00341AFA" w:rsidRPr="008A6917" w14:paraId="1FFB893B" w14:textId="77777777" w:rsidTr="00341AFA">
        <w:trPr>
          <w:trHeight w:val="230"/>
        </w:trPr>
        <w:tc>
          <w:tcPr>
            <w:tcW w:w="3330" w:type="dxa"/>
            <w:gridSpan w:val="2"/>
            <w:tcBorders>
              <w:top w:val="nil"/>
              <w:left w:val="nil"/>
              <w:bottom w:val="nil"/>
              <w:right w:val="nil"/>
            </w:tcBorders>
          </w:tcPr>
          <w:p w14:paraId="46A5647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520B8BB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bestaande alfanumerieke tekens waarin zich, evenwel niet aan het begin en aan het eind, een ‘@’ moet bevinden.</w:t>
            </w:r>
          </w:p>
        </w:tc>
      </w:tr>
      <w:tr w:rsidR="00341AFA" w:rsidRPr="008A6917" w14:paraId="4DC2E395" w14:textId="77777777" w:rsidTr="00341AFA">
        <w:trPr>
          <w:trHeight w:val="215"/>
        </w:trPr>
        <w:tc>
          <w:tcPr>
            <w:tcW w:w="3330" w:type="dxa"/>
            <w:gridSpan w:val="2"/>
            <w:tcBorders>
              <w:top w:val="nil"/>
              <w:left w:val="nil"/>
              <w:bottom w:val="nil"/>
              <w:right w:val="nil"/>
            </w:tcBorders>
          </w:tcPr>
          <w:p w14:paraId="0FCC542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2CC647F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053F162" w14:textId="77777777" w:rsidTr="00341AFA">
        <w:trPr>
          <w:trHeight w:val="230"/>
        </w:trPr>
        <w:tc>
          <w:tcPr>
            <w:tcW w:w="3330" w:type="dxa"/>
            <w:gridSpan w:val="2"/>
            <w:tcBorders>
              <w:top w:val="nil"/>
              <w:left w:val="nil"/>
              <w:bottom w:val="nil"/>
              <w:right w:val="nil"/>
            </w:tcBorders>
          </w:tcPr>
          <w:p w14:paraId="48A1AEB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7DB83EF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AEC3254" w14:textId="77777777" w:rsidTr="00341AFA">
        <w:trPr>
          <w:trHeight w:val="230"/>
        </w:trPr>
        <w:tc>
          <w:tcPr>
            <w:tcW w:w="3330" w:type="dxa"/>
            <w:gridSpan w:val="2"/>
            <w:tcBorders>
              <w:top w:val="nil"/>
              <w:left w:val="nil"/>
              <w:bottom w:val="nil"/>
              <w:right w:val="nil"/>
            </w:tcBorders>
          </w:tcPr>
          <w:p w14:paraId="4F5FEEE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2E5C030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8AFB919" w14:textId="77777777" w:rsidTr="00341AFA">
        <w:trPr>
          <w:trHeight w:val="230"/>
        </w:trPr>
        <w:tc>
          <w:tcPr>
            <w:tcW w:w="3330" w:type="dxa"/>
            <w:gridSpan w:val="2"/>
            <w:tcBorders>
              <w:top w:val="nil"/>
              <w:left w:val="nil"/>
              <w:bottom w:val="nil"/>
              <w:right w:val="nil"/>
            </w:tcBorders>
          </w:tcPr>
          <w:p w14:paraId="725388B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09B1E52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2C639471" w14:textId="77777777" w:rsidTr="00341AFA">
        <w:trPr>
          <w:trHeight w:val="230"/>
        </w:trPr>
        <w:tc>
          <w:tcPr>
            <w:tcW w:w="3330" w:type="dxa"/>
            <w:gridSpan w:val="2"/>
            <w:tcBorders>
              <w:top w:val="nil"/>
              <w:left w:val="nil"/>
              <w:bottom w:val="nil"/>
              <w:right w:val="nil"/>
            </w:tcBorders>
          </w:tcPr>
          <w:p w14:paraId="585C979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7330A62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B4C6D53" w14:textId="77777777" w:rsidTr="00341AFA">
        <w:tc>
          <w:tcPr>
            <w:tcW w:w="3330" w:type="dxa"/>
            <w:gridSpan w:val="2"/>
            <w:tcBorders>
              <w:top w:val="nil"/>
              <w:left w:val="nil"/>
              <w:bottom w:val="nil"/>
              <w:right w:val="nil"/>
            </w:tcBorders>
          </w:tcPr>
          <w:p w14:paraId="03427E3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28F071D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88D96DB" w14:textId="77777777" w:rsidTr="00341AFA">
        <w:trPr>
          <w:trHeight w:val="230"/>
        </w:trPr>
        <w:tc>
          <w:tcPr>
            <w:tcW w:w="3330" w:type="dxa"/>
            <w:gridSpan w:val="2"/>
            <w:tcBorders>
              <w:top w:val="nil"/>
              <w:left w:val="nil"/>
              <w:bottom w:val="nil"/>
              <w:right w:val="nil"/>
            </w:tcBorders>
          </w:tcPr>
          <w:p w14:paraId="2E0ACB5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6F26A4C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52D2759C" w14:textId="77777777" w:rsidTr="00341AFA">
        <w:trPr>
          <w:trHeight w:val="230"/>
        </w:trPr>
        <w:tc>
          <w:tcPr>
            <w:tcW w:w="3330" w:type="dxa"/>
            <w:gridSpan w:val="2"/>
            <w:tcBorders>
              <w:top w:val="nil"/>
              <w:left w:val="nil"/>
              <w:bottom w:val="nil"/>
              <w:right w:val="nil"/>
            </w:tcBorders>
          </w:tcPr>
          <w:p w14:paraId="2AE11A9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18C4D95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74727108" w14:textId="77777777" w:rsidTr="00341AFA">
        <w:trPr>
          <w:trHeight w:val="230"/>
        </w:trPr>
        <w:tc>
          <w:tcPr>
            <w:tcW w:w="3330" w:type="dxa"/>
            <w:gridSpan w:val="2"/>
            <w:tcBorders>
              <w:top w:val="nil"/>
              <w:left w:val="nil"/>
              <w:bottom w:val="nil"/>
              <w:right w:val="nil"/>
            </w:tcBorders>
          </w:tcPr>
          <w:p w14:paraId="6EF6B27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092891E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4355B7E4" w14:textId="77777777" w:rsidTr="00341AFA">
        <w:tc>
          <w:tcPr>
            <w:tcW w:w="9360" w:type="dxa"/>
            <w:gridSpan w:val="4"/>
            <w:tcBorders>
              <w:top w:val="nil"/>
              <w:left w:val="nil"/>
              <w:bottom w:val="nil"/>
              <w:right w:val="nil"/>
            </w:tcBorders>
          </w:tcPr>
          <w:p w14:paraId="6567347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2288835D" w14:textId="77777777" w:rsidTr="00341AFA">
        <w:tc>
          <w:tcPr>
            <w:tcW w:w="450" w:type="dxa"/>
            <w:tcBorders>
              <w:top w:val="nil"/>
              <w:left w:val="nil"/>
              <w:bottom w:val="nil"/>
              <w:right w:val="nil"/>
            </w:tcBorders>
          </w:tcPr>
          <w:p w14:paraId="4A7C71C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2326CCB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attribuutsoort is overeenkomstig het attribuutsoort Subject.Emailadres.</w:t>
            </w:r>
          </w:p>
        </w:tc>
      </w:tr>
    </w:tbl>
    <w:bookmarkStart w:id="807" w:name="BKM_8C18F19B_24D1_433d_B435_194735264036"/>
    <w:bookmarkEnd w:id="807"/>
    <w:p w14:paraId="6A245C6D"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Faxnummer</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5BB874A8" w14:textId="77777777" w:rsidTr="00341AFA">
        <w:trPr>
          <w:trHeight w:val="230"/>
        </w:trPr>
        <w:tc>
          <w:tcPr>
            <w:tcW w:w="3330" w:type="dxa"/>
            <w:gridSpan w:val="2"/>
            <w:tcBorders>
              <w:top w:val="nil"/>
              <w:left w:val="nil"/>
              <w:bottom w:val="nil"/>
              <w:right w:val="nil"/>
            </w:tcBorders>
          </w:tcPr>
          <w:p w14:paraId="0FFAB30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1FB360A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Faxnummer</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3F8E935F"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4D4FA6D6" w14:textId="77777777" w:rsidTr="00341AFA">
        <w:tc>
          <w:tcPr>
            <w:tcW w:w="3330" w:type="dxa"/>
            <w:gridSpan w:val="2"/>
            <w:tcBorders>
              <w:top w:val="nil"/>
              <w:left w:val="nil"/>
              <w:bottom w:val="nil"/>
              <w:right w:val="nil"/>
            </w:tcBorders>
          </w:tcPr>
          <w:p w14:paraId="4E60465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5E786F3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190B541F" w14:textId="77777777" w:rsidTr="00341AFA">
        <w:tc>
          <w:tcPr>
            <w:tcW w:w="3330" w:type="dxa"/>
            <w:gridSpan w:val="2"/>
            <w:tcBorders>
              <w:top w:val="nil"/>
              <w:left w:val="nil"/>
              <w:bottom w:val="nil"/>
              <w:right w:val="nil"/>
            </w:tcBorders>
          </w:tcPr>
          <w:p w14:paraId="03C0446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020BC82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9527</w:t>
            </w:r>
          </w:p>
        </w:tc>
      </w:tr>
      <w:tr w:rsidR="00341AFA" w:rsidRPr="008A6917" w14:paraId="35D8CAC5" w14:textId="77777777" w:rsidTr="00341AFA">
        <w:tc>
          <w:tcPr>
            <w:tcW w:w="3330" w:type="dxa"/>
            <w:gridSpan w:val="2"/>
            <w:tcBorders>
              <w:top w:val="nil"/>
              <w:left w:val="nil"/>
              <w:bottom w:val="nil"/>
              <w:right w:val="nil"/>
            </w:tcBorders>
          </w:tcPr>
          <w:p w14:paraId="62A6E0B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3707807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faxnummer</w:t>
            </w:r>
            <w:r w:rsidRPr="008A6917">
              <w:rPr>
                <w:rFonts w:ascii="Arial" w:hAnsi="Arial" w:cs="Arial"/>
                <w:color w:val="000000"/>
                <w:szCs w:val="24"/>
                <w:lang w:val="en-AU" w:eastAsia="en-US"/>
              </w:rPr>
              <w:fldChar w:fldCharType="end"/>
            </w:r>
          </w:p>
        </w:tc>
      </w:tr>
      <w:tr w:rsidR="00341AFA" w:rsidRPr="008A6917" w14:paraId="31753C4D" w14:textId="77777777" w:rsidTr="00341AFA">
        <w:tc>
          <w:tcPr>
            <w:tcW w:w="3330" w:type="dxa"/>
            <w:gridSpan w:val="2"/>
            <w:tcBorders>
              <w:top w:val="nil"/>
              <w:left w:val="nil"/>
              <w:bottom w:val="nil"/>
              <w:right w:val="nil"/>
            </w:tcBorders>
          </w:tcPr>
          <w:p w14:paraId="58E7CA7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4F4F54C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Faxnummer waaronder de organisatorische eenheid in de regel bereikbaar is.</w:t>
            </w:r>
          </w:p>
        </w:tc>
      </w:tr>
      <w:tr w:rsidR="00341AFA" w:rsidRPr="008A6917" w14:paraId="72F801F6" w14:textId="77777777" w:rsidTr="00341AFA">
        <w:trPr>
          <w:trHeight w:val="230"/>
        </w:trPr>
        <w:tc>
          <w:tcPr>
            <w:tcW w:w="3330" w:type="dxa"/>
            <w:gridSpan w:val="2"/>
            <w:tcBorders>
              <w:top w:val="nil"/>
              <w:left w:val="nil"/>
              <w:bottom w:val="nil"/>
              <w:right w:val="nil"/>
            </w:tcBorders>
          </w:tcPr>
          <w:p w14:paraId="79972B2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375FD84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3C11841C" w14:textId="77777777" w:rsidTr="00341AFA">
        <w:tc>
          <w:tcPr>
            <w:tcW w:w="3330" w:type="dxa"/>
            <w:gridSpan w:val="2"/>
            <w:tcBorders>
              <w:top w:val="nil"/>
              <w:left w:val="nil"/>
              <w:bottom w:val="nil"/>
              <w:right w:val="nil"/>
            </w:tcBorders>
          </w:tcPr>
          <w:p w14:paraId="2F703E1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000ADEC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6E9485F8" w14:textId="77777777" w:rsidTr="00341AFA">
        <w:tc>
          <w:tcPr>
            <w:tcW w:w="3330" w:type="dxa"/>
            <w:gridSpan w:val="2"/>
            <w:tcBorders>
              <w:top w:val="nil"/>
              <w:left w:val="nil"/>
              <w:bottom w:val="nil"/>
              <w:right w:val="nil"/>
            </w:tcBorders>
          </w:tcPr>
          <w:p w14:paraId="0705FDC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0BE5164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w:t>
            </w:r>
            <w:r w:rsidRPr="008A6917">
              <w:rPr>
                <w:rFonts w:ascii="Arial" w:hAnsi="Arial" w:cs="Arial"/>
                <w:color w:val="000000"/>
                <w:szCs w:val="24"/>
                <w:lang w:val="en-AU" w:eastAsia="en-US"/>
              </w:rPr>
              <w:fldChar w:fldCharType="end"/>
            </w:r>
          </w:p>
        </w:tc>
      </w:tr>
      <w:tr w:rsidR="00341AFA" w:rsidRPr="008A6917" w14:paraId="455371BF" w14:textId="77777777" w:rsidTr="00341AFA">
        <w:trPr>
          <w:trHeight w:val="230"/>
        </w:trPr>
        <w:tc>
          <w:tcPr>
            <w:tcW w:w="3330" w:type="dxa"/>
            <w:gridSpan w:val="2"/>
            <w:tcBorders>
              <w:top w:val="nil"/>
              <w:left w:val="nil"/>
              <w:bottom w:val="nil"/>
              <w:right w:val="nil"/>
            </w:tcBorders>
          </w:tcPr>
          <w:p w14:paraId="52E475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21834DF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bestaande alfanumerieke tekens.</w:t>
            </w:r>
          </w:p>
        </w:tc>
      </w:tr>
      <w:tr w:rsidR="00341AFA" w:rsidRPr="008A6917" w14:paraId="49205061" w14:textId="77777777" w:rsidTr="00341AFA">
        <w:trPr>
          <w:trHeight w:val="215"/>
        </w:trPr>
        <w:tc>
          <w:tcPr>
            <w:tcW w:w="3330" w:type="dxa"/>
            <w:gridSpan w:val="2"/>
            <w:tcBorders>
              <w:top w:val="nil"/>
              <w:left w:val="nil"/>
              <w:bottom w:val="nil"/>
              <w:right w:val="nil"/>
            </w:tcBorders>
          </w:tcPr>
          <w:p w14:paraId="2D3F84E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78D9731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43F866D" w14:textId="77777777" w:rsidTr="00341AFA">
        <w:trPr>
          <w:trHeight w:val="230"/>
        </w:trPr>
        <w:tc>
          <w:tcPr>
            <w:tcW w:w="3330" w:type="dxa"/>
            <w:gridSpan w:val="2"/>
            <w:tcBorders>
              <w:top w:val="nil"/>
              <w:left w:val="nil"/>
              <w:bottom w:val="nil"/>
              <w:right w:val="nil"/>
            </w:tcBorders>
          </w:tcPr>
          <w:p w14:paraId="77B8872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7D25F54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32643BE" w14:textId="77777777" w:rsidTr="00341AFA">
        <w:trPr>
          <w:trHeight w:val="230"/>
        </w:trPr>
        <w:tc>
          <w:tcPr>
            <w:tcW w:w="3330" w:type="dxa"/>
            <w:gridSpan w:val="2"/>
            <w:tcBorders>
              <w:top w:val="nil"/>
              <w:left w:val="nil"/>
              <w:bottom w:val="nil"/>
              <w:right w:val="nil"/>
            </w:tcBorders>
          </w:tcPr>
          <w:p w14:paraId="0414D12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2DA8789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7E8590A" w14:textId="77777777" w:rsidTr="00341AFA">
        <w:trPr>
          <w:trHeight w:val="230"/>
        </w:trPr>
        <w:tc>
          <w:tcPr>
            <w:tcW w:w="3330" w:type="dxa"/>
            <w:gridSpan w:val="2"/>
            <w:tcBorders>
              <w:top w:val="nil"/>
              <w:left w:val="nil"/>
              <w:bottom w:val="nil"/>
              <w:right w:val="nil"/>
            </w:tcBorders>
          </w:tcPr>
          <w:p w14:paraId="5E01AD8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016B2EA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C268D35" w14:textId="77777777" w:rsidTr="00341AFA">
        <w:trPr>
          <w:trHeight w:val="230"/>
        </w:trPr>
        <w:tc>
          <w:tcPr>
            <w:tcW w:w="3330" w:type="dxa"/>
            <w:gridSpan w:val="2"/>
            <w:tcBorders>
              <w:top w:val="nil"/>
              <w:left w:val="nil"/>
              <w:bottom w:val="nil"/>
              <w:right w:val="nil"/>
            </w:tcBorders>
          </w:tcPr>
          <w:p w14:paraId="77AC8ED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31F12BB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A1D57C0" w14:textId="77777777" w:rsidTr="00341AFA">
        <w:tc>
          <w:tcPr>
            <w:tcW w:w="3330" w:type="dxa"/>
            <w:gridSpan w:val="2"/>
            <w:tcBorders>
              <w:top w:val="nil"/>
              <w:left w:val="nil"/>
              <w:bottom w:val="nil"/>
              <w:right w:val="nil"/>
            </w:tcBorders>
          </w:tcPr>
          <w:p w14:paraId="3E03E48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3663B4D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A39579E" w14:textId="77777777" w:rsidTr="00341AFA">
        <w:trPr>
          <w:trHeight w:val="230"/>
        </w:trPr>
        <w:tc>
          <w:tcPr>
            <w:tcW w:w="3330" w:type="dxa"/>
            <w:gridSpan w:val="2"/>
            <w:tcBorders>
              <w:top w:val="nil"/>
              <w:left w:val="nil"/>
              <w:bottom w:val="nil"/>
              <w:right w:val="nil"/>
            </w:tcBorders>
          </w:tcPr>
          <w:p w14:paraId="42BC2AB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47BF1FF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1597AEA3" w14:textId="77777777" w:rsidTr="00341AFA">
        <w:trPr>
          <w:trHeight w:val="230"/>
        </w:trPr>
        <w:tc>
          <w:tcPr>
            <w:tcW w:w="3330" w:type="dxa"/>
            <w:gridSpan w:val="2"/>
            <w:tcBorders>
              <w:top w:val="nil"/>
              <w:left w:val="nil"/>
              <w:bottom w:val="nil"/>
              <w:right w:val="nil"/>
            </w:tcBorders>
          </w:tcPr>
          <w:p w14:paraId="54E2ED9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20C08AC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326BB840" w14:textId="77777777" w:rsidTr="00341AFA">
        <w:trPr>
          <w:trHeight w:val="230"/>
        </w:trPr>
        <w:tc>
          <w:tcPr>
            <w:tcW w:w="3330" w:type="dxa"/>
            <w:gridSpan w:val="2"/>
            <w:tcBorders>
              <w:top w:val="nil"/>
              <w:left w:val="nil"/>
              <w:bottom w:val="nil"/>
              <w:right w:val="nil"/>
            </w:tcBorders>
          </w:tcPr>
          <w:p w14:paraId="7713503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3AFA611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2B96F278" w14:textId="77777777" w:rsidTr="00341AFA">
        <w:tc>
          <w:tcPr>
            <w:tcW w:w="9360" w:type="dxa"/>
            <w:gridSpan w:val="4"/>
            <w:tcBorders>
              <w:top w:val="nil"/>
              <w:left w:val="nil"/>
              <w:bottom w:val="nil"/>
              <w:right w:val="nil"/>
            </w:tcBorders>
          </w:tcPr>
          <w:p w14:paraId="6988439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05AD6F22" w14:textId="77777777" w:rsidTr="00341AFA">
        <w:tc>
          <w:tcPr>
            <w:tcW w:w="450" w:type="dxa"/>
            <w:tcBorders>
              <w:top w:val="nil"/>
              <w:left w:val="nil"/>
              <w:bottom w:val="nil"/>
              <w:right w:val="nil"/>
            </w:tcBorders>
          </w:tcPr>
          <w:p w14:paraId="58E0B8E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4022C23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attribuutsoort is overeenkomstig het attribuutsoort Subject.FAX-nummer.</w:t>
            </w:r>
          </w:p>
          <w:p w14:paraId="1082D1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type is alfanumeriek zodat eventuele toevoegingen als 'bgg', 'zak' of 'mobiel' kunnen worden verwerkt.</w:t>
            </w:r>
          </w:p>
        </w:tc>
      </w:tr>
    </w:tbl>
    <w:bookmarkStart w:id="808" w:name="BKM_62135F33_66B8_435f_804E_C86312DEFA0D"/>
    <w:bookmarkEnd w:id="808"/>
    <w:p w14:paraId="698D1037"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Naam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2BEDB8D3" w14:textId="77777777" w:rsidTr="00341AFA">
        <w:trPr>
          <w:trHeight w:val="230"/>
        </w:trPr>
        <w:tc>
          <w:tcPr>
            <w:tcW w:w="3330" w:type="dxa"/>
            <w:gridSpan w:val="2"/>
            <w:tcBorders>
              <w:top w:val="nil"/>
              <w:left w:val="nil"/>
              <w:bottom w:val="nil"/>
              <w:right w:val="nil"/>
            </w:tcBorders>
          </w:tcPr>
          <w:p w14:paraId="63B3F5E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09ED9CA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Naam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7B9F5E33"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401668CB" w14:textId="77777777" w:rsidTr="00341AFA">
        <w:tc>
          <w:tcPr>
            <w:tcW w:w="3330" w:type="dxa"/>
            <w:gridSpan w:val="2"/>
            <w:tcBorders>
              <w:top w:val="nil"/>
              <w:left w:val="nil"/>
              <w:bottom w:val="nil"/>
              <w:right w:val="nil"/>
            </w:tcBorders>
          </w:tcPr>
          <w:p w14:paraId="59D8388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56FCEC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198B5F98" w14:textId="77777777" w:rsidTr="00341AFA">
        <w:tc>
          <w:tcPr>
            <w:tcW w:w="3330" w:type="dxa"/>
            <w:gridSpan w:val="2"/>
            <w:tcBorders>
              <w:top w:val="nil"/>
              <w:left w:val="nil"/>
              <w:bottom w:val="nil"/>
              <w:right w:val="nil"/>
            </w:tcBorders>
          </w:tcPr>
          <w:p w14:paraId="36BEFD2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Code </w:t>
            </w:r>
          </w:p>
        </w:tc>
        <w:tc>
          <w:tcPr>
            <w:tcW w:w="6030" w:type="dxa"/>
            <w:gridSpan w:val="2"/>
            <w:tcBorders>
              <w:top w:val="nil"/>
              <w:left w:val="nil"/>
              <w:bottom w:val="nil"/>
              <w:right w:val="nil"/>
            </w:tcBorders>
          </w:tcPr>
          <w:p w14:paraId="5803817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0002</w:t>
            </w:r>
          </w:p>
        </w:tc>
      </w:tr>
      <w:tr w:rsidR="00341AFA" w:rsidRPr="008A6917" w14:paraId="3CAE745D" w14:textId="77777777" w:rsidTr="00341AFA">
        <w:tc>
          <w:tcPr>
            <w:tcW w:w="3330" w:type="dxa"/>
            <w:gridSpan w:val="2"/>
            <w:tcBorders>
              <w:top w:val="nil"/>
              <w:left w:val="nil"/>
              <w:bottom w:val="nil"/>
              <w:right w:val="nil"/>
            </w:tcBorders>
          </w:tcPr>
          <w:p w14:paraId="12DF132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12ED825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naam</w:t>
            </w:r>
            <w:r w:rsidRPr="008A6917">
              <w:rPr>
                <w:rFonts w:ascii="Arial" w:hAnsi="Arial" w:cs="Arial"/>
                <w:color w:val="000000"/>
                <w:szCs w:val="24"/>
                <w:lang w:val="en-AU" w:eastAsia="en-US"/>
              </w:rPr>
              <w:fldChar w:fldCharType="end"/>
            </w:r>
          </w:p>
        </w:tc>
      </w:tr>
      <w:tr w:rsidR="00341AFA" w:rsidRPr="008A6917" w14:paraId="1B564A0A" w14:textId="77777777" w:rsidTr="00341AFA">
        <w:tc>
          <w:tcPr>
            <w:tcW w:w="3330" w:type="dxa"/>
            <w:gridSpan w:val="2"/>
            <w:tcBorders>
              <w:top w:val="nil"/>
              <w:left w:val="nil"/>
              <w:bottom w:val="nil"/>
              <w:right w:val="nil"/>
            </w:tcBorders>
          </w:tcPr>
          <w:p w14:paraId="0BB2DA1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6764A68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feitelijke naam van de organisatorische eenheid.</w:t>
            </w:r>
          </w:p>
        </w:tc>
      </w:tr>
      <w:tr w:rsidR="00341AFA" w:rsidRPr="008A6917" w14:paraId="6B013B8C" w14:textId="77777777" w:rsidTr="00341AFA">
        <w:trPr>
          <w:trHeight w:val="230"/>
        </w:trPr>
        <w:tc>
          <w:tcPr>
            <w:tcW w:w="3330" w:type="dxa"/>
            <w:gridSpan w:val="2"/>
            <w:tcBorders>
              <w:top w:val="nil"/>
              <w:left w:val="nil"/>
              <w:bottom w:val="nil"/>
              <w:right w:val="nil"/>
            </w:tcBorders>
          </w:tcPr>
          <w:p w14:paraId="58631AC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6D081B0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56443694" w14:textId="77777777" w:rsidTr="00341AFA">
        <w:tc>
          <w:tcPr>
            <w:tcW w:w="3330" w:type="dxa"/>
            <w:gridSpan w:val="2"/>
            <w:tcBorders>
              <w:top w:val="nil"/>
              <w:left w:val="nil"/>
              <w:bottom w:val="nil"/>
              <w:right w:val="nil"/>
            </w:tcBorders>
          </w:tcPr>
          <w:p w14:paraId="295654A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6FF99E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6381FDF1" w14:textId="77777777" w:rsidTr="00341AFA">
        <w:tc>
          <w:tcPr>
            <w:tcW w:w="3330" w:type="dxa"/>
            <w:gridSpan w:val="2"/>
            <w:tcBorders>
              <w:top w:val="nil"/>
              <w:left w:val="nil"/>
              <w:bottom w:val="nil"/>
              <w:right w:val="nil"/>
            </w:tcBorders>
          </w:tcPr>
          <w:p w14:paraId="11EE9DD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0A290A6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AN50</w:t>
            </w:r>
            <w:r w:rsidRPr="008A6917">
              <w:rPr>
                <w:rFonts w:ascii="Arial" w:hAnsi="Arial" w:cs="Arial"/>
                <w:color w:val="000000"/>
                <w:szCs w:val="24"/>
                <w:lang w:val="en-AU" w:eastAsia="en-US"/>
              </w:rPr>
              <w:fldChar w:fldCharType="end"/>
            </w:r>
          </w:p>
        </w:tc>
      </w:tr>
      <w:tr w:rsidR="00341AFA" w:rsidRPr="008A6917" w14:paraId="39B7EB3B" w14:textId="77777777" w:rsidTr="00341AFA">
        <w:trPr>
          <w:trHeight w:val="230"/>
        </w:trPr>
        <w:tc>
          <w:tcPr>
            <w:tcW w:w="3330" w:type="dxa"/>
            <w:gridSpan w:val="2"/>
            <w:tcBorders>
              <w:top w:val="nil"/>
              <w:left w:val="nil"/>
              <w:bottom w:val="nil"/>
              <w:right w:val="nil"/>
            </w:tcBorders>
          </w:tcPr>
          <w:p w14:paraId="0CF7FA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205360D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classificatie</w:t>
            </w:r>
          </w:p>
        </w:tc>
      </w:tr>
      <w:tr w:rsidR="00341AFA" w:rsidRPr="008A6917" w14:paraId="030157EF" w14:textId="77777777" w:rsidTr="00341AFA">
        <w:trPr>
          <w:trHeight w:val="215"/>
        </w:trPr>
        <w:tc>
          <w:tcPr>
            <w:tcW w:w="3330" w:type="dxa"/>
            <w:gridSpan w:val="2"/>
            <w:tcBorders>
              <w:top w:val="nil"/>
              <w:left w:val="nil"/>
              <w:bottom w:val="nil"/>
              <w:right w:val="nil"/>
            </w:tcBorders>
          </w:tcPr>
          <w:p w14:paraId="5FC8145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19C0581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10ACA1C3" w14:textId="77777777" w:rsidTr="00341AFA">
        <w:trPr>
          <w:trHeight w:val="230"/>
        </w:trPr>
        <w:tc>
          <w:tcPr>
            <w:tcW w:w="3330" w:type="dxa"/>
            <w:gridSpan w:val="2"/>
            <w:tcBorders>
              <w:top w:val="nil"/>
              <w:left w:val="nil"/>
              <w:bottom w:val="nil"/>
              <w:right w:val="nil"/>
            </w:tcBorders>
          </w:tcPr>
          <w:p w14:paraId="659727E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72E32F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215121AC" w14:textId="77777777" w:rsidTr="00341AFA">
        <w:trPr>
          <w:trHeight w:val="230"/>
        </w:trPr>
        <w:tc>
          <w:tcPr>
            <w:tcW w:w="3330" w:type="dxa"/>
            <w:gridSpan w:val="2"/>
            <w:tcBorders>
              <w:top w:val="nil"/>
              <w:left w:val="nil"/>
              <w:bottom w:val="nil"/>
              <w:right w:val="nil"/>
            </w:tcBorders>
          </w:tcPr>
          <w:p w14:paraId="49C67FC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5F21734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D4758EC" w14:textId="77777777" w:rsidTr="00341AFA">
        <w:trPr>
          <w:trHeight w:val="230"/>
        </w:trPr>
        <w:tc>
          <w:tcPr>
            <w:tcW w:w="3330" w:type="dxa"/>
            <w:gridSpan w:val="2"/>
            <w:tcBorders>
              <w:top w:val="nil"/>
              <w:left w:val="nil"/>
              <w:bottom w:val="nil"/>
              <w:right w:val="nil"/>
            </w:tcBorders>
          </w:tcPr>
          <w:p w14:paraId="40858F0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5ECC438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5B5A3B7" w14:textId="77777777" w:rsidTr="00341AFA">
        <w:trPr>
          <w:trHeight w:val="230"/>
        </w:trPr>
        <w:tc>
          <w:tcPr>
            <w:tcW w:w="3330" w:type="dxa"/>
            <w:gridSpan w:val="2"/>
            <w:tcBorders>
              <w:top w:val="nil"/>
              <w:left w:val="nil"/>
              <w:bottom w:val="nil"/>
              <w:right w:val="nil"/>
            </w:tcBorders>
          </w:tcPr>
          <w:p w14:paraId="152B4F7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399574F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05C4A3D" w14:textId="77777777" w:rsidTr="00341AFA">
        <w:tc>
          <w:tcPr>
            <w:tcW w:w="3330" w:type="dxa"/>
            <w:gridSpan w:val="2"/>
            <w:tcBorders>
              <w:top w:val="nil"/>
              <w:left w:val="nil"/>
              <w:bottom w:val="nil"/>
              <w:right w:val="nil"/>
            </w:tcBorders>
          </w:tcPr>
          <w:p w14:paraId="145677D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5440ADE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0091DE7" w14:textId="77777777" w:rsidTr="00341AFA">
        <w:trPr>
          <w:trHeight w:val="230"/>
        </w:trPr>
        <w:tc>
          <w:tcPr>
            <w:tcW w:w="3330" w:type="dxa"/>
            <w:gridSpan w:val="2"/>
            <w:tcBorders>
              <w:top w:val="nil"/>
              <w:left w:val="nil"/>
              <w:bottom w:val="nil"/>
              <w:right w:val="nil"/>
            </w:tcBorders>
          </w:tcPr>
          <w:p w14:paraId="7F98DF6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26BF32B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45C9DE29" w14:textId="77777777" w:rsidTr="00341AFA">
        <w:trPr>
          <w:trHeight w:val="230"/>
        </w:trPr>
        <w:tc>
          <w:tcPr>
            <w:tcW w:w="3330" w:type="dxa"/>
            <w:gridSpan w:val="2"/>
            <w:tcBorders>
              <w:top w:val="nil"/>
              <w:left w:val="nil"/>
              <w:bottom w:val="nil"/>
              <w:right w:val="nil"/>
            </w:tcBorders>
          </w:tcPr>
          <w:p w14:paraId="48CCD9B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75C9478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3D71F680" w14:textId="77777777" w:rsidTr="00341AFA">
        <w:trPr>
          <w:trHeight w:val="230"/>
        </w:trPr>
        <w:tc>
          <w:tcPr>
            <w:tcW w:w="3330" w:type="dxa"/>
            <w:gridSpan w:val="2"/>
            <w:tcBorders>
              <w:top w:val="nil"/>
              <w:left w:val="nil"/>
              <w:bottom w:val="nil"/>
              <w:right w:val="nil"/>
            </w:tcBorders>
          </w:tcPr>
          <w:p w14:paraId="6C5C95B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36E9ABD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22A3022B" w14:textId="77777777" w:rsidTr="00341AFA">
        <w:tc>
          <w:tcPr>
            <w:tcW w:w="9360" w:type="dxa"/>
            <w:gridSpan w:val="4"/>
            <w:tcBorders>
              <w:top w:val="nil"/>
              <w:left w:val="nil"/>
              <w:bottom w:val="nil"/>
              <w:right w:val="nil"/>
            </w:tcBorders>
          </w:tcPr>
          <w:p w14:paraId="580A6A7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3AED2205" w14:textId="77777777" w:rsidTr="00341AFA">
        <w:tc>
          <w:tcPr>
            <w:tcW w:w="450" w:type="dxa"/>
            <w:tcBorders>
              <w:top w:val="nil"/>
              <w:left w:val="nil"/>
              <w:bottom w:val="nil"/>
              <w:right w:val="nil"/>
            </w:tcBorders>
          </w:tcPr>
          <w:p w14:paraId="6296E22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516F6E7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809" w:name="BKM_FE9B02D3_DE16_4c7f_8B02_166657BCFE77"/>
    <w:bookmarkEnd w:id="809"/>
    <w:p w14:paraId="363EF767"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Naam verkort</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122BE34F" w14:textId="77777777" w:rsidTr="00341AFA">
        <w:trPr>
          <w:trHeight w:val="230"/>
        </w:trPr>
        <w:tc>
          <w:tcPr>
            <w:tcW w:w="3330" w:type="dxa"/>
            <w:gridSpan w:val="2"/>
            <w:tcBorders>
              <w:top w:val="nil"/>
              <w:left w:val="nil"/>
              <w:bottom w:val="nil"/>
              <w:right w:val="nil"/>
            </w:tcBorders>
          </w:tcPr>
          <w:p w14:paraId="28A5FF3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033D925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Naam verkort</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6C22E804"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5DCBC4C6" w14:textId="77777777" w:rsidTr="00341AFA">
        <w:tc>
          <w:tcPr>
            <w:tcW w:w="3330" w:type="dxa"/>
            <w:gridSpan w:val="2"/>
            <w:tcBorders>
              <w:top w:val="nil"/>
              <w:left w:val="nil"/>
              <w:bottom w:val="nil"/>
              <w:right w:val="nil"/>
            </w:tcBorders>
          </w:tcPr>
          <w:p w14:paraId="38BC0FD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21B953A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1C275168" w14:textId="77777777" w:rsidTr="00341AFA">
        <w:tc>
          <w:tcPr>
            <w:tcW w:w="3330" w:type="dxa"/>
            <w:gridSpan w:val="2"/>
            <w:tcBorders>
              <w:top w:val="nil"/>
              <w:left w:val="nil"/>
              <w:bottom w:val="nil"/>
              <w:right w:val="nil"/>
            </w:tcBorders>
          </w:tcPr>
          <w:p w14:paraId="6D48D13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1D8F43C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0003</w:t>
            </w:r>
          </w:p>
        </w:tc>
      </w:tr>
      <w:tr w:rsidR="00341AFA" w:rsidRPr="008A6917" w14:paraId="4356BA4D" w14:textId="77777777" w:rsidTr="00341AFA">
        <w:tc>
          <w:tcPr>
            <w:tcW w:w="3330" w:type="dxa"/>
            <w:gridSpan w:val="2"/>
            <w:tcBorders>
              <w:top w:val="nil"/>
              <w:left w:val="nil"/>
              <w:bottom w:val="nil"/>
              <w:right w:val="nil"/>
            </w:tcBorders>
          </w:tcPr>
          <w:p w14:paraId="2B6AB3C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377FF7E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naamVerkort</w:t>
            </w:r>
            <w:r w:rsidRPr="008A6917">
              <w:rPr>
                <w:rFonts w:ascii="Arial" w:hAnsi="Arial" w:cs="Arial"/>
                <w:color w:val="000000"/>
                <w:szCs w:val="24"/>
                <w:lang w:val="en-AU" w:eastAsia="en-US"/>
              </w:rPr>
              <w:fldChar w:fldCharType="end"/>
            </w:r>
          </w:p>
        </w:tc>
      </w:tr>
      <w:tr w:rsidR="00341AFA" w:rsidRPr="008A6917" w14:paraId="3AAC8858" w14:textId="77777777" w:rsidTr="00341AFA">
        <w:tc>
          <w:tcPr>
            <w:tcW w:w="3330" w:type="dxa"/>
            <w:gridSpan w:val="2"/>
            <w:tcBorders>
              <w:top w:val="nil"/>
              <w:left w:val="nil"/>
              <w:bottom w:val="nil"/>
              <w:right w:val="nil"/>
            </w:tcBorders>
          </w:tcPr>
          <w:p w14:paraId="7136043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404BE56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verkorte naam voor de organisatorische eenheid.</w:t>
            </w:r>
          </w:p>
        </w:tc>
      </w:tr>
      <w:tr w:rsidR="00341AFA" w:rsidRPr="008A6917" w14:paraId="03801503" w14:textId="77777777" w:rsidTr="00341AFA">
        <w:trPr>
          <w:trHeight w:val="230"/>
        </w:trPr>
        <w:tc>
          <w:tcPr>
            <w:tcW w:w="3330" w:type="dxa"/>
            <w:gridSpan w:val="2"/>
            <w:tcBorders>
              <w:top w:val="nil"/>
              <w:left w:val="nil"/>
              <w:bottom w:val="nil"/>
              <w:right w:val="nil"/>
            </w:tcBorders>
          </w:tcPr>
          <w:p w14:paraId="07F76F5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3A77082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0987B5BC" w14:textId="77777777" w:rsidTr="00341AFA">
        <w:tc>
          <w:tcPr>
            <w:tcW w:w="3330" w:type="dxa"/>
            <w:gridSpan w:val="2"/>
            <w:tcBorders>
              <w:top w:val="nil"/>
              <w:left w:val="nil"/>
              <w:bottom w:val="nil"/>
              <w:right w:val="nil"/>
            </w:tcBorders>
          </w:tcPr>
          <w:p w14:paraId="63B2D5F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5EC6BE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36AD6048" w14:textId="77777777" w:rsidTr="00341AFA">
        <w:tc>
          <w:tcPr>
            <w:tcW w:w="3330" w:type="dxa"/>
            <w:gridSpan w:val="2"/>
            <w:tcBorders>
              <w:top w:val="nil"/>
              <w:left w:val="nil"/>
              <w:bottom w:val="nil"/>
              <w:right w:val="nil"/>
            </w:tcBorders>
          </w:tcPr>
          <w:p w14:paraId="365390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3ED619E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AN25</w:t>
            </w:r>
            <w:r w:rsidRPr="008A6917">
              <w:rPr>
                <w:rFonts w:ascii="Arial" w:hAnsi="Arial" w:cs="Arial"/>
                <w:color w:val="000000"/>
                <w:szCs w:val="24"/>
                <w:lang w:val="en-AU" w:eastAsia="en-US"/>
              </w:rPr>
              <w:fldChar w:fldCharType="end"/>
            </w:r>
          </w:p>
        </w:tc>
      </w:tr>
      <w:tr w:rsidR="00341AFA" w:rsidRPr="008A6917" w14:paraId="2FF1F7CD" w14:textId="77777777" w:rsidTr="00341AFA">
        <w:trPr>
          <w:trHeight w:val="230"/>
        </w:trPr>
        <w:tc>
          <w:tcPr>
            <w:tcW w:w="3330" w:type="dxa"/>
            <w:gridSpan w:val="2"/>
            <w:tcBorders>
              <w:top w:val="nil"/>
              <w:left w:val="nil"/>
              <w:bottom w:val="nil"/>
              <w:right w:val="nil"/>
            </w:tcBorders>
          </w:tcPr>
          <w:p w14:paraId="3453731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0071FC8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14:paraId="3160977C" w14:textId="77777777" w:rsidTr="00341AFA">
        <w:trPr>
          <w:trHeight w:val="215"/>
        </w:trPr>
        <w:tc>
          <w:tcPr>
            <w:tcW w:w="3330" w:type="dxa"/>
            <w:gridSpan w:val="2"/>
            <w:tcBorders>
              <w:top w:val="nil"/>
              <w:left w:val="nil"/>
              <w:bottom w:val="nil"/>
              <w:right w:val="nil"/>
            </w:tcBorders>
          </w:tcPr>
          <w:p w14:paraId="70BC39C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000094F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1089522" w14:textId="77777777" w:rsidTr="00341AFA">
        <w:trPr>
          <w:trHeight w:val="230"/>
        </w:trPr>
        <w:tc>
          <w:tcPr>
            <w:tcW w:w="3330" w:type="dxa"/>
            <w:gridSpan w:val="2"/>
            <w:tcBorders>
              <w:top w:val="nil"/>
              <w:left w:val="nil"/>
              <w:bottom w:val="nil"/>
              <w:right w:val="nil"/>
            </w:tcBorders>
          </w:tcPr>
          <w:p w14:paraId="61A0474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5CDACD7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DECB654" w14:textId="77777777" w:rsidTr="00341AFA">
        <w:trPr>
          <w:trHeight w:val="230"/>
        </w:trPr>
        <w:tc>
          <w:tcPr>
            <w:tcW w:w="3330" w:type="dxa"/>
            <w:gridSpan w:val="2"/>
            <w:tcBorders>
              <w:top w:val="nil"/>
              <w:left w:val="nil"/>
              <w:bottom w:val="nil"/>
              <w:right w:val="nil"/>
            </w:tcBorders>
          </w:tcPr>
          <w:p w14:paraId="514E29D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3EA7296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DACA330" w14:textId="77777777" w:rsidTr="00341AFA">
        <w:trPr>
          <w:trHeight w:val="230"/>
        </w:trPr>
        <w:tc>
          <w:tcPr>
            <w:tcW w:w="3330" w:type="dxa"/>
            <w:gridSpan w:val="2"/>
            <w:tcBorders>
              <w:top w:val="nil"/>
              <w:left w:val="nil"/>
              <w:bottom w:val="nil"/>
              <w:right w:val="nil"/>
            </w:tcBorders>
          </w:tcPr>
          <w:p w14:paraId="6D1B80C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5328C22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C429563" w14:textId="77777777" w:rsidTr="00341AFA">
        <w:trPr>
          <w:trHeight w:val="230"/>
        </w:trPr>
        <w:tc>
          <w:tcPr>
            <w:tcW w:w="3330" w:type="dxa"/>
            <w:gridSpan w:val="2"/>
            <w:tcBorders>
              <w:top w:val="nil"/>
              <w:left w:val="nil"/>
              <w:bottom w:val="nil"/>
              <w:right w:val="nil"/>
            </w:tcBorders>
          </w:tcPr>
          <w:p w14:paraId="42FD468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0988481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0855A68" w14:textId="77777777" w:rsidTr="00341AFA">
        <w:tc>
          <w:tcPr>
            <w:tcW w:w="3330" w:type="dxa"/>
            <w:gridSpan w:val="2"/>
            <w:tcBorders>
              <w:top w:val="nil"/>
              <w:left w:val="nil"/>
              <w:bottom w:val="nil"/>
              <w:right w:val="nil"/>
            </w:tcBorders>
          </w:tcPr>
          <w:p w14:paraId="3169DA8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44F1EFB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F9B858D" w14:textId="77777777" w:rsidTr="00341AFA">
        <w:trPr>
          <w:trHeight w:val="230"/>
        </w:trPr>
        <w:tc>
          <w:tcPr>
            <w:tcW w:w="3330" w:type="dxa"/>
            <w:gridSpan w:val="2"/>
            <w:tcBorders>
              <w:top w:val="nil"/>
              <w:left w:val="nil"/>
              <w:bottom w:val="nil"/>
              <w:right w:val="nil"/>
            </w:tcBorders>
          </w:tcPr>
          <w:p w14:paraId="66E9F9F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392806D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328F97B3" w14:textId="77777777" w:rsidTr="00341AFA">
        <w:trPr>
          <w:trHeight w:val="230"/>
        </w:trPr>
        <w:tc>
          <w:tcPr>
            <w:tcW w:w="3330" w:type="dxa"/>
            <w:gridSpan w:val="2"/>
            <w:tcBorders>
              <w:top w:val="nil"/>
              <w:left w:val="nil"/>
              <w:bottom w:val="nil"/>
              <w:right w:val="nil"/>
            </w:tcBorders>
          </w:tcPr>
          <w:p w14:paraId="1C5F607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1203B05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4CF8365E" w14:textId="77777777" w:rsidTr="00341AFA">
        <w:trPr>
          <w:trHeight w:val="230"/>
        </w:trPr>
        <w:tc>
          <w:tcPr>
            <w:tcW w:w="3330" w:type="dxa"/>
            <w:gridSpan w:val="2"/>
            <w:tcBorders>
              <w:top w:val="nil"/>
              <w:left w:val="nil"/>
              <w:bottom w:val="nil"/>
              <w:right w:val="nil"/>
            </w:tcBorders>
          </w:tcPr>
          <w:p w14:paraId="49BB6F1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36A0AC2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6EE215CD" w14:textId="77777777" w:rsidTr="00341AFA">
        <w:tc>
          <w:tcPr>
            <w:tcW w:w="9360" w:type="dxa"/>
            <w:gridSpan w:val="4"/>
            <w:tcBorders>
              <w:top w:val="nil"/>
              <w:left w:val="nil"/>
              <w:bottom w:val="nil"/>
              <w:right w:val="nil"/>
            </w:tcBorders>
          </w:tcPr>
          <w:p w14:paraId="694A9FD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34FE1F04" w14:textId="77777777" w:rsidTr="00341AFA">
        <w:tc>
          <w:tcPr>
            <w:tcW w:w="450" w:type="dxa"/>
            <w:tcBorders>
              <w:top w:val="nil"/>
              <w:left w:val="nil"/>
              <w:bottom w:val="nil"/>
              <w:right w:val="nil"/>
            </w:tcBorders>
          </w:tcPr>
          <w:p w14:paraId="726B437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180939E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Deze verkorte naam kan bijvoorbeeld hiërarchisch worden opgebouwd en dan worden gebruikt ten behoeve van management informatie.</w:t>
            </w:r>
          </w:p>
        </w:tc>
      </w:tr>
    </w:tbl>
    <w:bookmarkStart w:id="810" w:name="BKM_BE46B281_992C_4153_94DF_6E8ADEB407CC"/>
    <w:bookmarkEnd w:id="810"/>
    <w:p w14:paraId="13F8B1B9"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Omschrijving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6245FD6B" w14:textId="77777777" w:rsidTr="00341AFA">
        <w:trPr>
          <w:trHeight w:val="230"/>
        </w:trPr>
        <w:tc>
          <w:tcPr>
            <w:tcW w:w="3330" w:type="dxa"/>
            <w:gridSpan w:val="2"/>
            <w:tcBorders>
              <w:top w:val="nil"/>
              <w:left w:val="nil"/>
              <w:bottom w:val="nil"/>
              <w:right w:val="nil"/>
            </w:tcBorders>
          </w:tcPr>
          <w:p w14:paraId="46C6D4C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54DED16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Omschrijving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031546B3"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06CE8A8D" w14:textId="77777777" w:rsidTr="00341AFA">
        <w:tc>
          <w:tcPr>
            <w:tcW w:w="3330" w:type="dxa"/>
            <w:gridSpan w:val="2"/>
            <w:tcBorders>
              <w:top w:val="nil"/>
              <w:left w:val="nil"/>
              <w:bottom w:val="nil"/>
              <w:right w:val="nil"/>
            </w:tcBorders>
          </w:tcPr>
          <w:p w14:paraId="3217DB2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583F132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17DD5182" w14:textId="77777777" w:rsidTr="00341AFA">
        <w:tc>
          <w:tcPr>
            <w:tcW w:w="3330" w:type="dxa"/>
            <w:gridSpan w:val="2"/>
            <w:tcBorders>
              <w:top w:val="nil"/>
              <w:left w:val="nil"/>
              <w:bottom w:val="nil"/>
              <w:right w:val="nil"/>
            </w:tcBorders>
          </w:tcPr>
          <w:p w14:paraId="3CA5EC5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4469548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0004</w:t>
            </w:r>
          </w:p>
        </w:tc>
      </w:tr>
      <w:tr w:rsidR="00341AFA" w:rsidRPr="008A6917" w14:paraId="7DB6BBA1" w14:textId="77777777" w:rsidTr="00341AFA">
        <w:tc>
          <w:tcPr>
            <w:tcW w:w="3330" w:type="dxa"/>
            <w:gridSpan w:val="2"/>
            <w:tcBorders>
              <w:top w:val="nil"/>
              <w:left w:val="nil"/>
              <w:bottom w:val="nil"/>
              <w:right w:val="nil"/>
            </w:tcBorders>
          </w:tcPr>
          <w:p w14:paraId="208CA91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4F40A2E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omschrijving</w:t>
            </w:r>
            <w:r w:rsidRPr="008A6917">
              <w:rPr>
                <w:rFonts w:ascii="Arial" w:hAnsi="Arial" w:cs="Arial"/>
                <w:color w:val="000000"/>
                <w:szCs w:val="24"/>
                <w:lang w:val="en-AU" w:eastAsia="en-US"/>
              </w:rPr>
              <w:fldChar w:fldCharType="end"/>
            </w:r>
          </w:p>
        </w:tc>
      </w:tr>
      <w:tr w:rsidR="00341AFA" w:rsidRPr="008A6917" w14:paraId="69BBF2C4" w14:textId="77777777" w:rsidTr="00341AFA">
        <w:tc>
          <w:tcPr>
            <w:tcW w:w="3330" w:type="dxa"/>
            <w:gridSpan w:val="2"/>
            <w:tcBorders>
              <w:top w:val="nil"/>
              <w:left w:val="nil"/>
              <w:bottom w:val="nil"/>
              <w:right w:val="nil"/>
            </w:tcBorders>
          </w:tcPr>
          <w:p w14:paraId="6648FA6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18BB6FC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omschrijving van de organisatorische eenheid.</w:t>
            </w:r>
          </w:p>
        </w:tc>
      </w:tr>
      <w:tr w:rsidR="00341AFA" w:rsidRPr="008A6917" w14:paraId="070215D0" w14:textId="77777777" w:rsidTr="00341AFA">
        <w:trPr>
          <w:trHeight w:val="230"/>
        </w:trPr>
        <w:tc>
          <w:tcPr>
            <w:tcW w:w="3330" w:type="dxa"/>
            <w:gridSpan w:val="2"/>
            <w:tcBorders>
              <w:top w:val="nil"/>
              <w:left w:val="nil"/>
              <w:bottom w:val="nil"/>
              <w:right w:val="nil"/>
            </w:tcBorders>
          </w:tcPr>
          <w:p w14:paraId="6A5D425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16C7B89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0EC4B929" w14:textId="77777777" w:rsidTr="00341AFA">
        <w:tc>
          <w:tcPr>
            <w:tcW w:w="3330" w:type="dxa"/>
            <w:gridSpan w:val="2"/>
            <w:tcBorders>
              <w:top w:val="nil"/>
              <w:left w:val="nil"/>
              <w:bottom w:val="nil"/>
              <w:right w:val="nil"/>
            </w:tcBorders>
          </w:tcPr>
          <w:p w14:paraId="760B779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30F6FFE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36FD9E0A" w14:textId="77777777" w:rsidTr="00341AFA">
        <w:tc>
          <w:tcPr>
            <w:tcW w:w="3330" w:type="dxa"/>
            <w:gridSpan w:val="2"/>
            <w:tcBorders>
              <w:top w:val="nil"/>
              <w:left w:val="nil"/>
              <w:bottom w:val="nil"/>
              <w:right w:val="nil"/>
            </w:tcBorders>
          </w:tcPr>
          <w:p w14:paraId="2C0004C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17C3360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AN80</w:t>
            </w:r>
            <w:r w:rsidRPr="008A6917">
              <w:rPr>
                <w:rFonts w:ascii="Arial" w:hAnsi="Arial" w:cs="Arial"/>
                <w:color w:val="000000"/>
                <w:szCs w:val="24"/>
                <w:lang w:val="en-AU" w:eastAsia="en-US"/>
              </w:rPr>
              <w:fldChar w:fldCharType="end"/>
            </w:r>
          </w:p>
        </w:tc>
      </w:tr>
      <w:tr w:rsidR="00341AFA" w:rsidRPr="008A6917" w14:paraId="52DC0BB6" w14:textId="77777777" w:rsidTr="00341AFA">
        <w:trPr>
          <w:trHeight w:val="230"/>
        </w:trPr>
        <w:tc>
          <w:tcPr>
            <w:tcW w:w="3330" w:type="dxa"/>
            <w:gridSpan w:val="2"/>
            <w:tcBorders>
              <w:top w:val="nil"/>
              <w:left w:val="nil"/>
              <w:bottom w:val="nil"/>
              <w:right w:val="nil"/>
            </w:tcBorders>
          </w:tcPr>
          <w:p w14:paraId="3AA4AF2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Waardenverzameling</w:t>
            </w:r>
          </w:p>
        </w:tc>
        <w:tc>
          <w:tcPr>
            <w:tcW w:w="6030" w:type="dxa"/>
            <w:gridSpan w:val="2"/>
            <w:tcBorders>
              <w:top w:val="nil"/>
              <w:left w:val="nil"/>
              <w:bottom w:val="nil"/>
              <w:right w:val="nil"/>
            </w:tcBorders>
          </w:tcPr>
          <w:p w14:paraId="5ADFB2D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14:paraId="5AA71A6B" w14:textId="77777777" w:rsidTr="00341AFA">
        <w:trPr>
          <w:trHeight w:val="215"/>
        </w:trPr>
        <w:tc>
          <w:tcPr>
            <w:tcW w:w="3330" w:type="dxa"/>
            <w:gridSpan w:val="2"/>
            <w:tcBorders>
              <w:top w:val="nil"/>
              <w:left w:val="nil"/>
              <w:bottom w:val="nil"/>
              <w:right w:val="nil"/>
            </w:tcBorders>
          </w:tcPr>
          <w:p w14:paraId="5EBA34C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2886E90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A2A9798" w14:textId="77777777" w:rsidTr="00341AFA">
        <w:trPr>
          <w:trHeight w:val="230"/>
        </w:trPr>
        <w:tc>
          <w:tcPr>
            <w:tcW w:w="3330" w:type="dxa"/>
            <w:gridSpan w:val="2"/>
            <w:tcBorders>
              <w:top w:val="nil"/>
              <w:left w:val="nil"/>
              <w:bottom w:val="nil"/>
              <w:right w:val="nil"/>
            </w:tcBorders>
          </w:tcPr>
          <w:p w14:paraId="57AD696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32B0F81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AFD2BAD" w14:textId="77777777" w:rsidTr="00341AFA">
        <w:trPr>
          <w:trHeight w:val="230"/>
        </w:trPr>
        <w:tc>
          <w:tcPr>
            <w:tcW w:w="3330" w:type="dxa"/>
            <w:gridSpan w:val="2"/>
            <w:tcBorders>
              <w:top w:val="nil"/>
              <w:left w:val="nil"/>
              <w:bottom w:val="nil"/>
              <w:right w:val="nil"/>
            </w:tcBorders>
          </w:tcPr>
          <w:p w14:paraId="5F068B1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1913E32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2F45B17" w14:textId="77777777" w:rsidTr="00341AFA">
        <w:trPr>
          <w:trHeight w:val="230"/>
        </w:trPr>
        <w:tc>
          <w:tcPr>
            <w:tcW w:w="3330" w:type="dxa"/>
            <w:gridSpan w:val="2"/>
            <w:tcBorders>
              <w:top w:val="nil"/>
              <w:left w:val="nil"/>
              <w:bottom w:val="nil"/>
              <w:right w:val="nil"/>
            </w:tcBorders>
          </w:tcPr>
          <w:p w14:paraId="4D8158A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7632B91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2B39491D" w14:textId="77777777" w:rsidTr="00341AFA">
        <w:trPr>
          <w:trHeight w:val="230"/>
        </w:trPr>
        <w:tc>
          <w:tcPr>
            <w:tcW w:w="3330" w:type="dxa"/>
            <w:gridSpan w:val="2"/>
            <w:tcBorders>
              <w:top w:val="nil"/>
              <w:left w:val="nil"/>
              <w:bottom w:val="nil"/>
              <w:right w:val="nil"/>
            </w:tcBorders>
          </w:tcPr>
          <w:p w14:paraId="435734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0392A10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DAA4A32" w14:textId="77777777" w:rsidTr="00341AFA">
        <w:tc>
          <w:tcPr>
            <w:tcW w:w="3330" w:type="dxa"/>
            <w:gridSpan w:val="2"/>
            <w:tcBorders>
              <w:top w:val="nil"/>
              <w:left w:val="nil"/>
              <w:bottom w:val="nil"/>
              <w:right w:val="nil"/>
            </w:tcBorders>
          </w:tcPr>
          <w:p w14:paraId="4FB6ABC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2DE8239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583B663" w14:textId="77777777" w:rsidTr="00341AFA">
        <w:trPr>
          <w:trHeight w:val="230"/>
        </w:trPr>
        <w:tc>
          <w:tcPr>
            <w:tcW w:w="3330" w:type="dxa"/>
            <w:gridSpan w:val="2"/>
            <w:tcBorders>
              <w:top w:val="nil"/>
              <w:left w:val="nil"/>
              <w:bottom w:val="nil"/>
              <w:right w:val="nil"/>
            </w:tcBorders>
          </w:tcPr>
          <w:p w14:paraId="48ED410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50E53DE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5ACDF522" w14:textId="77777777" w:rsidTr="00341AFA">
        <w:trPr>
          <w:trHeight w:val="230"/>
        </w:trPr>
        <w:tc>
          <w:tcPr>
            <w:tcW w:w="3330" w:type="dxa"/>
            <w:gridSpan w:val="2"/>
            <w:tcBorders>
              <w:top w:val="nil"/>
              <w:left w:val="nil"/>
              <w:bottom w:val="nil"/>
              <w:right w:val="nil"/>
            </w:tcBorders>
          </w:tcPr>
          <w:p w14:paraId="28F898A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640625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2FA2780D" w14:textId="77777777" w:rsidTr="00341AFA">
        <w:trPr>
          <w:trHeight w:val="230"/>
        </w:trPr>
        <w:tc>
          <w:tcPr>
            <w:tcW w:w="3330" w:type="dxa"/>
            <w:gridSpan w:val="2"/>
            <w:tcBorders>
              <w:top w:val="nil"/>
              <w:left w:val="nil"/>
              <w:bottom w:val="nil"/>
              <w:right w:val="nil"/>
            </w:tcBorders>
          </w:tcPr>
          <w:p w14:paraId="2A4210D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438DBD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0071B6D4" w14:textId="77777777" w:rsidTr="00341AFA">
        <w:tc>
          <w:tcPr>
            <w:tcW w:w="9360" w:type="dxa"/>
            <w:gridSpan w:val="4"/>
            <w:tcBorders>
              <w:top w:val="nil"/>
              <w:left w:val="nil"/>
              <w:bottom w:val="nil"/>
              <w:right w:val="nil"/>
            </w:tcBorders>
          </w:tcPr>
          <w:p w14:paraId="06E453D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3924C87A" w14:textId="77777777" w:rsidTr="00341AFA">
        <w:tc>
          <w:tcPr>
            <w:tcW w:w="450" w:type="dxa"/>
            <w:tcBorders>
              <w:top w:val="nil"/>
              <w:left w:val="nil"/>
              <w:bottom w:val="nil"/>
              <w:right w:val="nil"/>
            </w:tcBorders>
          </w:tcPr>
          <w:p w14:paraId="257F945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2A69D5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811" w:name="BKM_7D7E7DCC_9938_43df_A3E6_CD6A6CD80564"/>
    <w:bookmarkEnd w:id="811"/>
    <w:p w14:paraId="532BC254"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Telefoonnummer</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64091736" w14:textId="77777777" w:rsidTr="00341AFA">
        <w:trPr>
          <w:trHeight w:val="230"/>
        </w:trPr>
        <w:tc>
          <w:tcPr>
            <w:tcW w:w="3330" w:type="dxa"/>
            <w:gridSpan w:val="2"/>
            <w:tcBorders>
              <w:top w:val="nil"/>
              <w:left w:val="nil"/>
              <w:bottom w:val="nil"/>
              <w:right w:val="nil"/>
            </w:tcBorders>
          </w:tcPr>
          <w:p w14:paraId="50CAF61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1550C26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Telefoonnummer</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563FAE28"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2F0EB362" w14:textId="77777777" w:rsidTr="00341AFA">
        <w:tc>
          <w:tcPr>
            <w:tcW w:w="3330" w:type="dxa"/>
            <w:gridSpan w:val="2"/>
            <w:tcBorders>
              <w:top w:val="nil"/>
              <w:left w:val="nil"/>
              <w:bottom w:val="nil"/>
              <w:right w:val="nil"/>
            </w:tcBorders>
          </w:tcPr>
          <w:p w14:paraId="4BCC54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78E2C78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0FDB0589" w14:textId="77777777" w:rsidTr="00341AFA">
        <w:tc>
          <w:tcPr>
            <w:tcW w:w="3330" w:type="dxa"/>
            <w:gridSpan w:val="2"/>
            <w:tcBorders>
              <w:top w:val="nil"/>
              <w:left w:val="nil"/>
              <w:bottom w:val="nil"/>
              <w:right w:val="nil"/>
            </w:tcBorders>
          </w:tcPr>
          <w:p w14:paraId="620488F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63069DA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9580</w:t>
            </w:r>
          </w:p>
        </w:tc>
      </w:tr>
      <w:tr w:rsidR="00341AFA" w:rsidRPr="008A6917" w14:paraId="0B8486FA" w14:textId="77777777" w:rsidTr="00341AFA">
        <w:tc>
          <w:tcPr>
            <w:tcW w:w="3330" w:type="dxa"/>
            <w:gridSpan w:val="2"/>
            <w:tcBorders>
              <w:top w:val="nil"/>
              <w:left w:val="nil"/>
              <w:bottom w:val="nil"/>
              <w:right w:val="nil"/>
            </w:tcBorders>
          </w:tcPr>
          <w:p w14:paraId="6070018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43F7910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telefoonnummer</w:t>
            </w:r>
            <w:r w:rsidRPr="008A6917">
              <w:rPr>
                <w:rFonts w:ascii="Arial" w:hAnsi="Arial" w:cs="Arial"/>
                <w:color w:val="000000"/>
                <w:szCs w:val="24"/>
                <w:lang w:val="en-AU" w:eastAsia="en-US"/>
              </w:rPr>
              <w:fldChar w:fldCharType="end"/>
            </w:r>
          </w:p>
        </w:tc>
      </w:tr>
      <w:tr w:rsidR="00341AFA" w:rsidRPr="008A6917" w14:paraId="4EC82FB5" w14:textId="77777777" w:rsidTr="00341AFA">
        <w:tc>
          <w:tcPr>
            <w:tcW w:w="3330" w:type="dxa"/>
            <w:gridSpan w:val="2"/>
            <w:tcBorders>
              <w:top w:val="nil"/>
              <w:left w:val="nil"/>
              <w:bottom w:val="nil"/>
              <w:right w:val="nil"/>
            </w:tcBorders>
          </w:tcPr>
          <w:p w14:paraId="763AE3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4C43595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Telefoonnummer waaronder de organisatorische eenheid in de regel bereikbaar is.</w:t>
            </w:r>
          </w:p>
        </w:tc>
      </w:tr>
      <w:tr w:rsidR="00341AFA" w:rsidRPr="008A6917" w14:paraId="65DA4307" w14:textId="77777777" w:rsidTr="00341AFA">
        <w:trPr>
          <w:trHeight w:val="230"/>
        </w:trPr>
        <w:tc>
          <w:tcPr>
            <w:tcW w:w="3330" w:type="dxa"/>
            <w:gridSpan w:val="2"/>
            <w:tcBorders>
              <w:top w:val="nil"/>
              <w:left w:val="nil"/>
              <w:bottom w:val="nil"/>
              <w:right w:val="nil"/>
            </w:tcBorders>
          </w:tcPr>
          <w:p w14:paraId="70DB144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1FA7079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0127794B" w14:textId="77777777" w:rsidTr="00341AFA">
        <w:tc>
          <w:tcPr>
            <w:tcW w:w="3330" w:type="dxa"/>
            <w:gridSpan w:val="2"/>
            <w:tcBorders>
              <w:top w:val="nil"/>
              <w:left w:val="nil"/>
              <w:bottom w:val="nil"/>
              <w:right w:val="nil"/>
            </w:tcBorders>
          </w:tcPr>
          <w:p w14:paraId="014A5F5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1D37CFB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6AF3AF11" w14:textId="77777777" w:rsidTr="00341AFA">
        <w:tc>
          <w:tcPr>
            <w:tcW w:w="3330" w:type="dxa"/>
            <w:gridSpan w:val="2"/>
            <w:tcBorders>
              <w:top w:val="nil"/>
              <w:left w:val="nil"/>
              <w:bottom w:val="nil"/>
              <w:right w:val="nil"/>
            </w:tcBorders>
          </w:tcPr>
          <w:p w14:paraId="6264F5D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5639300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w:t>
            </w:r>
            <w:r w:rsidRPr="008A6917">
              <w:rPr>
                <w:rFonts w:ascii="Arial" w:hAnsi="Arial" w:cs="Arial"/>
                <w:color w:val="000000"/>
                <w:szCs w:val="24"/>
                <w:lang w:val="en-AU" w:eastAsia="en-US"/>
              </w:rPr>
              <w:fldChar w:fldCharType="end"/>
            </w:r>
          </w:p>
        </w:tc>
      </w:tr>
      <w:tr w:rsidR="00341AFA" w:rsidRPr="008A6917" w14:paraId="5690C69B" w14:textId="77777777" w:rsidTr="00341AFA">
        <w:trPr>
          <w:trHeight w:val="230"/>
        </w:trPr>
        <w:tc>
          <w:tcPr>
            <w:tcW w:w="3330" w:type="dxa"/>
            <w:gridSpan w:val="2"/>
            <w:tcBorders>
              <w:top w:val="nil"/>
              <w:left w:val="nil"/>
              <w:bottom w:val="nil"/>
              <w:right w:val="nil"/>
            </w:tcBorders>
          </w:tcPr>
          <w:p w14:paraId="2190000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2C5F140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bestaande alfanumerieke tekens</w:t>
            </w:r>
          </w:p>
        </w:tc>
      </w:tr>
      <w:tr w:rsidR="00341AFA" w:rsidRPr="008A6917" w14:paraId="0B69D649" w14:textId="77777777" w:rsidTr="00341AFA">
        <w:trPr>
          <w:trHeight w:val="215"/>
        </w:trPr>
        <w:tc>
          <w:tcPr>
            <w:tcW w:w="3330" w:type="dxa"/>
            <w:gridSpan w:val="2"/>
            <w:tcBorders>
              <w:top w:val="nil"/>
              <w:left w:val="nil"/>
              <w:bottom w:val="nil"/>
              <w:right w:val="nil"/>
            </w:tcBorders>
          </w:tcPr>
          <w:p w14:paraId="0B2015A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68EA9BD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F41CDEF" w14:textId="77777777" w:rsidTr="00341AFA">
        <w:trPr>
          <w:trHeight w:val="230"/>
        </w:trPr>
        <w:tc>
          <w:tcPr>
            <w:tcW w:w="3330" w:type="dxa"/>
            <w:gridSpan w:val="2"/>
            <w:tcBorders>
              <w:top w:val="nil"/>
              <w:left w:val="nil"/>
              <w:bottom w:val="nil"/>
              <w:right w:val="nil"/>
            </w:tcBorders>
          </w:tcPr>
          <w:p w14:paraId="764E6B0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396E15A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9D7E1F7" w14:textId="77777777" w:rsidTr="00341AFA">
        <w:trPr>
          <w:trHeight w:val="230"/>
        </w:trPr>
        <w:tc>
          <w:tcPr>
            <w:tcW w:w="3330" w:type="dxa"/>
            <w:gridSpan w:val="2"/>
            <w:tcBorders>
              <w:top w:val="nil"/>
              <w:left w:val="nil"/>
              <w:bottom w:val="nil"/>
              <w:right w:val="nil"/>
            </w:tcBorders>
          </w:tcPr>
          <w:p w14:paraId="2A8625F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776C1E6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9A9EB7C" w14:textId="77777777" w:rsidTr="00341AFA">
        <w:trPr>
          <w:trHeight w:val="230"/>
        </w:trPr>
        <w:tc>
          <w:tcPr>
            <w:tcW w:w="3330" w:type="dxa"/>
            <w:gridSpan w:val="2"/>
            <w:tcBorders>
              <w:top w:val="nil"/>
              <w:left w:val="nil"/>
              <w:bottom w:val="nil"/>
              <w:right w:val="nil"/>
            </w:tcBorders>
          </w:tcPr>
          <w:p w14:paraId="3A04743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57EAE6E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9D87612" w14:textId="77777777" w:rsidTr="00341AFA">
        <w:trPr>
          <w:trHeight w:val="230"/>
        </w:trPr>
        <w:tc>
          <w:tcPr>
            <w:tcW w:w="3330" w:type="dxa"/>
            <w:gridSpan w:val="2"/>
            <w:tcBorders>
              <w:top w:val="nil"/>
              <w:left w:val="nil"/>
              <w:bottom w:val="nil"/>
              <w:right w:val="nil"/>
            </w:tcBorders>
          </w:tcPr>
          <w:p w14:paraId="36BBE8A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61D880F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E5191C1" w14:textId="77777777" w:rsidTr="00341AFA">
        <w:tc>
          <w:tcPr>
            <w:tcW w:w="3330" w:type="dxa"/>
            <w:gridSpan w:val="2"/>
            <w:tcBorders>
              <w:top w:val="nil"/>
              <w:left w:val="nil"/>
              <w:bottom w:val="nil"/>
              <w:right w:val="nil"/>
            </w:tcBorders>
          </w:tcPr>
          <w:p w14:paraId="1036716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13AA10C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A5BFDC0" w14:textId="77777777" w:rsidTr="00341AFA">
        <w:trPr>
          <w:trHeight w:val="230"/>
        </w:trPr>
        <w:tc>
          <w:tcPr>
            <w:tcW w:w="3330" w:type="dxa"/>
            <w:gridSpan w:val="2"/>
            <w:tcBorders>
              <w:top w:val="nil"/>
              <w:left w:val="nil"/>
              <w:bottom w:val="nil"/>
              <w:right w:val="nil"/>
            </w:tcBorders>
          </w:tcPr>
          <w:p w14:paraId="1A518A8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453D43B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441C932A" w14:textId="77777777" w:rsidTr="00341AFA">
        <w:trPr>
          <w:trHeight w:val="230"/>
        </w:trPr>
        <w:tc>
          <w:tcPr>
            <w:tcW w:w="3330" w:type="dxa"/>
            <w:gridSpan w:val="2"/>
            <w:tcBorders>
              <w:top w:val="nil"/>
              <w:left w:val="nil"/>
              <w:bottom w:val="nil"/>
              <w:right w:val="nil"/>
            </w:tcBorders>
          </w:tcPr>
          <w:p w14:paraId="16229E0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4914F58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47840C0A" w14:textId="77777777" w:rsidTr="00341AFA">
        <w:trPr>
          <w:trHeight w:val="230"/>
        </w:trPr>
        <w:tc>
          <w:tcPr>
            <w:tcW w:w="3330" w:type="dxa"/>
            <w:gridSpan w:val="2"/>
            <w:tcBorders>
              <w:top w:val="nil"/>
              <w:left w:val="nil"/>
              <w:bottom w:val="nil"/>
              <w:right w:val="nil"/>
            </w:tcBorders>
          </w:tcPr>
          <w:p w14:paraId="174678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058B2E8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28EF2ACD" w14:textId="77777777" w:rsidTr="00341AFA">
        <w:tc>
          <w:tcPr>
            <w:tcW w:w="9360" w:type="dxa"/>
            <w:gridSpan w:val="4"/>
            <w:tcBorders>
              <w:top w:val="nil"/>
              <w:left w:val="nil"/>
              <w:bottom w:val="nil"/>
              <w:right w:val="nil"/>
            </w:tcBorders>
          </w:tcPr>
          <w:p w14:paraId="2FCEBB2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7C98AEFC" w14:textId="77777777" w:rsidTr="00341AFA">
        <w:tc>
          <w:tcPr>
            <w:tcW w:w="450" w:type="dxa"/>
            <w:tcBorders>
              <w:top w:val="nil"/>
              <w:left w:val="nil"/>
              <w:bottom w:val="nil"/>
              <w:right w:val="nil"/>
            </w:tcBorders>
          </w:tcPr>
          <w:p w14:paraId="7A49CD9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7C601E5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attribuutsoort is overeenkomstig het attribuutsoort Subject.Telefoonnummer.</w:t>
            </w:r>
          </w:p>
          <w:p w14:paraId="0E7A158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type is alfanumeriek zodat eventuele toevoegingen als 'bgg', 'zak' of 'mobiel' kunnen worden verwerkt.</w:t>
            </w:r>
          </w:p>
        </w:tc>
      </w:tr>
    </w:tbl>
    <w:bookmarkStart w:id="812" w:name="BKM_F40EF4CB_AF65_4c93_8B9D_7D78F5D0A0DC"/>
    <w:bookmarkEnd w:id="812"/>
    <w:p w14:paraId="087DFCAD"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Toelichting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5FC2E43E" w14:textId="77777777" w:rsidTr="00341AFA">
        <w:trPr>
          <w:trHeight w:val="230"/>
        </w:trPr>
        <w:tc>
          <w:tcPr>
            <w:tcW w:w="3330" w:type="dxa"/>
            <w:gridSpan w:val="2"/>
            <w:tcBorders>
              <w:top w:val="nil"/>
              <w:left w:val="nil"/>
              <w:bottom w:val="nil"/>
              <w:right w:val="nil"/>
            </w:tcBorders>
          </w:tcPr>
          <w:p w14:paraId="6453278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6520461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Toelichting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222E280B"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71E4C277" w14:textId="77777777" w:rsidTr="00341AFA">
        <w:tc>
          <w:tcPr>
            <w:tcW w:w="3330" w:type="dxa"/>
            <w:gridSpan w:val="2"/>
            <w:tcBorders>
              <w:top w:val="nil"/>
              <w:left w:val="nil"/>
              <w:bottom w:val="nil"/>
              <w:right w:val="nil"/>
            </w:tcBorders>
          </w:tcPr>
          <w:p w14:paraId="52BB0BD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6CC237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25336C9D" w14:textId="77777777" w:rsidTr="00341AFA">
        <w:tc>
          <w:tcPr>
            <w:tcW w:w="3330" w:type="dxa"/>
            <w:gridSpan w:val="2"/>
            <w:tcBorders>
              <w:top w:val="nil"/>
              <w:left w:val="nil"/>
              <w:bottom w:val="nil"/>
              <w:right w:val="nil"/>
            </w:tcBorders>
          </w:tcPr>
          <w:p w14:paraId="7005323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1264198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0005</w:t>
            </w:r>
          </w:p>
        </w:tc>
      </w:tr>
      <w:tr w:rsidR="00341AFA" w:rsidRPr="008A6917" w14:paraId="63313CD3" w14:textId="77777777" w:rsidTr="00341AFA">
        <w:tc>
          <w:tcPr>
            <w:tcW w:w="3330" w:type="dxa"/>
            <w:gridSpan w:val="2"/>
            <w:tcBorders>
              <w:top w:val="nil"/>
              <w:left w:val="nil"/>
              <w:bottom w:val="nil"/>
              <w:right w:val="nil"/>
            </w:tcBorders>
          </w:tcPr>
          <w:p w14:paraId="40DA9B7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1D8A718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toelichting</w:t>
            </w:r>
            <w:r w:rsidRPr="008A6917">
              <w:rPr>
                <w:rFonts w:ascii="Arial" w:hAnsi="Arial" w:cs="Arial"/>
                <w:color w:val="000000"/>
                <w:szCs w:val="24"/>
                <w:lang w:val="en-AU" w:eastAsia="en-US"/>
              </w:rPr>
              <w:fldChar w:fldCharType="end"/>
            </w:r>
          </w:p>
        </w:tc>
      </w:tr>
      <w:tr w:rsidR="00341AFA" w:rsidRPr="008A6917" w14:paraId="139CB929" w14:textId="77777777" w:rsidTr="00341AFA">
        <w:tc>
          <w:tcPr>
            <w:tcW w:w="3330" w:type="dxa"/>
            <w:gridSpan w:val="2"/>
            <w:tcBorders>
              <w:top w:val="nil"/>
              <w:left w:val="nil"/>
              <w:bottom w:val="nil"/>
              <w:right w:val="nil"/>
            </w:tcBorders>
          </w:tcPr>
          <w:p w14:paraId="72F7581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15FC859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Toelichting bij de organisatorische eenheid.</w:t>
            </w:r>
          </w:p>
        </w:tc>
      </w:tr>
      <w:tr w:rsidR="00341AFA" w:rsidRPr="008A6917" w14:paraId="06DF5F38" w14:textId="77777777" w:rsidTr="00341AFA">
        <w:trPr>
          <w:trHeight w:val="230"/>
        </w:trPr>
        <w:tc>
          <w:tcPr>
            <w:tcW w:w="3330" w:type="dxa"/>
            <w:gridSpan w:val="2"/>
            <w:tcBorders>
              <w:top w:val="nil"/>
              <w:left w:val="nil"/>
              <w:bottom w:val="nil"/>
              <w:right w:val="nil"/>
            </w:tcBorders>
          </w:tcPr>
          <w:p w14:paraId="7E78172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601E563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6184A6E6" w14:textId="77777777" w:rsidTr="00341AFA">
        <w:tc>
          <w:tcPr>
            <w:tcW w:w="3330" w:type="dxa"/>
            <w:gridSpan w:val="2"/>
            <w:tcBorders>
              <w:top w:val="nil"/>
              <w:left w:val="nil"/>
              <w:bottom w:val="nil"/>
              <w:right w:val="nil"/>
            </w:tcBorders>
          </w:tcPr>
          <w:p w14:paraId="4254A0E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43AD117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5C78ACD7" w14:textId="77777777" w:rsidTr="00341AFA">
        <w:tc>
          <w:tcPr>
            <w:tcW w:w="3330" w:type="dxa"/>
            <w:gridSpan w:val="2"/>
            <w:tcBorders>
              <w:top w:val="nil"/>
              <w:left w:val="nil"/>
              <w:bottom w:val="nil"/>
              <w:right w:val="nil"/>
            </w:tcBorders>
          </w:tcPr>
          <w:p w14:paraId="3903B22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5DD5570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AN1000</w:t>
            </w:r>
            <w:r w:rsidRPr="008A6917">
              <w:rPr>
                <w:rFonts w:ascii="Arial" w:hAnsi="Arial" w:cs="Arial"/>
                <w:color w:val="000000"/>
                <w:szCs w:val="24"/>
                <w:lang w:val="en-AU" w:eastAsia="en-US"/>
              </w:rPr>
              <w:fldChar w:fldCharType="end"/>
            </w:r>
          </w:p>
        </w:tc>
      </w:tr>
      <w:tr w:rsidR="00341AFA" w:rsidRPr="008A6917" w14:paraId="7E48081E" w14:textId="77777777" w:rsidTr="00341AFA">
        <w:trPr>
          <w:trHeight w:val="230"/>
        </w:trPr>
        <w:tc>
          <w:tcPr>
            <w:tcW w:w="3330" w:type="dxa"/>
            <w:gridSpan w:val="2"/>
            <w:tcBorders>
              <w:top w:val="nil"/>
              <w:left w:val="nil"/>
              <w:bottom w:val="nil"/>
              <w:right w:val="nil"/>
            </w:tcBorders>
          </w:tcPr>
          <w:p w14:paraId="1C8B934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319D656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14:paraId="47A78446" w14:textId="77777777" w:rsidTr="00341AFA">
        <w:trPr>
          <w:trHeight w:val="215"/>
        </w:trPr>
        <w:tc>
          <w:tcPr>
            <w:tcW w:w="3330" w:type="dxa"/>
            <w:gridSpan w:val="2"/>
            <w:tcBorders>
              <w:top w:val="nil"/>
              <w:left w:val="nil"/>
              <w:bottom w:val="nil"/>
              <w:right w:val="nil"/>
            </w:tcBorders>
          </w:tcPr>
          <w:p w14:paraId="2C6C4FB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523B4A8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119CCA4" w14:textId="77777777" w:rsidTr="00341AFA">
        <w:trPr>
          <w:trHeight w:val="230"/>
        </w:trPr>
        <w:tc>
          <w:tcPr>
            <w:tcW w:w="3330" w:type="dxa"/>
            <w:gridSpan w:val="2"/>
            <w:tcBorders>
              <w:top w:val="nil"/>
              <w:left w:val="nil"/>
              <w:bottom w:val="nil"/>
              <w:right w:val="nil"/>
            </w:tcBorders>
          </w:tcPr>
          <w:p w14:paraId="008A39B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51D5C60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52C710C" w14:textId="77777777" w:rsidTr="00341AFA">
        <w:trPr>
          <w:trHeight w:val="230"/>
        </w:trPr>
        <w:tc>
          <w:tcPr>
            <w:tcW w:w="3330" w:type="dxa"/>
            <w:gridSpan w:val="2"/>
            <w:tcBorders>
              <w:top w:val="nil"/>
              <w:left w:val="nil"/>
              <w:bottom w:val="nil"/>
              <w:right w:val="nil"/>
            </w:tcBorders>
          </w:tcPr>
          <w:p w14:paraId="25CC57F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2B5774E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AB742CF" w14:textId="77777777" w:rsidTr="00341AFA">
        <w:trPr>
          <w:trHeight w:val="230"/>
        </w:trPr>
        <w:tc>
          <w:tcPr>
            <w:tcW w:w="3330" w:type="dxa"/>
            <w:gridSpan w:val="2"/>
            <w:tcBorders>
              <w:top w:val="nil"/>
              <w:left w:val="nil"/>
              <w:bottom w:val="nil"/>
              <w:right w:val="nil"/>
            </w:tcBorders>
          </w:tcPr>
          <w:p w14:paraId="24F9BCD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Aanduiding brondocument</w:t>
            </w:r>
          </w:p>
        </w:tc>
        <w:tc>
          <w:tcPr>
            <w:tcW w:w="6030" w:type="dxa"/>
            <w:gridSpan w:val="2"/>
            <w:tcBorders>
              <w:top w:val="nil"/>
              <w:left w:val="nil"/>
              <w:bottom w:val="nil"/>
              <w:right w:val="nil"/>
            </w:tcBorders>
          </w:tcPr>
          <w:p w14:paraId="1BCF4C8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354E606" w14:textId="77777777" w:rsidTr="00341AFA">
        <w:trPr>
          <w:trHeight w:val="230"/>
        </w:trPr>
        <w:tc>
          <w:tcPr>
            <w:tcW w:w="3330" w:type="dxa"/>
            <w:gridSpan w:val="2"/>
            <w:tcBorders>
              <w:top w:val="nil"/>
              <w:left w:val="nil"/>
              <w:bottom w:val="nil"/>
              <w:right w:val="nil"/>
            </w:tcBorders>
          </w:tcPr>
          <w:p w14:paraId="638AFDC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6635A70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57322CA" w14:textId="77777777" w:rsidTr="00341AFA">
        <w:tc>
          <w:tcPr>
            <w:tcW w:w="3330" w:type="dxa"/>
            <w:gridSpan w:val="2"/>
            <w:tcBorders>
              <w:top w:val="nil"/>
              <w:left w:val="nil"/>
              <w:bottom w:val="nil"/>
              <w:right w:val="nil"/>
            </w:tcBorders>
          </w:tcPr>
          <w:p w14:paraId="5B09360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0B6B10E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6D73993" w14:textId="77777777" w:rsidTr="00341AFA">
        <w:trPr>
          <w:trHeight w:val="230"/>
        </w:trPr>
        <w:tc>
          <w:tcPr>
            <w:tcW w:w="3330" w:type="dxa"/>
            <w:gridSpan w:val="2"/>
            <w:tcBorders>
              <w:top w:val="nil"/>
              <w:left w:val="nil"/>
              <w:bottom w:val="nil"/>
              <w:right w:val="nil"/>
            </w:tcBorders>
          </w:tcPr>
          <w:p w14:paraId="4D0A68D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2363CDB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4F56CE43" w14:textId="77777777" w:rsidTr="00341AFA">
        <w:trPr>
          <w:trHeight w:val="230"/>
        </w:trPr>
        <w:tc>
          <w:tcPr>
            <w:tcW w:w="3330" w:type="dxa"/>
            <w:gridSpan w:val="2"/>
            <w:tcBorders>
              <w:top w:val="nil"/>
              <w:left w:val="nil"/>
              <w:bottom w:val="nil"/>
              <w:right w:val="nil"/>
            </w:tcBorders>
          </w:tcPr>
          <w:p w14:paraId="49C8854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2CAEF76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C41838C" w14:textId="77777777" w:rsidTr="00341AFA">
        <w:trPr>
          <w:trHeight w:val="230"/>
        </w:trPr>
        <w:tc>
          <w:tcPr>
            <w:tcW w:w="3330" w:type="dxa"/>
            <w:gridSpan w:val="2"/>
            <w:tcBorders>
              <w:top w:val="nil"/>
              <w:left w:val="nil"/>
              <w:bottom w:val="nil"/>
              <w:right w:val="nil"/>
            </w:tcBorders>
          </w:tcPr>
          <w:p w14:paraId="5033CCF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6E4BC7E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16EAF9F3" w14:textId="77777777" w:rsidTr="00341AFA">
        <w:tc>
          <w:tcPr>
            <w:tcW w:w="9360" w:type="dxa"/>
            <w:gridSpan w:val="4"/>
            <w:tcBorders>
              <w:top w:val="nil"/>
              <w:left w:val="nil"/>
              <w:bottom w:val="nil"/>
              <w:right w:val="nil"/>
            </w:tcBorders>
          </w:tcPr>
          <w:p w14:paraId="2860716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754D8114" w14:textId="77777777" w:rsidTr="00341AFA">
        <w:tc>
          <w:tcPr>
            <w:tcW w:w="450" w:type="dxa"/>
            <w:tcBorders>
              <w:top w:val="nil"/>
              <w:left w:val="nil"/>
              <w:bottom w:val="nil"/>
              <w:right w:val="nil"/>
            </w:tcBorders>
          </w:tcPr>
          <w:p w14:paraId="4F8392F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05AA676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14:paraId="395DD1FB"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 gehuisvest in</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40B2D773" w14:textId="77777777" w:rsidTr="00341AFA">
        <w:trPr>
          <w:trHeight w:val="230"/>
        </w:trPr>
        <w:tc>
          <w:tcPr>
            <w:tcW w:w="3330" w:type="dxa"/>
            <w:gridSpan w:val="2"/>
            <w:tcBorders>
              <w:top w:val="nil"/>
              <w:left w:val="nil"/>
              <w:bottom w:val="nil"/>
              <w:right w:val="nil"/>
            </w:tcBorders>
          </w:tcPr>
          <w:p w14:paraId="5F4D4B7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3354364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 gehuisvest in</w:t>
            </w:r>
            <w:r w:rsidRPr="008A6917">
              <w:rPr>
                <w:rFonts w:ascii="Arial" w:hAnsi="Arial" w:cs="Arial"/>
                <w:color w:val="000000"/>
                <w:szCs w:val="24"/>
                <w:lang w:val="en-AU" w:eastAsia="en-US"/>
              </w:rPr>
              <w:fldChar w:fldCharType="end"/>
            </w:r>
          </w:p>
        </w:tc>
      </w:tr>
      <w:tr w:rsidR="00341AFA" w:rsidRPr="008A6917" w14:paraId="5A11AD1E" w14:textId="77777777" w:rsidTr="00341AFA">
        <w:tc>
          <w:tcPr>
            <w:tcW w:w="3330" w:type="dxa"/>
            <w:gridSpan w:val="2"/>
            <w:tcBorders>
              <w:top w:val="nil"/>
              <w:left w:val="nil"/>
              <w:bottom w:val="nil"/>
              <w:right w:val="nil"/>
            </w:tcBorders>
          </w:tcPr>
          <w:p w14:paraId="28001D3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276D709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2C843D4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VESTIGING VAN ZAAKBEHANDELENDE ORGANISATIE</w:t>
            </w:r>
            <w:r w:rsidRPr="008A6917">
              <w:rPr>
                <w:rFonts w:ascii="Arial" w:hAnsi="Arial" w:cs="Arial"/>
                <w:color w:val="000000"/>
                <w:szCs w:val="24"/>
                <w:lang w:val="en-AU" w:eastAsia="en-US"/>
              </w:rPr>
              <w:fldChar w:fldCharType="end"/>
            </w:r>
          </w:p>
          <w:p w14:paraId="682E7A2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5D18F96E" w14:textId="77777777" w:rsidTr="00341AFA">
        <w:tc>
          <w:tcPr>
            <w:tcW w:w="3330" w:type="dxa"/>
            <w:gridSpan w:val="2"/>
            <w:tcBorders>
              <w:top w:val="nil"/>
              <w:left w:val="nil"/>
              <w:bottom w:val="nil"/>
              <w:right w:val="nil"/>
            </w:tcBorders>
          </w:tcPr>
          <w:p w14:paraId="732B4E8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5F6FBFA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2052C975" w14:textId="77777777" w:rsidTr="00341AFA">
        <w:trPr>
          <w:trHeight w:val="230"/>
        </w:trPr>
        <w:tc>
          <w:tcPr>
            <w:tcW w:w="3330" w:type="dxa"/>
            <w:gridSpan w:val="2"/>
            <w:tcBorders>
              <w:top w:val="nil"/>
              <w:left w:val="nil"/>
              <w:bottom w:val="nil"/>
              <w:right w:val="nil"/>
            </w:tcBorders>
          </w:tcPr>
          <w:p w14:paraId="2225E9E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238AD67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D63B6F6" w14:textId="77777777" w:rsidTr="00341AFA">
        <w:tc>
          <w:tcPr>
            <w:tcW w:w="3330" w:type="dxa"/>
            <w:gridSpan w:val="2"/>
            <w:tcBorders>
              <w:top w:val="nil"/>
              <w:left w:val="nil"/>
              <w:bottom w:val="nil"/>
              <w:right w:val="nil"/>
            </w:tcBorders>
          </w:tcPr>
          <w:p w14:paraId="23075DC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6CA47D3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VESTIGING VAN ZAAKBEHANDELENDE ORGANISATIE waar de ORGANISATORISCHE EENHEID haar activiteiten uitvoert.</w:t>
            </w:r>
          </w:p>
        </w:tc>
      </w:tr>
      <w:tr w:rsidR="00341AFA" w:rsidRPr="008A6917" w14:paraId="0C13174A" w14:textId="77777777" w:rsidTr="00341AFA">
        <w:tc>
          <w:tcPr>
            <w:tcW w:w="3330" w:type="dxa"/>
            <w:gridSpan w:val="2"/>
            <w:tcBorders>
              <w:top w:val="nil"/>
              <w:left w:val="nil"/>
              <w:bottom w:val="nil"/>
              <w:right w:val="nil"/>
            </w:tcBorders>
          </w:tcPr>
          <w:p w14:paraId="756EE67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3A8B46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6E5D871F" w14:textId="77777777" w:rsidTr="00341AFA">
        <w:trPr>
          <w:trHeight w:val="215"/>
        </w:trPr>
        <w:tc>
          <w:tcPr>
            <w:tcW w:w="3330" w:type="dxa"/>
            <w:gridSpan w:val="2"/>
            <w:tcBorders>
              <w:top w:val="nil"/>
              <w:left w:val="nil"/>
              <w:bottom w:val="nil"/>
              <w:right w:val="nil"/>
            </w:tcBorders>
          </w:tcPr>
          <w:p w14:paraId="5371260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36CCEAE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17 mei 2010</w:t>
            </w:r>
          </w:p>
        </w:tc>
      </w:tr>
      <w:tr w:rsidR="00341AFA" w:rsidRPr="008A6917" w14:paraId="00AE5536" w14:textId="77777777" w:rsidTr="00341AFA">
        <w:tc>
          <w:tcPr>
            <w:tcW w:w="3330" w:type="dxa"/>
            <w:gridSpan w:val="2"/>
            <w:tcBorders>
              <w:top w:val="nil"/>
              <w:left w:val="nil"/>
              <w:bottom w:val="nil"/>
              <w:right w:val="nil"/>
            </w:tcBorders>
          </w:tcPr>
          <w:p w14:paraId="1515A83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7AE365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299DA4C" w14:textId="77777777" w:rsidTr="00341AFA">
        <w:trPr>
          <w:trHeight w:val="230"/>
        </w:trPr>
        <w:tc>
          <w:tcPr>
            <w:tcW w:w="3330" w:type="dxa"/>
            <w:gridSpan w:val="2"/>
            <w:tcBorders>
              <w:top w:val="nil"/>
              <w:left w:val="nil"/>
              <w:bottom w:val="nil"/>
              <w:right w:val="nil"/>
            </w:tcBorders>
          </w:tcPr>
          <w:p w14:paraId="3B07998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D99067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BB30574" w14:textId="77777777" w:rsidTr="00341AFA">
        <w:tc>
          <w:tcPr>
            <w:tcW w:w="3330" w:type="dxa"/>
            <w:gridSpan w:val="2"/>
            <w:tcBorders>
              <w:top w:val="nil"/>
              <w:left w:val="nil"/>
              <w:bottom w:val="nil"/>
              <w:right w:val="nil"/>
            </w:tcBorders>
          </w:tcPr>
          <w:p w14:paraId="435871F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31A1C0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8D2795D" w14:textId="77777777" w:rsidTr="00341AFA">
        <w:tc>
          <w:tcPr>
            <w:tcW w:w="3330" w:type="dxa"/>
            <w:gridSpan w:val="2"/>
            <w:tcBorders>
              <w:top w:val="nil"/>
              <w:left w:val="nil"/>
              <w:bottom w:val="nil"/>
              <w:right w:val="nil"/>
            </w:tcBorders>
          </w:tcPr>
          <w:p w14:paraId="6DE4E7B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019B2B2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407854A" w14:textId="77777777" w:rsidTr="00341AFA">
        <w:tc>
          <w:tcPr>
            <w:tcW w:w="3330" w:type="dxa"/>
            <w:gridSpan w:val="2"/>
            <w:tcBorders>
              <w:top w:val="nil"/>
              <w:left w:val="nil"/>
              <w:bottom w:val="nil"/>
              <w:right w:val="nil"/>
            </w:tcBorders>
          </w:tcPr>
          <w:p w14:paraId="7D86BF9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35713B9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B2A0C5E" w14:textId="77777777" w:rsidTr="00341AFA">
        <w:tc>
          <w:tcPr>
            <w:tcW w:w="3330" w:type="dxa"/>
            <w:gridSpan w:val="2"/>
            <w:tcBorders>
              <w:top w:val="nil"/>
              <w:left w:val="nil"/>
              <w:bottom w:val="nil"/>
              <w:right w:val="nil"/>
            </w:tcBorders>
          </w:tcPr>
          <w:p w14:paraId="3F9150A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44CF2E2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4F55ABCE" w14:textId="77777777" w:rsidTr="00341AFA">
        <w:tc>
          <w:tcPr>
            <w:tcW w:w="3330" w:type="dxa"/>
            <w:gridSpan w:val="2"/>
            <w:tcBorders>
              <w:top w:val="nil"/>
              <w:left w:val="nil"/>
              <w:bottom w:val="nil"/>
              <w:right w:val="nil"/>
            </w:tcBorders>
          </w:tcPr>
          <w:p w14:paraId="7729649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0A03D02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175EE810" w14:textId="77777777" w:rsidTr="00341AFA">
        <w:tc>
          <w:tcPr>
            <w:tcW w:w="9360" w:type="dxa"/>
            <w:gridSpan w:val="3"/>
            <w:tcBorders>
              <w:top w:val="nil"/>
              <w:left w:val="nil"/>
              <w:bottom w:val="nil"/>
              <w:right w:val="nil"/>
            </w:tcBorders>
          </w:tcPr>
          <w:p w14:paraId="24ACE1C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7245F488" w14:textId="77777777" w:rsidTr="00341AFA">
        <w:tc>
          <w:tcPr>
            <w:tcW w:w="450" w:type="dxa"/>
            <w:tcBorders>
              <w:top w:val="nil"/>
              <w:left w:val="nil"/>
              <w:bottom w:val="nil"/>
              <w:right w:val="nil"/>
            </w:tcBorders>
          </w:tcPr>
          <w:p w14:paraId="2EF973F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32E1E55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Met deze relatiesoort wordt voor organisatorische eenheden (afdelingen e.d.) van de organisatie die zaken behandelt gemodelleerd binnen welke vestiging van die organisatie c.q. op welke locatie die organisatorische eenheid werkzaam is.</w:t>
            </w:r>
          </w:p>
          <w:p w14:paraId="1F2890C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Aangezien de relatie alleen gemodelleerd is voor de VESTIGING VAN ZAAKBEHANDELENDE ORGANISATIEs worden binnen het RGBZ organisatorische eenheden en hun medewerkers niet uitgewisseld voor organisaties die alleen op andere wijze betrokken zijn bij zaken bijvoorbeeld de aanvrager van een vergunning.</w:t>
            </w:r>
          </w:p>
        </w:tc>
      </w:tr>
    </w:tbl>
    <w:p w14:paraId="00C2FCFF"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 verantwoordelijke voor</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2AAA3BCB" w14:textId="77777777" w:rsidTr="00341AFA">
        <w:trPr>
          <w:trHeight w:val="230"/>
        </w:trPr>
        <w:tc>
          <w:tcPr>
            <w:tcW w:w="3330" w:type="dxa"/>
            <w:gridSpan w:val="2"/>
            <w:tcBorders>
              <w:top w:val="nil"/>
              <w:left w:val="nil"/>
              <w:bottom w:val="nil"/>
              <w:right w:val="nil"/>
            </w:tcBorders>
          </w:tcPr>
          <w:p w14:paraId="5370723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BDA8EF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 verantwoordelijke voor</w:t>
            </w:r>
            <w:r w:rsidRPr="008A6917">
              <w:rPr>
                <w:rFonts w:ascii="Arial" w:hAnsi="Arial" w:cs="Arial"/>
                <w:color w:val="000000"/>
                <w:szCs w:val="24"/>
                <w:lang w:val="en-AU" w:eastAsia="en-US"/>
              </w:rPr>
              <w:fldChar w:fldCharType="end"/>
            </w:r>
          </w:p>
        </w:tc>
      </w:tr>
      <w:tr w:rsidR="00341AFA" w:rsidRPr="008A6917" w14:paraId="200BAD79" w14:textId="77777777" w:rsidTr="00341AFA">
        <w:tc>
          <w:tcPr>
            <w:tcW w:w="3330" w:type="dxa"/>
            <w:gridSpan w:val="2"/>
            <w:tcBorders>
              <w:top w:val="nil"/>
              <w:left w:val="nil"/>
              <w:bottom w:val="nil"/>
              <w:right w:val="nil"/>
            </w:tcBorders>
          </w:tcPr>
          <w:p w14:paraId="5FC4B3D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1833F17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1BC2F1B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ZAAKTYPE</w:t>
            </w:r>
            <w:r w:rsidRPr="008A6917">
              <w:rPr>
                <w:rFonts w:ascii="Arial" w:hAnsi="Arial" w:cs="Arial"/>
                <w:color w:val="000000"/>
                <w:szCs w:val="24"/>
                <w:lang w:val="en-AU" w:eastAsia="en-US"/>
              </w:rPr>
              <w:fldChar w:fldCharType="end"/>
            </w:r>
          </w:p>
          <w:p w14:paraId="20C0D08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0..*</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4B30868E" w14:textId="77777777" w:rsidTr="00341AFA">
        <w:tc>
          <w:tcPr>
            <w:tcW w:w="3330" w:type="dxa"/>
            <w:gridSpan w:val="2"/>
            <w:tcBorders>
              <w:top w:val="nil"/>
              <w:left w:val="nil"/>
              <w:bottom w:val="nil"/>
              <w:right w:val="nil"/>
            </w:tcBorders>
          </w:tcPr>
          <w:p w14:paraId="7B0AAEC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63E1095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GFO Zaken 2004</w:t>
            </w:r>
          </w:p>
        </w:tc>
      </w:tr>
      <w:tr w:rsidR="00341AFA" w:rsidRPr="008A6917" w14:paraId="4A169480" w14:textId="77777777" w:rsidTr="00341AFA">
        <w:trPr>
          <w:trHeight w:val="230"/>
        </w:trPr>
        <w:tc>
          <w:tcPr>
            <w:tcW w:w="3330" w:type="dxa"/>
            <w:gridSpan w:val="2"/>
            <w:tcBorders>
              <w:top w:val="nil"/>
              <w:left w:val="nil"/>
              <w:bottom w:val="nil"/>
              <w:right w:val="nil"/>
            </w:tcBorders>
          </w:tcPr>
          <w:p w14:paraId="1FA6CCA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5D05FF0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D6C5D60" w14:textId="77777777" w:rsidTr="00341AFA">
        <w:tc>
          <w:tcPr>
            <w:tcW w:w="3330" w:type="dxa"/>
            <w:gridSpan w:val="2"/>
            <w:tcBorders>
              <w:top w:val="nil"/>
              <w:left w:val="nil"/>
              <w:bottom w:val="nil"/>
              <w:right w:val="nil"/>
            </w:tcBorders>
          </w:tcPr>
          <w:p w14:paraId="5F4BD93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7BD9610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ORGANISATORISCHE EENHEID die verantwoordelijk is voor ZAAKen van het ZAAKTYPE.</w:t>
            </w:r>
          </w:p>
        </w:tc>
      </w:tr>
      <w:tr w:rsidR="00341AFA" w:rsidRPr="008A6917" w14:paraId="4DB56358" w14:textId="77777777" w:rsidTr="00341AFA">
        <w:tc>
          <w:tcPr>
            <w:tcW w:w="3330" w:type="dxa"/>
            <w:gridSpan w:val="2"/>
            <w:tcBorders>
              <w:top w:val="nil"/>
              <w:left w:val="nil"/>
              <w:bottom w:val="nil"/>
              <w:right w:val="nil"/>
            </w:tcBorders>
          </w:tcPr>
          <w:p w14:paraId="2147144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3EE0B61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GFO Zaken 2004</w:t>
            </w:r>
          </w:p>
        </w:tc>
      </w:tr>
      <w:tr w:rsidR="00341AFA" w:rsidRPr="008A6917" w14:paraId="0B2F5747" w14:textId="77777777" w:rsidTr="00341AFA">
        <w:trPr>
          <w:trHeight w:val="215"/>
        </w:trPr>
        <w:tc>
          <w:tcPr>
            <w:tcW w:w="3330" w:type="dxa"/>
            <w:gridSpan w:val="2"/>
            <w:tcBorders>
              <w:top w:val="nil"/>
              <w:left w:val="nil"/>
              <w:bottom w:val="nil"/>
              <w:right w:val="nil"/>
            </w:tcBorders>
          </w:tcPr>
          <w:p w14:paraId="42B1178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1EDFCFB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648CE94A" w14:textId="77777777" w:rsidTr="00341AFA">
        <w:tc>
          <w:tcPr>
            <w:tcW w:w="3330" w:type="dxa"/>
            <w:gridSpan w:val="2"/>
            <w:tcBorders>
              <w:top w:val="nil"/>
              <w:left w:val="nil"/>
              <w:bottom w:val="nil"/>
              <w:right w:val="nil"/>
            </w:tcBorders>
          </w:tcPr>
          <w:p w14:paraId="3233E51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0BE8298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6F5EB59" w14:textId="77777777" w:rsidTr="00341AFA">
        <w:trPr>
          <w:trHeight w:val="230"/>
        </w:trPr>
        <w:tc>
          <w:tcPr>
            <w:tcW w:w="3330" w:type="dxa"/>
            <w:gridSpan w:val="2"/>
            <w:tcBorders>
              <w:top w:val="nil"/>
              <w:left w:val="nil"/>
              <w:bottom w:val="nil"/>
              <w:right w:val="nil"/>
            </w:tcBorders>
          </w:tcPr>
          <w:p w14:paraId="0CDEBB4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57C2CB1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A3F5D68" w14:textId="77777777" w:rsidTr="00341AFA">
        <w:tc>
          <w:tcPr>
            <w:tcW w:w="3330" w:type="dxa"/>
            <w:gridSpan w:val="2"/>
            <w:tcBorders>
              <w:top w:val="nil"/>
              <w:left w:val="nil"/>
              <w:bottom w:val="nil"/>
              <w:right w:val="nil"/>
            </w:tcBorders>
          </w:tcPr>
          <w:p w14:paraId="0352A5C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4AF759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4EABAEB" w14:textId="77777777" w:rsidTr="00341AFA">
        <w:tc>
          <w:tcPr>
            <w:tcW w:w="3330" w:type="dxa"/>
            <w:gridSpan w:val="2"/>
            <w:tcBorders>
              <w:top w:val="nil"/>
              <w:left w:val="nil"/>
              <w:bottom w:val="nil"/>
              <w:right w:val="nil"/>
            </w:tcBorders>
          </w:tcPr>
          <w:p w14:paraId="5BEF1BB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F066F5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68FAC35" w14:textId="77777777" w:rsidTr="00341AFA">
        <w:tc>
          <w:tcPr>
            <w:tcW w:w="3330" w:type="dxa"/>
            <w:gridSpan w:val="2"/>
            <w:tcBorders>
              <w:top w:val="nil"/>
              <w:left w:val="nil"/>
              <w:bottom w:val="nil"/>
              <w:right w:val="nil"/>
            </w:tcBorders>
          </w:tcPr>
          <w:p w14:paraId="2C11A0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3B47A4F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3DE4D5E" w14:textId="77777777" w:rsidTr="00341AFA">
        <w:tc>
          <w:tcPr>
            <w:tcW w:w="3330" w:type="dxa"/>
            <w:gridSpan w:val="2"/>
            <w:tcBorders>
              <w:top w:val="nil"/>
              <w:left w:val="nil"/>
              <w:bottom w:val="nil"/>
              <w:right w:val="nil"/>
            </w:tcBorders>
          </w:tcPr>
          <w:p w14:paraId="10CE545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5686FE8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18DA8A9" w14:textId="77777777" w:rsidTr="00341AFA">
        <w:tc>
          <w:tcPr>
            <w:tcW w:w="3330" w:type="dxa"/>
            <w:gridSpan w:val="2"/>
            <w:tcBorders>
              <w:top w:val="nil"/>
              <w:left w:val="nil"/>
              <w:bottom w:val="nil"/>
              <w:right w:val="nil"/>
            </w:tcBorders>
          </w:tcPr>
          <w:p w14:paraId="524AD2F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lastRenderedPageBreak/>
              <w:t xml:space="preserve">Regels </w:t>
            </w:r>
          </w:p>
        </w:tc>
        <w:tc>
          <w:tcPr>
            <w:tcW w:w="6030" w:type="dxa"/>
            <w:tcBorders>
              <w:top w:val="nil"/>
              <w:left w:val="nil"/>
              <w:bottom w:val="nil"/>
              <w:right w:val="nil"/>
            </w:tcBorders>
          </w:tcPr>
          <w:p w14:paraId="1B8BE99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2CA2F9C4" w14:textId="77777777" w:rsidTr="00341AFA">
        <w:tc>
          <w:tcPr>
            <w:tcW w:w="9360" w:type="dxa"/>
            <w:gridSpan w:val="3"/>
            <w:tcBorders>
              <w:top w:val="nil"/>
              <w:left w:val="nil"/>
              <w:bottom w:val="nil"/>
              <w:right w:val="nil"/>
            </w:tcBorders>
          </w:tcPr>
          <w:p w14:paraId="128C54E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077AC5C6" w14:textId="77777777" w:rsidTr="00341AFA">
        <w:tc>
          <w:tcPr>
            <w:tcW w:w="450" w:type="dxa"/>
            <w:tcBorders>
              <w:top w:val="nil"/>
              <w:left w:val="nil"/>
              <w:bottom w:val="nil"/>
              <w:right w:val="nil"/>
            </w:tcBorders>
          </w:tcPr>
          <w:p w14:paraId="03549CB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600DAB8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relatiesoort is afgeleid van de attribuutsoort Verantworordelijke bij Zaak in het GFO Zaken 2004.</w:t>
            </w:r>
          </w:p>
        </w:tc>
        <w:bookmarkEnd w:id="799"/>
      </w:tr>
    </w:tbl>
    <w:bookmarkStart w:id="813" w:name="BKM_8366E084_2338_433b_A06B_80F239B7ADDC"/>
    <w:p w14:paraId="0C01F1FB" w14:textId="77777777" w:rsidR="00341AFA" w:rsidRPr="008A6917" w:rsidRDefault="00A85696" w:rsidP="00341AFA">
      <w:pPr>
        <w:pStyle w:val="Kop2"/>
        <w:rPr>
          <w:rFonts w:ascii="Arial" w:hAnsi="Arial"/>
          <w:sz w:val="30"/>
        </w:rPr>
      </w:pPr>
      <w:r w:rsidRPr="008A6917">
        <w:rPr>
          <w:rFonts w:ascii="Arial" w:hAnsi="Arial"/>
          <w:lang w:val="en-AU"/>
        </w:rPr>
        <w:lastRenderedPageBreak/>
        <w:fldChar w:fldCharType="begin" w:fldLock="1"/>
      </w:r>
      <w:r w:rsidR="00341AFA" w:rsidRPr="008A6917">
        <w:rPr>
          <w:rFonts w:ascii="Arial" w:hAnsi="Arial"/>
          <w:lang w:val="en-AU"/>
        </w:rPr>
        <w:instrText xml:space="preserve">MERGEFIELD </w:instrText>
      </w:r>
      <w:r w:rsidR="00341AFA" w:rsidRPr="008A6917">
        <w:instrText>Element.Stereotype</w:instrText>
      </w:r>
      <w:r w:rsidRPr="008A6917">
        <w:rPr>
          <w:rFonts w:ascii="Arial" w:hAnsi="Arial"/>
          <w:lang w:val="en-AU"/>
        </w:rPr>
        <w:fldChar w:fldCharType="separate"/>
      </w:r>
      <w:bookmarkStart w:id="814" w:name="_Toc404331962"/>
      <w:bookmarkStart w:id="815" w:name="_Toc493808882"/>
      <w:r w:rsidR="00341AFA">
        <w:t>Objecttype</w:t>
      </w:r>
      <w:r w:rsidRPr="008A6917">
        <w:rPr>
          <w:rFonts w:ascii="Arial" w:hAnsi="Arial"/>
          <w:lang w:val="en-AU"/>
        </w:rPr>
        <w:fldChar w:fldCharType="end"/>
      </w:r>
      <w:r w:rsidR="00341AFA" w:rsidRPr="008A6917">
        <w:t xml:space="preserve"> </w:t>
      </w:r>
      <w:r w:rsidR="0054486A">
        <w:fldChar w:fldCharType="begin" w:fldLock="1"/>
      </w:r>
      <w:r w:rsidR="0054486A">
        <w:instrText>MERGEFIELD Element.Name</w:instrText>
      </w:r>
      <w:r w:rsidR="0054486A">
        <w:fldChar w:fldCharType="separate"/>
      </w:r>
      <w:r w:rsidR="00341AFA" w:rsidRPr="008A6917">
        <w:t>SAMENGESTELD INFORMATIEOBJECT</w:t>
      </w:r>
      <w:bookmarkEnd w:id="814"/>
      <w:bookmarkEnd w:id="815"/>
      <w:r w:rsidR="0054486A">
        <w:fldChar w:fldCharType="end"/>
      </w:r>
    </w:p>
    <w:p w14:paraId="41ACF4BD"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omvat</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41D5165A" w14:textId="77777777" w:rsidTr="00341AFA">
        <w:trPr>
          <w:trHeight w:val="230"/>
        </w:trPr>
        <w:tc>
          <w:tcPr>
            <w:tcW w:w="3330" w:type="dxa"/>
            <w:gridSpan w:val="2"/>
            <w:tcBorders>
              <w:top w:val="nil"/>
              <w:left w:val="nil"/>
              <w:bottom w:val="nil"/>
              <w:right w:val="nil"/>
            </w:tcBorders>
          </w:tcPr>
          <w:p w14:paraId="2335C63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6102C1E3"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omvat</w:t>
            </w:r>
            <w:r w:rsidRPr="008A6917">
              <w:rPr>
                <w:rFonts w:ascii="Arial" w:hAnsi="Arial" w:cs="Arial"/>
                <w:color w:val="000000"/>
                <w:szCs w:val="24"/>
                <w:lang w:val="en-AU" w:eastAsia="en-US"/>
              </w:rPr>
              <w:fldChar w:fldCharType="end"/>
            </w:r>
          </w:p>
        </w:tc>
      </w:tr>
      <w:tr w:rsidR="00341AFA" w:rsidRPr="008A6917" w14:paraId="6D4E3D70" w14:textId="77777777" w:rsidTr="00341AFA">
        <w:tc>
          <w:tcPr>
            <w:tcW w:w="3330" w:type="dxa"/>
            <w:gridSpan w:val="2"/>
            <w:tcBorders>
              <w:top w:val="nil"/>
              <w:left w:val="nil"/>
              <w:bottom w:val="nil"/>
              <w:right w:val="nil"/>
            </w:tcBorders>
          </w:tcPr>
          <w:p w14:paraId="26C7625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4A13C5A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73922D5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ENKELVOUDIG INFORMATIEOBJECT</w:t>
            </w:r>
            <w:r w:rsidRPr="008A6917">
              <w:rPr>
                <w:rFonts w:ascii="Arial" w:hAnsi="Arial" w:cs="Arial"/>
                <w:color w:val="000000"/>
                <w:szCs w:val="24"/>
                <w:lang w:val="en-AU" w:eastAsia="en-US"/>
              </w:rPr>
              <w:fldChar w:fldCharType="end"/>
            </w:r>
          </w:p>
          <w:p w14:paraId="49E18F9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2..*</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342A6D50" w14:textId="77777777" w:rsidTr="00341AFA">
        <w:tc>
          <w:tcPr>
            <w:tcW w:w="3330" w:type="dxa"/>
            <w:gridSpan w:val="2"/>
            <w:tcBorders>
              <w:top w:val="nil"/>
              <w:left w:val="nil"/>
              <w:bottom w:val="nil"/>
              <w:right w:val="nil"/>
            </w:tcBorders>
          </w:tcPr>
          <w:p w14:paraId="6D97EA9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7810B63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45B763FD" w14:textId="77777777" w:rsidTr="00341AFA">
        <w:trPr>
          <w:trHeight w:val="230"/>
        </w:trPr>
        <w:tc>
          <w:tcPr>
            <w:tcW w:w="3330" w:type="dxa"/>
            <w:gridSpan w:val="2"/>
            <w:tcBorders>
              <w:top w:val="nil"/>
              <w:left w:val="nil"/>
              <w:bottom w:val="nil"/>
              <w:right w:val="nil"/>
            </w:tcBorders>
          </w:tcPr>
          <w:p w14:paraId="5AB0651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3C23D53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15D8F55" w14:textId="77777777" w:rsidTr="00341AFA">
        <w:tc>
          <w:tcPr>
            <w:tcW w:w="3330" w:type="dxa"/>
            <w:gridSpan w:val="2"/>
            <w:tcBorders>
              <w:top w:val="nil"/>
              <w:left w:val="nil"/>
              <w:bottom w:val="nil"/>
              <w:right w:val="nil"/>
            </w:tcBorders>
          </w:tcPr>
          <w:p w14:paraId="2783C5E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054C762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ENKELVOUDIGe INFORMATIEOBJECTen die deel uitmaken van het SAMENGESTELD INFORMATIEOBJECT.</w:t>
            </w:r>
          </w:p>
        </w:tc>
      </w:tr>
      <w:tr w:rsidR="00341AFA" w:rsidRPr="008A6917" w14:paraId="0179C9D2" w14:textId="77777777" w:rsidTr="00341AFA">
        <w:tc>
          <w:tcPr>
            <w:tcW w:w="3330" w:type="dxa"/>
            <w:gridSpan w:val="2"/>
            <w:tcBorders>
              <w:top w:val="nil"/>
              <w:left w:val="nil"/>
              <w:bottom w:val="nil"/>
              <w:right w:val="nil"/>
            </w:tcBorders>
          </w:tcPr>
          <w:p w14:paraId="5D508F9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76A05F6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368D6C68" w14:textId="77777777" w:rsidTr="00341AFA">
        <w:trPr>
          <w:trHeight w:val="215"/>
        </w:trPr>
        <w:tc>
          <w:tcPr>
            <w:tcW w:w="3330" w:type="dxa"/>
            <w:gridSpan w:val="2"/>
            <w:tcBorders>
              <w:top w:val="nil"/>
              <w:left w:val="nil"/>
              <w:bottom w:val="nil"/>
              <w:right w:val="nil"/>
            </w:tcBorders>
          </w:tcPr>
          <w:p w14:paraId="38401C1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0E82449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oktober 2009</w:t>
            </w:r>
          </w:p>
        </w:tc>
      </w:tr>
      <w:tr w:rsidR="00341AFA" w:rsidRPr="008A6917" w14:paraId="682CD74D" w14:textId="77777777" w:rsidTr="00341AFA">
        <w:tc>
          <w:tcPr>
            <w:tcW w:w="3330" w:type="dxa"/>
            <w:gridSpan w:val="2"/>
            <w:tcBorders>
              <w:top w:val="nil"/>
              <w:left w:val="nil"/>
              <w:bottom w:val="nil"/>
              <w:right w:val="nil"/>
            </w:tcBorders>
          </w:tcPr>
          <w:p w14:paraId="6A84A3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7D88122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61385103" w14:textId="77777777" w:rsidTr="00341AFA">
        <w:trPr>
          <w:trHeight w:val="230"/>
        </w:trPr>
        <w:tc>
          <w:tcPr>
            <w:tcW w:w="3330" w:type="dxa"/>
            <w:gridSpan w:val="2"/>
            <w:tcBorders>
              <w:top w:val="nil"/>
              <w:left w:val="nil"/>
              <w:bottom w:val="nil"/>
              <w:right w:val="nil"/>
            </w:tcBorders>
          </w:tcPr>
          <w:p w14:paraId="1B4C984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647B174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797EF7C1" w14:textId="77777777" w:rsidTr="00341AFA">
        <w:tc>
          <w:tcPr>
            <w:tcW w:w="3330" w:type="dxa"/>
            <w:gridSpan w:val="2"/>
            <w:tcBorders>
              <w:top w:val="nil"/>
              <w:left w:val="nil"/>
              <w:bottom w:val="nil"/>
              <w:right w:val="nil"/>
            </w:tcBorders>
          </w:tcPr>
          <w:p w14:paraId="4888BA9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406B8FF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5DA185F" w14:textId="77777777" w:rsidTr="00341AFA">
        <w:tc>
          <w:tcPr>
            <w:tcW w:w="3330" w:type="dxa"/>
            <w:gridSpan w:val="2"/>
            <w:tcBorders>
              <w:top w:val="nil"/>
              <w:left w:val="nil"/>
              <w:bottom w:val="nil"/>
              <w:right w:val="nil"/>
            </w:tcBorders>
          </w:tcPr>
          <w:p w14:paraId="16F39F1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1B2A6E6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08B6EA7" w14:textId="77777777" w:rsidTr="00341AFA">
        <w:tc>
          <w:tcPr>
            <w:tcW w:w="3330" w:type="dxa"/>
            <w:gridSpan w:val="2"/>
            <w:tcBorders>
              <w:top w:val="nil"/>
              <w:left w:val="nil"/>
              <w:bottom w:val="nil"/>
              <w:right w:val="nil"/>
            </w:tcBorders>
          </w:tcPr>
          <w:p w14:paraId="5AE5BBC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3A61447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FC14587" w14:textId="77777777" w:rsidTr="00341AFA">
        <w:tc>
          <w:tcPr>
            <w:tcW w:w="3330" w:type="dxa"/>
            <w:gridSpan w:val="2"/>
            <w:tcBorders>
              <w:top w:val="nil"/>
              <w:left w:val="nil"/>
              <w:bottom w:val="nil"/>
              <w:right w:val="nil"/>
            </w:tcBorders>
          </w:tcPr>
          <w:p w14:paraId="4020E11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486758A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07F8DD2B" w14:textId="77777777" w:rsidTr="00341AFA">
        <w:tc>
          <w:tcPr>
            <w:tcW w:w="3330" w:type="dxa"/>
            <w:gridSpan w:val="2"/>
            <w:tcBorders>
              <w:top w:val="nil"/>
              <w:left w:val="nil"/>
              <w:bottom w:val="nil"/>
              <w:right w:val="nil"/>
            </w:tcBorders>
          </w:tcPr>
          <w:p w14:paraId="749528B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19485BD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2976223B" w14:textId="77777777" w:rsidTr="00341AFA">
        <w:tc>
          <w:tcPr>
            <w:tcW w:w="9360" w:type="dxa"/>
            <w:gridSpan w:val="3"/>
            <w:tcBorders>
              <w:top w:val="nil"/>
              <w:left w:val="nil"/>
              <w:bottom w:val="nil"/>
              <w:right w:val="nil"/>
            </w:tcBorders>
          </w:tcPr>
          <w:p w14:paraId="714970B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5EE73576" w14:textId="77777777" w:rsidTr="00341AFA">
        <w:tc>
          <w:tcPr>
            <w:tcW w:w="450" w:type="dxa"/>
            <w:tcBorders>
              <w:top w:val="nil"/>
              <w:left w:val="nil"/>
              <w:bottom w:val="nil"/>
              <w:right w:val="nil"/>
            </w:tcBorders>
          </w:tcPr>
          <w:p w14:paraId="340BEDC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48ACC10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gaat hier om enkelvoudige informatieobjecten die gezamenlijk een samengesteld informatieobject vormen. De minimale groepsgrootte is twee. Zie de definitie van het objecttype en verder de toelichting bij het objecttype INFORMATIEOBJECT.</w:t>
            </w:r>
          </w:p>
          <w:p w14:paraId="26771BE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p w14:paraId="4276B41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bookmarkEnd w:id="813"/>
      </w:tr>
    </w:tbl>
    <w:bookmarkStart w:id="816" w:name="BKM_99AC70F0_E123_4638_95CD_7B410F14AE86"/>
    <w:p w14:paraId="66FAD3AB" w14:textId="77777777" w:rsidR="00341AFA" w:rsidRPr="008A6917" w:rsidRDefault="00A85696" w:rsidP="00341AFA">
      <w:pPr>
        <w:pStyle w:val="Kop2"/>
        <w:rPr>
          <w:rFonts w:ascii="Arial" w:hAnsi="Arial"/>
          <w:sz w:val="30"/>
        </w:rPr>
      </w:pPr>
      <w:r w:rsidRPr="008A6917">
        <w:rPr>
          <w:rFonts w:ascii="Arial" w:hAnsi="Arial"/>
          <w:lang w:val="en-AU"/>
        </w:rPr>
        <w:lastRenderedPageBreak/>
        <w:fldChar w:fldCharType="begin" w:fldLock="1"/>
      </w:r>
      <w:r w:rsidR="00341AFA" w:rsidRPr="008A6917">
        <w:rPr>
          <w:rFonts w:ascii="Arial" w:hAnsi="Arial"/>
          <w:lang w:val="en-AU"/>
        </w:rPr>
        <w:instrText xml:space="preserve">MERGEFIELD </w:instrText>
      </w:r>
      <w:r w:rsidR="00341AFA" w:rsidRPr="008A6917">
        <w:instrText>Element.Stereotype</w:instrText>
      </w:r>
      <w:r w:rsidRPr="008A6917">
        <w:rPr>
          <w:rFonts w:ascii="Arial" w:hAnsi="Arial"/>
          <w:lang w:val="en-AU"/>
        </w:rPr>
        <w:fldChar w:fldCharType="separate"/>
      </w:r>
      <w:bookmarkStart w:id="817" w:name="_Toc404331963"/>
      <w:bookmarkStart w:id="818" w:name="_Toc493808883"/>
      <w:r w:rsidR="00341AFA">
        <w:t>Objecttype</w:t>
      </w:r>
      <w:r w:rsidRPr="008A6917">
        <w:rPr>
          <w:rFonts w:ascii="Arial" w:hAnsi="Arial"/>
          <w:lang w:val="en-AU"/>
        </w:rPr>
        <w:fldChar w:fldCharType="end"/>
      </w:r>
      <w:r w:rsidR="00341AFA" w:rsidRPr="008A6917">
        <w:t xml:space="preserve"> </w:t>
      </w:r>
      <w:r w:rsidR="0054486A">
        <w:fldChar w:fldCharType="begin" w:fldLock="1"/>
      </w:r>
      <w:r w:rsidR="0054486A">
        <w:instrText>MERGEFIELD Element.Name</w:instrText>
      </w:r>
      <w:r w:rsidR="0054486A">
        <w:fldChar w:fldCharType="separate"/>
      </w:r>
      <w:r w:rsidR="00341AFA" w:rsidRPr="008A6917">
        <w:t>STATUS</w:t>
      </w:r>
      <w:bookmarkEnd w:id="817"/>
      <w:bookmarkEnd w:id="818"/>
      <w:r w:rsidR="0054486A">
        <w:fldChar w:fldCharType="end"/>
      </w:r>
    </w:p>
    <w:bookmarkStart w:id="819" w:name="BKM_2EA827E9_400F_4435_AD22_A4680CEA0840"/>
    <w:bookmarkEnd w:id="819"/>
    <w:p w14:paraId="3F97453A"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Datum status gezet</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0AD06022" w14:textId="77777777" w:rsidTr="00341AFA">
        <w:trPr>
          <w:trHeight w:val="230"/>
        </w:trPr>
        <w:tc>
          <w:tcPr>
            <w:tcW w:w="3330" w:type="dxa"/>
            <w:gridSpan w:val="2"/>
            <w:tcBorders>
              <w:top w:val="nil"/>
              <w:left w:val="nil"/>
              <w:bottom w:val="nil"/>
              <w:right w:val="nil"/>
            </w:tcBorders>
          </w:tcPr>
          <w:p w14:paraId="2947907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397D3F1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status gezet</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14EAB28C"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7F24BA70" w14:textId="77777777" w:rsidTr="00341AFA">
        <w:tc>
          <w:tcPr>
            <w:tcW w:w="3330" w:type="dxa"/>
            <w:gridSpan w:val="2"/>
            <w:tcBorders>
              <w:top w:val="nil"/>
              <w:left w:val="nil"/>
              <w:bottom w:val="nil"/>
              <w:right w:val="nil"/>
            </w:tcBorders>
          </w:tcPr>
          <w:p w14:paraId="77049F7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07666B0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7259E8E8" w14:textId="77777777" w:rsidTr="00341AFA">
        <w:tc>
          <w:tcPr>
            <w:tcW w:w="3330" w:type="dxa"/>
            <w:gridSpan w:val="2"/>
            <w:tcBorders>
              <w:top w:val="nil"/>
              <w:left w:val="nil"/>
              <w:bottom w:val="nil"/>
              <w:right w:val="nil"/>
            </w:tcBorders>
          </w:tcPr>
          <w:p w14:paraId="3F11652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19627CC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0004</w:t>
            </w:r>
          </w:p>
        </w:tc>
      </w:tr>
      <w:tr w:rsidR="00341AFA" w:rsidRPr="008A6917" w14:paraId="68E13835" w14:textId="77777777" w:rsidTr="00341AFA">
        <w:tc>
          <w:tcPr>
            <w:tcW w:w="3330" w:type="dxa"/>
            <w:gridSpan w:val="2"/>
            <w:tcBorders>
              <w:top w:val="nil"/>
              <w:left w:val="nil"/>
              <w:bottom w:val="nil"/>
              <w:right w:val="nil"/>
            </w:tcBorders>
          </w:tcPr>
          <w:p w14:paraId="7E490D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53A4807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datumStatusGezet</w:t>
            </w:r>
            <w:r w:rsidRPr="008A6917">
              <w:rPr>
                <w:rFonts w:ascii="Arial" w:hAnsi="Arial" w:cs="Arial"/>
                <w:color w:val="000000"/>
                <w:szCs w:val="24"/>
                <w:lang w:val="en-AU" w:eastAsia="en-US"/>
              </w:rPr>
              <w:fldChar w:fldCharType="end"/>
            </w:r>
          </w:p>
        </w:tc>
      </w:tr>
      <w:tr w:rsidR="00341AFA" w:rsidRPr="008A6917" w14:paraId="058D6FB1" w14:textId="77777777" w:rsidTr="00341AFA">
        <w:tc>
          <w:tcPr>
            <w:tcW w:w="3330" w:type="dxa"/>
            <w:gridSpan w:val="2"/>
            <w:tcBorders>
              <w:top w:val="nil"/>
              <w:left w:val="nil"/>
              <w:bottom w:val="nil"/>
              <w:right w:val="nil"/>
            </w:tcBorders>
          </w:tcPr>
          <w:p w14:paraId="2336476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745F42A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datum waarop de ZAAK de status heeft verkregen.</w:t>
            </w:r>
          </w:p>
        </w:tc>
      </w:tr>
      <w:tr w:rsidR="00341AFA" w:rsidRPr="008A6917" w14:paraId="30D9A7A1" w14:textId="77777777" w:rsidTr="00341AFA">
        <w:trPr>
          <w:trHeight w:val="230"/>
        </w:trPr>
        <w:tc>
          <w:tcPr>
            <w:tcW w:w="3330" w:type="dxa"/>
            <w:gridSpan w:val="2"/>
            <w:tcBorders>
              <w:top w:val="nil"/>
              <w:left w:val="nil"/>
              <w:bottom w:val="nil"/>
              <w:right w:val="nil"/>
            </w:tcBorders>
          </w:tcPr>
          <w:p w14:paraId="1E029D9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656362F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14D6F848" w14:textId="77777777" w:rsidTr="00341AFA">
        <w:tc>
          <w:tcPr>
            <w:tcW w:w="3330" w:type="dxa"/>
            <w:gridSpan w:val="2"/>
            <w:tcBorders>
              <w:top w:val="nil"/>
              <w:left w:val="nil"/>
              <w:bottom w:val="nil"/>
              <w:right w:val="nil"/>
            </w:tcBorders>
          </w:tcPr>
          <w:p w14:paraId="2900A0E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1829C0D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4FE5484A" w14:textId="77777777" w:rsidTr="00341AFA">
        <w:tc>
          <w:tcPr>
            <w:tcW w:w="3330" w:type="dxa"/>
            <w:gridSpan w:val="2"/>
            <w:tcBorders>
              <w:top w:val="nil"/>
              <w:left w:val="nil"/>
              <w:bottom w:val="nil"/>
              <w:right w:val="nil"/>
            </w:tcBorders>
          </w:tcPr>
          <w:p w14:paraId="15FF9A4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09CE718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(JJJJMMDDUUMM)</w:t>
            </w:r>
            <w:r w:rsidRPr="008A6917">
              <w:rPr>
                <w:rFonts w:ascii="Arial" w:hAnsi="Arial" w:cs="Arial"/>
                <w:color w:val="000000"/>
                <w:szCs w:val="24"/>
                <w:lang w:val="en-AU" w:eastAsia="en-US"/>
              </w:rPr>
              <w:fldChar w:fldCharType="end"/>
            </w:r>
          </w:p>
        </w:tc>
      </w:tr>
      <w:tr w:rsidR="00341AFA" w:rsidRPr="008A6917" w14:paraId="4BBCA82E" w14:textId="77777777" w:rsidTr="00341AFA">
        <w:trPr>
          <w:trHeight w:val="230"/>
        </w:trPr>
        <w:tc>
          <w:tcPr>
            <w:tcW w:w="3330" w:type="dxa"/>
            <w:gridSpan w:val="2"/>
            <w:tcBorders>
              <w:top w:val="nil"/>
              <w:left w:val="nil"/>
              <w:bottom w:val="nil"/>
              <w:right w:val="nil"/>
            </w:tcBorders>
          </w:tcPr>
          <w:p w14:paraId="2A13245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3B65CE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of voor de huidige datum en tijd</w:t>
            </w:r>
          </w:p>
        </w:tc>
      </w:tr>
      <w:tr w:rsidR="00341AFA" w:rsidRPr="008A6917" w14:paraId="73DA36C5" w14:textId="77777777" w:rsidTr="00341AFA">
        <w:trPr>
          <w:trHeight w:val="215"/>
        </w:trPr>
        <w:tc>
          <w:tcPr>
            <w:tcW w:w="3330" w:type="dxa"/>
            <w:gridSpan w:val="2"/>
            <w:tcBorders>
              <w:top w:val="nil"/>
              <w:left w:val="nil"/>
              <w:bottom w:val="nil"/>
              <w:right w:val="nil"/>
            </w:tcBorders>
          </w:tcPr>
          <w:p w14:paraId="1F8CCEA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77E052E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EC2D533" w14:textId="77777777" w:rsidTr="00341AFA">
        <w:trPr>
          <w:trHeight w:val="230"/>
        </w:trPr>
        <w:tc>
          <w:tcPr>
            <w:tcW w:w="3330" w:type="dxa"/>
            <w:gridSpan w:val="2"/>
            <w:tcBorders>
              <w:top w:val="nil"/>
              <w:left w:val="nil"/>
              <w:bottom w:val="nil"/>
              <w:right w:val="nil"/>
            </w:tcBorders>
          </w:tcPr>
          <w:p w14:paraId="15741A5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2222DE9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3D57A78B" w14:textId="77777777" w:rsidTr="00341AFA">
        <w:trPr>
          <w:trHeight w:val="230"/>
        </w:trPr>
        <w:tc>
          <w:tcPr>
            <w:tcW w:w="3330" w:type="dxa"/>
            <w:gridSpan w:val="2"/>
            <w:tcBorders>
              <w:top w:val="nil"/>
              <w:left w:val="nil"/>
              <w:bottom w:val="nil"/>
              <w:right w:val="nil"/>
            </w:tcBorders>
          </w:tcPr>
          <w:p w14:paraId="0379C6C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71CC153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05D779B" w14:textId="77777777" w:rsidTr="00341AFA">
        <w:trPr>
          <w:trHeight w:val="230"/>
        </w:trPr>
        <w:tc>
          <w:tcPr>
            <w:tcW w:w="3330" w:type="dxa"/>
            <w:gridSpan w:val="2"/>
            <w:tcBorders>
              <w:top w:val="nil"/>
              <w:left w:val="nil"/>
              <w:bottom w:val="nil"/>
              <w:right w:val="nil"/>
            </w:tcBorders>
          </w:tcPr>
          <w:p w14:paraId="66C3460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6C616B4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B7EAD85" w14:textId="77777777" w:rsidTr="00341AFA">
        <w:trPr>
          <w:trHeight w:val="230"/>
        </w:trPr>
        <w:tc>
          <w:tcPr>
            <w:tcW w:w="3330" w:type="dxa"/>
            <w:gridSpan w:val="2"/>
            <w:tcBorders>
              <w:top w:val="nil"/>
              <w:left w:val="nil"/>
              <w:bottom w:val="nil"/>
              <w:right w:val="nil"/>
            </w:tcBorders>
          </w:tcPr>
          <w:p w14:paraId="4CC2560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566BAAA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C96E5D2" w14:textId="77777777" w:rsidTr="00341AFA">
        <w:tc>
          <w:tcPr>
            <w:tcW w:w="3330" w:type="dxa"/>
            <w:gridSpan w:val="2"/>
            <w:tcBorders>
              <w:top w:val="nil"/>
              <w:left w:val="nil"/>
              <w:bottom w:val="nil"/>
              <w:right w:val="nil"/>
            </w:tcBorders>
          </w:tcPr>
          <w:p w14:paraId="45D3B3E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65A8ECF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84FB504" w14:textId="77777777" w:rsidTr="00341AFA">
        <w:trPr>
          <w:trHeight w:val="230"/>
        </w:trPr>
        <w:tc>
          <w:tcPr>
            <w:tcW w:w="3330" w:type="dxa"/>
            <w:gridSpan w:val="2"/>
            <w:tcBorders>
              <w:top w:val="nil"/>
              <w:left w:val="nil"/>
              <w:bottom w:val="nil"/>
              <w:right w:val="nil"/>
            </w:tcBorders>
          </w:tcPr>
          <w:p w14:paraId="63FB5DF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3D509AC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5CCCF4F6" w14:textId="77777777" w:rsidTr="00341AFA">
        <w:trPr>
          <w:trHeight w:val="230"/>
        </w:trPr>
        <w:tc>
          <w:tcPr>
            <w:tcW w:w="3330" w:type="dxa"/>
            <w:gridSpan w:val="2"/>
            <w:tcBorders>
              <w:top w:val="nil"/>
              <w:left w:val="nil"/>
              <w:bottom w:val="nil"/>
              <w:right w:val="nil"/>
            </w:tcBorders>
          </w:tcPr>
          <w:p w14:paraId="04E02E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276B5C9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757D874" w14:textId="77777777" w:rsidTr="00341AFA">
        <w:trPr>
          <w:trHeight w:val="230"/>
        </w:trPr>
        <w:tc>
          <w:tcPr>
            <w:tcW w:w="3330" w:type="dxa"/>
            <w:gridSpan w:val="2"/>
            <w:tcBorders>
              <w:top w:val="nil"/>
              <w:left w:val="nil"/>
              <w:bottom w:val="nil"/>
              <w:right w:val="nil"/>
            </w:tcBorders>
          </w:tcPr>
          <w:p w14:paraId="3DDE59D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162A14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1B5FF354" w14:textId="77777777" w:rsidTr="00341AFA">
        <w:tc>
          <w:tcPr>
            <w:tcW w:w="9360" w:type="dxa"/>
            <w:gridSpan w:val="4"/>
            <w:tcBorders>
              <w:top w:val="nil"/>
              <w:left w:val="nil"/>
              <w:bottom w:val="nil"/>
              <w:right w:val="nil"/>
            </w:tcBorders>
          </w:tcPr>
          <w:p w14:paraId="3017C7F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5BB8DB23" w14:textId="77777777" w:rsidTr="00341AFA">
        <w:tc>
          <w:tcPr>
            <w:tcW w:w="450" w:type="dxa"/>
            <w:tcBorders>
              <w:top w:val="nil"/>
              <w:left w:val="nil"/>
              <w:bottom w:val="nil"/>
              <w:right w:val="nil"/>
            </w:tcBorders>
          </w:tcPr>
          <w:p w14:paraId="4B069CC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57B87DA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Op één dag kan een zaak meerdere statussen doorlopen. Om te kunnen bepalen wat de laatst gezette status is of in welke volgorde de statussen bereikt zijn, wordt de datum tot op de minuut vastgelegd.</w:t>
            </w:r>
          </w:p>
        </w:tc>
      </w:tr>
    </w:tbl>
    <w:bookmarkStart w:id="820" w:name="BKM_C2FA9C6D_E620_4e0e_ABDE_20755D8B8100"/>
    <w:bookmarkEnd w:id="820"/>
    <w:p w14:paraId="5DBBB065"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Statustoelichting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3DD5812B" w14:textId="77777777" w:rsidTr="00341AFA">
        <w:trPr>
          <w:trHeight w:val="230"/>
        </w:trPr>
        <w:tc>
          <w:tcPr>
            <w:tcW w:w="3330" w:type="dxa"/>
            <w:gridSpan w:val="2"/>
            <w:tcBorders>
              <w:top w:val="nil"/>
              <w:left w:val="nil"/>
              <w:bottom w:val="nil"/>
              <w:right w:val="nil"/>
            </w:tcBorders>
          </w:tcPr>
          <w:p w14:paraId="046AF50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1645C07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Statustoelichting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0CF5694E"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114372FC" w14:textId="77777777" w:rsidTr="00341AFA">
        <w:tc>
          <w:tcPr>
            <w:tcW w:w="3330" w:type="dxa"/>
            <w:gridSpan w:val="2"/>
            <w:tcBorders>
              <w:top w:val="nil"/>
              <w:left w:val="nil"/>
              <w:bottom w:val="nil"/>
              <w:right w:val="nil"/>
            </w:tcBorders>
          </w:tcPr>
          <w:p w14:paraId="42C9326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3BA0575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7EA1D4CD" w14:textId="77777777" w:rsidTr="00341AFA">
        <w:tc>
          <w:tcPr>
            <w:tcW w:w="3330" w:type="dxa"/>
            <w:gridSpan w:val="2"/>
            <w:tcBorders>
              <w:top w:val="nil"/>
              <w:left w:val="nil"/>
              <w:bottom w:val="nil"/>
              <w:right w:val="nil"/>
            </w:tcBorders>
          </w:tcPr>
          <w:p w14:paraId="639EE0D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6125B51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0003</w:t>
            </w:r>
          </w:p>
        </w:tc>
      </w:tr>
      <w:tr w:rsidR="00341AFA" w:rsidRPr="008A6917" w14:paraId="2BFFE97D" w14:textId="77777777" w:rsidTr="00341AFA">
        <w:tc>
          <w:tcPr>
            <w:tcW w:w="3330" w:type="dxa"/>
            <w:gridSpan w:val="2"/>
            <w:tcBorders>
              <w:top w:val="nil"/>
              <w:left w:val="nil"/>
              <w:bottom w:val="nil"/>
              <w:right w:val="nil"/>
            </w:tcBorders>
          </w:tcPr>
          <w:p w14:paraId="216DB05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0811C003"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toelichting</w:t>
            </w:r>
            <w:r w:rsidRPr="008A6917">
              <w:rPr>
                <w:rFonts w:ascii="Arial" w:hAnsi="Arial" w:cs="Arial"/>
                <w:color w:val="000000"/>
                <w:szCs w:val="24"/>
                <w:lang w:val="en-AU" w:eastAsia="en-US"/>
              </w:rPr>
              <w:fldChar w:fldCharType="end"/>
            </w:r>
          </w:p>
        </w:tc>
      </w:tr>
      <w:tr w:rsidR="00341AFA" w:rsidRPr="008A6917" w14:paraId="74713C56" w14:textId="77777777" w:rsidTr="00341AFA">
        <w:tc>
          <w:tcPr>
            <w:tcW w:w="3330" w:type="dxa"/>
            <w:gridSpan w:val="2"/>
            <w:tcBorders>
              <w:top w:val="nil"/>
              <w:left w:val="nil"/>
              <w:bottom w:val="nil"/>
              <w:right w:val="nil"/>
            </w:tcBorders>
          </w:tcPr>
          <w:p w14:paraId="13AD354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76E2C37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voor de initiator van de zaak relevante, toelichting op de status van een zaak.</w:t>
            </w:r>
          </w:p>
        </w:tc>
      </w:tr>
      <w:tr w:rsidR="00341AFA" w:rsidRPr="008A6917" w14:paraId="66EDEC30" w14:textId="77777777" w:rsidTr="00341AFA">
        <w:trPr>
          <w:trHeight w:val="230"/>
        </w:trPr>
        <w:tc>
          <w:tcPr>
            <w:tcW w:w="3330" w:type="dxa"/>
            <w:gridSpan w:val="2"/>
            <w:tcBorders>
              <w:top w:val="nil"/>
              <w:left w:val="nil"/>
              <w:bottom w:val="nil"/>
              <w:right w:val="nil"/>
            </w:tcBorders>
          </w:tcPr>
          <w:p w14:paraId="3724B1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15BBF6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 aangepast door KING</w:t>
            </w:r>
          </w:p>
        </w:tc>
      </w:tr>
      <w:tr w:rsidR="00341AFA" w:rsidRPr="008A6917" w14:paraId="7E76424A" w14:textId="77777777" w:rsidTr="00341AFA">
        <w:tc>
          <w:tcPr>
            <w:tcW w:w="3330" w:type="dxa"/>
            <w:gridSpan w:val="2"/>
            <w:tcBorders>
              <w:top w:val="nil"/>
              <w:left w:val="nil"/>
              <w:bottom w:val="nil"/>
              <w:right w:val="nil"/>
            </w:tcBorders>
          </w:tcPr>
          <w:p w14:paraId="508AE86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7C02474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40496425" w14:textId="77777777" w:rsidTr="00341AFA">
        <w:tc>
          <w:tcPr>
            <w:tcW w:w="3330" w:type="dxa"/>
            <w:gridSpan w:val="2"/>
            <w:tcBorders>
              <w:top w:val="nil"/>
              <w:left w:val="nil"/>
              <w:bottom w:val="nil"/>
              <w:right w:val="nil"/>
            </w:tcBorders>
          </w:tcPr>
          <w:p w14:paraId="19DA11B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5DE549B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AN1000</w:t>
            </w:r>
            <w:r w:rsidRPr="008A6917">
              <w:rPr>
                <w:rFonts w:ascii="Arial" w:hAnsi="Arial" w:cs="Arial"/>
                <w:color w:val="000000"/>
                <w:szCs w:val="24"/>
                <w:lang w:val="en-AU" w:eastAsia="en-US"/>
              </w:rPr>
              <w:fldChar w:fldCharType="end"/>
            </w:r>
          </w:p>
        </w:tc>
      </w:tr>
      <w:tr w:rsidR="00341AFA" w:rsidRPr="008A6917" w14:paraId="6D90DCFD" w14:textId="77777777" w:rsidTr="00341AFA">
        <w:trPr>
          <w:trHeight w:val="230"/>
        </w:trPr>
        <w:tc>
          <w:tcPr>
            <w:tcW w:w="3330" w:type="dxa"/>
            <w:gridSpan w:val="2"/>
            <w:tcBorders>
              <w:top w:val="nil"/>
              <w:left w:val="nil"/>
              <w:bottom w:val="nil"/>
              <w:right w:val="nil"/>
            </w:tcBorders>
          </w:tcPr>
          <w:p w14:paraId="5A93AC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6E4F26D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14:paraId="45803854" w14:textId="77777777" w:rsidTr="00341AFA">
        <w:trPr>
          <w:trHeight w:val="215"/>
        </w:trPr>
        <w:tc>
          <w:tcPr>
            <w:tcW w:w="3330" w:type="dxa"/>
            <w:gridSpan w:val="2"/>
            <w:tcBorders>
              <w:top w:val="nil"/>
              <w:left w:val="nil"/>
              <w:bottom w:val="nil"/>
              <w:right w:val="nil"/>
            </w:tcBorders>
          </w:tcPr>
          <w:p w14:paraId="697AD79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28AE65B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4CA58B5A" w14:textId="77777777" w:rsidTr="00341AFA">
        <w:trPr>
          <w:trHeight w:val="230"/>
        </w:trPr>
        <w:tc>
          <w:tcPr>
            <w:tcW w:w="3330" w:type="dxa"/>
            <w:gridSpan w:val="2"/>
            <w:tcBorders>
              <w:top w:val="nil"/>
              <w:left w:val="nil"/>
              <w:bottom w:val="nil"/>
              <w:right w:val="nil"/>
            </w:tcBorders>
          </w:tcPr>
          <w:p w14:paraId="62FDC01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3BBFEAF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0E5A858C" w14:textId="77777777" w:rsidTr="00341AFA">
        <w:trPr>
          <w:trHeight w:val="230"/>
        </w:trPr>
        <w:tc>
          <w:tcPr>
            <w:tcW w:w="3330" w:type="dxa"/>
            <w:gridSpan w:val="2"/>
            <w:tcBorders>
              <w:top w:val="nil"/>
              <w:left w:val="nil"/>
              <w:bottom w:val="nil"/>
              <w:right w:val="nil"/>
            </w:tcBorders>
          </w:tcPr>
          <w:p w14:paraId="05DFC71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74E4F36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56ACFE6" w14:textId="77777777" w:rsidTr="00341AFA">
        <w:trPr>
          <w:trHeight w:val="230"/>
        </w:trPr>
        <w:tc>
          <w:tcPr>
            <w:tcW w:w="3330" w:type="dxa"/>
            <w:gridSpan w:val="2"/>
            <w:tcBorders>
              <w:top w:val="nil"/>
              <w:left w:val="nil"/>
              <w:bottom w:val="nil"/>
              <w:right w:val="nil"/>
            </w:tcBorders>
          </w:tcPr>
          <w:p w14:paraId="41C1F82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4959645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19368AD" w14:textId="77777777" w:rsidTr="00341AFA">
        <w:trPr>
          <w:trHeight w:val="230"/>
        </w:trPr>
        <w:tc>
          <w:tcPr>
            <w:tcW w:w="3330" w:type="dxa"/>
            <w:gridSpan w:val="2"/>
            <w:tcBorders>
              <w:top w:val="nil"/>
              <w:left w:val="nil"/>
              <w:bottom w:val="nil"/>
              <w:right w:val="nil"/>
            </w:tcBorders>
          </w:tcPr>
          <w:p w14:paraId="6DB654D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06E09A7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7DECCDE" w14:textId="77777777" w:rsidTr="00341AFA">
        <w:tc>
          <w:tcPr>
            <w:tcW w:w="3330" w:type="dxa"/>
            <w:gridSpan w:val="2"/>
            <w:tcBorders>
              <w:top w:val="nil"/>
              <w:left w:val="nil"/>
              <w:bottom w:val="nil"/>
              <w:right w:val="nil"/>
            </w:tcBorders>
          </w:tcPr>
          <w:p w14:paraId="3F23A8B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560B3AE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98EAD37" w14:textId="77777777" w:rsidTr="00341AFA">
        <w:trPr>
          <w:trHeight w:val="230"/>
        </w:trPr>
        <w:tc>
          <w:tcPr>
            <w:tcW w:w="3330" w:type="dxa"/>
            <w:gridSpan w:val="2"/>
            <w:tcBorders>
              <w:top w:val="nil"/>
              <w:left w:val="nil"/>
              <w:bottom w:val="nil"/>
              <w:right w:val="nil"/>
            </w:tcBorders>
          </w:tcPr>
          <w:p w14:paraId="09660F2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2B6129D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2B06D6CF" w14:textId="77777777" w:rsidTr="00341AFA">
        <w:trPr>
          <w:trHeight w:val="230"/>
        </w:trPr>
        <w:tc>
          <w:tcPr>
            <w:tcW w:w="3330" w:type="dxa"/>
            <w:gridSpan w:val="2"/>
            <w:tcBorders>
              <w:top w:val="nil"/>
              <w:left w:val="nil"/>
              <w:bottom w:val="nil"/>
              <w:right w:val="nil"/>
            </w:tcBorders>
          </w:tcPr>
          <w:p w14:paraId="0197F2D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3D4C167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777A7729" w14:textId="77777777" w:rsidTr="00341AFA">
        <w:trPr>
          <w:trHeight w:val="230"/>
        </w:trPr>
        <w:tc>
          <w:tcPr>
            <w:tcW w:w="3330" w:type="dxa"/>
            <w:gridSpan w:val="2"/>
            <w:tcBorders>
              <w:top w:val="nil"/>
              <w:left w:val="nil"/>
              <w:bottom w:val="nil"/>
              <w:right w:val="nil"/>
            </w:tcBorders>
          </w:tcPr>
          <w:p w14:paraId="406B80A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7732EB5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4A8570D4" w14:textId="77777777" w:rsidTr="00341AFA">
        <w:tc>
          <w:tcPr>
            <w:tcW w:w="9360" w:type="dxa"/>
            <w:gridSpan w:val="4"/>
            <w:tcBorders>
              <w:top w:val="nil"/>
              <w:left w:val="nil"/>
              <w:bottom w:val="nil"/>
              <w:right w:val="nil"/>
            </w:tcBorders>
          </w:tcPr>
          <w:p w14:paraId="303A601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67932262" w14:textId="77777777" w:rsidTr="00341AFA">
        <w:tc>
          <w:tcPr>
            <w:tcW w:w="450" w:type="dxa"/>
            <w:tcBorders>
              <w:top w:val="nil"/>
              <w:left w:val="nil"/>
              <w:bottom w:val="nil"/>
              <w:right w:val="nil"/>
            </w:tcBorders>
          </w:tcPr>
          <w:p w14:paraId="7C46555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31460DF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821" w:name="BKM_DEDE48A9_B40C_45b5_B4C3_2ED3B9F94B6D"/>
    <w:bookmarkEnd w:id="821"/>
    <w:p w14:paraId="129AFF64"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Indicatie laatst gezette status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09444197" w14:textId="77777777" w:rsidTr="00341AFA">
        <w:trPr>
          <w:trHeight w:val="230"/>
        </w:trPr>
        <w:tc>
          <w:tcPr>
            <w:tcW w:w="3330" w:type="dxa"/>
            <w:gridSpan w:val="2"/>
            <w:tcBorders>
              <w:top w:val="nil"/>
              <w:left w:val="nil"/>
              <w:bottom w:val="nil"/>
              <w:right w:val="nil"/>
            </w:tcBorders>
          </w:tcPr>
          <w:p w14:paraId="5F44677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Naam </w:t>
            </w:r>
          </w:p>
        </w:tc>
        <w:tc>
          <w:tcPr>
            <w:tcW w:w="4320" w:type="dxa"/>
            <w:tcBorders>
              <w:top w:val="nil"/>
              <w:left w:val="nil"/>
              <w:bottom w:val="nil"/>
              <w:right w:val="nil"/>
            </w:tcBorders>
          </w:tcPr>
          <w:p w14:paraId="5E42D6D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Indicatie laatst gezette status</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4537D070"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(is afgeleid)</w:t>
            </w:r>
            <w:r w:rsidRPr="008A6917">
              <w:rPr>
                <w:rFonts w:ascii="Arial" w:hAnsi="Arial" w:cs="Arial"/>
                <w:color w:val="000000"/>
                <w:szCs w:val="24"/>
                <w:lang w:val="en-AU" w:eastAsia="en-US"/>
              </w:rPr>
              <w:fldChar w:fldCharType="end"/>
            </w:r>
          </w:p>
        </w:tc>
      </w:tr>
      <w:tr w:rsidR="00341AFA" w:rsidRPr="008A6917" w14:paraId="5C2BA8FE" w14:textId="77777777" w:rsidTr="00341AFA">
        <w:tc>
          <w:tcPr>
            <w:tcW w:w="3330" w:type="dxa"/>
            <w:gridSpan w:val="2"/>
            <w:tcBorders>
              <w:top w:val="nil"/>
              <w:left w:val="nil"/>
              <w:bottom w:val="nil"/>
              <w:right w:val="nil"/>
            </w:tcBorders>
          </w:tcPr>
          <w:p w14:paraId="1A94FCB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60B007E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73F78679" w14:textId="77777777" w:rsidTr="00341AFA">
        <w:tc>
          <w:tcPr>
            <w:tcW w:w="3330" w:type="dxa"/>
            <w:gridSpan w:val="2"/>
            <w:tcBorders>
              <w:top w:val="nil"/>
              <w:left w:val="nil"/>
              <w:bottom w:val="nil"/>
              <w:right w:val="nil"/>
            </w:tcBorders>
          </w:tcPr>
          <w:p w14:paraId="11FEF91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7DA6682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69B67E1" w14:textId="77777777" w:rsidTr="00341AFA">
        <w:tc>
          <w:tcPr>
            <w:tcW w:w="3330" w:type="dxa"/>
            <w:gridSpan w:val="2"/>
            <w:tcBorders>
              <w:top w:val="nil"/>
              <w:left w:val="nil"/>
              <w:bottom w:val="nil"/>
              <w:right w:val="nil"/>
            </w:tcBorders>
          </w:tcPr>
          <w:p w14:paraId="79EEC12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5775A08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indicatieLaatsteStatus</w:t>
            </w:r>
            <w:r w:rsidRPr="008A6917">
              <w:rPr>
                <w:rFonts w:ascii="Arial" w:hAnsi="Arial" w:cs="Arial"/>
                <w:color w:val="000000"/>
                <w:szCs w:val="24"/>
                <w:lang w:val="en-AU" w:eastAsia="en-US"/>
              </w:rPr>
              <w:fldChar w:fldCharType="end"/>
            </w:r>
          </w:p>
        </w:tc>
      </w:tr>
      <w:tr w:rsidR="00341AFA" w:rsidRPr="008A6917" w14:paraId="7F37A93E" w14:textId="77777777" w:rsidTr="00341AFA">
        <w:tc>
          <w:tcPr>
            <w:tcW w:w="3330" w:type="dxa"/>
            <w:gridSpan w:val="2"/>
            <w:tcBorders>
              <w:top w:val="nil"/>
              <w:left w:val="nil"/>
              <w:bottom w:val="nil"/>
              <w:right w:val="nil"/>
            </w:tcBorders>
          </w:tcPr>
          <w:p w14:paraId="22ECF59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7797377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Aanduiding of het de laatst bekende bereikte status betreft.</w:t>
            </w:r>
          </w:p>
        </w:tc>
      </w:tr>
      <w:tr w:rsidR="00341AFA" w:rsidRPr="008A6917" w14:paraId="2FB30B98" w14:textId="77777777" w:rsidTr="00341AFA">
        <w:trPr>
          <w:trHeight w:val="230"/>
        </w:trPr>
        <w:tc>
          <w:tcPr>
            <w:tcW w:w="3330" w:type="dxa"/>
            <w:gridSpan w:val="2"/>
            <w:tcBorders>
              <w:top w:val="nil"/>
              <w:left w:val="nil"/>
              <w:bottom w:val="nil"/>
              <w:right w:val="nil"/>
            </w:tcBorders>
          </w:tcPr>
          <w:p w14:paraId="1564A7A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517FD24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4287D9AD" w14:textId="77777777" w:rsidTr="00341AFA">
        <w:tc>
          <w:tcPr>
            <w:tcW w:w="3330" w:type="dxa"/>
            <w:gridSpan w:val="2"/>
            <w:tcBorders>
              <w:top w:val="nil"/>
              <w:left w:val="nil"/>
              <w:bottom w:val="nil"/>
              <w:right w:val="nil"/>
            </w:tcBorders>
          </w:tcPr>
          <w:p w14:paraId="02D08E3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15ED0FE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oktober 2009</w:t>
            </w:r>
          </w:p>
        </w:tc>
      </w:tr>
      <w:tr w:rsidR="00341AFA" w:rsidRPr="008A6917" w14:paraId="369BEF98" w14:textId="77777777" w:rsidTr="00341AFA">
        <w:tc>
          <w:tcPr>
            <w:tcW w:w="3330" w:type="dxa"/>
            <w:gridSpan w:val="2"/>
            <w:tcBorders>
              <w:top w:val="nil"/>
              <w:left w:val="nil"/>
              <w:bottom w:val="nil"/>
              <w:right w:val="nil"/>
            </w:tcBorders>
          </w:tcPr>
          <w:p w14:paraId="70B69AA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2857426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AN1</w:t>
            </w:r>
            <w:r w:rsidRPr="008A6917">
              <w:rPr>
                <w:rFonts w:ascii="Arial" w:hAnsi="Arial" w:cs="Arial"/>
                <w:color w:val="000000"/>
                <w:szCs w:val="24"/>
                <w:lang w:val="en-AU" w:eastAsia="en-US"/>
              </w:rPr>
              <w:fldChar w:fldCharType="end"/>
            </w:r>
          </w:p>
        </w:tc>
      </w:tr>
      <w:tr w:rsidR="00341AFA" w:rsidRPr="008A6917" w14:paraId="5CC7AE40" w14:textId="77777777" w:rsidTr="00341AFA">
        <w:trPr>
          <w:trHeight w:val="230"/>
        </w:trPr>
        <w:tc>
          <w:tcPr>
            <w:tcW w:w="3330" w:type="dxa"/>
            <w:gridSpan w:val="2"/>
            <w:tcBorders>
              <w:top w:val="nil"/>
              <w:left w:val="nil"/>
              <w:bottom w:val="nil"/>
              <w:right w:val="nil"/>
            </w:tcBorders>
          </w:tcPr>
          <w:p w14:paraId="1743633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0F41723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 N</w:t>
            </w:r>
          </w:p>
        </w:tc>
      </w:tr>
      <w:tr w:rsidR="00341AFA" w:rsidRPr="008A6917" w14:paraId="7F5A9D17" w14:textId="77777777" w:rsidTr="00341AFA">
        <w:trPr>
          <w:trHeight w:val="215"/>
        </w:trPr>
        <w:tc>
          <w:tcPr>
            <w:tcW w:w="3330" w:type="dxa"/>
            <w:gridSpan w:val="2"/>
            <w:tcBorders>
              <w:top w:val="nil"/>
              <w:left w:val="nil"/>
              <w:bottom w:val="nil"/>
              <w:right w:val="nil"/>
            </w:tcBorders>
          </w:tcPr>
          <w:p w14:paraId="7374BA4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601ACDE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092D17E" w14:textId="77777777" w:rsidTr="00341AFA">
        <w:trPr>
          <w:trHeight w:val="230"/>
        </w:trPr>
        <w:tc>
          <w:tcPr>
            <w:tcW w:w="3330" w:type="dxa"/>
            <w:gridSpan w:val="2"/>
            <w:tcBorders>
              <w:top w:val="nil"/>
              <w:left w:val="nil"/>
              <w:bottom w:val="nil"/>
              <w:right w:val="nil"/>
            </w:tcBorders>
          </w:tcPr>
          <w:p w14:paraId="52496AB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658F2BD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7B33D2E" w14:textId="77777777" w:rsidTr="00341AFA">
        <w:trPr>
          <w:trHeight w:val="230"/>
        </w:trPr>
        <w:tc>
          <w:tcPr>
            <w:tcW w:w="3330" w:type="dxa"/>
            <w:gridSpan w:val="2"/>
            <w:tcBorders>
              <w:top w:val="nil"/>
              <w:left w:val="nil"/>
              <w:bottom w:val="nil"/>
              <w:right w:val="nil"/>
            </w:tcBorders>
          </w:tcPr>
          <w:p w14:paraId="5B7BB38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33A40D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0B282C5" w14:textId="77777777" w:rsidTr="00341AFA">
        <w:trPr>
          <w:trHeight w:val="230"/>
        </w:trPr>
        <w:tc>
          <w:tcPr>
            <w:tcW w:w="3330" w:type="dxa"/>
            <w:gridSpan w:val="2"/>
            <w:tcBorders>
              <w:top w:val="nil"/>
              <w:left w:val="nil"/>
              <w:bottom w:val="nil"/>
              <w:right w:val="nil"/>
            </w:tcBorders>
          </w:tcPr>
          <w:p w14:paraId="723EEC4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72FAF5B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5370FBD" w14:textId="77777777" w:rsidTr="00341AFA">
        <w:trPr>
          <w:trHeight w:val="230"/>
        </w:trPr>
        <w:tc>
          <w:tcPr>
            <w:tcW w:w="3330" w:type="dxa"/>
            <w:gridSpan w:val="2"/>
            <w:tcBorders>
              <w:top w:val="nil"/>
              <w:left w:val="nil"/>
              <w:bottom w:val="nil"/>
              <w:right w:val="nil"/>
            </w:tcBorders>
          </w:tcPr>
          <w:p w14:paraId="7B4F861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34D75DD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055EC80" w14:textId="77777777" w:rsidTr="00341AFA">
        <w:tc>
          <w:tcPr>
            <w:tcW w:w="3330" w:type="dxa"/>
            <w:gridSpan w:val="2"/>
            <w:tcBorders>
              <w:top w:val="nil"/>
              <w:left w:val="nil"/>
              <w:bottom w:val="nil"/>
              <w:right w:val="nil"/>
            </w:tcBorders>
          </w:tcPr>
          <w:p w14:paraId="6C63A65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45F0576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75EB746" w14:textId="77777777" w:rsidTr="00341AFA">
        <w:trPr>
          <w:trHeight w:val="230"/>
        </w:trPr>
        <w:tc>
          <w:tcPr>
            <w:tcW w:w="3330" w:type="dxa"/>
            <w:gridSpan w:val="2"/>
            <w:tcBorders>
              <w:top w:val="nil"/>
              <w:left w:val="nil"/>
              <w:bottom w:val="nil"/>
              <w:right w:val="nil"/>
            </w:tcBorders>
          </w:tcPr>
          <w:p w14:paraId="6B5EBB6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2C48FEA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422CD3E2" w14:textId="77777777" w:rsidTr="00341AFA">
        <w:trPr>
          <w:trHeight w:val="230"/>
        </w:trPr>
        <w:tc>
          <w:tcPr>
            <w:tcW w:w="3330" w:type="dxa"/>
            <w:gridSpan w:val="2"/>
            <w:tcBorders>
              <w:top w:val="nil"/>
              <w:left w:val="nil"/>
              <w:bottom w:val="nil"/>
              <w:right w:val="nil"/>
            </w:tcBorders>
          </w:tcPr>
          <w:p w14:paraId="57A9A10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2193E7B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5D72955A" w14:textId="77777777" w:rsidTr="00341AFA">
        <w:trPr>
          <w:trHeight w:val="230"/>
        </w:trPr>
        <w:tc>
          <w:tcPr>
            <w:tcW w:w="3330" w:type="dxa"/>
            <w:gridSpan w:val="2"/>
            <w:tcBorders>
              <w:top w:val="nil"/>
              <w:left w:val="nil"/>
              <w:bottom w:val="nil"/>
              <w:right w:val="nil"/>
            </w:tcBorders>
          </w:tcPr>
          <w:p w14:paraId="4CC969B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65EA029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gegeven is afleidbaar uit de historie van de attribuutsoort Datum status gezet van van alle statussen bij de desbetreffende zaak.</w:t>
            </w:r>
          </w:p>
        </w:tc>
      </w:tr>
      <w:tr w:rsidR="00341AFA" w:rsidRPr="008A6917" w14:paraId="7F06ED95" w14:textId="77777777" w:rsidTr="00341AFA">
        <w:tc>
          <w:tcPr>
            <w:tcW w:w="9360" w:type="dxa"/>
            <w:gridSpan w:val="4"/>
            <w:tcBorders>
              <w:top w:val="nil"/>
              <w:left w:val="nil"/>
              <w:bottom w:val="nil"/>
              <w:right w:val="nil"/>
            </w:tcBorders>
          </w:tcPr>
          <w:p w14:paraId="0FD87B8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15185AD9" w14:textId="77777777" w:rsidTr="00341AFA">
        <w:tc>
          <w:tcPr>
            <w:tcW w:w="450" w:type="dxa"/>
            <w:tcBorders>
              <w:top w:val="nil"/>
              <w:left w:val="nil"/>
              <w:bottom w:val="nil"/>
              <w:right w:val="nil"/>
            </w:tcBorders>
          </w:tcPr>
          <w:p w14:paraId="47D578A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6382342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Dit afleidbaar gegeven is toegevoegd omdat het bepalen van de laatst bekende status anderds alleen te doen is op basis van analyse van alle statussen van de zaak.</w:t>
            </w:r>
          </w:p>
        </w:tc>
      </w:tr>
    </w:tbl>
    <w:p w14:paraId="6261E8A8"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 van</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4BB2A2AF" w14:textId="77777777" w:rsidTr="00341AFA">
        <w:trPr>
          <w:trHeight w:val="230"/>
        </w:trPr>
        <w:tc>
          <w:tcPr>
            <w:tcW w:w="3330" w:type="dxa"/>
            <w:gridSpan w:val="2"/>
            <w:tcBorders>
              <w:top w:val="nil"/>
              <w:left w:val="nil"/>
              <w:bottom w:val="nil"/>
              <w:right w:val="nil"/>
            </w:tcBorders>
          </w:tcPr>
          <w:p w14:paraId="61276D3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4095BE4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 van</w:t>
            </w:r>
            <w:r w:rsidRPr="008A6917">
              <w:rPr>
                <w:rFonts w:ascii="Arial" w:hAnsi="Arial" w:cs="Arial"/>
                <w:color w:val="000000"/>
                <w:szCs w:val="24"/>
                <w:lang w:val="en-AU" w:eastAsia="en-US"/>
              </w:rPr>
              <w:fldChar w:fldCharType="end"/>
            </w:r>
          </w:p>
        </w:tc>
      </w:tr>
      <w:tr w:rsidR="00341AFA" w:rsidRPr="008A6917" w14:paraId="59CFE880" w14:textId="77777777" w:rsidTr="00341AFA">
        <w:tc>
          <w:tcPr>
            <w:tcW w:w="3330" w:type="dxa"/>
            <w:gridSpan w:val="2"/>
            <w:tcBorders>
              <w:top w:val="nil"/>
              <w:left w:val="nil"/>
              <w:bottom w:val="nil"/>
              <w:right w:val="nil"/>
            </w:tcBorders>
          </w:tcPr>
          <w:p w14:paraId="1F17E01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71FC243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7105968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STATUSTYPE</w:t>
            </w:r>
            <w:r w:rsidRPr="008A6917">
              <w:rPr>
                <w:rFonts w:ascii="Arial" w:hAnsi="Arial" w:cs="Arial"/>
                <w:color w:val="000000"/>
                <w:szCs w:val="24"/>
                <w:lang w:val="en-AU" w:eastAsia="en-US"/>
              </w:rPr>
              <w:fldChar w:fldCharType="end"/>
            </w:r>
          </w:p>
          <w:p w14:paraId="7E6DEAA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3F77B240" w14:textId="77777777" w:rsidTr="00341AFA">
        <w:tc>
          <w:tcPr>
            <w:tcW w:w="3330" w:type="dxa"/>
            <w:gridSpan w:val="2"/>
            <w:tcBorders>
              <w:top w:val="nil"/>
              <w:left w:val="nil"/>
              <w:bottom w:val="nil"/>
              <w:right w:val="nil"/>
            </w:tcBorders>
          </w:tcPr>
          <w:p w14:paraId="18175CA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5349561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5D961647" w14:textId="77777777" w:rsidTr="00341AFA">
        <w:trPr>
          <w:trHeight w:val="230"/>
        </w:trPr>
        <w:tc>
          <w:tcPr>
            <w:tcW w:w="3330" w:type="dxa"/>
            <w:gridSpan w:val="2"/>
            <w:tcBorders>
              <w:top w:val="nil"/>
              <w:left w:val="nil"/>
              <w:bottom w:val="nil"/>
              <w:right w:val="nil"/>
            </w:tcBorders>
          </w:tcPr>
          <w:p w14:paraId="6DFE268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4A19DF3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68C3A2F" w14:textId="77777777" w:rsidTr="00341AFA">
        <w:tc>
          <w:tcPr>
            <w:tcW w:w="3330" w:type="dxa"/>
            <w:gridSpan w:val="2"/>
            <w:tcBorders>
              <w:top w:val="nil"/>
              <w:left w:val="nil"/>
              <w:bottom w:val="nil"/>
              <w:right w:val="nil"/>
            </w:tcBorders>
          </w:tcPr>
          <w:p w14:paraId="61E189F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2475CED3"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Aanduiding van de aard van de STATUS.</w:t>
            </w:r>
          </w:p>
        </w:tc>
      </w:tr>
      <w:tr w:rsidR="00341AFA" w:rsidRPr="008A6917" w14:paraId="404E4D1D" w14:textId="77777777" w:rsidTr="00341AFA">
        <w:tc>
          <w:tcPr>
            <w:tcW w:w="3330" w:type="dxa"/>
            <w:gridSpan w:val="2"/>
            <w:tcBorders>
              <w:top w:val="nil"/>
              <w:left w:val="nil"/>
              <w:bottom w:val="nil"/>
              <w:right w:val="nil"/>
            </w:tcBorders>
          </w:tcPr>
          <w:p w14:paraId="5CA10C7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29691B6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03CBA8B2" w14:textId="77777777" w:rsidTr="00341AFA">
        <w:trPr>
          <w:trHeight w:val="215"/>
        </w:trPr>
        <w:tc>
          <w:tcPr>
            <w:tcW w:w="3330" w:type="dxa"/>
            <w:gridSpan w:val="2"/>
            <w:tcBorders>
              <w:top w:val="nil"/>
              <w:left w:val="nil"/>
              <w:bottom w:val="nil"/>
              <w:right w:val="nil"/>
            </w:tcBorders>
          </w:tcPr>
          <w:p w14:paraId="16F1189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3A48540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1578035E" w14:textId="77777777" w:rsidTr="00341AFA">
        <w:tc>
          <w:tcPr>
            <w:tcW w:w="3330" w:type="dxa"/>
            <w:gridSpan w:val="2"/>
            <w:tcBorders>
              <w:top w:val="nil"/>
              <w:left w:val="nil"/>
              <w:bottom w:val="nil"/>
              <w:right w:val="nil"/>
            </w:tcBorders>
          </w:tcPr>
          <w:p w14:paraId="3713719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7FF92E7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7E12670" w14:textId="77777777" w:rsidTr="00341AFA">
        <w:trPr>
          <w:trHeight w:val="230"/>
        </w:trPr>
        <w:tc>
          <w:tcPr>
            <w:tcW w:w="3330" w:type="dxa"/>
            <w:gridSpan w:val="2"/>
            <w:tcBorders>
              <w:top w:val="nil"/>
              <w:left w:val="nil"/>
              <w:bottom w:val="nil"/>
              <w:right w:val="nil"/>
            </w:tcBorders>
          </w:tcPr>
          <w:p w14:paraId="3825DDE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1FBFB07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7C1007F" w14:textId="77777777" w:rsidTr="00341AFA">
        <w:tc>
          <w:tcPr>
            <w:tcW w:w="3330" w:type="dxa"/>
            <w:gridSpan w:val="2"/>
            <w:tcBorders>
              <w:top w:val="nil"/>
              <w:left w:val="nil"/>
              <w:bottom w:val="nil"/>
              <w:right w:val="nil"/>
            </w:tcBorders>
          </w:tcPr>
          <w:p w14:paraId="338C576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2A02C80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DF3B854" w14:textId="77777777" w:rsidTr="00341AFA">
        <w:tc>
          <w:tcPr>
            <w:tcW w:w="3330" w:type="dxa"/>
            <w:gridSpan w:val="2"/>
            <w:tcBorders>
              <w:top w:val="nil"/>
              <w:left w:val="nil"/>
              <w:bottom w:val="nil"/>
              <w:right w:val="nil"/>
            </w:tcBorders>
          </w:tcPr>
          <w:p w14:paraId="523CF24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0728A94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EADBB0D" w14:textId="77777777" w:rsidTr="00341AFA">
        <w:tc>
          <w:tcPr>
            <w:tcW w:w="3330" w:type="dxa"/>
            <w:gridSpan w:val="2"/>
            <w:tcBorders>
              <w:top w:val="nil"/>
              <w:left w:val="nil"/>
              <w:bottom w:val="nil"/>
              <w:right w:val="nil"/>
            </w:tcBorders>
          </w:tcPr>
          <w:p w14:paraId="49F341B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142BC83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A086273" w14:textId="77777777" w:rsidTr="00341AFA">
        <w:tc>
          <w:tcPr>
            <w:tcW w:w="3330" w:type="dxa"/>
            <w:gridSpan w:val="2"/>
            <w:tcBorders>
              <w:top w:val="nil"/>
              <w:left w:val="nil"/>
              <w:bottom w:val="nil"/>
              <w:right w:val="nil"/>
            </w:tcBorders>
          </w:tcPr>
          <w:p w14:paraId="19EDDB5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55041E3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70100104" w14:textId="77777777" w:rsidTr="00341AFA">
        <w:tc>
          <w:tcPr>
            <w:tcW w:w="3330" w:type="dxa"/>
            <w:gridSpan w:val="2"/>
            <w:tcBorders>
              <w:top w:val="nil"/>
              <w:left w:val="nil"/>
              <w:bottom w:val="nil"/>
              <w:right w:val="nil"/>
            </w:tcBorders>
          </w:tcPr>
          <w:p w14:paraId="4EB5A54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299263E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7C5D27EA" w14:textId="77777777" w:rsidTr="00341AFA">
        <w:tc>
          <w:tcPr>
            <w:tcW w:w="9360" w:type="dxa"/>
            <w:gridSpan w:val="3"/>
            <w:tcBorders>
              <w:top w:val="nil"/>
              <w:left w:val="nil"/>
              <w:bottom w:val="nil"/>
              <w:right w:val="nil"/>
            </w:tcBorders>
          </w:tcPr>
          <w:p w14:paraId="3103DDB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0D348021" w14:textId="77777777" w:rsidTr="00341AFA">
        <w:tc>
          <w:tcPr>
            <w:tcW w:w="450" w:type="dxa"/>
            <w:tcBorders>
              <w:top w:val="nil"/>
              <w:left w:val="nil"/>
              <w:bottom w:val="nil"/>
              <w:right w:val="nil"/>
            </w:tcBorders>
          </w:tcPr>
          <w:p w14:paraId="1CD140E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22B4CD4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bookmarkEnd w:id="816"/>
      </w:tr>
    </w:tbl>
    <w:bookmarkStart w:id="822" w:name="BKM_C1FA61FF_CD2B_4822_800F_298D6A5C529D"/>
    <w:p w14:paraId="32242936" w14:textId="77777777" w:rsidR="00341AFA" w:rsidRDefault="00A85696" w:rsidP="00341AFA">
      <w:pPr>
        <w:pStyle w:val="Kop2"/>
      </w:pPr>
      <w:r w:rsidRPr="008A6917">
        <w:rPr>
          <w:rFonts w:ascii="Arial" w:hAnsi="Arial"/>
          <w:lang w:val="en-AU"/>
        </w:rPr>
        <w:lastRenderedPageBreak/>
        <w:fldChar w:fldCharType="begin" w:fldLock="1"/>
      </w:r>
      <w:r w:rsidR="00341AFA" w:rsidRPr="007376A4">
        <w:rPr>
          <w:rFonts w:ascii="Arial" w:hAnsi="Arial"/>
        </w:rPr>
        <w:instrText xml:space="preserve">MERGEFIELD </w:instrText>
      </w:r>
      <w:r w:rsidR="00341AFA" w:rsidRPr="008A6917">
        <w:instrText>Element.Stereotype</w:instrText>
      </w:r>
      <w:r w:rsidRPr="008A6917">
        <w:rPr>
          <w:rFonts w:ascii="Arial" w:hAnsi="Arial"/>
          <w:lang w:val="en-AU"/>
        </w:rPr>
        <w:fldChar w:fldCharType="separate"/>
      </w:r>
      <w:bookmarkStart w:id="823" w:name="_Toc404331964"/>
      <w:bookmarkStart w:id="824" w:name="_Toc493808884"/>
      <w:r w:rsidR="00341AFA">
        <w:t>Objecttype</w:t>
      </w:r>
      <w:r w:rsidRPr="008A6917">
        <w:rPr>
          <w:rFonts w:ascii="Arial" w:hAnsi="Arial"/>
          <w:lang w:val="en-AU"/>
        </w:rPr>
        <w:fldChar w:fldCharType="end"/>
      </w:r>
      <w:r w:rsidR="00341AFA" w:rsidRPr="008A6917">
        <w:t xml:space="preserve"> </w:t>
      </w:r>
      <w:r w:rsidR="0054486A">
        <w:fldChar w:fldCharType="begin" w:fldLock="1"/>
      </w:r>
      <w:r w:rsidR="0054486A">
        <w:instrText>MERGEFIELD Element.Name</w:instrText>
      </w:r>
      <w:r w:rsidR="0054486A">
        <w:fldChar w:fldCharType="separate"/>
      </w:r>
      <w:r w:rsidR="00341AFA" w:rsidRPr="008A6917">
        <w:t>VESTIGING VAN ZAAKBEHANDELENDE ORGANISATIE</w:t>
      </w:r>
      <w:bookmarkEnd w:id="823"/>
      <w:bookmarkEnd w:id="824"/>
      <w:r w:rsidR="0054486A">
        <w:fldChar w:fldCharType="end"/>
      </w:r>
      <w:r w:rsidR="00341AFA" w:rsidRPr="008A6917">
        <w:t xml:space="preserve"> </w:t>
      </w:r>
      <w:bookmarkEnd w:id="822"/>
    </w:p>
    <w:p w14:paraId="304DD170" w14:textId="77777777" w:rsidR="00341AFA" w:rsidRPr="007376A4" w:rsidRDefault="00341AFA" w:rsidP="00341AFA">
      <w:pPr>
        <w:rPr>
          <w:lang w:eastAsia="en-US"/>
        </w:rPr>
      </w:pPr>
    </w:p>
    <w:bookmarkStart w:id="825" w:name="BKM_7BC2F248_B643_48ac_83E2_E4D0122FADCB"/>
    <w:p w14:paraId="346880D7" w14:textId="77777777" w:rsidR="00341AFA" w:rsidRPr="008A6917" w:rsidRDefault="00A85696" w:rsidP="00341AFA">
      <w:pPr>
        <w:pStyle w:val="Kop2"/>
        <w:rPr>
          <w:rFonts w:ascii="Arial" w:hAnsi="Arial"/>
          <w:sz w:val="30"/>
        </w:rPr>
      </w:pPr>
      <w:r w:rsidRPr="008A6917">
        <w:rPr>
          <w:rFonts w:ascii="Arial" w:hAnsi="Arial"/>
          <w:sz w:val="30"/>
        </w:rPr>
        <w:lastRenderedPageBreak/>
        <w:fldChar w:fldCharType="begin" w:fldLock="1"/>
      </w:r>
      <w:r w:rsidR="00341AFA" w:rsidRPr="008A6917">
        <w:rPr>
          <w:rFonts w:ascii="Arial" w:hAnsi="Arial"/>
          <w:sz w:val="30"/>
        </w:rPr>
        <w:instrText xml:space="preserve">MERGEFIELD </w:instrText>
      </w:r>
      <w:r w:rsidR="00341AFA" w:rsidRPr="008A6917">
        <w:instrText>Element.Stereotype</w:instrText>
      </w:r>
      <w:r w:rsidRPr="008A6917">
        <w:rPr>
          <w:rFonts w:ascii="Arial" w:hAnsi="Arial"/>
          <w:sz w:val="30"/>
        </w:rPr>
        <w:fldChar w:fldCharType="separate"/>
      </w:r>
      <w:bookmarkStart w:id="826" w:name="_Toc404331965"/>
      <w:bookmarkStart w:id="827" w:name="_Toc493808885"/>
      <w:r w:rsidR="00341AFA">
        <w:t>Objecttype</w:t>
      </w:r>
      <w:r w:rsidRPr="008A6917">
        <w:rPr>
          <w:rFonts w:ascii="Arial" w:hAnsi="Arial"/>
          <w:sz w:val="30"/>
        </w:rPr>
        <w:fldChar w:fldCharType="end"/>
      </w:r>
      <w:r w:rsidR="00341AFA" w:rsidRPr="008A6917">
        <w:t xml:space="preserve"> </w:t>
      </w:r>
      <w:r w:rsidR="0054486A">
        <w:fldChar w:fldCharType="begin" w:fldLock="1"/>
      </w:r>
      <w:r w:rsidR="0054486A">
        <w:instrText>MERGEFIELD Element.Name</w:instrText>
      </w:r>
      <w:r w:rsidR="0054486A">
        <w:fldChar w:fldCharType="separate"/>
      </w:r>
      <w:r w:rsidR="00341AFA" w:rsidRPr="008A6917">
        <w:t>ZAAK</w:t>
      </w:r>
      <w:bookmarkEnd w:id="826"/>
      <w:bookmarkEnd w:id="827"/>
      <w:r w:rsidR="0054486A">
        <w:fldChar w:fldCharType="end"/>
      </w:r>
    </w:p>
    <w:bookmarkStart w:id="828" w:name="BKM_363632A5_8F1E_43ae_AD8A_8156697E72B5"/>
    <w:bookmarkEnd w:id="828"/>
    <w:p w14:paraId="28239911"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Zaakidentificatie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1206BF53" w14:textId="77777777" w:rsidTr="00341AFA">
        <w:trPr>
          <w:trHeight w:val="230"/>
        </w:trPr>
        <w:tc>
          <w:tcPr>
            <w:tcW w:w="3330" w:type="dxa"/>
            <w:gridSpan w:val="2"/>
            <w:tcBorders>
              <w:top w:val="nil"/>
              <w:left w:val="nil"/>
              <w:bottom w:val="nil"/>
              <w:right w:val="nil"/>
            </w:tcBorders>
          </w:tcPr>
          <w:p w14:paraId="78B3D64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2631197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Zaakidentificatie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44ABE897"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34B5FFF4" w14:textId="77777777" w:rsidTr="00341AFA">
        <w:tc>
          <w:tcPr>
            <w:tcW w:w="3330" w:type="dxa"/>
            <w:gridSpan w:val="2"/>
            <w:tcBorders>
              <w:top w:val="nil"/>
              <w:left w:val="nil"/>
              <w:bottom w:val="nil"/>
              <w:right w:val="nil"/>
            </w:tcBorders>
          </w:tcPr>
          <w:p w14:paraId="27E69E2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554E378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4880E4AD" w14:textId="77777777" w:rsidTr="00341AFA">
        <w:tc>
          <w:tcPr>
            <w:tcW w:w="3330" w:type="dxa"/>
            <w:gridSpan w:val="2"/>
            <w:tcBorders>
              <w:top w:val="nil"/>
              <w:left w:val="nil"/>
              <w:bottom w:val="nil"/>
              <w:right w:val="nil"/>
            </w:tcBorders>
          </w:tcPr>
          <w:p w14:paraId="4529046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519B290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0001</w:t>
            </w:r>
          </w:p>
        </w:tc>
      </w:tr>
      <w:tr w:rsidR="00341AFA" w:rsidRPr="008A6917" w14:paraId="36882433" w14:textId="77777777" w:rsidTr="00341AFA">
        <w:tc>
          <w:tcPr>
            <w:tcW w:w="3330" w:type="dxa"/>
            <w:gridSpan w:val="2"/>
            <w:tcBorders>
              <w:top w:val="nil"/>
              <w:left w:val="nil"/>
              <w:bottom w:val="nil"/>
              <w:right w:val="nil"/>
            </w:tcBorders>
          </w:tcPr>
          <w:p w14:paraId="13D1AE7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6E1F017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identificatie</w:t>
            </w:r>
            <w:r w:rsidRPr="008A6917">
              <w:rPr>
                <w:rFonts w:ascii="Arial" w:hAnsi="Arial" w:cs="Arial"/>
                <w:color w:val="000000"/>
                <w:szCs w:val="24"/>
                <w:lang w:val="en-AU" w:eastAsia="en-US"/>
              </w:rPr>
              <w:fldChar w:fldCharType="end"/>
            </w:r>
          </w:p>
        </w:tc>
      </w:tr>
      <w:tr w:rsidR="00341AFA" w:rsidRPr="008A6917" w14:paraId="0F5CD323" w14:textId="77777777" w:rsidTr="00341AFA">
        <w:tc>
          <w:tcPr>
            <w:tcW w:w="3330" w:type="dxa"/>
            <w:gridSpan w:val="2"/>
            <w:tcBorders>
              <w:top w:val="nil"/>
              <w:left w:val="nil"/>
              <w:bottom w:val="nil"/>
              <w:right w:val="nil"/>
            </w:tcBorders>
          </w:tcPr>
          <w:p w14:paraId="1FE176A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279161A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unieke identificatie van de ZAAK binnen de organisatie die verantwoordelijk is voor de behandeling van de ZAAK.</w:t>
            </w:r>
            <w:r w:rsidRPr="008A6917">
              <w:rPr>
                <w:rFonts w:ascii="Arial" w:hAnsi="Arial" w:cs="Arial"/>
                <w:color w:val="000000"/>
                <w:szCs w:val="24"/>
                <w:lang w:val="en-AU" w:eastAsia="en-US"/>
              </w:rPr>
              <w:fldChar w:fldCharType="end"/>
            </w:r>
          </w:p>
        </w:tc>
      </w:tr>
      <w:tr w:rsidR="00341AFA" w:rsidRPr="008A6917" w14:paraId="3EC4CAB8" w14:textId="77777777" w:rsidTr="00341AFA">
        <w:trPr>
          <w:trHeight w:val="230"/>
        </w:trPr>
        <w:tc>
          <w:tcPr>
            <w:tcW w:w="3330" w:type="dxa"/>
            <w:gridSpan w:val="2"/>
            <w:tcBorders>
              <w:top w:val="nil"/>
              <w:left w:val="nil"/>
              <w:bottom w:val="nil"/>
              <w:right w:val="nil"/>
            </w:tcBorders>
          </w:tcPr>
          <w:p w14:paraId="771C9C6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1FA958E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601D508C" w14:textId="77777777" w:rsidTr="00341AFA">
        <w:tc>
          <w:tcPr>
            <w:tcW w:w="3330" w:type="dxa"/>
            <w:gridSpan w:val="2"/>
            <w:tcBorders>
              <w:top w:val="nil"/>
              <w:left w:val="nil"/>
              <w:bottom w:val="nil"/>
              <w:right w:val="nil"/>
            </w:tcBorders>
          </w:tcPr>
          <w:p w14:paraId="1EA1DA2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423AAD7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3C00CDB4" w14:textId="77777777" w:rsidTr="00341AFA">
        <w:tc>
          <w:tcPr>
            <w:tcW w:w="3330" w:type="dxa"/>
            <w:gridSpan w:val="2"/>
            <w:tcBorders>
              <w:top w:val="nil"/>
              <w:left w:val="nil"/>
              <w:bottom w:val="nil"/>
              <w:right w:val="nil"/>
            </w:tcBorders>
          </w:tcPr>
          <w:p w14:paraId="5FA7EC0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48172C0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AN40</w:t>
            </w:r>
            <w:r w:rsidRPr="008A6917">
              <w:rPr>
                <w:rFonts w:ascii="Arial" w:hAnsi="Arial" w:cs="Arial"/>
                <w:color w:val="000000"/>
                <w:szCs w:val="24"/>
                <w:lang w:val="en-AU" w:eastAsia="en-US"/>
              </w:rPr>
              <w:fldChar w:fldCharType="end"/>
            </w:r>
          </w:p>
        </w:tc>
      </w:tr>
      <w:tr w:rsidR="00341AFA" w:rsidRPr="008A6917" w14:paraId="538DBF8D" w14:textId="77777777" w:rsidTr="00341AFA">
        <w:trPr>
          <w:trHeight w:val="230"/>
        </w:trPr>
        <w:tc>
          <w:tcPr>
            <w:tcW w:w="3330" w:type="dxa"/>
            <w:gridSpan w:val="2"/>
            <w:tcBorders>
              <w:top w:val="nil"/>
              <w:left w:val="nil"/>
              <w:bottom w:val="nil"/>
              <w:right w:val="nil"/>
            </w:tcBorders>
          </w:tcPr>
          <w:p w14:paraId="05E03EF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06DC7C0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 m.u.v. diacrieten</w:t>
            </w:r>
          </w:p>
        </w:tc>
      </w:tr>
      <w:tr w:rsidR="00341AFA" w:rsidRPr="008A6917" w14:paraId="42639956" w14:textId="77777777" w:rsidTr="00341AFA">
        <w:trPr>
          <w:trHeight w:val="215"/>
        </w:trPr>
        <w:tc>
          <w:tcPr>
            <w:tcW w:w="3330" w:type="dxa"/>
            <w:gridSpan w:val="2"/>
            <w:tcBorders>
              <w:top w:val="nil"/>
              <w:left w:val="nil"/>
              <w:bottom w:val="nil"/>
              <w:right w:val="nil"/>
            </w:tcBorders>
          </w:tcPr>
          <w:p w14:paraId="7FFA5CD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42C95F8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44D3BB9" w14:textId="77777777" w:rsidTr="00341AFA">
        <w:trPr>
          <w:trHeight w:val="230"/>
        </w:trPr>
        <w:tc>
          <w:tcPr>
            <w:tcW w:w="3330" w:type="dxa"/>
            <w:gridSpan w:val="2"/>
            <w:tcBorders>
              <w:top w:val="nil"/>
              <w:left w:val="nil"/>
              <w:bottom w:val="nil"/>
              <w:right w:val="nil"/>
            </w:tcBorders>
          </w:tcPr>
          <w:p w14:paraId="01FE4E6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1412E7A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C398C76" w14:textId="77777777" w:rsidTr="00341AFA">
        <w:trPr>
          <w:trHeight w:val="230"/>
        </w:trPr>
        <w:tc>
          <w:tcPr>
            <w:tcW w:w="3330" w:type="dxa"/>
            <w:gridSpan w:val="2"/>
            <w:tcBorders>
              <w:top w:val="nil"/>
              <w:left w:val="nil"/>
              <w:bottom w:val="nil"/>
              <w:right w:val="nil"/>
            </w:tcBorders>
          </w:tcPr>
          <w:p w14:paraId="11F8FB1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17C5041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1683BB1" w14:textId="77777777" w:rsidTr="00341AFA">
        <w:trPr>
          <w:trHeight w:val="230"/>
        </w:trPr>
        <w:tc>
          <w:tcPr>
            <w:tcW w:w="3330" w:type="dxa"/>
            <w:gridSpan w:val="2"/>
            <w:tcBorders>
              <w:top w:val="nil"/>
              <w:left w:val="nil"/>
              <w:bottom w:val="nil"/>
              <w:right w:val="nil"/>
            </w:tcBorders>
          </w:tcPr>
          <w:p w14:paraId="46CE82F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7B83914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8F9696E" w14:textId="77777777" w:rsidTr="00341AFA">
        <w:trPr>
          <w:trHeight w:val="230"/>
        </w:trPr>
        <w:tc>
          <w:tcPr>
            <w:tcW w:w="3330" w:type="dxa"/>
            <w:gridSpan w:val="2"/>
            <w:tcBorders>
              <w:top w:val="nil"/>
              <w:left w:val="nil"/>
              <w:bottom w:val="nil"/>
              <w:right w:val="nil"/>
            </w:tcBorders>
          </w:tcPr>
          <w:p w14:paraId="16C6971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5B9F4A7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899F763" w14:textId="77777777" w:rsidTr="00341AFA">
        <w:tc>
          <w:tcPr>
            <w:tcW w:w="3330" w:type="dxa"/>
            <w:gridSpan w:val="2"/>
            <w:tcBorders>
              <w:top w:val="nil"/>
              <w:left w:val="nil"/>
              <w:bottom w:val="nil"/>
              <w:right w:val="nil"/>
            </w:tcBorders>
          </w:tcPr>
          <w:p w14:paraId="634E4BD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4DBF8D3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1125274" w14:textId="77777777" w:rsidTr="00341AFA">
        <w:trPr>
          <w:trHeight w:val="230"/>
        </w:trPr>
        <w:tc>
          <w:tcPr>
            <w:tcW w:w="3330" w:type="dxa"/>
            <w:gridSpan w:val="2"/>
            <w:tcBorders>
              <w:top w:val="nil"/>
              <w:left w:val="nil"/>
              <w:bottom w:val="nil"/>
              <w:right w:val="nil"/>
            </w:tcBorders>
          </w:tcPr>
          <w:p w14:paraId="55B45A7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02FF8EB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76339C68" w14:textId="77777777" w:rsidTr="00341AFA">
        <w:trPr>
          <w:trHeight w:val="230"/>
        </w:trPr>
        <w:tc>
          <w:tcPr>
            <w:tcW w:w="3330" w:type="dxa"/>
            <w:gridSpan w:val="2"/>
            <w:tcBorders>
              <w:top w:val="nil"/>
              <w:left w:val="nil"/>
              <w:bottom w:val="nil"/>
              <w:right w:val="nil"/>
            </w:tcBorders>
          </w:tcPr>
          <w:p w14:paraId="56F1F56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1B61137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560A1613" w14:textId="77777777" w:rsidTr="00341AFA">
        <w:trPr>
          <w:trHeight w:val="230"/>
        </w:trPr>
        <w:tc>
          <w:tcPr>
            <w:tcW w:w="3330" w:type="dxa"/>
            <w:gridSpan w:val="2"/>
            <w:tcBorders>
              <w:top w:val="nil"/>
              <w:left w:val="nil"/>
              <w:bottom w:val="nil"/>
              <w:right w:val="nil"/>
            </w:tcBorders>
          </w:tcPr>
          <w:p w14:paraId="3504312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7CDD6F7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waarde van dit attribuutsoort wordt vastgesteld bij creatie van de zaak en wijzigt daarna niet meer.</w:t>
            </w:r>
          </w:p>
        </w:tc>
      </w:tr>
      <w:tr w:rsidR="00341AFA" w:rsidRPr="008A6917" w14:paraId="301BA78E" w14:textId="77777777" w:rsidTr="00341AFA">
        <w:tc>
          <w:tcPr>
            <w:tcW w:w="9360" w:type="dxa"/>
            <w:gridSpan w:val="4"/>
            <w:tcBorders>
              <w:top w:val="nil"/>
              <w:left w:val="nil"/>
              <w:bottom w:val="nil"/>
              <w:right w:val="nil"/>
            </w:tcBorders>
          </w:tcPr>
          <w:p w14:paraId="5BFDBB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684A8E6D" w14:textId="77777777" w:rsidTr="00341AFA">
        <w:tc>
          <w:tcPr>
            <w:tcW w:w="450" w:type="dxa"/>
            <w:tcBorders>
              <w:top w:val="nil"/>
              <w:left w:val="nil"/>
              <w:bottom w:val="nil"/>
              <w:right w:val="nil"/>
            </w:tcBorders>
          </w:tcPr>
          <w:p w14:paraId="2FF7CFD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50EE7D5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de identificatie van een zaak zoals toegekend door de organisatie die de zaak als eerste in behandeling heeft genomen. Dit identificeert een zaak uniek binnen de desbetreffende organisatie en kan worden gebruikt om snel te kunnen refereren aan een bepaalde zaak in mondelinge en schriftelijke communicatie. Door combinatie met het RSIN van die organisatie, als waarde van de attribuutsoort ‘Bronorganisatie’, wordt een unieke aanduiding van een zaak voor geheel Nederland verkregen. Deze unieke aanduiding wijzigt niet, ook niet indien de (behandeling van de) zaak over zou gaan naar een andere organisatie. Er is immers maar één organisatie die de zaak gecreëerd heeft.</w:t>
            </w:r>
          </w:p>
        </w:tc>
      </w:tr>
    </w:tbl>
    <w:bookmarkStart w:id="829" w:name="BKM_B25B25A1_67ED_4cbc_BAB4_EBA6C3A5432E"/>
    <w:bookmarkEnd w:id="829"/>
    <w:p w14:paraId="0F46CB0F"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Bronorganisatie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69AAA7CF" w14:textId="77777777" w:rsidTr="00341AFA">
        <w:trPr>
          <w:trHeight w:val="230"/>
        </w:trPr>
        <w:tc>
          <w:tcPr>
            <w:tcW w:w="3330" w:type="dxa"/>
            <w:gridSpan w:val="2"/>
            <w:tcBorders>
              <w:top w:val="nil"/>
              <w:left w:val="nil"/>
              <w:bottom w:val="nil"/>
              <w:right w:val="nil"/>
            </w:tcBorders>
          </w:tcPr>
          <w:p w14:paraId="29E8C1A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615A479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Bronorganisatie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5F7A15FE"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174398D4" w14:textId="77777777" w:rsidTr="00341AFA">
        <w:tc>
          <w:tcPr>
            <w:tcW w:w="3330" w:type="dxa"/>
            <w:gridSpan w:val="2"/>
            <w:tcBorders>
              <w:top w:val="nil"/>
              <w:left w:val="nil"/>
              <w:bottom w:val="nil"/>
              <w:right w:val="nil"/>
            </w:tcBorders>
          </w:tcPr>
          <w:p w14:paraId="52F497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0C6B9BC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149EA93D" w14:textId="77777777" w:rsidTr="00341AFA">
        <w:tc>
          <w:tcPr>
            <w:tcW w:w="3330" w:type="dxa"/>
            <w:gridSpan w:val="2"/>
            <w:tcBorders>
              <w:top w:val="nil"/>
              <w:left w:val="nil"/>
              <w:bottom w:val="nil"/>
              <w:right w:val="nil"/>
            </w:tcBorders>
          </w:tcPr>
          <w:p w14:paraId="174AC2B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2A1C240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3D363EA" w14:textId="77777777" w:rsidTr="00341AFA">
        <w:tc>
          <w:tcPr>
            <w:tcW w:w="3330" w:type="dxa"/>
            <w:gridSpan w:val="2"/>
            <w:tcBorders>
              <w:top w:val="nil"/>
              <w:left w:val="nil"/>
              <w:bottom w:val="nil"/>
              <w:right w:val="nil"/>
            </w:tcBorders>
          </w:tcPr>
          <w:p w14:paraId="25CF3F5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1ABD863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bronorganisatie</w:t>
            </w:r>
            <w:r w:rsidRPr="008A6917">
              <w:rPr>
                <w:rFonts w:ascii="Arial" w:hAnsi="Arial" w:cs="Arial"/>
                <w:color w:val="000000"/>
                <w:szCs w:val="24"/>
                <w:lang w:val="en-AU" w:eastAsia="en-US"/>
              </w:rPr>
              <w:fldChar w:fldCharType="end"/>
            </w:r>
          </w:p>
        </w:tc>
      </w:tr>
      <w:tr w:rsidR="00341AFA" w:rsidRPr="008A6917" w14:paraId="56EA348A" w14:textId="77777777" w:rsidTr="00341AFA">
        <w:tc>
          <w:tcPr>
            <w:tcW w:w="3330" w:type="dxa"/>
            <w:gridSpan w:val="2"/>
            <w:tcBorders>
              <w:top w:val="nil"/>
              <w:left w:val="nil"/>
              <w:bottom w:val="nil"/>
              <w:right w:val="nil"/>
            </w:tcBorders>
          </w:tcPr>
          <w:p w14:paraId="0FAD0A1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7C68AE0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Het RSIN van de Niet-natuurlijk persoon zijnde de organisatie die de zaak heeft gecreeerd.</w:t>
            </w:r>
            <w:r w:rsidRPr="008A6917">
              <w:rPr>
                <w:rFonts w:ascii="Arial" w:hAnsi="Arial" w:cs="Arial"/>
                <w:color w:val="000000"/>
                <w:szCs w:val="24"/>
                <w:lang w:val="en-AU" w:eastAsia="en-US"/>
              </w:rPr>
              <w:fldChar w:fldCharType="end"/>
            </w:r>
          </w:p>
        </w:tc>
      </w:tr>
      <w:tr w:rsidR="00341AFA" w:rsidRPr="008A6917" w14:paraId="2BD19397" w14:textId="77777777" w:rsidTr="00341AFA">
        <w:trPr>
          <w:trHeight w:val="230"/>
        </w:trPr>
        <w:tc>
          <w:tcPr>
            <w:tcW w:w="3330" w:type="dxa"/>
            <w:gridSpan w:val="2"/>
            <w:tcBorders>
              <w:top w:val="nil"/>
              <w:left w:val="nil"/>
              <w:bottom w:val="nil"/>
              <w:right w:val="nil"/>
            </w:tcBorders>
          </w:tcPr>
          <w:p w14:paraId="71EE69D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626084C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2608158D" w14:textId="77777777" w:rsidTr="00341AFA">
        <w:tc>
          <w:tcPr>
            <w:tcW w:w="3330" w:type="dxa"/>
            <w:gridSpan w:val="2"/>
            <w:tcBorders>
              <w:top w:val="nil"/>
              <w:left w:val="nil"/>
              <w:bottom w:val="nil"/>
              <w:right w:val="nil"/>
            </w:tcBorders>
          </w:tcPr>
          <w:p w14:paraId="2217D98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0800E97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1-9-2014</w:t>
            </w:r>
          </w:p>
        </w:tc>
      </w:tr>
      <w:tr w:rsidR="00341AFA" w:rsidRPr="008A6917" w14:paraId="3CA821FE" w14:textId="77777777" w:rsidTr="00341AFA">
        <w:tc>
          <w:tcPr>
            <w:tcW w:w="3330" w:type="dxa"/>
            <w:gridSpan w:val="2"/>
            <w:tcBorders>
              <w:top w:val="nil"/>
              <w:left w:val="nil"/>
              <w:bottom w:val="nil"/>
              <w:right w:val="nil"/>
            </w:tcBorders>
          </w:tcPr>
          <w:p w14:paraId="1F2F8DF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7E667BC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N9</w:t>
            </w:r>
            <w:r w:rsidRPr="008A6917">
              <w:rPr>
                <w:rFonts w:ascii="Arial" w:hAnsi="Arial" w:cs="Arial"/>
                <w:color w:val="000000"/>
                <w:szCs w:val="24"/>
                <w:lang w:val="en-AU" w:eastAsia="en-US"/>
              </w:rPr>
              <w:fldChar w:fldCharType="end"/>
            </w:r>
          </w:p>
        </w:tc>
      </w:tr>
      <w:tr w:rsidR="00341AFA" w:rsidRPr="008A6917" w14:paraId="1918774D" w14:textId="77777777" w:rsidTr="00341AFA">
        <w:trPr>
          <w:trHeight w:val="230"/>
        </w:trPr>
        <w:tc>
          <w:tcPr>
            <w:tcW w:w="3330" w:type="dxa"/>
            <w:gridSpan w:val="2"/>
            <w:tcBorders>
              <w:top w:val="nil"/>
              <w:left w:val="nil"/>
              <w:bottom w:val="nil"/>
              <w:right w:val="nil"/>
            </w:tcBorders>
          </w:tcPr>
          <w:p w14:paraId="192CE1D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69E1DE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in het NHR voorkomende unieke identificaties van rechtspersonen en samenwerkingsverbanden.</w:t>
            </w:r>
          </w:p>
        </w:tc>
      </w:tr>
      <w:tr w:rsidR="00341AFA" w:rsidRPr="008A6917" w14:paraId="4C66EB67" w14:textId="77777777" w:rsidTr="00341AFA">
        <w:trPr>
          <w:trHeight w:val="215"/>
        </w:trPr>
        <w:tc>
          <w:tcPr>
            <w:tcW w:w="3330" w:type="dxa"/>
            <w:gridSpan w:val="2"/>
            <w:tcBorders>
              <w:top w:val="nil"/>
              <w:left w:val="nil"/>
              <w:bottom w:val="nil"/>
              <w:right w:val="nil"/>
            </w:tcBorders>
          </w:tcPr>
          <w:p w14:paraId="5AA578F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191EC48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8F6BFD0" w14:textId="77777777" w:rsidTr="00341AFA">
        <w:trPr>
          <w:trHeight w:val="230"/>
        </w:trPr>
        <w:tc>
          <w:tcPr>
            <w:tcW w:w="3330" w:type="dxa"/>
            <w:gridSpan w:val="2"/>
            <w:tcBorders>
              <w:top w:val="nil"/>
              <w:left w:val="nil"/>
              <w:bottom w:val="nil"/>
              <w:right w:val="nil"/>
            </w:tcBorders>
          </w:tcPr>
          <w:p w14:paraId="23619F4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7327CD2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3883F39" w14:textId="77777777" w:rsidTr="00341AFA">
        <w:trPr>
          <w:trHeight w:val="230"/>
        </w:trPr>
        <w:tc>
          <w:tcPr>
            <w:tcW w:w="3330" w:type="dxa"/>
            <w:gridSpan w:val="2"/>
            <w:tcBorders>
              <w:top w:val="nil"/>
              <w:left w:val="nil"/>
              <w:bottom w:val="nil"/>
              <w:right w:val="nil"/>
            </w:tcBorders>
          </w:tcPr>
          <w:p w14:paraId="0D297CA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0B9F262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E3F90D7" w14:textId="77777777" w:rsidTr="00341AFA">
        <w:trPr>
          <w:trHeight w:val="230"/>
        </w:trPr>
        <w:tc>
          <w:tcPr>
            <w:tcW w:w="3330" w:type="dxa"/>
            <w:gridSpan w:val="2"/>
            <w:tcBorders>
              <w:top w:val="nil"/>
              <w:left w:val="nil"/>
              <w:bottom w:val="nil"/>
              <w:right w:val="nil"/>
            </w:tcBorders>
          </w:tcPr>
          <w:p w14:paraId="4CEE545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6E27219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5C71502" w14:textId="77777777" w:rsidTr="00341AFA">
        <w:trPr>
          <w:trHeight w:val="230"/>
        </w:trPr>
        <w:tc>
          <w:tcPr>
            <w:tcW w:w="3330" w:type="dxa"/>
            <w:gridSpan w:val="2"/>
            <w:tcBorders>
              <w:top w:val="nil"/>
              <w:left w:val="nil"/>
              <w:bottom w:val="nil"/>
              <w:right w:val="nil"/>
            </w:tcBorders>
          </w:tcPr>
          <w:p w14:paraId="17A467F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1934485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38A19EE" w14:textId="77777777" w:rsidTr="00341AFA">
        <w:tc>
          <w:tcPr>
            <w:tcW w:w="3330" w:type="dxa"/>
            <w:gridSpan w:val="2"/>
            <w:tcBorders>
              <w:top w:val="nil"/>
              <w:left w:val="nil"/>
              <w:bottom w:val="nil"/>
              <w:right w:val="nil"/>
            </w:tcBorders>
          </w:tcPr>
          <w:p w14:paraId="417DAF7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Aanduiding strijdigheid/nietigheid</w:t>
            </w:r>
          </w:p>
        </w:tc>
        <w:tc>
          <w:tcPr>
            <w:tcW w:w="6030" w:type="dxa"/>
            <w:gridSpan w:val="2"/>
            <w:tcBorders>
              <w:top w:val="nil"/>
              <w:left w:val="nil"/>
              <w:bottom w:val="nil"/>
              <w:right w:val="nil"/>
            </w:tcBorders>
          </w:tcPr>
          <w:p w14:paraId="0DC040F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24A0A5F" w14:textId="77777777" w:rsidTr="00341AFA">
        <w:trPr>
          <w:trHeight w:val="230"/>
        </w:trPr>
        <w:tc>
          <w:tcPr>
            <w:tcW w:w="3330" w:type="dxa"/>
            <w:gridSpan w:val="2"/>
            <w:tcBorders>
              <w:top w:val="nil"/>
              <w:left w:val="nil"/>
              <w:bottom w:val="nil"/>
              <w:right w:val="nil"/>
            </w:tcBorders>
          </w:tcPr>
          <w:p w14:paraId="0411882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2FA0AE43"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0A1793B8" w14:textId="77777777" w:rsidTr="00341AFA">
        <w:trPr>
          <w:trHeight w:val="230"/>
        </w:trPr>
        <w:tc>
          <w:tcPr>
            <w:tcW w:w="3330" w:type="dxa"/>
            <w:gridSpan w:val="2"/>
            <w:tcBorders>
              <w:top w:val="nil"/>
              <w:left w:val="nil"/>
              <w:bottom w:val="nil"/>
              <w:right w:val="nil"/>
            </w:tcBorders>
          </w:tcPr>
          <w:p w14:paraId="2D7CA3A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219FCA1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2A209626" w14:textId="77777777" w:rsidTr="00341AFA">
        <w:trPr>
          <w:trHeight w:val="230"/>
        </w:trPr>
        <w:tc>
          <w:tcPr>
            <w:tcW w:w="3330" w:type="dxa"/>
            <w:gridSpan w:val="2"/>
            <w:tcBorders>
              <w:top w:val="nil"/>
              <w:left w:val="nil"/>
              <w:bottom w:val="nil"/>
              <w:right w:val="nil"/>
            </w:tcBorders>
          </w:tcPr>
          <w:p w14:paraId="458AAD6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742AD45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waarde van dit attribuutsoort wordt vastgesteld bij creatie van de zaak en wijzigt daarna niet meer.</w:t>
            </w:r>
          </w:p>
        </w:tc>
      </w:tr>
      <w:tr w:rsidR="00341AFA" w:rsidRPr="008A6917" w14:paraId="3C2E63C1" w14:textId="77777777" w:rsidTr="00341AFA">
        <w:tc>
          <w:tcPr>
            <w:tcW w:w="9360" w:type="dxa"/>
            <w:gridSpan w:val="4"/>
            <w:tcBorders>
              <w:top w:val="nil"/>
              <w:left w:val="nil"/>
              <w:bottom w:val="nil"/>
              <w:right w:val="nil"/>
            </w:tcBorders>
          </w:tcPr>
          <w:p w14:paraId="3F2CFE8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45C8F2A6" w14:textId="77777777" w:rsidTr="00341AFA">
        <w:tc>
          <w:tcPr>
            <w:tcW w:w="450" w:type="dxa"/>
            <w:tcBorders>
              <w:top w:val="nil"/>
              <w:left w:val="nil"/>
              <w:bottom w:val="nil"/>
              <w:right w:val="nil"/>
            </w:tcBorders>
          </w:tcPr>
          <w:p w14:paraId="5AB5B89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0877F5D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het RSIN (Rechtspersonen en Samenwerkingsverbanden InformatieNummer) zoals dat door de KvK in het NHR aan elk rechtspersoon en samenwerkingsverband is toegekend. Dit identificeert uniek de organisatie, zijnde een rechtspersoon of samenwerkingsverband, die de zaak als eerste in behandeling heeft genomen. Het RSIN staat in het Handelsregister (NHR) en op het daaraan te ontlenen uittreksel.</w:t>
            </w:r>
          </w:p>
          <w:p w14:paraId="7D1E0EC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Deze attribuutsoort vormt tezamen met de Zaakidentificatie de unieke aanduiding van een zaak voor geheel Nederland.</w:t>
            </w:r>
          </w:p>
          <w:p w14:paraId="052A609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waarde van dit attribuutsoort wijzigt niet, ook niet indien de (behandeling van de) zaak over zou gaan naar een andere organisatie. Er is immers maar één organisatie die de zaak gecreëerd heeft.</w:t>
            </w:r>
          </w:p>
        </w:tc>
      </w:tr>
    </w:tbl>
    <w:bookmarkStart w:id="830" w:name="BKM_EA5C69D7_7B05_41cd_B82D_03C85D2B624D"/>
    <w:bookmarkEnd w:id="830"/>
    <w:p w14:paraId="4911AA10"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Omschrijving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7B88AA21" w14:textId="77777777" w:rsidTr="00341AFA">
        <w:trPr>
          <w:trHeight w:val="230"/>
        </w:trPr>
        <w:tc>
          <w:tcPr>
            <w:tcW w:w="3330" w:type="dxa"/>
            <w:gridSpan w:val="2"/>
            <w:tcBorders>
              <w:top w:val="nil"/>
              <w:left w:val="nil"/>
              <w:bottom w:val="nil"/>
              <w:right w:val="nil"/>
            </w:tcBorders>
          </w:tcPr>
          <w:p w14:paraId="45B606E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73336C4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Omschrijving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16CE1858"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76B27C4F" w14:textId="77777777" w:rsidTr="00341AFA">
        <w:tc>
          <w:tcPr>
            <w:tcW w:w="3330" w:type="dxa"/>
            <w:gridSpan w:val="2"/>
            <w:tcBorders>
              <w:top w:val="nil"/>
              <w:left w:val="nil"/>
              <w:bottom w:val="nil"/>
              <w:right w:val="nil"/>
            </w:tcBorders>
          </w:tcPr>
          <w:p w14:paraId="44F39CB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50D0D61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1DD88343" w14:textId="77777777" w:rsidTr="00341AFA">
        <w:tc>
          <w:tcPr>
            <w:tcW w:w="3330" w:type="dxa"/>
            <w:gridSpan w:val="2"/>
            <w:tcBorders>
              <w:top w:val="nil"/>
              <w:left w:val="nil"/>
              <w:bottom w:val="nil"/>
              <w:right w:val="nil"/>
            </w:tcBorders>
          </w:tcPr>
          <w:p w14:paraId="3857CCE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1B5B6FB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0002</w:t>
            </w:r>
          </w:p>
        </w:tc>
      </w:tr>
      <w:tr w:rsidR="00341AFA" w:rsidRPr="008A6917" w14:paraId="528CA9BC" w14:textId="77777777" w:rsidTr="00341AFA">
        <w:tc>
          <w:tcPr>
            <w:tcW w:w="3330" w:type="dxa"/>
            <w:gridSpan w:val="2"/>
            <w:tcBorders>
              <w:top w:val="nil"/>
              <w:left w:val="nil"/>
              <w:bottom w:val="nil"/>
              <w:right w:val="nil"/>
            </w:tcBorders>
          </w:tcPr>
          <w:p w14:paraId="1630706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5B54780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omschrijving</w:t>
            </w:r>
            <w:r w:rsidRPr="008A6917">
              <w:rPr>
                <w:rFonts w:ascii="Arial" w:hAnsi="Arial" w:cs="Arial"/>
                <w:color w:val="000000"/>
                <w:szCs w:val="24"/>
                <w:lang w:val="en-AU" w:eastAsia="en-US"/>
              </w:rPr>
              <w:fldChar w:fldCharType="end"/>
            </w:r>
          </w:p>
        </w:tc>
      </w:tr>
      <w:tr w:rsidR="00341AFA" w:rsidRPr="008A6917" w14:paraId="30722424" w14:textId="77777777" w:rsidTr="00341AFA">
        <w:tc>
          <w:tcPr>
            <w:tcW w:w="3330" w:type="dxa"/>
            <w:gridSpan w:val="2"/>
            <w:tcBorders>
              <w:top w:val="nil"/>
              <w:left w:val="nil"/>
              <w:bottom w:val="nil"/>
              <w:right w:val="nil"/>
            </w:tcBorders>
          </w:tcPr>
          <w:p w14:paraId="7958764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51BF3C1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korte omschrijving van de zaak.</w:t>
            </w:r>
          </w:p>
        </w:tc>
      </w:tr>
      <w:tr w:rsidR="00341AFA" w:rsidRPr="008A6917" w14:paraId="7E8019AA" w14:textId="77777777" w:rsidTr="00341AFA">
        <w:trPr>
          <w:trHeight w:val="230"/>
        </w:trPr>
        <w:tc>
          <w:tcPr>
            <w:tcW w:w="3330" w:type="dxa"/>
            <w:gridSpan w:val="2"/>
            <w:tcBorders>
              <w:top w:val="nil"/>
              <w:left w:val="nil"/>
              <w:bottom w:val="nil"/>
              <w:right w:val="nil"/>
            </w:tcBorders>
          </w:tcPr>
          <w:p w14:paraId="25E1395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4C629F2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7E600D56" w14:textId="77777777" w:rsidTr="00341AFA">
        <w:tc>
          <w:tcPr>
            <w:tcW w:w="3330" w:type="dxa"/>
            <w:gridSpan w:val="2"/>
            <w:tcBorders>
              <w:top w:val="nil"/>
              <w:left w:val="nil"/>
              <w:bottom w:val="nil"/>
              <w:right w:val="nil"/>
            </w:tcBorders>
          </w:tcPr>
          <w:p w14:paraId="13659D0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3C46ACC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3A4ED066" w14:textId="77777777" w:rsidTr="00341AFA">
        <w:tc>
          <w:tcPr>
            <w:tcW w:w="3330" w:type="dxa"/>
            <w:gridSpan w:val="2"/>
            <w:tcBorders>
              <w:top w:val="nil"/>
              <w:left w:val="nil"/>
              <w:bottom w:val="nil"/>
              <w:right w:val="nil"/>
            </w:tcBorders>
          </w:tcPr>
          <w:p w14:paraId="45EC866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1DED792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AN80</w:t>
            </w:r>
            <w:r w:rsidRPr="008A6917">
              <w:rPr>
                <w:rFonts w:ascii="Arial" w:hAnsi="Arial" w:cs="Arial"/>
                <w:color w:val="000000"/>
                <w:szCs w:val="24"/>
                <w:lang w:val="en-AU" w:eastAsia="en-US"/>
              </w:rPr>
              <w:fldChar w:fldCharType="end"/>
            </w:r>
          </w:p>
        </w:tc>
      </w:tr>
      <w:tr w:rsidR="00341AFA" w:rsidRPr="008A6917" w14:paraId="04F88393" w14:textId="77777777" w:rsidTr="00341AFA">
        <w:trPr>
          <w:trHeight w:val="230"/>
        </w:trPr>
        <w:tc>
          <w:tcPr>
            <w:tcW w:w="3330" w:type="dxa"/>
            <w:gridSpan w:val="2"/>
            <w:tcBorders>
              <w:top w:val="nil"/>
              <w:left w:val="nil"/>
              <w:bottom w:val="nil"/>
              <w:right w:val="nil"/>
            </w:tcBorders>
          </w:tcPr>
          <w:p w14:paraId="7C9DA81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4746DF7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14:paraId="1473BCE4" w14:textId="77777777" w:rsidTr="00341AFA">
        <w:trPr>
          <w:trHeight w:val="215"/>
        </w:trPr>
        <w:tc>
          <w:tcPr>
            <w:tcW w:w="3330" w:type="dxa"/>
            <w:gridSpan w:val="2"/>
            <w:tcBorders>
              <w:top w:val="nil"/>
              <w:left w:val="nil"/>
              <w:bottom w:val="nil"/>
              <w:right w:val="nil"/>
            </w:tcBorders>
          </w:tcPr>
          <w:p w14:paraId="4CDC449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39412D4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0AAEBBDE" w14:textId="77777777" w:rsidTr="00341AFA">
        <w:trPr>
          <w:trHeight w:val="230"/>
        </w:trPr>
        <w:tc>
          <w:tcPr>
            <w:tcW w:w="3330" w:type="dxa"/>
            <w:gridSpan w:val="2"/>
            <w:tcBorders>
              <w:top w:val="nil"/>
              <w:left w:val="nil"/>
              <w:bottom w:val="nil"/>
              <w:right w:val="nil"/>
            </w:tcBorders>
          </w:tcPr>
          <w:p w14:paraId="3722291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348FC61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07AE38CB" w14:textId="77777777" w:rsidTr="00341AFA">
        <w:trPr>
          <w:trHeight w:val="230"/>
        </w:trPr>
        <w:tc>
          <w:tcPr>
            <w:tcW w:w="3330" w:type="dxa"/>
            <w:gridSpan w:val="2"/>
            <w:tcBorders>
              <w:top w:val="nil"/>
              <w:left w:val="nil"/>
              <w:bottom w:val="nil"/>
              <w:right w:val="nil"/>
            </w:tcBorders>
          </w:tcPr>
          <w:p w14:paraId="6C69FBE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38F0C47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2D522EB" w14:textId="77777777" w:rsidTr="00341AFA">
        <w:trPr>
          <w:trHeight w:val="230"/>
        </w:trPr>
        <w:tc>
          <w:tcPr>
            <w:tcW w:w="3330" w:type="dxa"/>
            <w:gridSpan w:val="2"/>
            <w:tcBorders>
              <w:top w:val="nil"/>
              <w:left w:val="nil"/>
              <w:bottom w:val="nil"/>
              <w:right w:val="nil"/>
            </w:tcBorders>
          </w:tcPr>
          <w:p w14:paraId="41C5674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4D1752E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96185B5" w14:textId="77777777" w:rsidTr="00341AFA">
        <w:trPr>
          <w:trHeight w:val="230"/>
        </w:trPr>
        <w:tc>
          <w:tcPr>
            <w:tcW w:w="3330" w:type="dxa"/>
            <w:gridSpan w:val="2"/>
            <w:tcBorders>
              <w:top w:val="nil"/>
              <w:left w:val="nil"/>
              <w:bottom w:val="nil"/>
              <w:right w:val="nil"/>
            </w:tcBorders>
          </w:tcPr>
          <w:p w14:paraId="15A95C8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1D4F61A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C58A468" w14:textId="77777777" w:rsidTr="00341AFA">
        <w:tc>
          <w:tcPr>
            <w:tcW w:w="3330" w:type="dxa"/>
            <w:gridSpan w:val="2"/>
            <w:tcBorders>
              <w:top w:val="nil"/>
              <w:left w:val="nil"/>
              <w:bottom w:val="nil"/>
              <w:right w:val="nil"/>
            </w:tcBorders>
          </w:tcPr>
          <w:p w14:paraId="7D531BE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7862AB7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A486B0D" w14:textId="77777777" w:rsidTr="00341AFA">
        <w:trPr>
          <w:trHeight w:val="230"/>
        </w:trPr>
        <w:tc>
          <w:tcPr>
            <w:tcW w:w="3330" w:type="dxa"/>
            <w:gridSpan w:val="2"/>
            <w:tcBorders>
              <w:top w:val="nil"/>
              <w:left w:val="nil"/>
              <w:bottom w:val="nil"/>
              <w:right w:val="nil"/>
            </w:tcBorders>
          </w:tcPr>
          <w:p w14:paraId="6FA8223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203487B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6089DC9A" w14:textId="77777777" w:rsidTr="00341AFA">
        <w:trPr>
          <w:trHeight w:val="230"/>
        </w:trPr>
        <w:tc>
          <w:tcPr>
            <w:tcW w:w="3330" w:type="dxa"/>
            <w:gridSpan w:val="2"/>
            <w:tcBorders>
              <w:top w:val="nil"/>
              <w:left w:val="nil"/>
              <w:bottom w:val="nil"/>
              <w:right w:val="nil"/>
            </w:tcBorders>
          </w:tcPr>
          <w:p w14:paraId="673FA23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0F3E352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073CDE04" w14:textId="77777777" w:rsidTr="00341AFA">
        <w:trPr>
          <w:trHeight w:val="230"/>
        </w:trPr>
        <w:tc>
          <w:tcPr>
            <w:tcW w:w="3330" w:type="dxa"/>
            <w:gridSpan w:val="2"/>
            <w:tcBorders>
              <w:top w:val="nil"/>
              <w:left w:val="nil"/>
              <w:bottom w:val="nil"/>
              <w:right w:val="nil"/>
            </w:tcBorders>
          </w:tcPr>
          <w:p w14:paraId="23E0EC1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06CD262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297340D5" w14:textId="77777777" w:rsidTr="00341AFA">
        <w:tc>
          <w:tcPr>
            <w:tcW w:w="9360" w:type="dxa"/>
            <w:gridSpan w:val="4"/>
            <w:tcBorders>
              <w:top w:val="nil"/>
              <w:left w:val="nil"/>
              <w:bottom w:val="nil"/>
              <w:right w:val="nil"/>
            </w:tcBorders>
          </w:tcPr>
          <w:p w14:paraId="451DF60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4F07E321" w14:textId="77777777" w:rsidTr="00341AFA">
        <w:tc>
          <w:tcPr>
            <w:tcW w:w="450" w:type="dxa"/>
            <w:tcBorders>
              <w:top w:val="nil"/>
              <w:left w:val="nil"/>
              <w:bottom w:val="nil"/>
              <w:right w:val="nil"/>
            </w:tcBorders>
          </w:tcPr>
          <w:p w14:paraId="458AF5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7EEFC28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Deze omschrijving beschrijft de individuele zaak daar waar Zaaktype.zaaktype-omschrijving de aard van de zaak beschrijft. Bijvoorbeeld, bij een zaaktype ‘Behandelen aanvraag bouwvergunning’ geeft de omschrijving aan waarop de bouwvergunning betrekking heeft, bijvoorbeeld ‘Uitbreiden van de woning aan de achterzijde’.</w:t>
            </w:r>
          </w:p>
        </w:tc>
      </w:tr>
    </w:tbl>
    <w:bookmarkStart w:id="831" w:name="BKM_C27D84E1_1C87_4ec6_A0F7_2DB5C6143D18"/>
    <w:bookmarkEnd w:id="831"/>
    <w:p w14:paraId="7CA15A80"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Toelichting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7175D628" w14:textId="77777777" w:rsidTr="00341AFA">
        <w:trPr>
          <w:trHeight w:val="230"/>
        </w:trPr>
        <w:tc>
          <w:tcPr>
            <w:tcW w:w="3330" w:type="dxa"/>
            <w:gridSpan w:val="2"/>
            <w:tcBorders>
              <w:top w:val="nil"/>
              <w:left w:val="nil"/>
              <w:bottom w:val="nil"/>
              <w:right w:val="nil"/>
            </w:tcBorders>
          </w:tcPr>
          <w:p w14:paraId="5519E7D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5DDF3EE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Toelichting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587DE98E"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6CF00E4F" w14:textId="77777777" w:rsidTr="00341AFA">
        <w:tc>
          <w:tcPr>
            <w:tcW w:w="3330" w:type="dxa"/>
            <w:gridSpan w:val="2"/>
            <w:tcBorders>
              <w:top w:val="nil"/>
              <w:left w:val="nil"/>
              <w:bottom w:val="nil"/>
              <w:right w:val="nil"/>
            </w:tcBorders>
          </w:tcPr>
          <w:p w14:paraId="50A5BA1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00E1AE8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5CF02547" w14:textId="77777777" w:rsidTr="00341AFA">
        <w:tc>
          <w:tcPr>
            <w:tcW w:w="3330" w:type="dxa"/>
            <w:gridSpan w:val="2"/>
            <w:tcBorders>
              <w:top w:val="nil"/>
              <w:left w:val="nil"/>
              <w:bottom w:val="nil"/>
              <w:right w:val="nil"/>
            </w:tcBorders>
          </w:tcPr>
          <w:p w14:paraId="5061D42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5415A1E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0003</w:t>
            </w:r>
          </w:p>
        </w:tc>
      </w:tr>
      <w:tr w:rsidR="00341AFA" w:rsidRPr="008A6917" w14:paraId="0D9011EF" w14:textId="77777777" w:rsidTr="00341AFA">
        <w:tc>
          <w:tcPr>
            <w:tcW w:w="3330" w:type="dxa"/>
            <w:gridSpan w:val="2"/>
            <w:tcBorders>
              <w:top w:val="nil"/>
              <w:left w:val="nil"/>
              <w:bottom w:val="nil"/>
              <w:right w:val="nil"/>
            </w:tcBorders>
          </w:tcPr>
          <w:p w14:paraId="03D30E4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52D697F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toelichting</w:t>
            </w:r>
            <w:r w:rsidRPr="008A6917">
              <w:rPr>
                <w:rFonts w:ascii="Arial" w:hAnsi="Arial" w:cs="Arial"/>
                <w:color w:val="000000"/>
                <w:szCs w:val="24"/>
                <w:lang w:val="en-AU" w:eastAsia="en-US"/>
              </w:rPr>
              <w:fldChar w:fldCharType="end"/>
            </w:r>
          </w:p>
        </w:tc>
      </w:tr>
      <w:tr w:rsidR="00341AFA" w:rsidRPr="008A6917" w14:paraId="7B902392" w14:textId="77777777" w:rsidTr="00341AFA">
        <w:tc>
          <w:tcPr>
            <w:tcW w:w="3330" w:type="dxa"/>
            <w:gridSpan w:val="2"/>
            <w:tcBorders>
              <w:top w:val="nil"/>
              <w:left w:val="nil"/>
              <w:bottom w:val="nil"/>
              <w:right w:val="nil"/>
            </w:tcBorders>
          </w:tcPr>
          <w:p w14:paraId="6B0CAA5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5FEF54A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toelichting op de zaak.</w:t>
            </w:r>
          </w:p>
        </w:tc>
      </w:tr>
      <w:tr w:rsidR="00341AFA" w:rsidRPr="008A6917" w14:paraId="0FCCA732" w14:textId="77777777" w:rsidTr="00341AFA">
        <w:trPr>
          <w:trHeight w:val="230"/>
        </w:trPr>
        <w:tc>
          <w:tcPr>
            <w:tcW w:w="3330" w:type="dxa"/>
            <w:gridSpan w:val="2"/>
            <w:tcBorders>
              <w:top w:val="nil"/>
              <w:left w:val="nil"/>
              <w:bottom w:val="nil"/>
              <w:right w:val="nil"/>
            </w:tcBorders>
          </w:tcPr>
          <w:p w14:paraId="63B1971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2EFF362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0EB982CF" w14:textId="77777777" w:rsidTr="00341AFA">
        <w:tc>
          <w:tcPr>
            <w:tcW w:w="3330" w:type="dxa"/>
            <w:gridSpan w:val="2"/>
            <w:tcBorders>
              <w:top w:val="nil"/>
              <w:left w:val="nil"/>
              <w:bottom w:val="nil"/>
              <w:right w:val="nil"/>
            </w:tcBorders>
          </w:tcPr>
          <w:p w14:paraId="3936F1C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0BE5ECC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7B4C5C85" w14:textId="77777777" w:rsidTr="00341AFA">
        <w:tc>
          <w:tcPr>
            <w:tcW w:w="3330" w:type="dxa"/>
            <w:gridSpan w:val="2"/>
            <w:tcBorders>
              <w:top w:val="nil"/>
              <w:left w:val="nil"/>
              <w:bottom w:val="nil"/>
              <w:right w:val="nil"/>
            </w:tcBorders>
          </w:tcPr>
          <w:p w14:paraId="7DDC03F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7C91AAA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AN1000</w:t>
            </w:r>
            <w:r w:rsidRPr="008A6917">
              <w:rPr>
                <w:rFonts w:ascii="Arial" w:hAnsi="Arial" w:cs="Arial"/>
                <w:color w:val="000000"/>
                <w:szCs w:val="24"/>
                <w:lang w:val="en-AU" w:eastAsia="en-US"/>
              </w:rPr>
              <w:fldChar w:fldCharType="end"/>
            </w:r>
          </w:p>
        </w:tc>
      </w:tr>
      <w:tr w:rsidR="00341AFA" w:rsidRPr="008A6917" w14:paraId="0CA4A485" w14:textId="77777777" w:rsidTr="00341AFA">
        <w:trPr>
          <w:trHeight w:val="230"/>
        </w:trPr>
        <w:tc>
          <w:tcPr>
            <w:tcW w:w="3330" w:type="dxa"/>
            <w:gridSpan w:val="2"/>
            <w:tcBorders>
              <w:top w:val="nil"/>
              <w:left w:val="nil"/>
              <w:bottom w:val="nil"/>
              <w:right w:val="nil"/>
            </w:tcBorders>
          </w:tcPr>
          <w:p w14:paraId="3B865FC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Waardenverzameling</w:t>
            </w:r>
          </w:p>
        </w:tc>
        <w:tc>
          <w:tcPr>
            <w:tcW w:w="6030" w:type="dxa"/>
            <w:gridSpan w:val="2"/>
            <w:tcBorders>
              <w:top w:val="nil"/>
              <w:left w:val="nil"/>
              <w:bottom w:val="nil"/>
              <w:right w:val="nil"/>
            </w:tcBorders>
          </w:tcPr>
          <w:p w14:paraId="2D14A90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14:paraId="413490F4" w14:textId="77777777" w:rsidTr="00341AFA">
        <w:trPr>
          <w:trHeight w:val="215"/>
        </w:trPr>
        <w:tc>
          <w:tcPr>
            <w:tcW w:w="3330" w:type="dxa"/>
            <w:gridSpan w:val="2"/>
            <w:tcBorders>
              <w:top w:val="nil"/>
              <w:left w:val="nil"/>
              <w:bottom w:val="nil"/>
              <w:right w:val="nil"/>
            </w:tcBorders>
          </w:tcPr>
          <w:p w14:paraId="2348404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25D6EC5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419D6CD7" w14:textId="77777777" w:rsidTr="00341AFA">
        <w:trPr>
          <w:trHeight w:val="230"/>
        </w:trPr>
        <w:tc>
          <w:tcPr>
            <w:tcW w:w="3330" w:type="dxa"/>
            <w:gridSpan w:val="2"/>
            <w:tcBorders>
              <w:top w:val="nil"/>
              <w:left w:val="nil"/>
              <w:bottom w:val="nil"/>
              <w:right w:val="nil"/>
            </w:tcBorders>
          </w:tcPr>
          <w:p w14:paraId="18A9BCF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42C2AE1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27388CCA" w14:textId="77777777" w:rsidTr="00341AFA">
        <w:trPr>
          <w:trHeight w:val="230"/>
        </w:trPr>
        <w:tc>
          <w:tcPr>
            <w:tcW w:w="3330" w:type="dxa"/>
            <w:gridSpan w:val="2"/>
            <w:tcBorders>
              <w:top w:val="nil"/>
              <w:left w:val="nil"/>
              <w:bottom w:val="nil"/>
              <w:right w:val="nil"/>
            </w:tcBorders>
          </w:tcPr>
          <w:p w14:paraId="4F654EB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7C88CD4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223DCFF" w14:textId="77777777" w:rsidTr="00341AFA">
        <w:trPr>
          <w:trHeight w:val="230"/>
        </w:trPr>
        <w:tc>
          <w:tcPr>
            <w:tcW w:w="3330" w:type="dxa"/>
            <w:gridSpan w:val="2"/>
            <w:tcBorders>
              <w:top w:val="nil"/>
              <w:left w:val="nil"/>
              <w:bottom w:val="nil"/>
              <w:right w:val="nil"/>
            </w:tcBorders>
          </w:tcPr>
          <w:p w14:paraId="3F7DF36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5DF098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9AE3680" w14:textId="77777777" w:rsidTr="00341AFA">
        <w:trPr>
          <w:trHeight w:val="230"/>
        </w:trPr>
        <w:tc>
          <w:tcPr>
            <w:tcW w:w="3330" w:type="dxa"/>
            <w:gridSpan w:val="2"/>
            <w:tcBorders>
              <w:top w:val="nil"/>
              <w:left w:val="nil"/>
              <w:bottom w:val="nil"/>
              <w:right w:val="nil"/>
            </w:tcBorders>
          </w:tcPr>
          <w:p w14:paraId="64E216A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508AD8D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054602C" w14:textId="77777777" w:rsidTr="00341AFA">
        <w:tc>
          <w:tcPr>
            <w:tcW w:w="3330" w:type="dxa"/>
            <w:gridSpan w:val="2"/>
            <w:tcBorders>
              <w:top w:val="nil"/>
              <w:left w:val="nil"/>
              <w:bottom w:val="nil"/>
              <w:right w:val="nil"/>
            </w:tcBorders>
          </w:tcPr>
          <w:p w14:paraId="2B6DD0C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2EEE202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6E1AA59" w14:textId="77777777" w:rsidTr="00341AFA">
        <w:trPr>
          <w:trHeight w:val="230"/>
        </w:trPr>
        <w:tc>
          <w:tcPr>
            <w:tcW w:w="3330" w:type="dxa"/>
            <w:gridSpan w:val="2"/>
            <w:tcBorders>
              <w:top w:val="nil"/>
              <w:left w:val="nil"/>
              <w:bottom w:val="nil"/>
              <w:right w:val="nil"/>
            </w:tcBorders>
          </w:tcPr>
          <w:p w14:paraId="3FFA2FF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7C0E97C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2F8F1875" w14:textId="77777777" w:rsidTr="00341AFA">
        <w:trPr>
          <w:trHeight w:val="230"/>
        </w:trPr>
        <w:tc>
          <w:tcPr>
            <w:tcW w:w="3330" w:type="dxa"/>
            <w:gridSpan w:val="2"/>
            <w:tcBorders>
              <w:top w:val="nil"/>
              <w:left w:val="nil"/>
              <w:bottom w:val="nil"/>
              <w:right w:val="nil"/>
            </w:tcBorders>
          </w:tcPr>
          <w:p w14:paraId="2A50F85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7F53090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1144FF5" w14:textId="77777777" w:rsidTr="00341AFA">
        <w:trPr>
          <w:trHeight w:val="230"/>
        </w:trPr>
        <w:tc>
          <w:tcPr>
            <w:tcW w:w="3330" w:type="dxa"/>
            <w:gridSpan w:val="2"/>
            <w:tcBorders>
              <w:top w:val="nil"/>
              <w:left w:val="nil"/>
              <w:bottom w:val="nil"/>
              <w:right w:val="nil"/>
            </w:tcBorders>
          </w:tcPr>
          <w:p w14:paraId="1FAA072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58E194B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00F5DA15" w14:textId="77777777" w:rsidTr="00341AFA">
        <w:tc>
          <w:tcPr>
            <w:tcW w:w="9360" w:type="dxa"/>
            <w:gridSpan w:val="4"/>
            <w:tcBorders>
              <w:top w:val="nil"/>
              <w:left w:val="nil"/>
              <w:bottom w:val="nil"/>
              <w:right w:val="nil"/>
            </w:tcBorders>
          </w:tcPr>
          <w:p w14:paraId="634C4B6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25589DED" w14:textId="77777777" w:rsidTr="00341AFA">
        <w:tc>
          <w:tcPr>
            <w:tcW w:w="450" w:type="dxa"/>
            <w:tcBorders>
              <w:top w:val="nil"/>
              <w:left w:val="nil"/>
              <w:bottom w:val="nil"/>
              <w:right w:val="nil"/>
            </w:tcBorders>
          </w:tcPr>
          <w:p w14:paraId="72BC106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33CEF34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832" w:name="BKM_200CCB8B_C5C7_41ed_8EA1_6C2143FAEE8E"/>
    <w:bookmarkEnd w:id="832"/>
    <w:p w14:paraId="53AF557A"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Registratiedatum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528DE3A9" w14:textId="77777777" w:rsidTr="00341AFA">
        <w:trPr>
          <w:trHeight w:val="230"/>
        </w:trPr>
        <w:tc>
          <w:tcPr>
            <w:tcW w:w="3330" w:type="dxa"/>
            <w:gridSpan w:val="2"/>
            <w:tcBorders>
              <w:top w:val="nil"/>
              <w:left w:val="nil"/>
              <w:bottom w:val="nil"/>
              <w:right w:val="nil"/>
            </w:tcBorders>
          </w:tcPr>
          <w:p w14:paraId="086F14F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28852EC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Registratiedatum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1860BF0C"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6ED34C02" w14:textId="77777777" w:rsidTr="00341AFA">
        <w:tc>
          <w:tcPr>
            <w:tcW w:w="3330" w:type="dxa"/>
            <w:gridSpan w:val="2"/>
            <w:tcBorders>
              <w:top w:val="nil"/>
              <w:left w:val="nil"/>
              <w:bottom w:val="nil"/>
              <w:right w:val="nil"/>
            </w:tcBorders>
          </w:tcPr>
          <w:p w14:paraId="28639BF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106431B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2F141096" w14:textId="77777777" w:rsidTr="00341AFA">
        <w:tc>
          <w:tcPr>
            <w:tcW w:w="3330" w:type="dxa"/>
            <w:gridSpan w:val="2"/>
            <w:tcBorders>
              <w:top w:val="nil"/>
              <w:left w:val="nil"/>
              <w:bottom w:val="nil"/>
              <w:right w:val="nil"/>
            </w:tcBorders>
          </w:tcPr>
          <w:p w14:paraId="3B17DA7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1D24FD3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97A9F22" w14:textId="77777777" w:rsidTr="00341AFA">
        <w:tc>
          <w:tcPr>
            <w:tcW w:w="3330" w:type="dxa"/>
            <w:gridSpan w:val="2"/>
            <w:tcBorders>
              <w:top w:val="nil"/>
              <w:left w:val="nil"/>
              <w:bottom w:val="nil"/>
              <w:right w:val="nil"/>
            </w:tcBorders>
          </w:tcPr>
          <w:p w14:paraId="2FCD14E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69A77D3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registratiedatum</w:t>
            </w:r>
            <w:r w:rsidRPr="008A6917">
              <w:rPr>
                <w:rFonts w:ascii="Arial" w:hAnsi="Arial" w:cs="Arial"/>
                <w:color w:val="000000"/>
                <w:szCs w:val="24"/>
                <w:lang w:val="en-AU" w:eastAsia="en-US"/>
              </w:rPr>
              <w:fldChar w:fldCharType="end"/>
            </w:r>
          </w:p>
        </w:tc>
      </w:tr>
      <w:tr w:rsidR="00341AFA" w:rsidRPr="008A6917" w14:paraId="49712CF8" w14:textId="77777777" w:rsidTr="00341AFA">
        <w:tc>
          <w:tcPr>
            <w:tcW w:w="3330" w:type="dxa"/>
            <w:gridSpan w:val="2"/>
            <w:tcBorders>
              <w:top w:val="nil"/>
              <w:left w:val="nil"/>
              <w:bottom w:val="nil"/>
              <w:right w:val="nil"/>
            </w:tcBorders>
          </w:tcPr>
          <w:p w14:paraId="5037CF7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081FDD1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datum waarop de zaakbehandelende organisatie de ZAAK heeft geregistreerd</w:t>
            </w:r>
          </w:p>
        </w:tc>
      </w:tr>
      <w:tr w:rsidR="00341AFA" w:rsidRPr="008A6917" w14:paraId="66826B87" w14:textId="77777777" w:rsidTr="00341AFA">
        <w:trPr>
          <w:trHeight w:val="230"/>
        </w:trPr>
        <w:tc>
          <w:tcPr>
            <w:tcW w:w="3330" w:type="dxa"/>
            <w:gridSpan w:val="2"/>
            <w:tcBorders>
              <w:top w:val="nil"/>
              <w:left w:val="nil"/>
              <w:bottom w:val="nil"/>
              <w:right w:val="nil"/>
            </w:tcBorders>
          </w:tcPr>
          <w:p w14:paraId="15D704B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74DD3D3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24A38D2C" w14:textId="77777777" w:rsidTr="00341AFA">
        <w:tc>
          <w:tcPr>
            <w:tcW w:w="3330" w:type="dxa"/>
            <w:gridSpan w:val="2"/>
            <w:tcBorders>
              <w:top w:val="nil"/>
              <w:left w:val="nil"/>
              <w:bottom w:val="nil"/>
              <w:right w:val="nil"/>
            </w:tcBorders>
          </w:tcPr>
          <w:p w14:paraId="3464005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7B6D214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4B308197" w14:textId="77777777" w:rsidTr="00341AFA">
        <w:tc>
          <w:tcPr>
            <w:tcW w:w="3330" w:type="dxa"/>
            <w:gridSpan w:val="2"/>
            <w:tcBorders>
              <w:top w:val="nil"/>
              <w:left w:val="nil"/>
              <w:bottom w:val="nil"/>
              <w:right w:val="nil"/>
            </w:tcBorders>
          </w:tcPr>
          <w:p w14:paraId="316B90C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069CDF5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14:paraId="72E31AE6" w14:textId="77777777" w:rsidTr="00341AFA">
        <w:trPr>
          <w:trHeight w:val="230"/>
        </w:trPr>
        <w:tc>
          <w:tcPr>
            <w:tcW w:w="3330" w:type="dxa"/>
            <w:gridSpan w:val="2"/>
            <w:tcBorders>
              <w:top w:val="nil"/>
              <w:left w:val="nil"/>
              <w:bottom w:val="nil"/>
              <w:right w:val="nil"/>
            </w:tcBorders>
          </w:tcPr>
          <w:p w14:paraId="1EE8632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5430E58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of voor de huidige datum en tijd</w:t>
            </w:r>
          </w:p>
        </w:tc>
      </w:tr>
      <w:tr w:rsidR="00341AFA" w:rsidRPr="008A6917" w14:paraId="2CF8B95A" w14:textId="77777777" w:rsidTr="00341AFA">
        <w:trPr>
          <w:trHeight w:val="215"/>
        </w:trPr>
        <w:tc>
          <w:tcPr>
            <w:tcW w:w="3330" w:type="dxa"/>
            <w:gridSpan w:val="2"/>
            <w:tcBorders>
              <w:top w:val="nil"/>
              <w:left w:val="nil"/>
              <w:bottom w:val="nil"/>
              <w:right w:val="nil"/>
            </w:tcBorders>
          </w:tcPr>
          <w:p w14:paraId="0D8BF11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4CAD3C8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93049CF" w14:textId="77777777" w:rsidTr="00341AFA">
        <w:trPr>
          <w:trHeight w:val="230"/>
        </w:trPr>
        <w:tc>
          <w:tcPr>
            <w:tcW w:w="3330" w:type="dxa"/>
            <w:gridSpan w:val="2"/>
            <w:tcBorders>
              <w:top w:val="nil"/>
              <w:left w:val="nil"/>
              <w:bottom w:val="nil"/>
              <w:right w:val="nil"/>
            </w:tcBorders>
          </w:tcPr>
          <w:p w14:paraId="5CEB7A2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50B9F67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1561C8A" w14:textId="77777777" w:rsidTr="00341AFA">
        <w:trPr>
          <w:trHeight w:val="230"/>
        </w:trPr>
        <w:tc>
          <w:tcPr>
            <w:tcW w:w="3330" w:type="dxa"/>
            <w:gridSpan w:val="2"/>
            <w:tcBorders>
              <w:top w:val="nil"/>
              <w:left w:val="nil"/>
              <w:bottom w:val="nil"/>
              <w:right w:val="nil"/>
            </w:tcBorders>
          </w:tcPr>
          <w:p w14:paraId="1C8C4E3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4DA22AF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159DC7E" w14:textId="77777777" w:rsidTr="00341AFA">
        <w:trPr>
          <w:trHeight w:val="230"/>
        </w:trPr>
        <w:tc>
          <w:tcPr>
            <w:tcW w:w="3330" w:type="dxa"/>
            <w:gridSpan w:val="2"/>
            <w:tcBorders>
              <w:top w:val="nil"/>
              <w:left w:val="nil"/>
              <w:bottom w:val="nil"/>
              <w:right w:val="nil"/>
            </w:tcBorders>
          </w:tcPr>
          <w:p w14:paraId="3F91D4C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589D307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229EE78C" w14:textId="77777777" w:rsidTr="00341AFA">
        <w:trPr>
          <w:trHeight w:val="230"/>
        </w:trPr>
        <w:tc>
          <w:tcPr>
            <w:tcW w:w="3330" w:type="dxa"/>
            <w:gridSpan w:val="2"/>
            <w:tcBorders>
              <w:top w:val="nil"/>
              <w:left w:val="nil"/>
              <w:bottom w:val="nil"/>
              <w:right w:val="nil"/>
            </w:tcBorders>
          </w:tcPr>
          <w:p w14:paraId="0F6C804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5081E79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0093779" w14:textId="77777777" w:rsidTr="00341AFA">
        <w:tc>
          <w:tcPr>
            <w:tcW w:w="3330" w:type="dxa"/>
            <w:gridSpan w:val="2"/>
            <w:tcBorders>
              <w:top w:val="nil"/>
              <w:left w:val="nil"/>
              <w:bottom w:val="nil"/>
              <w:right w:val="nil"/>
            </w:tcBorders>
          </w:tcPr>
          <w:p w14:paraId="4525AF3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51BFA42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0DE624E" w14:textId="77777777" w:rsidTr="00341AFA">
        <w:trPr>
          <w:trHeight w:val="230"/>
        </w:trPr>
        <w:tc>
          <w:tcPr>
            <w:tcW w:w="3330" w:type="dxa"/>
            <w:gridSpan w:val="2"/>
            <w:tcBorders>
              <w:top w:val="nil"/>
              <w:left w:val="nil"/>
              <w:bottom w:val="nil"/>
              <w:right w:val="nil"/>
            </w:tcBorders>
          </w:tcPr>
          <w:p w14:paraId="3CA1E57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29EDBFA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26ECE07A" w14:textId="77777777" w:rsidTr="00341AFA">
        <w:trPr>
          <w:trHeight w:val="230"/>
        </w:trPr>
        <w:tc>
          <w:tcPr>
            <w:tcW w:w="3330" w:type="dxa"/>
            <w:gridSpan w:val="2"/>
            <w:tcBorders>
              <w:top w:val="nil"/>
              <w:left w:val="nil"/>
              <w:bottom w:val="nil"/>
              <w:right w:val="nil"/>
            </w:tcBorders>
          </w:tcPr>
          <w:p w14:paraId="0E6E0EC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2F38890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3D3BBF6C" w14:textId="77777777" w:rsidTr="00341AFA">
        <w:trPr>
          <w:trHeight w:val="230"/>
        </w:trPr>
        <w:tc>
          <w:tcPr>
            <w:tcW w:w="3330" w:type="dxa"/>
            <w:gridSpan w:val="2"/>
            <w:tcBorders>
              <w:top w:val="nil"/>
              <w:left w:val="nil"/>
              <w:bottom w:val="nil"/>
              <w:right w:val="nil"/>
            </w:tcBorders>
          </w:tcPr>
          <w:p w14:paraId="686C7E7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253D56E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761FD816" w14:textId="77777777" w:rsidTr="00341AFA">
        <w:tc>
          <w:tcPr>
            <w:tcW w:w="9360" w:type="dxa"/>
            <w:gridSpan w:val="4"/>
            <w:tcBorders>
              <w:top w:val="nil"/>
              <w:left w:val="nil"/>
              <w:bottom w:val="nil"/>
              <w:right w:val="nil"/>
            </w:tcBorders>
          </w:tcPr>
          <w:p w14:paraId="382B747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2E844869" w14:textId="77777777" w:rsidTr="00341AFA">
        <w:tc>
          <w:tcPr>
            <w:tcW w:w="450" w:type="dxa"/>
            <w:tcBorders>
              <w:top w:val="nil"/>
              <w:left w:val="nil"/>
              <w:bottom w:val="nil"/>
              <w:right w:val="nil"/>
            </w:tcBorders>
          </w:tcPr>
          <w:p w14:paraId="3EB1C28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448146C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833" w:name="BKM_745381A0_0573_4daa_8233_527C851ED627"/>
    <w:bookmarkEnd w:id="833"/>
    <w:p w14:paraId="23DAA602"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Verantwoordelijke organisatie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7CCC975A" w14:textId="77777777" w:rsidTr="00341AFA">
        <w:trPr>
          <w:trHeight w:val="230"/>
        </w:trPr>
        <w:tc>
          <w:tcPr>
            <w:tcW w:w="3330" w:type="dxa"/>
            <w:gridSpan w:val="2"/>
            <w:tcBorders>
              <w:top w:val="nil"/>
              <w:left w:val="nil"/>
              <w:bottom w:val="nil"/>
              <w:right w:val="nil"/>
            </w:tcBorders>
          </w:tcPr>
          <w:p w14:paraId="161F679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4DD666B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Verantwoordelijke organisatie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352F90A3"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51F01F6D" w14:textId="77777777" w:rsidTr="00341AFA">
        <w:tc>
          <w:tcPr>
            <w:tcW w:w="3330" w:type="dxa"/>
            <w:gridSpan w:val="2"/>
            <w:tcBorders>
              <w:top w:val="nil"/>
              <w:left w:val="nil"/>
              <w:bottom w:val="nil"/>
              <w:right w:val="nil"/>
            </w:tcBorders>
          </w:tcPr>
          <w:p w14:paraId="4FD7453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1088249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3263D7F8" w14:textId="77777777" w:rsidTr="00341AFA">
        <w:tc>
          <w:tcPr>
            <w:tcW w:w="3330" w:type="dxa"/>
            <w:gridSpan w:val="2"/>
            <w:tcBorders>
              <w:top w:val="nil"/>
              <w:left w:val="nil"/>
              <w:bottom w:val="nil"/>
              <w:right w:val="nil"/>
            </w:tcBorders>
          </w:tcPr>
          <w:p w14:paraId="03F2746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0767C10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235CF243" w14:textId="77777777" w:rsidTr="00341AFA">
        <w:tc>
          <w:tcPr>
            <w:tcW w:w="3330" w:type="dxa"/>
            <w:gridSpan w:val="2"/>
            <w:tcBorders>
              <w:top w:val="nil"/>
              <w:left w:val="nil"/>
              <w:bottom w:val="nil"/>
              <w:right w:val="nil"/>
            </w:tcBorders>
          </w:tcPr>
          <w:p w14:paraId="3B611D0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17A4ABB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verantwoordelijkeOrganisatie</w:t>
            </w:r>
            <w:r w:rsidRPr="008A6917">
              <w:rPr>
                <w:rFonts w:ascii="Arial" w:hAnsi="Arial" w:cs="Arial"/>
                <w:color w:val="000000"/>
                <w:szCs w:val="24"/>
                <w:lang w:val="en-AU" w:eastAsia="en-US"/>
              </w:rPr>
              <w:fldChar w:fldCharType="end"/>
            </w:r>
          </w:p>
        </w:tc>
      </w:tr>
      <w:tr w:rsidR="00341AFA" w:rsidRPr="008A6917" w14:paraId="629579B9" w14:textId="77777777" w:rsidTr="00341AFA">
        <w:tc>
          <w:tcPr>
            <w:tcW w:w="3330" w:type="dxa"/>
            <w:gridSpan w:val="2"/>
            <w:tcBorders>
              <w:top w:val="nil"/>
              <w:left w:val="nil"/>
              <w:bottom w:val="nil"/>
              <w:right w:val="nil"/>
            </w:tcBorders>
          </w:tcPr>
          <w:p w14:paraId="3FC6B9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45BBB09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Het RSIN van de Niet-natuurlijk persoon zijnde de organisatie die eindverantwoordelijk is voor de behandeling van de zaak.</w:t>
            </w:r>
          </w:p>
          <w:p w14:paraId="4C72939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end"/>
            </w:r>
          </w:p>
        </w:tc>
      </w:tr>
      <w:tr w:rsidR="00341AFA" w:rsidRPr="008A6917" w14:paraId="14F65F7E" w14:textId="77777777" w:rsidTr="00341AFA">
        <w:trPr>
          <w:trHeight w:val="230"/>
        </w:trPr>
        <w:tc>
          <w:tcPr>
            <w:tcW w:w="3330" w:type="dxa"/>
            <w:gridSpan w:val="2"/>
            <w:tcBorders>
              <w:top w:val="nil"/>
              <w:left w:val="nil"/>
              <w:bottom w:val="nil"/>
              <w:right w:val="nil"/>
            </w:tcBorders>
          </w:tcPr>
          <w:p w14:paraId="1B6B94F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093D6FC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60AEAC05" w14:textId="77777777" w:rsidTr="00341AFA">
        <w:tc>
          <w:tcPr>
            <w:tcW w:w="3330" w:type="dxa"/>
            <w:gridSpan w:val="2"/>
            <w:tcBorders>
              <w:top w:val="nil"/>
              <w:left w:val="nil"/>
              <w:bottom w:val="nil"/>
              <w:right w:val="nil"/>
            </w:tcBorders>
          </w:tcPr>
          <w:p w14:paraId="4ABA26B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626BE7F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1-9-2013</w:t>
            </w:r>
          </w:p>
        </w:tc>
      </w:tr>
      <w:tr w:rsidR="00341AFA" w:rsidRPr="008A6917" w14:paraId="060BD934" w14:textId="77777777" w:rsidTr="00341AFA">
        <w:tc>
          <w:tcPr>
            <w:tcW w:w="3330" w:type="dxa"/>
            <w:gridSpan w:val="2"/>
            <w:tcBorders>
              <w:top w:val="nil"/>
              <w:left w:val="nil"/>
              <w:bottom w:val="nil"/>
              <w:right w:val="nil"/>
            </w:tcBorders>
          </w:tcPr>
          <w:p w14:paraId="280A2BF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2946392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N9</w:t>
            </w:r>
            <w:r w:rsidRPr="008A6917">
              <w:rPr>
                <w:rFonts w:ascii="Arial" w:hAnsi="Arial" w:cs="Arial"/>
                <w:color w:val="000000"/>
                <w:szCs w:val="24"/>
                <w:lang w:val="en-AU" w:eastAsia="en-US"/>
              </w:rPr>
              <w:fldChar w:fldCharType="end"/>
            </w:r>
          </w:p>
        </w:tc>
      </w:tr>
      <w:tr w:rsidR="00341AFA" w:rsidRPr="008A6917" w14:paraId="7DD343A7" w14:textId="77777777" w:rsidTr="00341AFA">
        <w:trPr>
          <w:trHeight w:val="230"/>
        </w:trPr>
        <w:tc>
          <w:tcPr>
            <w:tcW w:w="3330" w:type="dxa"/>
            <w:gridSpan w:val="2"/>
            <w:tcBorders>
              <w:top w:val="nil"/>
              <w:left w:val="nil"/>
              <w:bottom w:val="nil"/>
              <w:right w:val="nil"/>
            </w:tcBorders>
          </w:tcPr>
          <w:p w14:paraId="0F98444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5F8148D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in het NHR voorkomende unieke identificaties van rechtspersonen en samenwerkingsverbanden.</w:t>
            </w:r>
          </w:p>
        </w:tc>
      </w:tr>
      <w:tr w:rsidR="00341AFA" w:rsidRPr="008A6917" w14:paraId="5A3682B4" w14:textId="77777777" w:rsidTr="00341AFA">
        <w:trPr>
          <w:trHeight w:val="215"/>
        </w:trPr>
        <w:tc>
          <w:tcPr>
            <w:tcW w:w="3330" w:type="dxa"/>
            <w:gridSpan w:val="2"/>
            <w:tcBorders>
              <w:top w:val="nil"/>
              <w:left w:val="nil"/>
              <w:bottom w:val="nil"/>
              <w:right w:val="nil"/>
            </w:tcBorders>
          </w:tcPr>
          <w:p w14:paraId="2CD753A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5BB2175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68CEC8D" w14:textId="77777777" w:rsidTr="00341AFA">
        <w:trPr>
          <w:trHeight w:val="230"/>
        </w:trPr>
        <w:tc>
          <w:tcPr>
            <w:tcW w:w="3330" w:type="dxa"/>
            <w:gridSpan w:val="2"/>
            <w:tcBorders>
              <w:top w:val="nil"/>
              <w:left w:val="nil"/>
              <w:bottom w:val="nil"/>
              <w:right w:val="nil"/>
            </w:tcBorders>
          </w:tcPr>
          <w:p w14:paraId="7841174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742690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4433F7FB" w14:textId="77777777" w:rsidTr="00341AFA">
        <w:trPr>
          <w:trHeight w:val="230"/>
        </w:trPr>
        <w:tc>
          <w:tcPr>
            <w:tcW w:w="3330" w:type="dxa"/>
            <w:gridSpan w:val="2"/>
            <w:tcBorders>
              <w:top w:val="nil"/>
              <w:left w:val="nil"/>
              <w:bottom w:val="nil"/>
              <w:right w:val="nil"/>
            </w:tcBorders>
          </w:tcPr>
          <w:p w14:paraId="675B90F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lastRenderedPageBreak/>
              <w:t>Aanduiding gebeurtenis</w:t>
            </w:r>
          </w:p>
        </w:tc>
        <w:tc>
          <w:tcPr>
            <w:tcW w:w="6030" w:type="dxa"/>
            <w:gridSpan w:val="2"/>
            <w:tcBorders>
              <w:top w:val="nil"/>
              <w:left w:val="nil"/>
              <w:bottom w:val="nil"/>
              <w:right w:val="nil"/>
            </w:tcBorders>
          </w:tcPr>
          <w:p w14:paraId="3ED6742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9A76A59" w14:textId="77777777" w:rsidTr="00341AFA">
        <w:trPr>
          <w:trHeight w:val="230"/>
        </w:trPr>
        <w:tc>
          <w:tcPr>
            <w:tcW w:w="3330" w:type="dxa"/>
            <w:gridSpan w:val="2"/>
            <w:tcBorders>
              <w:top w:val="nil"/>
              <w:left w:val="nil"/>
              <w:bottom w:val="nil"/>
              <w:right w:val="nil"/>
            </w:tcBorders>
          </w:tcPr>
          <w:p w14:paraId="18BD27E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2BB0D35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D666431" w14:textId="77777777" w:rsidTr="00341AFA">
        <w:trPr>
          <w:trHeight w:val="230"/>
        </w:trPr>
        <w:tc>
          <w:tcPr>
            <w:tcW w:w="3330" w:type="dxa"/>
            <w:gridSpan w:val="2"/>
            <w:tcBorders>
              <w:top w:val="nil"/>
              <w:left w:val="nil"/>
              <w:bottom w:val="nil"/>
              <w:right w:val="nil"/>
            </w:tcBorders>
          </w:tcPr>
          <w:p w14:paraId="66A79A5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46D8FCC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4551B7D" w14:textId="77777777" w:rsidTr="00341AFA">
        <w:tc>
          <w:tcPr>
            <w:tcW w:w="3330" w:type="dxa"/>
            <w:gridSpan w:val="2"/>
            <w:tcBorders>
              <w:top w:val="nil"/>
              <w:left w:val="nil"/>
              <w:bottom w:val="nil"/>
              <w:right w:val="nil"/>
            </w:tcBorders>
          </w:tcPr>
          <w:p w14:paraId="2C1E75F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27A0F14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DBD7E62" w14:textId="77777777" w:rsidTr="00341AFA">
        <w:trPr>
          <w:trHeight w:val="230"/>
        </w:trPr>
        <w:tc>
          <w:tcPr>
            <w:tcW w:w="3330" w:type="dxa"/>
            <w:gridSpan w:val="2"/>
            <w:tcBorders>
              <w:top w:val="nil"/>
              <w:left w:val="nil"/>
              <w:bottom w:val="nil"/>
              <w:right w:val="nil"/>
            </w:tcBorders>
          </w:tcPr>
          <w:p w14:paraId="300C7D6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6A34917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5C2B94D1" w14:textId="77777777" w:rsidTr="00341AFA">
        <w:trPr>
          <w:trHeight w:val="230"/>
        </w:trPr>
        <w:tc>
          <w:tcPr>
            <w:tcW w:w="3330" w:type="dxa"/>
            <w:gridSpan w:val="2"/>
            <w:tcBorders>
              <w:top w:val="nil"/>
              <w:left w:val="nil"/>
              <w:bottom w:val="nil"/>
              <w:right w:val="nil"/>
            </w:tcBorders>
          </w:tcPr>
          <w:p w14:paraId="69A674F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31E292E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2E996CBF" w14:textId="77777777" w:rsidTr="00341AFA">
        <w:trPr>
          <w:trHeight w:val="230"/>
        </w:trPr>
        <w:tc>
          <w:tcPr>
            <w:tcW w:w="3330" w:type="dxa"/>
            <w:gridSpan w:val="2"/>
            <w:tcBorders>
              <w:top w:val="nil"/>
              <w:left w:val="nil"/>
              <w:bottom w:val="nil"/>
              <w:right w:val="nil"/>
            </w:tcBorders>
          </w:tcPr>
          <w:p w14:paraId="0EF9066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02771CD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0E461228" w14:textId="77777777" w:rsidTr="00341AFA">
        <w:tc>
          <w:tcPr>
            <w:tcW w:w="9360" w:type="dxa"/>
            <w:gridSpan w:val="4"/>
            <w:tcBorders>
              <w:top w:val="nil"/>
              <w:left w:val="nil"/>
              <w:bottom w:val="nil"/>
              <w:right w:val="nil"/>
            </w:tcBorders>
          </w:tcPr>
          <w:p w14:paraId="4EEDA7A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2A844BEB" w14:textId="77777777" w:rsidTr="00341AFA">
        <w:tc>
          <w:tcPr>
            <w:tcW w:w="450" w:type="dxa"/>
            <w:tcBorders>
              <w:top w:val="nil"/>
              <w:left w:val="nil"/>
              <w:bottom w:val="nil"/>
              <w:right w:val="nil"/>
            </w:tcBorders>
          </w:tcPr>
          <w:p w14:paraId="3133438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16B15D7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Het betreft het RSIN (Rechtspersonen en Samenwerkingsverbanden InformatieNummer) zoals dat door de KvK in het NHR aan elk rechtspersoon en samenwerkingsverband is toegekend. Dit identificeert uniek de organisatie, zijnde een rechtspersoon of samenwerkingsverband, die eindverantwoordelijk is voor de afhandeling van de zaak. Dit kan dezelfde organisatie zijn als de Bronorganisatie; denkbaar is evenwel, bijvoorbeeld in ketensamenwerking, dat de verantwoordelijkheid voor een zaak overgaat naar een andere organisatie gedurende de behandeling daarvan. </w:t>
            </w:r>
          </w:p>
          <w:p w14:paraId="2D5B818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RSIN staat in het Handelsregister (NHR) en op het daaraan te ontlenen uittreksel.</w:t>
            </w:r>
          </w:p>
        </w:tc>
      </w:tr>
    </w:tbl>
    <w:bookmarkStart w:id="834" w:name="BKM_94D60B00_F31B_4d52_95FB_2C2D916FE91E"/>
    <w:bookmarkEnd w:id="834"/>
    <w:p w14:paraId="30613B3B"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Einddatum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38E0F577" w14:textId="77777777" w:rsidTr="00341AFA">
        <w:trPr>
          <w:trHeight w:val="230"/>
        </w:trPr>
        <w:tc>
          <w:tcPr>
            <w:tcW w:w="3330" w:type="dxa"/>
            <w:gridSpan w:val="2"/>
            <w:tcBorders>
              <w:top w:val="nil"/>
              <w:left w:val="nil"/>
              <w:bottom w:val="nil"/>
              <w:right w:val="nil"/>
            </w:tcBorders>
          </w:tcPr>
          <w:p w14:paraId="1D2A1D8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73BA93E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Einddatum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57C843E1"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0187495F" w14:textId="77777777" w:rsidTr="00341AFA">
        <w:tc>
          <w:tcPr>
            <w:tcW w:w="3330" w:type="dxa"/>
            <w:gridSpan w:val="2"/>
            <w:tcBorders>
              <w:top w:val="nil"/>
              <w:left w:val="nil"/>
              <w:bottom w:val="nil"/>
              <w:right w:val="nil"/>
            </w:tcBorders>
          </w:tcPr>
          <w:p w14:paraId="2935B13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0BDB924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6D9724BA" w14:textId="77777777" w:rsidTr="00341AFA">
        <w:tc>
          <w:tcPr>
            <w:tcW w:w="3330" w:type="dxa"/>
            <w:gridSpan w:val="2"/>
            <w:tcBorders>
              <w:top w:val="nil"/>
              <w:left w:val="nil"/>
              <w:bottom w:val="nil"/>
              <w:right w:val="nil"/>
            </w:tcBorders>
          </w:tcPr>
          <w:p w14:paraId="3E166EF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7DACE9E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0014</w:t>
            </w:r>
          </w:p>
        </w:tc>
      </w:tr>
      <w:tr w:rsidR="00341AFA" w:rsidRPr="008A6917" w14:paraId="4C3CC963" w14:textId="77777777" w:rsidTr="00341AFA">
        <w:tc>
          <w:tcPr>
            <w:tcW w:w="3330" w:type="dxa"/>
            <w:gridSpan w:val="2"/>
            <w:tcBorders>
              <w:top w:val="nil"/>
              <w:left w:val="nil"/>
              <w:bottom w:val="nil"/>
              <w:right w:val="nil"/>
            </w:tcBorders>
          </w:tcPr>
          <w:p w14:paraId="5A68E8A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05B357D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einddatum</w:t>
            </w:r>
            <w:r w:rsidRPr="008A6917">
              <w:rPr>
                <w:rFonts w:ascii="Arial" w:hAnsi="Arial" w:cs="Arial"/>
                <w:color w:val="000000"/>
                <w:szCs w:val="24"/>
                <w:lang w:val="en-AU" w:eastAsia="en-US"/>
              </w:rPr>
              <w:fldChar w:fldCharType="end"/>
            </w:r>
          </w:p>
        </w:tc>
      </w:tr>
      <w:tr w:rsidR="00341AFA" w:rsidRPr="008A6917" w14:paraId="45A13486" w14:textId="77777777" w:rsidTr="00341AFA">
        <w:tc>
          <w:tcPr>
            <w:tcW w:w="3330" w:type="dxa"/>
            <w:gridSpan w:val="2"/>
            <w:tcBorders>
              <w:top w:val="nil"/>
              <w:left w:val="nil"/>
              <w:bottom w:val="nil"/>
              <w:right w:val="nil"/>
            </w:tcBorders>
          </w:tcPr>
          <w:p w14:paraId="5306BA5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4427CAF0"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datum waarop de uitvoering van de zaak afgerond is.</w:t>
            </w:r>
          </w:p>
        </w:tc>
      </w:tr>
      <w:tr w:rsidR="00341AFA" w:rsidRPr="008A6917" w14:paraId="46EBF6CB" w14:textId="77777777" w:rsidTr="00341AFA">
        <w:trPr>
          <w:trHeight w:val="230"/>
        </w:trPr>
        <w:tc>
          <w:tcPr>
            <w:tcW w:w="3330" w:type="dxa"/>
            <w:gridSpan w:val="2"/>
            <w:tcBorders>
              <w:top w:val="nil"/>
              <w:left w:val="nil"/>
              <w:bottom w:val="nil"/>
              <w:right w:val="nil"/>
            </w:tcBorders>
          </w:tcPr>
          <w:p w14:paraId="5468E2A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56CB0E2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2648B705" w14:textId="77777777" w:rsidTr="00341AFA">
        <w:tc>
          <w:tcPr>
            <w:tcW w:w="3330" w:type="dxa"/>
            <w:gridSpan w:val="2"/>
            <w:tcBorders>
              <w:top w:val="nil"/>
              <w:left w:val="nil"/>
              <w:bottom w:val="nil"/>
              <w:right w:val="nil"/>
            </w:tcBorders>
          </w:tcPr>
          <w:p w14:paraId="65679BC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52D0909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36D9609A" w14:textId="77777777" w:rsidTr="00341AFA">
        <w:tc>
          <w:tcPr>
            <w:tcW w:w="3330" w:type="dxa"/>
            <w:gridSpan w:val="2"/>
            <w:tcBorders>
              <w:top w:val="nil"/>
              <w:left w:val="nil"/>
              <w:bottom w:val="nil"/>
              <w:right w:val="nil"/>
            </w:tcBorders>
          </w:tcPr>
          <w:p w14:paraId="4EA2087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392AB7C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14:paraId="49A7DAC9" w14:textId="77777777" w:rsidTr="00341AFA">
        <w:trPr>
          <w:trHeight w:val="230"/>
        </w:trPr>
        <w:tc>
          <w:tcPr>
            <w:tcW w:w="3330" w:type="dxa"/>
            <w:gridSpan w:val="2"/>
            <w:tcBorders>
              <w:top w:val="nil"/>
              <w:left w:val="nil"/>
              <w:bottom w:val="nil"/>
              <w:right w:val="nil"/>
            </w:tcBorders>
          </w:tcPr>
          <w:p w14:paraId="4C5BD1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798DA2B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of voor de huidige datum en tijd</w:t>
            </w:r>
          </w:p>
        </w:tc>
      </w:tr>
      <w:tr w:rsidR="00341AFA" w:rsidRPr="008A6917" w14:paraId="14EF9AEE" w14:textId="77777777" w:rsidTr="00341AFA">
        <w:trPr>
          <w:trHeight w:val="215"/>
        </w:trPr>
        <w:tc>
          <w:tcPr>
            <w:tcW w:w="3330" w:type="dxa"/>
            <w:gridSpan w:val="2"/>
            <w:tcBorders>
              <w:top w:val="nil"/>
              <w:left w:val="nil"/>
              <w:bottom w:val="nil"/>
              <w:right w:val="nil"/>
            </w:tcBorders>
          </w:tcPr>
          <w:p w14:paraId="4781338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42A37C9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74883D3" w14:textId="77777777" w:rsidTr="00341AFA">
        <w:trPr>
          <w:trHeight w:val="230"/>
        </w:trPr>
        <w:tc>
          <w:tcPr>
            <w:tcW w:w="3330" w:type="dxa"/>
            <w:gridSpan w:val="2"/>
            <w:tcBorders>
              <w:top w:val="nil"/>
              <w:left w:val="nil"/>
              <w:bottom w:val="nil"/>
              <w:right w:val="nil"/>
            </w:tcBorders>
          </w:tcPr>
          <w:p w14:paraId="4717496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6368671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77047954" w14:textId="77777777" w:rsidTr="00341AFA">
        <w:trPr>
          <w:trHeight w:val="230"/>
        </w:trPr>
        <w:tc>
          <w:tcPr>
            <w:tcW w:w="3330" w:type="dxa"/>
            <w:gridSpan w:val="2"/>
            <w:tcBorders>
              <w:top w:val="nil"/>
              <w:left w:val="nil"/>
              <w:bottom w:val="nil"/>
              <w:right w:val="nil"/>
            </w:tcBorders>
          </w:tcPr>
          <w:p w14:paraId="73F609A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40DCF08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20A31B1" w14:textId="77777777" w:rsidTr="00341AFA">
        <w:trPr>
          <w:trHeight w:val="230"/>
        </w:trPr>
        <w:tc>
          <w:tcPr>
            <w:tcW w:w="3330" w:type="dxa"/>
            <w:gridSpan w:val="2"/>
            <w:tcBorders>
              <w:top w:val="nil"/>
              <w:left w:val="nil"/>
              <w:bottom w:val="nil"/>
              <w:right w:val="nil"/>
            </w:tcBorders>
          </w:tcPr>
          <w:p w14:paraId="01AF894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463107E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D0F799B" w14:textId="77777777" w:rsidTr="00341AFA">
        <w:trPr>
          <w:trHeight w:val="230"/>
        </w:trPr>
        <w:tc>
          <w:tcPr>
            <w:tcW w:w="3330" w:type="dxa"/>
            <w:gridSpan w:val="2"/>
            <w:tcBorders>
              <w:top w:val="nil"/>
              <w:left w:val="nil"/>
              <w:bottom w:val="nil"/>
              <w:right w:val="nil"/>
            </w:tcBorders>
          </w:tcPr>
          <w:p w14:paraId="3C214A4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642BBD7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B17B9CF" w14:textId="77777777" w:rsidTr="00341AFA">
        <w:tc>
          <w:tcPr>
            <w:tcW w:w="3330" w:type="dxa"/>
            <w:gridSpan w:val="2"/>
            <w:tcBorders>
              <w:top w:val="nil"/>
              <w:left w:val="nil"/>
              <w:bottom w:val="nil"/>
              <w:right w:val="nil"/>
            </w:tcBorders>
          </w:tcPr>
          <w:p w14:paraId="55B91C2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397AE7B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64C8ECA" w14:textId="77777777" w:rsidTr="00341AFA">
        <w:trPr>
          <w:trHeight w:val="230"/>
        </w:trPr>
        <w:tc>
          <w:tcPr>
            <w:tcW w:w="3330" w:type="dxa"/>
            <w:gridSpan w:val="2"/>
            <w:tcBorders>
              <w:top w:val="nil"/>
              <w:left w:val="nil"/>
              <w:bottom w:val="nil"/>
              <w:right w:val="nil"/>
            </w:tcBorders>
          </w:tcPr>
          <w:p w14:paraId="184016B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6DB510A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24D9ACC9" w14:textId="77777777" w:rsidTr="00341AFA">
        <w:trPr>
          <w:trHeight w:val="230"/>
        </w:trPr>
        <w:tc>
          <w:tcPr>
            <w:tcW w:w="3330" w:type="dxa"/>
            <w:gridSpan w:val="2"/>
            <w:tcBorders>
              <w:top w:val="nil"/>
              <w:left w:val="nil"/>
              <w:bottom w:val="nil"/>
              <w:right w:val="nil"/>
            </w:tcBorders>
          </w:tcPr>
          <w:p w14:paraId="520EB72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1995DA0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22306258" w14:textId="77777777" w:rsidTr="00341AFA">
        <w:trPr>
          <w:trHeight w:val="230"/>
        </w:trPr>
        <w:tc>
          <w:tcPr>
            <w:tcW w:w="3330" w:type="dxa"/>
            <w:gridSpan w:val="2"/>
            <w:tcBorders>
              <w:top w:val="nil"/>
              <w:left w:val="nil"/>
              <w:bottom w:val="nil"/>
              <w:right w:val="nil"/>
            </w:tcBorders>
          </w:tcPr>
          <w:p w14:paraId="4DC672F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513610D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7C293214" w14:textId="77777777" w:rsidTr="00341AFA">
        <w:tc>
          <w:tcPr>
            <w:tcW w:w="9360" w:type="dxa"/>
            <w:gridSpan w:val="4"/>
            <w:tcBorders>
              <w:top w:val="nil"/>
              <w:left w:val="nil"/>
              <w:bottom w:val="nil"/>
              <w:right w:val="nil"/>
            </w:tcBorders>
          </w:tcPr>
          <w:p w14:paraId="35398E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4EC2A43F" w14:textId="77777777" w:rsidTr="00341AFA">
        <w:tc>
          <w:tcPr>
            <w:tcW w:w="450" w:type="dxa"/>
            <w:tcBorders>
              <w:top w:val="nil"/>
              <w:left w:val="nil"/>
              <w:bottom w:val="nil"/>
              <w:right w:val="nil"/>
            </w:tcBorders>
          </w:tcPr>
          <w:p w14:paraId="53732C0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046C6DF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periode waarin de zaak is uitgevoerd is inclusief de opgegeven datum.</w:t>
            </w:r>
          </w:p>
        </w:tc>
      </w:tr>
    </w:tbl>
    <w:bookmarkStart w:id="835" w:name="BKM_6888533D_41DF_4209_A351_189A1C7E73CB"/>
    <w:bookmarkEnd w:id="835"/>
    <w:p w14:paraId="1C23DBBB"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Startdatum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235853CB" w14:textId="77777777" w:rsidTr="00341AFA">
        <w:trPr>
          <w:trHeight w:val="230"/>
        </w:trPr>
        <w:tc>
          <w:tcPr>
            <w:tcW w:w="3330" w:type="dxa"/>
            <w:gridSpan w:val="2"/>
            <w:tcBorders>
              <w:top w:val="nil"/>
              <w:left w:val="nil"/>
              <w:bottom w:val="nil"/>
              <w:right w:val="nil"/>
            </w:tcBorders>
          </w:tcPr>
          <w:p w14:paraId="26B15C6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7D33334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Startdatum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30435D20"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2729D3BE" w14:textId="77777777" w:rsidTr="00341AFA">
        <w:tc>
          <w:tcPr>
            <w:tcW w:w="3330" w:type="dxa"/>
            <w:gridSpan w:val="2"/>
            <w:tcBorders>
              <w:top w:val="nil"/>
              <w:left w:val="nil"/>
              <w:bottom w:val="nil"/>
              <w:right w:val="nil"/>
            </w:tcBorders>
          </w:tcPr>
          <w:p w14:paraId="0E934AF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43AEE23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082E4AE2" w14:textId="77777777" w:rsidTr="00341AFA">
        <w:tc>
          <w:tcPr>
            <w:tcW w:w="3330" w:type="dxa"/>
            <w:gridSpan w:val="2"/>
            <w:tcBorders>
              <w:top w:val="nil"/>
              <w:left w:val="nil"/>
              <w:bottom w:val="nil"/>
              <w:right w:val="nil"/>
            </w:tcBorders>
          </w:tcPr>
          <w:p w14:paraId="0AACDF7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2506927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0011</w:t>
            </w:r>
          </w:p>
        </w:tc>
      </w:tr>
      <w:tr w:rsidR="00341AFA" w:rsidRPr="008A6917" w14:paraId="2B97939D" w14:textId="77777777" w:rsidTr="00341AFA">
        <w:tc>
          <w:tcPr>
            <w:tcW w:w="3330" w:type="dxa"/>
            <w:gridSpan w:val="2"/>
            <w:tcBorders>
              <w:top w:val="nil"/>
              <w:left w:val="nil"/>
              <w:bottom w:val="nil"/>
              <w:right w:val="nil"/>
            </w:tcBorders>
          </w:tcPr>
          <w:p w14:paraId="72FB7D8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350C153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startdatum</w:t>
            </w:r>
            <w:r w:rsidRPr="008A6917">
              <w:rPr>
                <w:rFonts w:ascii="Arial" w:hAnsi="Arial" w:cs="Arial"/>
                <w:color w:val="000000"/>
                <w:szCs w:val="24"/>
                <w:lang w:val="en-AU" w:eastAsia="en-US"/>
              </w:rPr>
              <w:fldChar w:fldCharType="end"/>
            </w:r>
          </w:p>
        </w:tc>
      </w:tr>
      <w:tr w:rsidR="00341AFA" w:rsidRPr="008A6917" w14:paraId="3C0BB7DB" w14:textId="77777777" w:rsidTr="00341AFA">
        <w:tc>
          <w:tcPr>
            <w:tcW w:w="3330" w:type="dxa"/>
            <w:gridSpan w:val="2"/>
            <w:tcBorders>
              <w:top w:val="nil"/>
              <w:left w:val="nil"/>
              <w:bottom w:val="nil"/>
              <w:right w:val="nil"/>
            </w:tcBorders>
          </w:tcPr>
          <w:p w14:paraId="7106A85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2774847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datum waarop met de uitvoering van de zaak is gestart</w:t>
            </w:r>
          </w:p>
        </w:tc>
      </w:tr>
      <w:tr w:rsidR="00341AFA" w:rsidRPr="008A6917" w14:paraId="28CBC7F9" w14:textId="77777777" w:rsidTr="00341AFA">
        <w:trPr>
          <w:trHeight w:val="230"/>
        </w:trPr>
        <w:tc>
          <w:tcPr>
            <w:tcW w:w="3330" w:type="dxa"/>
            <w:gridSpan w:val="2"/>
            <w:tcBorders>
              <w:top w:val="nil"/>
              <w:left w:val="nil"/>
              <w:bottom w:val="nil"/>
              <w:right w:val="nil"/>
            </w:tcBorders>
          </w:tcPr>
          <w:p w14:paraId="28991D7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150CD81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43224F91" w14:textId="77777777" w:rsidTr="00341AFA">
        <w:tc>
          <w:tcPr>
            <w:tcW w:w="3330" w:type="dxa"/>
            <w:gridSpan w:val="2"/>
            <w:tcBorders>
              <w:top w:val="nil"/>
              <w:left w:val="nil"/>
              <w:bottom w:val="nil"/>
              <w:right w:val="nil"/>
            </w:tcBorders>
          </w:tcPr>
          <w:p w14:paraId="2CC3637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5ECB950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0F0928A2" w14:textId="77777777" w:rsidTr="00341AFA">
        <w:tc>
          <w:tcPr>
            <w:tcW w:w="3330" w:type="dxa"/>
            <w:gridSpan w:val="2"/>
            <w:tcBorders>
              <w:top w:val="nil"/>
              <w:left w:val="nil"/>
              <w:bottom w:val="nil"/>
              <w:right w:val="nil"/>
            </w:tcBorders>
          </w:tcPr>
          <w:p w14:paraId="165355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16106BE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14:paraId="54FE057D" w14:textId="77777777" w:rsidTr="00341AFA">
        <w:trPr>
          <w:trHeight w:val="230"/>
        </w:trPr>
        <w:tc>
          <w:tcPr>
            <w:tcW w:w="3330" w:type="dxa"/>
            <w:gridSpan w:val="2"/>
            <w:tcBorders>
              <w:top w:val="nil"/>
              <w:left w:val="nil"/>
              <w:bottom w:val="nil"/>
              <w:right w:val="nil"/>
            </w:tcBorders>
          </w:tcPr>
          <w:p w14:paraId="6D6897E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60987CF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voor of na de huidige datum en tijd</w:t>
            </w:r>
          </w:p>
        </w:tc>
      </w:tr>
      <w:tr w:rsidR="00341AFA" w:rsidRPr="008A6917" w14:paraId="498E323B" w14:textId="77777777" w:rsidTr="00341AFA">
        <w:trPr>
          <w:trHeight w:val="215"/>
        </w:trPr>
        <w:tc>
          <w:tcPr>
            <w:tcW w:w="3330" w:type="dxa"/>
            <w:gridSpan w:val="2"/>
            <w:tcBorders>
              <w:top w:val="nil"/>
              <w:left w:val="nil"/>
              <w:bottom w:val="nil"/>
              <w:right w:val="nil"/>
            </w:tcBorders>
          </w:tcPr>
          <w:p w14:paraId="3025616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25159F5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49BA17C" w14:textId="77777777" w:rsidTr="00341AFA">
        <w:trPr>
          <w:trHeight w:val="230"/>
        </w:trPr>
        <w:tc>
          <w:tcPr>
            <w:tcW w:w="3330" w:type="dxa"/>
            <w:gridSpan w:val="2"/>
            <w:tcBorders>
              <w:top w:val="nil"/>
              <w:left w:val="nil"/>
              <w:bottom w:val="nil"/>
              <w:right w:val="nil"/>
            </w:tcBorders>
          </w:tcPr>
          <w:p w14:paraId="6F29DDA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formele historie</w:t>
            </w:r>
          </w:p>
        </w:tc>
        <w:tc>
          <w:tcPr>
            <w:tcW w:w="6030" w:type="dxa"/>
            <w:gridSpan w:val="2"/>
            <w:tcBorders>
              <w:top w:val="nil"/>
              <w:left w:val="nil"/>
              <w:bottom w:val="nil"/>
              <w:right w:val="nil"/>
            </w:tcBorders>
          </w:tcPr>
          <w:p w14:paraId="3429D9F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67185A38" w14:textId="77777777" w:rsidTr="00341AFA">
        <w:trPr>
          <w:trHeight w:val="230"/>
        </w:trPr>
        <w:tc>
          <w:tcPr>
            <w:tcW w:w="3330" w:type="dxa"/>
            <w:gridSpan w:val="2"/>
            <w:tcBorders>
              <w:top w:val="nil"/>
              <w:left w:val="nil"/>
              <w:bottom w:val="nil"/>
              <w:right w:val="nil"/>
            </w:tcBorders>
          </w:tcPr>
          <w:p w14:paraId="218EFA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05213C7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F7CF549" w14:textId="77777777" w:rsidTr="00341AFA">
        <w:trPr>
          <w:trHeight w:val="230"/>
        </w:trPr>
        <w:tc>
          <w:tcPr>
            <w:tcW w:w="3330" w:type="dxa"/>
            <w:gridSpan w:val="2"/>
            <w:tcBorders>
              <w:top w:val="nil"/>
              <w:left w:val="nil"/>
              <w:bottom w:val="nil"/>
              <w:right w:val="nil"/>
            </w:tcBorders>
          </w:tcPr>
          <w:p w14:paraId="2C4A05C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2ECBE78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C2F1992" w14:textId="77777777" w:rsidTr="00341AFA">
        <w:trPr>
          <w:trHeight w:val="230"/>
        </w:trPr>
        <w:tc>
          <w:tcPr>
            <w:tcW w:w="3330" w:type="dxa"/>
            <w:gridSpan w:val="2"/>
            <w:tcBorders>
              <w:top w:val="nil"/>
              <w:left w:val="nil"/>
              <w:bottom w:val="nil"/>
              <w:right w:val="nil"/>
            </w:tcBorders>
          </w:tcPr>
          <w:p w14:paraId="57DADEE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02A6985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87E780E" w14:textId="77777777" w:rsidTr="00341AFA">
        <w:tc>
          <w:tcPr>
            <w:tcW w:w="3330" w:type="dxa"/>
            <w:gridSpan w:val="2"/>
            <w:tcBorders>
              <w:top w:val="nil"/>
              <w:left w:val="nil"/>
              <w:bottom w:val="nil"/>
              <w:right w:val="nil"/>
            </w:tcBorders>
          </w:tcPr>
          <w:p w14:paraId="45F4D95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5D42031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ACED8CC" w14:textId="77777777" w:rsidTr="00341AFA">
        <w:trPr>
          <w:trHeight w:val="230"/>
        </w:trPr>
        <w:tc>
          <w:tcPr>
            <w:tcW w:w="3330" w:type="dxa"/>
            <w:gridSpan w:val="2"/>
            <w:tcBorders>
              <w:top w:val="nil"/>
              <w:left w:val="nil"/>
              <w:bottom w:val="nil"/>
              <w:right w:val="nil"/>
            </w:tcBorders>
          </w:tcPr>
          <w:p w14:paraId="36D088F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7923BB2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706F1C9B" w14:textId="77777777" w:rsidTr="00341AFA">
        <w:trPr>
          <w:trHeight w:val="230"/>
        </w:trPr>
        <w:tc>
          <w:tcPr>
            <w:tcW w:w="3330" w:type="dxa"/>
            <w:gridSpan w:val="2"/>
            <w:tcBorders>
              <w:top w:val="nil"/>
              <w:left w:val="nil"/>
              <w:bottom w:val="nil"/>
              <w:right w:val="nil"/>
            </w:tcBorders>
          </w:tcPr>
          <w:p w14:paraId="1C5FF50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2848158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3169BEF4" w14:textId="77777777" w:rsidTr="00341AFA">
        <w:trPr>
          <w:trHeight w:val="230"/>
        </w:trPr>
        <w:tc>
          <w:tcPr>
            <w:tcW w:w="3330" w:type="dxa"/>
            <w:gridSpan w:val="2"/>
            <w:tcBorders>
              <w:top w:val="nil"/>
              <w:left w:val="nil"/>
              <w:bottom w:val="nil"/>
              <w:right w:val="nil"/>
            </w:tcBorders>
          </w:tcPr>
          <w:p w14:paraId="71A95F7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09C04D7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70435A0D" w14:textId="77777777" w:rsidTr="00341AFA">
        <w:tc>
          <w:tcPr>
            <w:tcW w:w="9360" w:type="dxa"/>
            <w:gridSpan w:val="4"/>
            <w:tcBorders>
              <w:top w:val="nil"/>
              <w:left w:val="nil"/>
              <w:bottom w:val="nil"/>
              <w:right w:val="nil"/>
            </w:tcBorders>
          </w:tcPr>
          <w:p w14:paraId="40CF6AD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63B7472E" w14:textId="77777777" w:rsidTr="00341AFA">
        <w:tc>
          <w:tcPr>
            <w:tcW w:w="450" w:type="dxa"/>
            <w:tcBorders>
              <w:top w:val="nil"/>
              <w:left w:val="nil"/>
              <w:bottom w:val="nil"/>
              <w:right w:val="nil"/>
            </w:tcBorders>
          </w:tcPr>
          <w:p w14:paraId="62E2A6A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2C2006F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836" w:name="BKM_5B057B5C_A885_4f60_846E_080CA164352C"/>
    <w:bookmarkEnd w:id="836"/>
    <w:p w14:paraId="0932A4AD"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Einddatum gepland</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0781C143" w14:textId="77777777" w:rsidTr="00341AFA">
        <w:trPr>
          <w:trHeight w:val="230"/>
        </w:trPr>
        <w:tc>
          <w:tcPr>
            <w:tcW w:w="3330" w:type="dxa"/>
            <w:gridSpan w:val="2"/>
            <w:tcBorders>
              <w:top w:val="nil"/>
              <w:left w:val="nil"/>
              <w:bottom w:val="nil"/>
              <w:right w:val="nil"/>
            </w:tcBorders>
          </w:tcPr>
          <w:p w14:paraId="76E4491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2ED4620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Einddatum gepland</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24C07CD5"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39D35681" w14:textId="77777777" w:rsidTr="00341AFA">
        <w:tc>
          <w:tcPr>
            <w:tcW w:w="3330" w:type="dxa"/>
            <w:gridSpan w:val="2"/>
            <w:tcBorders>
              <w:top w:val="nil"/>
              <w:left w:val="nil"/>
              <w:bottom w:val="nil"/>
              <w:right w:val="nil"/>
            </w:tcBorders>
          </w:tcPr>
          <w:p w14:paraId="17DFDE9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026A0F2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4EC48E1D" w14:textId="77777777" w:rsidTr="00341AFA">
        <w:tc>
          <w:tcPr>
            <w:tcW w:w="3330" w:type="dxa"/>
            <w:gridSpan w:val="2"/>
            <w:tcBorders>
              <w:top w:val="nil"/>
              <w:left w:val="nil"/>
              <w:bottom w:val="nil"/>
              <w:right w:val="nil"/>
            </w:tcBorders>
          </w:tcPr>
          <w:p w14:paraId="7BAA73D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552A31C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0012</w:t>
            </w:r>
          </w:p>
        </w:tc>
      </w:tr>
      <w:tr w:rsidR="00341AFA" w:rsidRPr="008A6917" w14:paraId="6923E209" w14:textId="77777777" w:rsidTr="00341AFA">
        <w:tc>
          <w:tcPr>
            <w:tcW w:w="3330" w:type="dxa"/>
            <w:gridSpan w:val="2"/>
            <w:tcBorders>
              <w:top w:val="nil"/>
              <w:left w:val="nil"/>
              <w:bottom w:val="nil"/>
              <w:right w:val="nil"/>
            </w:tcBorders>
          </w:tcPr>
          <w:p w14:paraId="658CBAC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62E793F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einddatumGepland</w:t>
            </w:r>
            <w:r w:rsidRPr="008A6917">
              <w:rPr>
                <w:rFonts w:ascii="Arial" w:hAnsi="Arial" w:cs="Arial"/>
                <w:color w:val="000000"/>
                <w:szCs w:val="24"/>
                <w:lang w:val="en-AU" w:eastAsia="en-US"/>
              </w:rPr>
              <w:fldChar w:fldCharType="end"/>
            </w:r>
          </w:p>
        </w:tc>
      </w:tr>
      <w:tr w:rsidR="00341AFA" w:rsidRPr="008A6917" w14:paraId="24CAA7D1" w14:textId="77777777" w:rsidTr="00341AFA">
        <w:tc>
          <w:tcPr>
            <w:tcW w:w="3330" w:type="dxa"/>
            <w:gridSpan w:val="2"/>
            <w:tcBorders>
              <w:top w:val="nil"/>
              <w:left w:val="nil"/>
              <w:bottom w:val="nil"/>
              <w:right w:val="nil"/>
            </w:tcBorders>
          </w:tcPr>
          <w:p w14:paraId="20A370C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392A3F4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datum waarop volgens de planning verwacht wordt dat de zaak afgerond wordt.</w:t>
            </w:r>
          </w:p>
        </w:tc>
      </w:tr>
      <w:tr w:rsidR="00341AFA" w:rsidRPr="008A6917" w14:paraId="24574F65" w14:textId="77777777" w:rsidTr="00341AFA">
        <w:trPr>
          <w:trHeight w:val="230"/>
        </w:trPr>
        <w:tc>
          <w:tcPr>
            <w:tcW w:w="3330" w:type="dxa"/>
            <w:gridSpan w:val="2"/>
            <w:tcBorders>
              <w:top w:val="nil"/>
              <w:left w:val="nil"/>
              <w:bottom w:val="nil"/>
              <w:right w:val="nil"/>
            </w:tcBorders>
          </w:tcPr>
          <w:p w14:paraId="0D94BDA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1E3CFA3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 aangepast door KING</w:t>
            </w:r>
          </w:p>
        </w:tc>
      </w:tr>
      <w:tr w:rsidR="00341AFA" w:rsidRPr="008A6917" w14:paraId="3D452ACD" w14:textId="77777777" w:rsidTr="00341AFA">
        <w:tc>
          <w:tcPr>
            <w:tcW w:w="3330" w:type="dxa"/>
            <w:gridSpan w:val="2"/>
            <w:tcBorders>
              <w:top w:val="nil"/>
              <w:left w:val="nil"/>
              <w:bottom w:val="nil"/>
              <w:right w:val="nil"/>
            </w:tcBorders>
          </w:tcPr>
          <w:p w14:paraId="448D998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0746AC1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126E7F6C" w14:textId="77777777" w:rsidTr="00341AFA">
        <w:tc>
          <w:tcPr>
            <w:tcW w:w="3330" w:type="dxa"/>
            <w:gridSpan w:val="2"/>
            <w:tcBorders>
              <w:top w:val="nil"/>
              <w:left w:val="nil"/>
              <w:bottom w:val="nil"/>
              <w:right w:val="nil"/>
            </w:tcBorders>
          </w:tcPr>
          <w:p w14:paraId="2187CDA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71E8FE3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14:paraId="1AD90066" w14:textId="77777777" w:rsidTr="00341AFA">
        <w:trPr>
          <w:trHeight w:val="230"/>
        </w:trPr>
        <w:tc>
          <w:tcPr>
            <w:tcW w:w="3330" w:type="dxa"/>
            <w:gridSpan w:val="2"/>
            <w:tcBorders>
              <w:top w:val="nil"/>
              <w:left w:val="nil"/>
              <w:bottom w:val="nil"/>
              <w:right w:val="nil"/>
            </w:tcBorders>
          </w:tcPr>
          <w:p w14:paraId="341AFF1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0AB9F42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voor of na de huidige datum en tijd</w:t>
            </w:r>
          </w:p>
        </w:tc>
      </w:tr>
      <w:tr w:rsidR="00341AFA" w:rsidRPr="008A6917" w14:paraId="271EE6BB" w14:textId="77777777" w:rsidTr="00341AFA">
        <w:trPr>
          <w:trHeight w:val="215"/>
        </w:trPr>
        <w:tc>
          <w:tcPr>
            <w:tcW w:w="3330" w:type="dxa"/>
            <w:gridSpan w:val="2"/>
            <w:tcBorders>
              <w:top w:val="nil"/>
              <w:left w:val="nil"/>
              <w:bottom w:val="nil"/>
              <w:right w:val="nil"/>
            </w:tcBorders>
          </w:tcPr>
          <w:p w14:paraId="11F0F65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642629C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2631EDAE" w14:textId="77777777" w:rsidTr="00341AFA">
        <w:trPr>
          <w:trHeight w:val="230"/>
        </w:trPr>
        <w:tc>
          <w:tcPr>
            <w:tcW w:w="3330" w:type="dxa"/>
            <w:gridSpan w:val="2"/>
            <w:tcBorders>
              <w:top w:val="nil"/>
              <w:left w:val="nil"/>
              <w:bottom w:val="nil"/>
              <w:right w:val="nil"/>
            </w:tcBorders>
          </w:tcPr>
          <w:p w14:paraId="6786696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2A875E1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68D5D4BC" w14:textId="77777777" w:rsidTr="00341AFA">
        <w:trPr>
          <w:trHeight w:val="230"/>
        </w:trPr>
        <w:tc>
          <w:tcPr>
            <w:tcW w:w="3330" w:type="dxa"/>
            <w:gridSpan w:val="2"/>
            <w:tcBorders>
              <w:top w:val="nil"/>
              <w:left w:val="nil"/>
              <w:bottom w:val="nil"/>
              <w:right w:val="nil"/>
            </w:tcBorders>
          </w:tcPr>
          <w:p w14:paraId="6477E4B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668DCBF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4FECDD4" w14:textId="77777777" w:rsidTr="00341AFA">
        <w:trPr>
          <w:trHeight w:val="230"/>
        </w:trPr>
        <w:tc>
          <w:tcPr>
            <w:tcW w:w="3330" w:type="dxa"/>
            <w:gridSpan w:val="2"/>
            <w:tcBorders>
              <w:top w:val="nil"/>
              <w:left w:val="nil"/>
              <w:bottom w:val="nil"/>
              <w:right w:val="nil"/>
            </w:tcBorders>
          </w:tcPr>
          <w:p w14:paraId="6E4F179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6B4A1B1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2B8A20DD" w14:textId="77777777" w:rsidTr="00341AFA">
        <w:trPr>
          <w:trHeight w:val="230"/>
        </w:trPr>
        <w:tc>
          <w:tcPr>
            <w:tcW w:w="3330" w:type="dxa"/>
            <w:gridSpan w:val="2"/>
            <w:tcBorders>
              <w:top w:val="nil"/>
              <w:left w:val="nil"/>
              <w:bottom w:val="nil"/>
              <w:right w:val="nil"/>
            </w:tcBorders>
          </w:tcPr>
          <w:p w14:paraId="0E2AEA9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1F76CC5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15A0356" w14:textId="77777777" w:rsidTr="00341AFA">
        <w:tc>
          <w:tcPr>
            <w:tcW w:w="3330" w:type="dxa"/>
            <w:gridSpan w:val="2"/>
            <w:tcBorders>
              <w:top w:val="nil"/>
              <w:left w:val="nil"/>
              <w:bottom w:val="nil"/>
              <w:right w:val="nil"/>
            </w:tcBorders>
          </w:tcPr>
          <w:p w14:paraId="6D1B906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557FC29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B86AF79" w14:textId="77777777" w:rsidTr="00341AFA">
        <w:trPr>
          <w:trHeight w:val="230"/>
        </w:trPr>
        <w:tc>
          <w:tcPr>
            <w:tcW w:w="3330" w:type="dxa"/>
            <w:gridSpan w:val="2"/>
            <w:tcBorders>
              <w:top w:val="nil"/>
              <w:left w:val="nil"/>
              <w:bottom w:val="nil"/>
              <w:right w:val="nil"/>
            </w:tcBorders>
          </w:tcPr>
          <w:p w14:paraId="153ECF3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25A023B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4594BB87" w14:textId="77777777" w:rsidTr="00341AFA">
        <w:trPr>
          <w:trHeight w:val="230"/>
        </w:trPr>
        <w:tc>
          <w:tcPr>
            <w:tcW w:w="3330" w:type="dxa"/>
            <w:gridSpan w:val="2"/>
            <w:tcBorders>
              <w:top w:val="nil"/>
              <w:left w:val="nil"/>
              <w:bottom w:val="nil"/>
              <w:right w:val="nil"/>
            </w:tcBorders>
          </w:tcPr>
          <w:p w14:paraId="49066A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163D37D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43684D8" w14:textId="77777777" w:rsidTr="00341AFA">
        <w:trPr>
          <w:trHeight w:val="230"/>
        </w:trPr>
        <w:tc>
          <w:tcPr>
            <w:tcW w:w="3330" w:type="dxa"/>
            <w:gridSpan w:val="2"/>
            <w:tcBorders>
              <w:top w:val="nil"/>
              <w:left w:val="nil"/>
              <w:bottom w:val="nil"/>
              <w:right w:val="nil"/>
            </w:tcBorders>
          </w:tcPr>
          <w:p w14:paraId="75EB044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540F262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206D06F2" w14:textId="77777777" w:rsidTr="00341AFA">
        <w:tc>
          <w:tcPr>
            <w:tcW w:w="9360" w:type="dxa"/>
            <w:gridSpan w:val="4"/>
            <w:tcBorders>
              <w:top w:val="nil"/>
              <w:left w:val="nil"/>
              <w:bottom w:val="nil"/>
              <w:right w:val="nil"/>
            </w:tcBorders>
          </w:tcPr>
          <w:p w14:paraId="1A934FE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6F1EE077" w14:textId="77777777" w:rsidTr="00341AFA">
        <w:tc>
          <w:tcPr>
            <w:tcW w:w="450" w:type="dxa"/>
            <w:tcBorders>
              <w:top w:val="nil"/>
              <w:left w:val="nil"/>
              <w:bottom w:val="nil"/>
              <w:right w:val="nil"/>
            </w:tcBorders>
          </w:tcPr>
          <w:p w14:paraId="11B023F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2D60A17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periode is inclusief de opgegeven datum. De datum kan berekend worden op basis van de Startdatum en Zaaktype.servicenormBehandeling.</w:t>
            </w:r>
          </w:p>
        </w:tc>
      </w:tr>
    </w:tbl>
    <w:bookmarkStart w:id="837" w:name="BKM_E6F82191_D298_4848_92D9_7D52B8C8805F"/>
    <w:bookmarkEnd w:id="837"/>
    <w:p w14:paraId="0E9622B4"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Uiterlijke einddatum afdoening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500F9546" w14:textId="77777777" w:rsidTr="00341AFA">
        <w:trPr>
          <w:trHeight w:val="230"/>
        </w:trPr>
        <w:tc>
          <w:tcPr>
            <w:tcW w:w="3330" w:type="dxa"/>
            <w:gridSpan w:val="2"/>
            <w:tcBorders>
              <w:top w:val="nil"/>
              <w:left w:val="nil"/>
              <w:bottom w:val="nil"/>
              <w:right w:val="nil"/>
            </w:tcBorders>
          </w:tcPr>
          <w:p w14:paraId="30BE156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0747EB3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Uiterlijke einddatum afdoening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6D1815F7"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6F9285AB" w14:textId="77777777" w:rsidTr="00341AFA">
        <w:tc>
          <w:tcPr>
            <w:tcW w:w="3330" w:type="dxa"/>
            <w:gridSpan w:val="2"/>
            <w:tcBorders>
              <w:top w:val="nil"/>
              <w:left w:val="nil"/>
              <w:bottom w:val="nil"/>
              <w:right w:val="nil"/>
            </w:tcBorders>
          </w:tcPr>
          <w:p w14:paraId="00DE71A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70BBCC1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3107F60B" w14:textId="77777777" w:rsidTr="00341AFA">
        <w:tc>
          <w:tcPr>
            <w:tcW w:w="3330" w:type="dxa"/>
            <w:gridSpan w:val="2"/>
            <w:tcBorders>
              <w:top w:val="nil"/>
              <w:left w:val="nil"/>
              <w:bottom w:val="nil"/>
              <w:right w:val="nil"/>
            </w:tcBorders>
          </w:tcPr>
          <w:p w14:paraId="631EF6B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35EBC59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0013</w:t>
            </w:r>
          </w:p>
        </w:tc>
      </w:tr>
      <w:tr w:rsidR="00341AFA" w:rsidRPr="008A6917" w14:paraId="5707FB7A" w14:textId="77777777" w:rsidTr="00341AFA">
        <w:tc>
          <w:tcPr>
            <w:tcW w:w="3330" w:type="dxa"/>
            <w:gridSpan w:val="2"/>
            <w:tcBorders>
              <w:top w:val="nil"/>
              <w:left w:val="nil"/>
              <w:bottom w:val="nil"/>
              <w:right w:val="nil"/>
            </w:tcBorders>
          </w:tcPr>
          <w:p w14:paraId="1976C2B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7C189B3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uiterlijkeEinddatum</w:t>
            </w:r>
            <w:r w:rsidRPr="008A6917">
              <w:rPr>
                <w:rFonts w:ascii="Arial" w:hAnsi="Arial" w:cs="Arial"/>
                <w:color w:val="000000"/>
                <w:szCs w:val="24"/>
                <w:lang w:val="en-AU" w:eastAsia="en-US"/>
              </w:rPr>
              <w:fldChar w:fldCharType="end"/>
            </w:r>
          </w:p>
        </w:tc>
      </w:tr>
      <w:tr w:rsidR="00341AFA" w:rsidRPr="008A6917" w14:paraId="667049E1" w14:textId="77777777" w:rsidTr="00341AFA">
        <w:tc>
          <w:tcPr>
            <w:tcW w:w="3330" w:type="dxa"/>
            <w:gridSpan w:val="2"/>
            <w:tcBorders>
              <w:top w:val="nil"/>
              <w:left w:val="nil"/>
              <w:bottom w:val="nil"/>
              <w:right w:val="nil"/>
            </w:tcBorders>
          </w:tcPr>
          <w:p w14:paraId="6847577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13F2D8B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laatste datum waarop volgens wet- en regelgeving de zaak afgerond dient te zijn.</w:t>
            </w:r>
          </w:p>
        </w:tc>
      </w:tr>
      <w:tr w:rsidR="00341AFA" w:rsidRPr="008A6917" w14:paraId="1B68282E" w14:textId="77777777" w:rsidTr="00341AFA">
        <w:trPr>
          <w:trHeight w:val="230"/>
        </w:trPr>
        <w:tc>
          <w:tcPr>
            <w:tcW w:w="3330" w:type="dxa"/>
            <w:gridSpan w:val="2"/>
            <w:tcBorders>
              <w:top w:val="nil"/>
              <w:left w:val="nil"/>
              <w:bottom w:val="nil"/>
              <w:right w:val="nil"/>
            </w:tcBorders>
          </w:tcPr>
          <w:p w14:paraId="7CCF2A6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329BBB2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 aangepast door KING</w:t>
            </w:r>
          </w:p>
        </w:tc>
      </w:tr>
      <w:tr w:rsidR="00341AFA" w:rsidRPr="008A6917" w14:paraId="5F681E6E" w14:textId="77777777" w:rsidTr="00341AFA">
        <w:tc>
          <w:tcPr>
            <w:tcW w:w="3330" w:type="dxa"/>
            <w:gridSpan w:val="2"/>
            <w:tcBorders>
              <w:top w:val="nil"/>
              <w:left w:val="nil"/>
              <w:bottom w:val="nil"/>
              <w:right w:val="nil"/>
            </w:tcBorders>
          </w:tcPr>
          <w:p w14:paraId="05DA321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1EC0A43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20077815" w14:textId="77777777" w:rsidTr="00341AFA">
        <w:tc>
          <w:tcPr>
            <w:tcW w:w="3330" w:type="dxa"/>
            <w:gridSpan w:val="2"/>
            <w:tcBorders>
              <w:top w:val="nil"/>
              <w:left w:val="nil"/>
              <w:bottom w:val="nil"/>
              <w:right w:val="nil"/>
            </w:tcBorders>
          </w:tcPr>
          <w:p w14:paraId="38643D0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7884F71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14:paraId="5512762F" w14:textId="77777777" w:rsidTr="00341AFA">
        <w:trPr>
          <w:trHeight w:val="230"/>
        </w:trPr>
        <w:tc>
          <w:tcPr>
            <w:tcW w:w="3330" w:type="dxa"/>
            <w:gridSpan w:val="2"/>
            <w:tcBorders>
              <w:top w:val="nil"/>
              <w:left w:val="nil"/>
              <w:bottom w:val="nil"/>
              <w:right w:val="nil"/>
            </w:tcBorders>
          </w:tcPr>
          <w:p w14:paraId="599691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0068F1D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voor of na de huidige datum en tijd</w:t>
            </w:r>
          </w:p>
        </w:tc>
      </w:tr>
      <w:tr w:rsidR="00341AFA" w:rsidRPr="008A6917" w14:paraId="652ADF30" w14:textId="77777777" w:rsidTr="00341AFA">
        <w:trPr>
          <w:trHeight w:val="215"/>
        </w:trPr>
        <w:tc>
          <w:tcPr>
            <w:tcW w:w="3330" w:type="dxa"/>
            <w:gridSpan w:val="2"/>
            <w:tcBorders>
              <w:top w:val="nil"/>
              <w:left w:val="nil"/>
              <w:bottom w:val="nil"/>
              <w:right w:val="nil"/>
            </w:tcBorders>
          </w:tcPr>
          <w:p w14:paraId="404CC1F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5BB90CB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40C60B3" w14:textId="77777777" w:rsidTr="00341AFA">
        <w:trPr>
          <w:trHeight w:val="230"/>
        </w:trPr>
        <w:tc>
          <w:tcPr>
            <w:tcW w:w="3330" w:type="dxa"/>
            <w:gridSpan w:val="2"/>
            <w:tcBorders>
              <w:top w:val="nil"/>
              <w:left w:val="nil"/>
              <w:bottom w:val="nil"/>
              <w:right w:val="nil"/>
            </w:tcBorders>
          </w:tcPr>
          <w:p w14:paraId="38C132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66BCCCD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4B2ACF74" w14:textId="77777777" w:rsidTr="00341AFA">
        <w:trPr>
          <w:trHeight w:val="230"/>
        </w:trPr>
        <w:tc>
          <w:tcPr>
            <w:tcW w:w="3330" w:type="dxa"/>
            <w:gridSpan w:val="2"/>
            <w:tcBorders>
              <w:top w:val="nil"/>
              <w:left w:val="nil"/>
              <w:bottom w:val="nil"/>
              <w:right w:val="nil"/>
            </w:tcBorders>
          </w:tcPr>
          <w:p w14:paraId="19E69D2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3F26B6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2D21D3A" w14:textId="77777777" w:rsidTr="00341AFA">
        <w:trPr>
          <w:trHeight w:val="230"/>
        </w:trPr>
        <w:tc>
          <w:tcPr>
            <w:tcW w:w="3330" w:type="dxa"/>
            <w:gridSpan w:val="2"/>
            <w:tcBorders>
              <w:top w:val="nil"/>
              <w:left w:val="nil"/>
              <w:bottom w:val="nil"/>
              <w:right w:val="nil"/>
            </w:tcBorders>
          </w:tcPr>
          <w:p w14:paraId="446567F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Aanduiding brondocument</w:t>
            </w:r>
          </w:p>
        </w:tc>
        <w:tc>
          <w:tcPr>
            <w:tcW w:w="6030" w:type="dxa"/>
            <w:gridSpan w:val="2"/>
            <w:tcBorders>
              <w:top w:val="nil"/>
              <w:left w:val="nil"/>
              <w:bottom w:val="nil"/>
              <w:right w:val="nil"/>
            </w:tcBorders>
          </w:tcPr>
          <w:p w14:paraId="0151310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28AB26E" w14:textId="77777777" w:rsidTr="00341AFA">
        <w:trPr>
          <w:trHeight w:val="230"/>
        </w:trPr>
        <w:tc>
          <w:tcPr>
            <w:tcW w:w="3330" w:type="dxa"/>
            <w:gridSpan w:val="2"/>
            <w:tcBorders>
              <w:top w:val="nil"/>
              <w:left w:val="nil"/>
              <w:bottom w:val="nil"/>
              <w:right w:val="nil"/>
            </w:tcBorders>
          </w:tcPr>
          <w:p w14:paraId="71B80B7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3C9BDD6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E0392BA" w14:textId="77777777" w:rsidTr="00341AFA">
        <w:tc>
          <w:tcPr>
            <w:tcW w:w="3330" w:type="dxa"/>
            <w:gridSpan w:val="2"/>
            <w:tcBorders>
              <w:top w:val="nil"/>
              <w:left w:val="nil"/>
              <w:bottom w:val="nil"/>
              <w:right w:val="nil"/>
            </w:tcBorders>
          </w:tcPr>
          <w:p w14:paraId="5DEC0E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43EBF42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020C2BC" w14:textId="77777777" w:rsidTr="00341AFA">
        <w:trPr>
          <w:trHeight w:val="230"/>
        </w:trPr>
        <w:tc>
          <w:tcPr>
            <w:tcW w:w="3330" w:type="dxa"/>
            <w:gridSpan w:val="2"/>
            <w:tcBorders>
              <w:top w:val="nil"/>
              <w:left w:val="nil"/>
              <w:bottom w:val="nil"/>
              <w:right w:val="nil"/>
            </w:tcBorders>
          </w:tcPr>
          <w:p w14:paraId="7A20D9B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594DFE4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3E99DB55" w14:textId="77777777" w:rsidTr="00341AFA">
        <w:trPr>
          <w:trHeight w:val="230"/>
        </w:trPr>
        <w:tc>
          <w:tcPr>
            <w:tcW w:w="3330" w:type="dxa"/>
            <w:gridSpan w:val="2"/>
            <w:tcBorders>
              <w:top w:val="nil"/>
              <w:left w:val="nil"/>
              <w:bottom w:val="nil"/>
              <w:right w:val="nil"/>
            </w:tcBorders>
          </w:tcPr>
          <w:p w14:paraId="23DB711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348DCA6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42AC136" w14:textId="77777777" w:rsidTr="00341AFA">
        <w:trPr>
          <w:trHeight w:val="230"/>
        </w:trPr>
        <w:tc>
          <w:tcPr>
            <w:tcW w:w="3330" w:type="dxa"/>
            <w:gridSpan w:val="2"/>
            <w:tcBorders>
              <w:top w:val="nil"/>
              <w:left w:val="nil"/>
              <w:bottom w:val="nil"/>
              <w:right w:val="nil"/>
            </w:tcBorders>
          </w:tcPr>
          <w:p w14:paraId="2F801B8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60ACE71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44ADB7BC" w14:textId="77777777" w:rsidTr="00341AFA">
        <w:tc>
          <w:tcPr>
            <w:tcW w:w="9360" w:type="dxa"/>
            <w:gridSpan w:val="4"/>
            <w:tcBorders>
              <w:top w:val="nil"/>
              <w:left w:val="nil"/>
              <w:bottom w:val="nil"/>
              <w:right w:val="nil"/>
            </w:tcBorders>
          </w:tcPr>
          <w:p w14:paraId="57431C9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6113A8A3" w14:textId="77777777" w:rsidTr="00341AFA">
        <w:tc>
          <w:tcPr>
            <w:tcW w:w="450" w:type="dxa"/>
            <w:tcBorders>
              <w:top w:val="nil"/>
              <w:left w:val="nil"/>
              <w:bottom w:val="nil"/>
              <w:right w:val="nil"/>
            </w:tcBorders>
          </w:tcPr>
          <w:p w14:paraId="576E751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438E223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periode is inclusief de opgegeven datum.</w:t>
            </w:r>
          </w:p>
          <w:p w14:paraId="3EC32FF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datum kan berekend worden op basis van de Startdatum en Zaaktype.doorlooptijdBehandeling.</w:t>
            </w:r>
          </w:p>
        </w:tc>
      </w:tr>
    </w:tbl>
    <w:p w14:paraId="4A395EDD" w14:textId="77777777"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bookmarkStart w:id="838" w:name="BKM_B4390740_9254_4c97_BBDF_C2D0699D1CCE"/>
      <w:bookmarkEnd w:id="838"/>
    </w:p>
    <w:bookmarkStart w:id="839" w:name="BKM_633D505B_CEAD_46fa_89E4_429227939EB3"/>
    <w:p w14:paraId="15F92279"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Element.Stereotype</w:instrText>
      </w:r>
      <w:r w:rsidRPr="008A6917">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Kenmerken ZAAK</w:t>
      </w:r>
      <w:r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773DFDFC" w14:textId="77777777" w:rsidTr="00341AFA">
        <w:tc>
          <w:tcPr>
            <w:tcW w:w="3690" w:type="dxa"/>
            <w:gridSpan w:val="2"/>
            <w:tcBorders>
              <w:top w:val="nil"/>
              <w:left w:val="nil"/>
              <w:bottom w:val="nil"/>
              <w:right w:val="nil"/>
            </w:tcBorders>
          </w:tcPr>
          <w:p w14:paraId="11AC3BC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177ED1A9"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Kenmerken ZAAK</w:t>
            </w:r>
            <w:r w:rsidRPr="008A6917">
              <w:rPr>
                <w:rFonts w:ascii="Arial" w:hAnsi="Arial" w:cs="Arial"/>
                <w:color w:val="000000"/>
                <w:szCs w:val="20"/>
                <w:lang w:val="en-AU" w:eastAsia="en-US"/>
              </w:rPr>
              <w:fldChar w:fldCharType="end"/>
            </w:r>
          </w:p>
        </w:tc>
      </w:tr>
      <w:tr w:rsidR="00341AFA" w:rsidRPr="008A6917" w14:paraId="42F76233" w14:textId="77777777" w:rsidTr="00341AFA">
        <w:tc>
          <w:tcPr>
            <w:tcW w:w="3690" w:type="dxa"/>
            <w:gridSpan w:val="2"/>
            <w:tcBorders>
              <w:top w:val="nil"/>
              <w:left w:val="nil"/>
              <w:bottom w:val="nil"/>
              <w:right w:val="nil"/>
            </w:tcBorders>
          </w:tcPr>
          <w:p w14:paraId="2045923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2807814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7C72353E" w14:textId="77777777" w:rsidTr="00341AFA">
        <w:tc>
          <w:tcPr>
            <w:tcW w:w="3690" w:type="dxa"/>
            <w:gridSpan w:val="2"/>
            <w:tcBorders>
              <w:top w:val="nil"/>
              <w:left w:val="nil"/>
              <w:bottom w:val="nil"/>
              <w:right w:val="nil"/>
            </w:tcBorders>
          </w:tcPr>
          <w:p w14:paraId="277F1D7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529A170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6CF851AA" w14:textId="77777777" w:rsidTr="00341AFA">
        <w:tc>
          <w:tcPr>
            <w:tcW w:w="3690" w:type="dxa"/>
            <w:gridSpan w:val="2"/>
            <w:tcBorders>
              <w:top w:val="nil"/>
              <w:left w:val="nil"/>
              <w:bottom w:val="nil"/>
              <w:right w:val="nil"/>
            </w:tcBorders>
          </w:tcPr>
          <w:p w14:paraId="4471733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XML-tag</w:t>
            </w:r>
          </w:p>
        </w:tc>
        <w:tc>
          <w:tcPr>
            <w:tcW w:w="5670" w:type="dxa"/>
            <w:tcBorders>
              <w:top w:val="nil"/>
              <w:left w:val="nil"/>
              <w:bottom w:val="nil"/>
              <w:right w:val="nil"/>
            </w:tcBorders>
          </w:tcPr>
          <w:p w14:paraId="4F5E3A88"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Element.Alias</w:instrText>
            </w:r>
            <w:r w:rsidRPr="008A6917">
              <w:rPr>
                <w:rFonts w:ascii="Arial" w:hAnsi="Arial" w:cs="Arial"/>
                <w:color w:val="000000"/>
                <w:szCs w:val="20"/>
                <w:lang w:val="en-AU" w:eastAsia="en-US"/>
              </w:rPr>
              <w:fldChar w:fldCharType="end"/>
            </w:r>
          </w:p>
        </w:tc>
      </w:tr>
      <w:tr w:rsidR="00341AFA" w:rsidRPr="008A6917" w14:paraId="54E651AA" w14:textId="77777777" w:rsidTr="00341AFA">
        <w:tc>
          <w:tcPr>
            <w:tcW w:w="3690" w:type="dxa"/>
            <w:gridSpan w:val="2"/>
            <w:tcBorders>
              <w:top w:val="nil"/>
              <w:left w:val="nil"/>
              <w:bottom w:val="nil"/>
              <w:right w:val="nil"/>
            </w:tcBorders>
          </w:tcPr>
          <w:p w14:paraId="0D61D3E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7D0C1DF6"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Element.Notes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Identificatie-gegevens over de zaak in andere administraties</w:t>
            </w:r>
          </w:p>
        </w:tc>
      </w:tr>
      <w:tr w:rsidR="00341AFA" w:rsidRPr="008A6917" w14:paraId="48F9E3E1" w14:textId="77777777" w:rsidTr="00341AFA">
        <w:tc>
          <w:tcPr>
            <w:tcW w:w="3690" w:type="dxa"/>
            <w:gridSpan w:val="2"/>
            <w:tcBorders>
              <w:top w:val="nil"/>
              <w:left w:val="nil"/>
              <w:bottom w:val="nil"/>
              <w:right w:val="nil"/>
            </w:tcBorders>
          </w:tcPr>
          <w:p w14:paraId="22D7C4C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4AA5780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27E64169" w14:textId="77777777" w:rsidTr="00341AFA">
        <w:tc>
          <w:tcPr>
            <w:tcW w:w="3690" w:type="dxa"/>
            <w:gridSpan w:val="2"/>
            <w:tcBorders>
              <w:top w:val="nil"/>
              <w:left w:val="nil"/>
              <w:bottom w:val="nil"/>
              <w:right w:val="nil"/>
            </w:tcBorders>
          </w:tcPr>
          <w:p w14:paraId="35A811F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0BC5374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14:paraId="32BF4154" w14:textId="77777777" w:rsidTr="00341AFA">
        <w:tc>
          <w:tcPr>
            <w:tcW w:w="3690" w:type="dxa"/>
            <w:gridSpan w:val="2"/>
            <w:tcBorders>
              <w:top w:val="nil"/>
              <w:left w:val="nil"/>
              <w:bottom w:val="nil"/>
              <w:right w:val="nil"/>
            </w:tcBorders>
          </w:tcPr>
          <w:p w14:paraId="47682FD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030004A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4437B687" w14:textId="77777777" w:rsidTr="00341AFA">
        <w:tc>
          <w:tcPr>
            <w:tcW w:w="3690" w:type="dxa"/>
            <w:gridSpan w:val="2"/>
            <w:tcBorders>
              <w:top w:val="nil"/>
              <w:left w:val="nil"/>
              <w:bottom w:val="nil"/>
              <w:right w:val="nil"/>
            </w:tcBorders>
          </w:tcPr>
          <w:p w14:paraId="6E39F20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400613F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72D807AE" w14:textId="77777777" w:rsidTr="00341AFA">
        <w:tc>
          <w:tcPr>
            <w:tcW w:w="3690" w:type="dxa"/>
            <w:gridSpan w:val="2"/>
            <w:tcBorders>
              <w:top w:val="nil"/>
              <w:left w:val="nil"/>
              <w:bottom w:val="nil"/>
              <w:right w:val="nil"/>
            </w:tcBorders>
          </w:tcPr>
          <w:p w14:paraId="286238C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Cs w:val="20"/>
                <w:lang w:eastAsia="en-US"/>
              </w:rPr>
              <w:t>Aandu</w:t>
            </w:r>
            <w:r w:rsidRPr="008A6917">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14:paraId="5B29EF8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2CD08DB6" w14:textId="77777777" w:rsidTr="00341AFA">
        <w:tc>
          <w:tcPr>
            <w:tcW w:w="3690" w:type="dxa"/>
            <w:gridSpan w:val="2"/>
            <w:tcBorders>
              <w:top w:val="nil"/>
              <w:left w:val="nil"/>
              <w:bottom w:val="nil"/>
              <w:right w:val="nil"/>
            </w:tcBorders>
          </w:tcPr>
          <w:p w14:paraId="64AB8A0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23DB3D6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489935F4" w14:textId="77777777" w:rsidTr="00341AFA">
        <w:tc>
          <w:tcPr>
            <w:tcW w:w="3690" w:type="dxa"/>
            <w:gridSpan w:val="2"/>
            <w:tcBorders>
              <w:top w:val="nil"/>
              <w:left w:val="nil"/>
              <w:bottom w:val="nil"/>
              <w:right w:val="nil"/>
            </w:tcBorders>
          </w:tcPr>
          <w:p w14:paraId="57D9566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47D4C51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5CD85900" w14:textId="77777777" w:rsidTr="00341AFA">
        <w:tc>
          <w:tcPr>
            <w:tcW w:w="3690" w:type="dxa"/>
            <w:gridSpan w:val="2"/>
            <w:tcBorders>
              <w:top w:val="nil"/>
              <w:left w:val="nil"/>
              <w:bottom w:val="nil"/>
              <w:right w:val="nil"/>
            </w:tcBorders>
          </w:tcPr>
          <w:p w14:paraId="38B7B97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7B53E72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6CA0E987" w14:textId="77777777" w:rsidTr="00341AFA">
        <w:tc>
          <w:tcPr>
            <w:tcW w:w="3690" w:type="dxa"/>
            <w:gridSpan w:val="2"/>
            <w:tcBorders>
              <w:top w:val="nil"/>
              <w:left w:val="nil"/>
              <w:bottom w:val="nil"/>
              <w:right w:val="nil"/>
            </w:tcBorders>
          </w:tcPr>
          <w:p w14:paraId="72DB42E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60A31D1E"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Element.Multiplicity</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w:t>
            </w:r>
          </w:p>
        </w:tc>
      </w:tr>
      <w:tr w:rsidR="00341AFA" w:rsidRPr="008A6917" w14:paraId="677AA132" w14:textId="77777777" w:rsidTr="00341AFA">
        <w:tc>
          <w:tcPr>
            <w:tcW w:w="3690" w:type="dxa"/>
            <w:gridSpan w:val="2"/>
            <w:tcBorders>
              <w:top w:val="nil"/>
              <w:left w:val="nil"/>
              <w:bottom w:val="nil"/>
              <w:right w:val="nil"/>
            </w:tcBorders>
          </w:tcPr>
          <w:p w14:paraId="742BD3E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506C580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731FB2B4" w14:textId="77777777" w:rsidTr="00341AFA">
        <w:tc>
          <w:tcPr>
            <w:tcW w:w="3690" w:type="dxa"/>
            <w:gridSpan w:val="2"/>
            <w:tcBorders>
              <w:top w:val="nil"/>
              <w:left w:val="nil"/>
              <w:bottom w:val="nil"/>
              <w:right w:val="nil"/>
            </w:tcBorders>
          </w:tcPr>
          <w:p w14:paraId="6686D70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5DF3F58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7FB2528C" w14:textId="77777777" w:rsidTr="00341AFA">
        <w:tc>
          <w:tcPr>
            <w:tcW w:w="9360" w:type="dxa"/>
            <w:gridSpan w:val="3"/>
            <w:tcBorders>
              <w:top w:val="nil"/>
              <w:left w:val="nil"/>
              <w:bottom w:val="nil"/>
              <w:right w:val="nil"/>
            </w:tcBorders>
          </w:tcPr>
          <w:p w14:paraId="2217A21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43CB7D40" w14:textId="77777777" w:rsidTr="00341AFA">
        <w:tc>
          <w:tcPr>
            <w:tcW w:w="450" w:type="dxa"/>
            <w:tcBorders>
              <w:top w:val="nil"/>
              <w:left w:val="nil"/>
              <w:bottom w:val="nil"/>
              <w:right w:val="nil"/>
            </w:tcBorders>
          </w:tcPr>
          <w:p w14:paraId="7715D14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1B0A538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Dit groepsattribuut beschrijft identificerende gegevens waaronder de zaak in andere administraties is opgenomen. Aangezien de zaak in meerdere andere administraties kan voorkomen, kan deze gegevensgroep meerdere malen voorkomen.</w:t>
            </w:r>
          </w:p>
          <w:p w14:paraId="7634426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betreft een groepattribuutsoort dat bestaat uit de volgende attribuutsoorten:</w:t>
            </w:r>
          </w:p>
          <w:p w14:paraId="4DE5599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Kenmerk</w:t>
            </w:r>
          </w:p>
          <w:p w14:paraId="72ABCC5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Kenmerk bron</w:t>
            </w:r>
          </w:p>
        </w:tc>
      </w:tr>
    </w:tbl>
    <w:bookmarkStart w:id="840" w:name="BKM_6B14A793_5C92_46a2_B702_69EBEF02F18D"/>
    <w:bookmarkEnd w:id="840"/>
    <w:p w14:paraId="7090D118"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Kenmerk bron</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Kenmerken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7C989D88" w14:textId="77777777" w:rsidTr="00341AFA">
        <w:tc>
          <w:tcPr>
            <w:tcW w:w="3690" w:type="dxa"/>
            <w:gridSpan w:val="2"/>
            <w:tcBorders>
              <w:top w:val="nil"/>
              <w:left w:val="nil"/>
              <w:bottom w:val="nil"/>
              <w:right w:val="nil"/>
            </w:tcBorders>
          </w:tcPr>
          <w:p w14:paraId="7EB2858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21BA2134"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Kenmerk bron</w:t>
            </w:r>
            <w:r w:rsidRPr="008A6917">
              <w:rPr>
                <w:rFonts w:ascii="Arial" w:hAnsi="Arial" w:cs="Arial"/>
                <w:color w:val="000000"/>
                <w:szCs w:val="20"/>
                <w:lang w:val="en-AU" w:eastAsia="en-US"/>
              </w:rPr>
              <w:fldChar w:fldCharType="end"/>
            </w:r>
          </w:p>
        </w:tc>
      </w:tr>
      <w:tr w:rsidR="00341AFA" w:rsidRPr="008A6917" w14:paraId="5BF7B0A3" w14:textId="77777777" w:rsidTr="00341AFA">
        <w:tc>
          <w:tcPr>
            <w:tcW w:w="3690" w:type="dxa"/>
            <w:gridSpan w:val="2"/>
            <w:tcBorders>
              <w:top w:val="nil"/>
              <w:left w:val="nil"/>
              <w:bottom w:val="nil"/>
              <w:right w:val="nil"/>
            </w:tcBorders>
          </w:tcPr>
          <w:p w14:paraId="05E05BD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0B306DF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GFO Zaken 2004</w:t>
            </w:r>
          </w:p>
        </w:tc>
      </w:tr>
      <w:tr w:rsidR="00341AFA" w:rsidRPr="008A6917" w14:paraId="05016999" w14:textId="77777777" w:rsidTr="00341AFA">
        <w:tc>
          <w:tcPr>
            <w:tcW w:w="3690" w:type="dxa"/>
            <w:gridSpan w:val="2"/>
            <w:tcBorders>
              <w:top w:val="nil"/>
              <w:left w:val="nil"/>
              <w:bottom w:val="nil"/>
              <w:right w:val="nil"/>
            </w:tcBorders>
          </w:tcPr>
          <w:p w14:paraId="48404C7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65C300C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0021</w:t>
            </w:r>
          </w:p>
        </w:tc>
      </w:tr>
      <w:tr w:rsidR="00341AFA" w:rsidRPr="008A6917" w14:paraId="44FFF435" w14:textId="77777777" w:rsidTr="00341AFA">
        <w:tc>
          <w:tcPr>
            <w:tcW w:w="3690" w:type="dxa"/>
            <w:gridSpan w:val="2"/>
            <w:tcBorders>
              <w:top w:val="nil"/>
              <w:left w:val="nil"/>
              <w:bottom w:val="nil"/>
              <w:right w:val="nil"/>
            </w:tcBorders>
          </w:tcPr>
          <w:p w14:paraId="223CD8D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13587EAA"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kenmerk/bron</w:t>
            </w:r>
            <w:r w:rsidRPr="008A6917">
              <w:rPr>
                <w:rFonts w:ascii="Arial" w:hAnsi="Arial" w:cs="Arial"/>
                <w:color w:val="000000"/>
                <w:szCs w:val="20"/>
                <w:lang w:val="en-AU" w:eastAsia="en-US"/>
              </w:rPr>
              <w:fldChar w:fldCharType="end"/>
            </w:r>
          </w:p>
        </w:tc>
      </w:tr>
      <w:tr w:rsidR="00341AFA" w:rsidRPr="008A6917" w14:paraId="1A87EE69" w14:textId="77777777" w:rsidTr="00341AFA">
        <w:tc>
          <w:tcPr>
            <w:tcW w:w="3690" w:type="dxa"/>
            <w:gridSpan w:val="2"/>
            <w:tcBorders>
              <w:top w:val="nil"/>
              <w:left w:val="nil"/>
              <w:bottom w:val="nil"/>
              <w:right w:val="nil"/>
            </w:tcBorders>
          </w:tcPr>
          <w:p w14:paraId="2A4874C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38B53390"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De aanduiding van de administratie waar het kenmerk op slaat.</w:t>
            </w:r>
          </w:p>
        </w:tc>
      </w:tr>
      <w:tr w:rsidR="00341AFA" w:rsidRPr="008A6917" w14:paraId="4CAC4B30" w14:textId="77777777" w:rsidTr="00341AFA">
        <w:tc>
          <w:tcPr>
            <w:tcW w:w="3690" w:type="dxa"/>
            <w:gridSpan w:val="2"/>
            <w:tcBorders>
              <w:top w:val="nil"/>
              <w:left w:val="nil"/>
              <w:bottom w:val="nil"/>
              <w:right w:val="nil"/>
            </w:tcBorders>
          </w:tcPr>
          <w:p w14:paraId="6BD1F67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70E9995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GFO Zaken 2004</w:t>
            </w:r>
          </w:p>
        </w:tc>
      </w:tr>
      <w:tr w:rsidR="00341AFA" w:rsidRPr="008A6917" w14:paraId="57D3D53F" w14:textId="77777777" w:rsidTr="00341AFA">
        <w:tc>
          <w:tcPr>
            <w:tcW w:w="3690" w:type="dxa"/>
            <w:gridSpan w:val="2"/>
            <w:tcBorders>
              <w:top w:val="nil"/>
              <w:left w:val="nil"/>
              <w:bottom w:val="nil"/>
              <w:right w:val="nil"/>
            </w:tcBorders>
          </w:tcPr>
          <w:p w14:paraId="08CD4D4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471A524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14:paraId="19325112" w14:textId="77777777" w:rsidTr="00341AFA">
        <w:tc>
          <w:tcPr>
            <w:tcW w:w="3690" w:type="dxa"/>
            <w:gridSpan w:val="2"/>
            <w:tcBorders>
              <w:top w:val="nil"/>
              <w:left w:val="nil"/>
              <w:bottom w:val="nil"/>
              <w:right w:val="nil"/>
            </w:tcBorders>
          </w:tcPr>
          <w:p w14:paraId="74A8AF1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06522A6D"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AN40</w:t>
            </w:r>
            <w:r w:rsidRPr="008A6917">
              <w:rPr>
                <w:rFonts w:ascii="Arial" w:hAnsi="Arial" w:cs="Arial"/>
                <w:color w:val="000000"/>
                <w:szCs w:val="20"/>
                <w:lang w:val="en-AU" w:eastAsia="en-US"/>
              </w:rPr>
              <w:fldChar w:fldCharType="end"/>
            </w:r>
          </w:p>
        </w:tc>
      </w:tr>
      <w:tr w:rsidR="00341AFA" w:rsidRPr="008A6917" w14:paraId="6B519B31" w14:textId="77777777" w:rsidTr="00341AFA">
        <w:tc>
          <w:tcPr>
            <w:tcW w:w="3690" w:type="dxa"/>
            <w:gridSpan w:val="2"/>
            <w:tcBorders>
              <w:top w:val="nil"/>
              <w:left w:val="nil"/>
              <w:bottom w:val="nil"/>
              <w:right w:val="nil"/>
            </w:tcBorders>
          </w:tcPr>
          <w:p w14:paraId="3A5CDF3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17EC9D0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1A19B955" w14:textId="77777777" w:rsidTr="00341AFA">
        <w:tc>
          <w:tcPr>
            <w:tcW w:w="3690" w:type="dxa"/>
            <w:gridSpan w:val="2"/>
            <w:tcBorders>
              <w:top w:val="nil"/>
              <w:left w:val="nil"/>
              <w:bottom w:val="nil"/>
              <w:right w:val="nil"/>
            </w:tcBorders>
          </w:tcPr>
          <w:p w14:paraId="34BB8BB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19EC523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56A2025B" w14:textId="77777777" w:rsidTr="00341AFA">
        <w:tc>
          <w:tcPr>
            <w:tcW w:w="3690" w:type="dxa"/>
            <w:gridSpan w:val="2"/>
            <w:tcBorders>
              <w:top w:val="nil"/>
              <w:left w:val="nil"/>
              <w:bottom w:val="nil"/>
              <w:right w:val="nil"/>
            </w:tcBorders>
          </w:tcPr>
          <w:p w14:paraId="67E7A6B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3CF3236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42499291" w14:textId="77777777" w:rsidTr="00341AFA">
        <w:tc>
          <w:tcPr>
            <w:tcW w:w="3690" w:type="dxa"/>
            <w:gridSpan w:val="2"/>
            <w:tcBorders>
              <w:top w:val="nil"/>
              <w:left w:val="nil"/>
              <w:bottom w:val="nil"/>
              <w:right w:val="nil"/>
            </w:tcBorders>
          </w:tcPr>
          <w:p w14:paraId="2041320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00290FA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74919A2F" w14:textId="77777777" w:rsidTr="00341AFA">
        <w:tc>
          <w:tcPr>
            <w:tcW w:w="3690" w:type="dxa"/>
            <w:gridSpan w:val="2"/>
            <w:tcBorders>
              <w:top w:val="nil"/>
              <w:left w:val="nil"/>
              <w:bottom w:val="nil"/>
              <w:right w:val="nil"/>
            </w:tcBorders>
          </w:tcPr>
          <w:p w14:paraId="1B88A0E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lastRenderedPageBreak/>
              <w:t>Aanduiding brondocument</w:t>
            </w:r>
          </w:p>
        </w:tc>
        <w:tc>
          <w:tcPr>
            <w:tcW w:w="5670" w:type="dxa"/>
            <w:tcBorders>
              <w:top w:val="nil"/>
              <w:left w:val="nil"/>
              <w:bottom w:val="nil"/>
              <w:right w:val="nil"/>
            </w:tcBorders>
          </w:tcPr>
          <w:p w14:paraId="639209D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661890F" w14:textId="77777777" w:rsidTr="00341AFA">
        <w:tc>
          <w:tcPr>
            <w:tcW w:w="3690" w:type="dxa"/>
            <w:gridSpan w:val="2"/>
            <w:tcBorders>
              <w:top w:val="nil"/>
              <w:left w:val="nil"/>
              <w:bottom w:val="nil"/>
              <w:right w:val="nil"/>
            </w:tcBorders>
          </w:tcPr>
          <w:p w14:paraId="10D4E5A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527BE73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3FB2013" w14:textId="77777777" w:rsidTr="00341AFA">
        <w:tc>
          <w:tcPr>
            <w:tcW w:w="3690" w:type="dxa"/>
            <w:gridSpan w:val="2"/>
            <w:tcBorders>
              <w:top w:val="nil"/>
              <w:left w:val="nil"/>
              <w:bottom w:val="nil"/>
              <w:right w:val="nil"/>
            </w:tcBorders>
          </w:tcPr>
          <w:p w14:paraId="16D3F61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5C95A58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6CB5EAFF" w14:textId="77777777" w:rsidTr="00341AFA">
        <w:tc>
          <w:tcPr>
            <w:tcW w:w="3690" w:type="dxa"/>
            <w:gridSpan w:val="2"/>
            <w:tcBorders>
              <w:top w:val="nil"/>
              <w:left w:val="nil"/>
              <w:bottom w:val="nil"/>
              <w:right w:val="nil"/>
            </w:tcBorders>
          </w:tcPr>
          <w:p w14:paraId="040A6D6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1F1466BC"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5FAAD8D6" w14:textId="77777777" w:rsidTr="00341AFA">
        <w:tc>
          <w:tcPr>
            <w:tcW w:w="3690" w:type="dxa"/>
            <w:gridSpan w:val="2"/>
            <w:tcBorders>
              <w:top w:val="nil"/>
              <w:left w:val="nil"/>
              <w:bottom w:val="nil"/>
              <w:right w:val="nil"/>
            </w:tcBorders>
          </w:tcPr>
          <w:p w14:paraId="1A053B6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55C41D7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2747323D" w14:textId="77777777" w:rsidTr="00341AFA">
        <w:tc>
          <w:tcPr>
            <w:tcW w:w="3690" w:type="dxa"/>
            <w:gridSpan w:val="2"/>
            <w:tcBorders>
              <w:top w:val="nil"/>
              <w:left w:val="nil"/>
              <w:bottom w:val="nil"/>
              <w:right w:val="nil"/>
            </w:tcBorders>
          </w:tcPr>
          <w:p w14:paraId="384D609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0B7F21F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6691E795" w14:textId="77777777" w:rsidTr="00341AFA">
        <w:tc>
          <w:tcPr>
            <w:tcW w:w="9360" w:type="dxa"/>
            <w:gridSpan w:val="3"/>
            <w:tcBorders>
              <w:top w:val="nil"/>
              <w:left w:val="nil"/>
              <w:bottom w:val="nil"/>
              <w:right w:val="nil"/>
            </w:tcBorders>
          </w:tcPr>
          <w:p w14:paraId="715F0D6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3557B899" w14:textId="77777777" w:rsidTr="00341AFA">
        <w:tc>
          <w:tcPr>
            <w:tcW w:w="450" w:type="dxa"/>
            <w:tcBorders>
              <w:top w:val="nil"/>
              <w:left w:val="nil"/>
              <w:bottom w:val="nil"/>
              <w:right w:val="nil"/>
            </w:tcBorders>
          </w:tcPr>
          <w:p w14:paraId="066E1DC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4978AB7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841" w:name="BKM_2C295DC7_32A6_45a1_9F10_5DE981A39E6E"/>
    <w:bookmarkEnd w:id="841"/>
    <w:p w14:paraId="0151856D"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Kenmerk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Kenmerken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1EE50DDA" w14:textId="77777777" w:rsidTr="00341AFA">
        <w:tc>
          <w:tcPr>
            <w:tcW w:w="3690" w:type="dxa"/>
            <w:gridSpan w:val="2"/>
            <w:tcBorders>
              <w:top w:val="nil"/>
              <w:left w:val="nil"/>
              <w:bottom w:val="nil"/>
              <w:right w:val="nil"/>
            </w:tcBorders>
          </w:tcPr>
          <w:p w14:paraId="2F7850C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35BFEC9D"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Kenmerk</w:t>
            </w:r>
            <w:r w:rsidRPr="008A6917">
              <w:rPr>
                <w:rFonts w:ascii="Arial" w:hAnsi="Arial" w:cs="Arial"/>
                <w:color w:val="000000"/>
                <w:szCs w:val="20"/>
                <w:lang w:val="en-AU" w:eastAsia="en-US"/>
              </w:rPr>
              <w:fldChar w:fldCharType="end"/>
            </w:r>
          </w:p>
        </w:tc>
      </w:tr>
      <w:tr w:rsidR="00341AFA" w:rsidRPr="008A6917" w14:paraId="1DB43045" w14:textId="77777777" w:rsidTr="00341AFA">
        <w:tc>
          <w:tcPr>
            <w:tcW w:w="3690" w:type="dxa"/>
            <w:gridSpan w:val="2"/>
            <w:tcBorders>
              <w:top w:val="nil"/>
              <w:left w:val="nil"/>
              <w:bottom w:val="nil"/>
              <w:right w:val="nil"/>
            </w:tcBorders>
          </w:tcPr>
          <w:p w14:paraId="5451390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4B05199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GFO Zaken 2004</w:t>
            </w:r>
          </w:p>
        </w:tc>
      </w:tr>
      <w:tr w:rsidR="00341AFA" w:rsidRPr="008A6917" w14:paraId="167B7C9C" w14:textId="77777777" w:rsidTr="00341AFA">
        <w:tc>
          <w:tcPr>
            <w:tcW w:w="3690" w:type="dxa"/>
            <w:gridSpan w:val="2"/>
            <w:tcBorders>
              <w:top w:val="nil"/>
              <w:left w:val="nil"/>
              <w:bottom w:val="nil"/>
              <w:right w:val="nil"/>
            </w:tcBorders>
          </w:tcPr>
          <w:p w14:paraId="24AC7C3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0825355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0020</w:t>
            </w:r>
          </w:p>
        </w:tc>
      </w:tr>
      <w:tr w:rsidR="00341AFA" w:rsidRPr="008A6917" w14:paraId="494B3BA1" w14:textId="77777777" w:rsidTr="00341AFA">
        <w:tc>
          <w:tcPr>
            <w:tcW w:w="3690" w:type="dxa"/>
            <w:gridSpan w:val="2"/>
            <w:tcBorders>
              <w:top w:val="nil"/>
              <w:left w:val="nil"/>
              <w:bottom w:val="nil"/>
              <w:right w:val="nil"/>
            </w:tcBorders>
          </w:tcPr>
          <w:p w14:paraId="1A681CC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2724C94C"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kenmerk/kenmerk</w:t>
            </w:r>
            <w:r w:rsidRPr="008A6917">
              <w:rPr>
                <w:rFonts w:ascii="Arial" w:hAnsi="Arial" w:cs="Arial"/>
                <w:color w:val="000000"/>
                <w:szCs w:val="20"/>
                <w:lang w:val="en-AU" w:eastAsia="en-US"/>
              </w:rPr>
              <w:fldChar w:fldCharType="end"/>
            </w:r>
          </w:p>
        </w:tc>
      </w:tr>
      <w:tr w:rsidR="00341AFA" w:rsidRPr="008A6917" w14:paraId="0D37DD66" w14:textId="77777777" w:rsidTr="00341AFA">
        <w:tc>
          <w:tcPr>
            <w:tcW w:w="3690" w:type="dxa"/>
            <w:gridSpan w:val="2"/>
            <w:tcBorders>
              <w:top w:val="nil"/>
              <w:left w:val="nil"/>
              <w:bottom w:val="nil"/>
              <w:right w:val="nil"/>
            </w:tcBorders>
          </w:tcPr>
          <w:p w14:paraId="663B733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11BFFC1F"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Identificeert uniek de zaak in een andere administratie.</w:t>
            </w:r>
          </w:p>
        </w:tc>
      </w:tr>
      <w:tr w:rsidR="00341AFA" w:rsidRPr="008A6917" w14:paraId="6388A76B" w14:textId="77777777" w:rsidTr="00341AFA">
        <w:tc>
          <w:tcPr>
            <w:tcW w:w="3690" w:type="dxa"/>
            <w:gridSpan w:val="2"/>
            <w:tcBorders>
              <w:top w:val="nil"/>
              <w:left w:val="nil"/>
              <w:bottom w:val="nil"/>
              <w:right w:val="nil"/>
            </w:tcBorders>
          </w:tcPr>
          <w:p w14:paraId="3335450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1DA524F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GFO Zaken 2004</w:t>
            </w:r>
          </w:p>
        </w:tc>
      </w:tr>
      <w:tr w:rsidR="00341AFA" w:rsidRPr="008A6917" w14:paraId="34615F91" w14:textId="77777777" w:rsidTr="00341AFA">
        <w:tc>
          <w:tcPr>
            <w:tcW w:w="3690" w:type="dxa"/>
            <w:gridSpan w:val="2"/>
            <w:tcBorders>
              <w:top w:val="nil"/>
              <w:left w:val="nil"/>
              <w:bottom w:val="nil"/>
              <w:right w:val="nil"/>
            </w:tcBorders>
          </w:tcPr>
          <w:p w14:paraId="0C8BA5D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6465E72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14:paraId="0EF3F660" w14:textId="77777777" w:rsidTr="00341AFA">
        <w:tc>
          <w:tcPr>
            <w:tcW w:w="3690" w:type="dxa"/>
            <w:gridSpan w:val="2"/>
            <w:tcBorders>
              <w:top w:val="nil"/>
              <w:left w:val="nil"/>
              <w:bottom w:val="nil"/>
              <w:right w:val="nil"/>
            </w:tcBorders>
          </w:tcPr>
          <w:p w14:paraId="169C117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7C561F19"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AN40</w:t>
            </w:r>
            <w:r w:rsidRPr="008A6917">
              <w:rPr>
                <w:rFonts w:ascii="Arial" w:hAnsi="Arial" w:cs="Arial"/>
                <w:color w:val="000000"/>
                <w:szCs w:val="20"/>
                <w:lang w:val="en-AU" w:eastAsia="en-US"/>
              </w:rPr>
              <w:fldChar w:fldCharType="end"/>
            </w:r>
          </w:p>
        </w:tc>
      </w:tr>
      <w:tr w:rsidR="00341AFA" w:rsidRPr="008A6917" w14:paraId="047F7ECA" w14:textId="77777777" w:rsidTr="00341AFA">
        <w:tc>
          <w:tcPr>
            <w:tcW w:w="3690" w:type="dxa"/>
            <w:gridSpan w:val="2"/>
            <w:tcBorders>
              <w:top w:val="nil"/>
              <w:left w:val="nil"/>
              <w:bottom w:val="nil"/>
              <w:right w:val="nil"/>
            </w:tcBorders>
          </w:tcPr>
          <w:p w14:paraId="403F70C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5CD5789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4D8C38D1" w14:textId="77777777" w:rsidTr="00341AFA">
        <w:tc>
          <w:tcPr>
            <w:tcW w:w="3690" w:type="dxa"/>
            <w:gridSpan w:val="2"/>
            <w:tcBorders>
              <w:top w:val="nil"/>
              <w:left w:val="nil"/>
              <w:bottom w:val="nil"/>
              <w:right w:val="nil"/>
            </w:tcBorders>
          </w:tcPr>
          <w:p w14:paraId="2A2FC7A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060A207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27FDCABB" w14:textId="77777777" w:rsidTr="00341AFA">
        <w:tc>
          <w:tcPr>
            <w:tcW w:w="3690" w:type="dxa"/>
            <w:gridSpan w:val="2"/>
            <w:tcBorders>
              <w:top w:val="nil"/>
              <w:left w:val="nil"/>
              <w:bottom w:val="nil"/>
              <w:right w:val="nil"/>
            </w:tcBorders>
          </w:tcPr>
          <w:p w14:paraId="176C7DA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381C127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600C7321" w14:textId="77777777" w:rsidTr="00341AFA">
        <w:tc>
          <w:tcPr>
            <w:tcW w:w="3690" w:type="dxa"/>
            <w:gridSpan w:val="2"/>
            <w:tcBorders>
              <w:top w:val="nil"/>
              <w:left w:val="nil"/>
              <w:bottom w:val="nil"/>
              <w:right w:val="nil"/>
            </w:tcBorders>
          </w:tcPr>
          <w:p w14:paraId="4E573DC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03EAC17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75D96744" w14:textId="77777777" w:rsidTr="00341AFA">
        <w:tc>
          <w:tcPr>
            <w:tcW w:w="3690" w:type="dxa"/>
            <w:gridSpan w:val="2"/>
            <w:tcBorders>
              <w:top w:val="nil"/>
              <w:left w:val="nil"/>
              <w:bottom w:val="nil"/>
              <w:right w:val="nil"/>
            </w:tcBorders>
          </w:tcPr>
          <w:p w14:paraId="58A999B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7D7B14C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0D4DE86D" w14:textId="77777777" w:rsidTr="00341AFA">
        <w:tc>
          <w:tcPr>
            <w:tcW w:w="3690" w:type="dxa"/>
            <w:gridSpan w:val="2"/>
            <w:tcBorders>
              <w:top w:val="nil"/>
              <w:left w:val="nil"/>
              <w:bottom w:val="nil"/>
              <w:right w:val="nil"/>
            </w:tcBorders>
          </w:tcPr>
          <w:p w14:paraId="305B8C7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4328BFA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0CB0AB6F" w14:textId="77777777" w:rsidTr="00341AFA">
        <w:tc>
          <w:tcPr>
            <w:tcW w:w="3690" w:type="dxa"/>
            <w:gridSpan w:val="2"/>
            <w:tcBorders>
              <w:top w:val="nil"/>
              <w:left w:val="nil"/>
              <w:bottom w:val="nil"/>
              <w:right w:val="nil"/>
            </w:tcBorders>
          </w:tcPr>
          <w:p w14:paraId="00DA674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55B7F14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073F9D2D" w14:textId="77777777" w:rsidTr="00341AFA">
        <w:tc>
          <w:tcPr>
            <w:tcW w:w="3690" w:type="dxa"/>
            <w:gridSpan w:val="2"/>
            <w:tcBorders>
              <w:top w:val="nil"/>
              <w:left w:val="nil"/>
              <w:bottom w:val="nil"/>
              <w:right w:val="nil"/>
            </w:tcBorders>
          </w:tcPr>
          <w:p w14:paraId="70AD707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48BFF5A5"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18E27A38" w14:textId="77777777" w:rsidTr="00341AFA">
        <w:tc>
          <w:tcPr>
            <w:tcW w:w="3690" w:type="dxa"/>
            <w:gridSpan w:val="2"/>
            <w:tcBorders>
              <w:top w:val="nil"/>
              <w:left w:val="nil"/>
              <w:bottom w:val="nil"/>
              <w:right w:val="nil"/>
            </w:tcBorders>
          </w:tcPr>
          <w:p w14:paraId="2E7D7FD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F9E59A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0EE72114" w14:textId="77777777" w:rsidTr="00341AFA">
        <w:tc>
          <w:tcPr>
            <w:tcW w:w="3690" w:type="dxa"/>
            <w:gridSpan w:val="2"/>
            <w:tcBorders>
              <w:top w:val="nil"/>
              <w:left w:val="nil"/>
              <w:bottom w:val="nil"/>
              <w:right w:val="nil"/>
            </w:tcBorders>
          </w:tcPr>
          <w:p w14:paraId="4377774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5928D7A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3CBC9F90" w14:textId="77777777" w:rsidTr="00341AFA">
        <w:tc>
          <w:tcPr>
            <w:tcW w:w="9360" w:type="dxa"/>
            <w:gridSpan w:val="3"/>
            <w:tcBorders>
              <w:top w:val="nil"/>
              <w:left w:val="nil"/>
              <w:bottom w:val="nil"/>
              <w:right w:val="nil"/>
            </w:tcBorders>
          </w:tcPr>
          <w:p w14:paraId="53ECC13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0E693FCB" w14:textId="77777777" w:rsidTr="00341AFA">
        <w:tc>
          <w:tcPr>
            <w:tcW w:w="450" w:type="dxa"/>
            <w:tcBorders>
              <w:top w:val="nil"/>
              <w:left w:val="nil"/>
              <w:bottom w:val="nil"/>
              <w:right w:val="nil"/>
            </w:tcBorders>
          </w:tcPr>
          <w:p w14:paraId="2B422F9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2528198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bookmarkEnd w:id="839"/>
    </w:tbl>
    <w:p w14:paraId="76C1151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Cs w:val="20"/>
          <w:lang w:eastAsia="en-US"/>
        </w:rPr>
      </w:pPr>
    </w:p>
    <w:p w14:paraId="685375C9" w14:textId="77777777" w:rsidR="00F655B6" w:rsidRPr="008A6917" w:rsidRDefault="00F655B6" w:rsidP="00F655B6">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Publicatiedatum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F655B6" w:rsidRPr="008A6917" w14:paraId="52AD5C9A" w14:textId="77777777" w:rsidTr="00BC3B80">
        <w:trPr>
          <w:trHeight w:val="230"/>
        </w:trPr>
        <w:tc>
          <w:tcPr>
            <w:tcW w:w="3330" w:type="dxa"/>
            <w:gridSpan w:val="2"/>
            <w:tcBorders>
              <w:top w:val="nil"/>
              <w:left w:val="nil"/>
              <w:bottom w:val="nil"/>
              <w:right w:val="nil"/>
            </w:tcBorders>
          </w:tcPr>
          <w:p w14:paraId="64DA9D39"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31CE818E"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Publicatiedatum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5A4CE300" w14:textId="77777777" w:rsidR="00F655B6" w:rsidRPr="008A6917" w:rsidRDefault="00F655B6" w:rsidP="00BC3B80">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F655B6" w:rsidRPr="008A6917" w14:paraId="15B9F7A3" w14:textId="77777777" w:rsidTr="00BC3B80">
        <w:tc>
          <w:tcPr>
            <w:tcW w:w="3330" w:type="dxa"/>
            <w:gridSpan w:val="2"/>
            <w:tcBorders>
              <w:top w:val="nil"/>
              <w:left w:val="nil"/>
              <w:bottom w:val="nil"/>
              <w:right w:val="nil"/>
            </w:tcBorders>
          </w:tcPr>
          <w:p w14:paraId="5FC66579"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592FB184"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F655B6" w:rsidRPr="008A6917" w14:paraId="5FDB757D" w14:textId="77777777" w:rsidTr="00BC3B80">
        <w:tc>
          <w:tcPr>
            <w:tcW w:w="3330" w:type="dxa"/>
            <w:gridSpan w:val="2"/>
            <w:tcBorders>
              <w:top w:val="nil"/>
              <w:left w:val="nil"/>
              <w:bottom w:val="nil"/>
              <w:right w:val="nil"/>
            </w:tcBorders>
          </w:tcPr>
          <w:p w14:paraId="1A5DE429"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1F06B85C"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F655B6" w:rsidRPr="008A6917" w14:paraId="6C07DC4B" w14:textId="77777777" w:rsidTr="00BC3B80">
        <w:tc>
          <w:tcPr>
            <w:tcW w:w="3330" w:type="dxa"/>
            <w:gridSpan w:val="2"/>
            <w:tcBorders>
              <w:top w:val="nil"/>
              <w:left w:val="nil"/>
              <w:bottom w:val="nil"/>
              <w:right w:val="nil"/>
            </w:tcBorders>
          </w:tcPr>
          <w:p w14:paraId="013734F9"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3DF7F1E6"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publicatiedatum</w:t>
            </w:r>
            <w:r w:rsidRPr="008A6917">
              <w:rPr>
                <w:rFonts w:ascii="Arial" w:hAnsi="Arial" w:cs="Arial"/>
                <w:color w:val="000000"/>
                <w:szCs w:val="24"/>
                <w:lang w:val="en-AU" w:eastAsia="en-US"/>
              </w:rPr>
              <w:fldChar w:fldCharType="end"/>
            </w:r>
          </w:p>
        </w:tc>
      </w:tr>
      <w:tr w:rsidR="00F655B6" w:rsidRPr="008A6917" w14:paraId="2D11DF0A" w14:textId="77777777" w:rsidTr="00BC3B80">
        <w:tc>
          <w:tcPr>
            <w:tcW w:w="3330" w:type="dxa"/>
            <w:gridSpan w:val="2"/>
            <w:tcBorders>
              <w:top w:val="nil"/>
              <w:left w:val="nil"/>
              <w:bottom w:val="nil"/>
              <w:right w:val="nil"/>
            </w:tcBorders>
          </w:tcPr>
          <w:p w14:paraId="049B2974"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4F91F286"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Datum waarop (het starten van) de zaak gepubliceerd is of wordt.</w:t>
            </w:r>
          </w:p>
        </w:tc>
      </w:tr>
      <w:tr w:rsidR="00F655B6" w:rsidRPr="008A6917" w14:paraId="793C9FD6" w14:textId="77777777" w:rsidTr="00BC3B80">
        <w:trPr>
          <w:trHeight w:val="230"/>
        </w:trPr>
        <w:tc>
          <w:tcPr>
            <w:tcW w:w="3330" w:type="dxa"/>
            <w:gridSpan w:val="2"/>
            <w:tcBorders>
              <w:top w:val="nil"/>
              <w:left w:val="nil"/>
              <w:bottom w:val="nil"/>
              <w:right w:val="nil"/>
            </w:tcBorders>
          </w:tcPr>
          <w:p w14:paraId="21A64CBD"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03DABACB"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F655B6" w:rsidRPr="008A6917" w14:paraId="5FA94A69" w14:textId="77777777" w:rsidTr="00BC3B80">
        <w:tc>
          <w:tcPr>
            <w:tcW w:w="3330" w:type="dxa"/>
            <w:gridSpan w:val="2"/>
            <w:tcBorders>
              <w:top w:val="nil"/>
              <w:left w:val="nil"/>
              <w:bottom w:val="nil"/>
              <w:right w:val="nil"/>
            </w:tcBorders>
          </w:tcPr>
          <w:p w14:paraId="25CCC762"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3C09D125"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F655B6" w:rsidRPr="008A6917" w14:paraId="53CF31B7" w14:textId="77777777" w:rsidTr="00BC3B80">
        <w:tc>
          <w:tcPr>
            <w:tcW w:w="3330" w:type="dxa"/>
            <w:gridSpan w:val="2"/>
            <w:tcBorders>
              <w:top w:val="nil"/>
              <w:left w:val="nil"/>
              <w:bottom w:val="nil"/>
              <w:right w:val="nil"/>
            </w:tcBorders>
          </w:tcPr>
          <w:p w14:paraId="7C989367"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045BE0E4"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datum</w:t>
            </w:r>
            <w:r w:rsidRPr="008A6917">
              <w:rPr>
                <w:rFonts w:ascii="Arial" w:hAnsi="Arial" w:cs="Arial"/>
                <w:color w:val="000000"/>
                <w:szCs w:val="24"/>
                <w:lang w:val="en-AU" w:eastAsia="en-US"/>
              </w:rPr>
              <w:fldChar w:fldCharType="end"/>
            </w:r>
          </w:p>
        </w:tc>
      </w:tr>
      <w:tr w:rsidR="00F655B6" w:rsidRPr="008A6917" w14:paraId="3A1BC10F" w14:textId="77777777" w:rsidTr="00BC3B80">
        <w:trPr>
          <w:trHeight w:val="230"/>
        </w:trPr>
        <w:tc>
          <w:tcPr>
            <w:tcW w:w="3330" w:type="dxa"/>
            <w:gridSpan w:val="2"/>
            <w:tcBorders>
              <w:top w:val="nil"/>
              <w:left w:val="nil"/>
              <w:bottom w:val="nil"/>
              <w:right w:val="nil"/>
            </w:tcBorders>
          </w:tcPr>
          <w:p w14:paraId="4EB31DBC"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4888907C"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voor of na de huidige datum en tijd</w:t>
            </w:r>
          </w:p>
        </w:tc>
      </w:tr>
      <w:tr w:rsidR="00F655B6" w:rsidRPr="008A6917" w14:paraId="7E9763E9" w14:textId="77777777" w:rsidTr="00BC3B80">
        <w:trPr>
          <w:trHeight w:val="215"/>
        </w:trPr>
        <w:tc>
          <w:tcPr>
            <w:tcW w:w="3330" w:type="dxa"/>
            <w:gridSpan w:val="2"/>
            <w:tcBorders>
              <w:top w:val="nil"/>
              <w:left w:val="nil"/>
              <w:bottom w:val="nil"/>
              <w:right w:val="nil"/>
            </w:tcBorders>
          </w:tcPr>
          <w:p w14:paraId="55CA3863"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49E202EF"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F655B6" w:rsidRPr="008A6917" w14:paraId="64E9E0E4" w14:textId="77777777" w:rsidTr="00BC3B80">
        <w:trPr>
          <w:trHeight w:val="230"/>
        </w:trPr>
        <w:tc>
          <w:tcPr>
            <w:tcW w:w="3330" w:type="dxa"/>
            <w:gridSpan w:val="2"/>
            <w:tcBorders>
              <w:top w:val="nil"/>
              <w:left w:val="nil"/>
              <w:bottom w:val="nil"/>
              <w:right w:val="nil"/>
            </w:tcBorders>
          </w:tcPr>
          <w:p w14:paraId="10E0E0BA"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1E19F572"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F655B6" w:rsidRPr="008A6917" w14:paraId="7FE87B4D" w14:textId="77777777" w:rsidTr="00BC3B80">
        <w:trPr>
          <w:trHeight w:val="230"/>
        </w:trPr>
        <w:tc>
          <w:tcPr>
            <w:tcW w:w="3330" w:type="dxa"/>
            <w:gridSpan w:val="2"/>
            <w:tcBorders>
              <w:top w:val="nil"/>
              <w:left w:val="nil"/>
              <w:bottom w:val="nil"/>
              <w:right w:val="nil"/>
            </w:tcBorders>
          </w:tcPr>
          <w:p w14:paraId="7B6579CB"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7EFE6152"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F655B6" w:rsidRPr="008A6917" w14:paraId="1650B8B2" w14:textId="77777777" w:rsidTr="00BC3B80">
        <w:trPr>
          <w:trHeight w:val="230"/>
        </w:trPr>
        <w:tc>
          <w:tcPr>
            <w:tcW w:w="3330" w:type="dxa"/>
            <w:gridSpan w:val="2"/>
            <w:tcBorders>
              <w:top w:val="nil"/>
              <w:left w:val="nil"/>
              <w:bottom w:val="nil"/>
              <w:right w:val="nil"/>
            </w:tcBorders>
          </w:tcPr>
          <w:p w14:paraId="14CF2433"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69AC694E"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F655B6" w:rsidRPr="008A6917" w14:paraId="6F8E993A" w14:textId="77777777" w:rsidTr="00BC3B80">
        <w:trPr>
          <w:trHeight w:val="230"/>
        </w:trPr>
        <w:tc>
          <w:tcPr>
            <w:tcW w:w="3330" w:type="dxa"/>
            <w:gridSpan w:val="2"/>
            <w:tcBorders>
              <w:top w:val="nil"/>
              <w:left w:val="nil"/>
              <w:bottom w:val="nil"/>
              <w:right w:val="nil"/>
            </w:tcBorders>
          </w:tcPr>
          <w:p w14:paraId="31CA3299"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3503D852"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F655B6" w:rsidRPr="008A6917" w14:paraId="55BAC6FF" w14:textId="77777777" w:rsidTr="00BC3B80">
        <w:tc>
          <w:tcPr>
            <w:tcW w:w="3330" w:type="dxa"/>
            <w:gridSpan w:val="2"/>
            <w:tcBorders>
              <w:top w:val="nil"/>
              <w:left w:val="nil"/>
              <w:bottom w:val="nil"/>
              <w:right w:val="nil"/>
            </w:tcBorders>
          </w:tcPr>
          <w:p w14:paraId="4C99454C"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2F045EEF"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F655B6" w:rsidRPr="008A6917" w14:paraId="4081B4C4" w14:textId="77777777" w:rsidTr="00BC3B80">
        <w:trPr>
          <w:trHeight w:val="230"/>
        </w:trPr>
        <w:tc>
          <w:tcPr>
            <w:tcW w:w="3330" w:type="dxa"/>
            <w:gridSpan w:val="2"/>
            <w:tcBorders>
              <w:top w:val="nil"/>
              <w:left w:val="nil"/>
              <w:bottom w:val="nil"/>
              <w:right w:val="nil"/>
            </w:tcBorders>
          </w:tcPr>
          <w:p w14:paraId="79710C1C"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00EA8876"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F655B6" w:rsidRPr="008A6917" w14:paraId="31308123" w14:textId="77777777" w:rsidTr="00BC3B80">
        <w:trPr>
          <w:trHeight w:val="230"/>
        </w:trPr>
        <w:tc>
          <w:tcPr>
            <w:tcW w:w="3330" w:type="dxa"/>
            <w:gridSpan w:val="2"/>
            <w:tcBorders>
              <w:top w:val="nil"/>
              <w:left w:val="nil"/>
              <w:bottom w:val="nil"/>
              <w:right w:val="nil"/>
            </w:tcBorders>
          </w:tcPr>
          <w:p w14:paraId="4B0088E3"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6E904EEB"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F655B6" w:rsidRPr="008A6917" w14:paraId="19AE3FB5" w14:textId="77777777" w:rsidTr="00BC3B80">
        <w:trPr>
          <w:trHeight w:val="230"/>
        </w:trPr>
        <w:tc>
          <w:tcPr>
            <w:tcW w:w="3330" w:type="dxa"/>
            <w:gridSpan w:val="2"/>
            <w:tcBorders>
              <w:top w:val="nil"/>
              <w:left w:val="nil"/>
              <w:bottom w:val="nil"/>
              <w:right w:val="nil"/>
            </w:tcBorders>
          </w:tcPr>
          <w:p w14:paraId="2CD6E79E"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lastRenderedPageBreak/>
              <w:t xml:space="preserve">Regels </w:t>
            </w:r>
          </w:p>
        </w:tc>
        <w:tc>
          <w:tcPr>
            <w:tcW w:w="6030" w:type="dxa"/>
            <w:gridSpan w:val="2"/>
            <w:tcBorders>
              <w:top w:val="nil"/>
              <w:left w:val="nil"/>
              <w:bottom w:val="nil"/>
              <w:right w:val="nil"/>
            </w:tcBorders>
          </w:tcPr>
          <w:p w14:paraId="4B807250"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F655B6" w:rsidRPr="008A6917" w14:paraId="30826EFF" w14:textId="77777777" w:rsidTr="00BC3B80">
        <w:tc>
          <w:tcPr>
            <w:tcW w:w="9360" w:type="dxa"/>
            <w:gridSpan w:val="4"/>
            <w:tcBorders>
              <w:top w:val="nil"/>
              <w:left w:val="nil"/>
              <w:bottom w:val="nil"/>
              <w:right w:val="nil"/>
            </w:tcBorders>
          </w:tcPr>
          <w:p w14:paraId="4CCEB1A9"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F655B6" w:rsidRPr="008A6917" w14:paraId="58F5805B" w14:textId="77777777" w:rsidTr="00BC3B80">
        <w:tc>
          <w:tcPr>
            <w:tcW w:w="450" w:type="dxa"/>
            <w:tcBorders>
              <w:top w:val="nil"/>
              <w:left w:val="nil"/>
              <w:bottom w:val="nil"/>
              <w:right w:val="nil"/>
            </w:tcBorders>
          </w:tcPr>
          <w:p w14:paraId="16E8F4DF"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0206C663" w14:textId="77777777" w:rsidR="00F655B6" w:rsidRPr="008A6917" w:rsidRDefault="00F655B6" w:rsidP="00BC3B80">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Niet alleen besluiten worden gepuibliceerd, bij sommige zaaktypen is het wettelijk verplicht of gebruikelijk om het starten van een zaak te publiceren, zoals het in behandeling nemen van een aanvraag voor een bouwvergunning.</w:t>
            </w:r>
          </w:p>
        </w:tc>
      </w:tr>
    </w:tbl>
    <w:p w14:paraId="5D4A0C55" w14:textId="77777777"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14:paraId="73F730CC" w14:textId="77777777" w:rsidR="00603AD7" w:rsidRPr="00603AD7" w:rsidRDefault="00603AD7" w:rsidP="00603AD7">
      <w:pPr>
        <w:widowControl w:val="0"/>
        <w:autoSpaceDE w:val="0"/>
        <w:autoSpaceDN w:val="0"/>
        <w:adjustRightInd w:val="0"/>
        <w:spacing w:before="240" w:after="60" w:line="240" w:lineRule="auto"/>
        <w:contextualSpacing w:val="0"/>
        <w:outlineLvl w:val="3"/>
        <w:rPr>
          <w:ins w:id="842" w:author="Arjan Kloosterboer" w:date="2017-09-22T01:15:00Z"/>
          <w:rFonts w:ascii="Arial" w:hAnsi="Arial" w:cs="Arial"/>
          <w:b/>
          <w:color w:val="000000"/>
          <w:sz w:val="24"/>
          <w:szCs w:val="24"/>
          <w:lang w:eastAsia="en-US"/>
        </w:rPr>
      </w:pPr>
      <w:bookmarkStart w:id="843" w:name="BKM_816C30E9_C53F_4772_B70C_95FEEF30C68E"/>
      <w:bookmarkStart w:id="844" w:name="BKM_776327B3_71E8_41f8_A7F0_06C21BC8F79C"/>
      <w:bookmarkStart w:id="845" w:name="BKM_1827C0B5_D1EF_4D04_850B_E817F963BA17"/>
      <w:bookmarkStart w:id="846" w:name="_Hlk493806383"/>
      <w:bookmarkEnd w:id="844"/>
      <w:ins w:id="847" w:author="Arjan Kloosterboer" w:date="2017-09-22T01:15:00Z">
        <w:r w:rsidRPr="00603AD7">
          <w:rPr>
            <w:rFonts w:ascii="Arial" w:hAnsi="Arial" w:cs="Arial"/>
            <w:b/>
            <w:color w:val="000000"/>
            <w:sz w:val="24"/>
            <w:szCs w:val="24"/>
            <w:lang w:eastAsia="en-US"/>
          </w:rPr>
          <w:t>«Attribuutsoort» Product of dienst</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603AD7" w14:paraId="0889D4F2" w14:textId="77777777" w:rsidTr="00F9498E">
        <w:trPr>
          <w:trHeight w:val="230"/>
          <w:ins w:id="848" w:author="Arjan Kloosterboer" w:date="2017-09-22T01:15:00Z"/>
        </w:trPr>
        <w:tc>
          <w:tcPr>
            <w:tcW w:w="3330" w:type="dxa"/>
            <w:gridSpan w:val="2"/>
            <w:tcBorders>
              <w:top w:val="nil"/>
              <w:left w:val="nil"/>
              <w:bottom w:val="nil"/>
              <w:right w:val="nil"/>
            </w:tcBorders>
            <w:tcMar>
              <w:top w:w="0" w:type="dxa"/>
              <w:left w:w="60" w:type="dxa"/>
              <w:bottom w:w="0" w:type="dxa"/>
              <w:right w:w="60" w:type="dxa"/>
            </w:tcMar>
          </w:tcPr>
          <w:p w14:paraId="6D17F7F8" w14:textId="77777777" w:rsidR="00603AD7" w:rsidRDefault="00603AD7" w:rsidP="00F9498E">
            <w:pPr>
              <w:rPr>
                <w:ins w:id="849" w:author="Arjan Kloosterboer" w:date="2017-09-22T01:15:00Z"/>
                <w:rFonts w:ascii="Calibri" w:hAnsi="Calibri" w:cs="Calibri"/>
                <w:color w:val="000000"/>
                <w:sz w:val="22"/>
                <w:szCs w:val="22"/>
              </w:rPr>
            </w:pPr>
            <w:ins w:id="850" w:author="Arjan Kloosterboer" w:date="2017-09-22T01:15:00Z">
              <w:r>
                <w:rPr>
                  <w:rFonts w:ascii="Calibri" w:hAnsi="Calibri" w:cs="Calibri"/>
                  <w:b/>
                  <w:bCs/>
                  <w:color w:val="000000"/>
                  <w:sz w:val="22"/>
                  <w:szCs w:val="22"/>
                </w:rPr>
                <w:t xml:space="preserve">Naam </w:t>
              </w:r>
            </w:ins>
          </w:p>
        </w:tc>
        <w:tc>
          <w:tcPr>
            <w:tcW w:w="4320" w:type="dxa"/>
            <w:tcBorders>
              <w:top w:val="nil"/>
              <w:left w:val="nil"/>
              <w:bottom w:val="nil"/>
              <w:right w:val="nil"/>
            </w:tcBorders>
            <w:tcMar>
              <w:top w:w="0" w:type="dxa"/>
              <w:left w:w="60" w:type="dxa"/>
              <w:bottom w:w="0" w:type="dxa"/>
              <w:right w:w="60" w:type="dxa"/>
            </w:tcMar>
          </w:tcPr>
          <w:p w14:paraId="4B90DAA8" w14:textId="77777777" w:rsidR="00603AD7" w:rsidRDefault="00603AD7" w:rsidP="00F9498E">
            <w:pPr>
              <w:rPr>
                <w:ins w:id="851" w:author="Arjan Kloosterboer" w:date="2017-09-22T01:15:00Z"/>
                <w:rFonts w:ascii="Calibri" w:hAnsi="Calibri" w:cs="Calibri"/>
                <w:color w:val="0F0F0F"/>
                <w:sz w:val="22"/>
                <w:szCs w:val="22"/>
              </w:rPr>
            </w:pPr>
            <w:ins w:id="852" w:author="Arjan Kloosterboer" w:date="2017-09-22T01:15:00Z">
              <w:r>
                <w:rPr>
                  <w:rFonts w:ascii="Calibri" w:hAnsi="Calibri" w:cs="Calibri"/>
                  <w:color w:val="0F0F0F"/>
                  <w:sz w:val="22"/>
                  <w:szCs w:val="22"/>
                </w:rPr>
                <w:t>Product of dienst</w:t>
              </w:r>
            </w:ins>
          </w:p>
        </w:tc>
        <w:tc>
          <w:tcPr>
            <w:tcW w:w="1710" w:type="dxa"/>
            <w:tcBorders>
              <w:top w:val="nil"/>
              <w:left w:val="nil"/>
              <w:bottom w:val="nil"/>
              <w:right w:val="nil"/>
            </w:tcBorders>
            <w:tcMar>
              <w:top w:w="0" w:type="dxa"/>
              <w:left w:w="60" w:type="dxa"/>
              <w:bottom w:w="0" w:type="dxa"/>
              <w:right w:w="60" w:type="dxa"/>
            </w:tcMar>
          </w:tcPr>
          <w:p w14:paraId="0F2138B9" w14:textId="4BE54220" w:rsidR="00603AD7" w:rsidRDefault="00603AD7" w:rsidP="00F9498E">
            <w:pPr>
              <w:jc w:val="right"/>
              <w:rPr>
                <w:ins w:id="853" w:author="Arjan Kloosterboer" w:date="2017-09-22T01:15:00Z"/>
                <w:rFonts w:ascii="Calibri" w:hAnsi="Calibri" w:cs="Calibri"/>
                <w:color w:val="0F0F0F"/>
                <w:sz w:val="22"/>
                <w:szCs w:val="22"/>
              </w:rPr>
            </w:pPr>
          </w:p>
        </w:tc>
      </w:tr>
      <w:tr w:rsidR="00603AD7" w14:paraId="3E73C705" w14:textId="77777777" w:rsidTr="00F9498E">
        <w:trPr>
          <w:ins w:id="854" w:author="Arjan Kloosterboer" w:date="2017-09-22T01:15:00Z"/>
        </w:trPr>
        <w:tc>
          <w:tcPr>
            <w:tcW w:w="3330" w:type="dxa"/>
            <w:gridSpan w:val="2"/>
            <w:tcBorders>
              <w:top w:val="nil"/>
              <w:left w:val="nil"/>
              <w:bottom w:val="nil"/>
              <w:right w:val="nil"/>
            </w:tcBorders>
            <w:tcMar>
              <w:top w:w="0" w:type="dxa"/>
              <w:left w:w="60" w:type="dxa"/>
              <w:bottom w:w="0" w:type="dxa"/>
              <w:right w:w="60" w:type="dxa"/>
            </w:tcMar>
          </w:tcPr>
          <w:p w14:paraId="2ABB032F" w14:textId="77777777" w:rsidR="00603AD7" w:rsidRDefault="00603AD7" w:rsidP="00F9498E">
            <w:pPr>
              <w:rPr>
                <w:ins w:id="855" w:author="Arjan Kloosterboer" w:date="2017-09-22T01:15:00Z"/>
                <w:rFonts w:ascii="Calibri" w:hAnsi="Calibri" w:cs="Calibri"/>
                <w:color w:val="000000"/>
                <w:sz w:val="22"/>
                <w:szCs w:val="22"/>
              </w:rPr>
            </w:pPr>
            <w:ins w:id="856" w:author="Arjan Kloosterboer" w:date="2017-09-22T01:15:00Z">
              <w:r>
                <w:rPr>
                  <w:rFonts w:ascii="Calibri" w:hAnsi="Calibri" w:cs="Calibri"/>
                  <w:b/>
                  <w:bCs/>
                  <w:color w:val="000000"/>
                  <w:sz w:val="22"/>
                  <w:szCs w:val="22"/>
                </w:rPr>
                <w:t xml:space="preserve">Herkomst </w:t>
              </w:r>
            </w:ins>
          </w:p>
        </w:tc>
        <w:tc>
          <w:tcPr>
            <w:tcW w:w="6030" w:type="dxa"/>
            <w:gridSpan w:val="2"/>
            <w:tcBorders>
              <w:top w:val="nil"/>
              <w:left w:val="nil"/>
              <w:bottom w:val="nil"/>
              <w:right w:val="nil"/>
            </w:tcBorders>
            <w:tcMar>
              <w:top w:w="0" w:type="dxa"/>
              <w:left w:w="60" w:type="dxa"/>
              <w:bottom w:w="0" w:type="dxa"/>
              <w:right w:w="60" w:type="dxa"/>
            </w:tcMar>
          </w:tcPr>
          <w:p w14:paraId="6375EF8C" w14:textId="77777777" w:rsidR="00603AD7" w:rsidRDefault="00603AD7" w:rsidP="00F9498E">
            <w:pPr>
              <w:rPr>
                <w:ins w:id="857" w:author="Arjan Kloosterboer" w:date="2017-09-22T01:15:00Z"/>
                <w:rFonts w:ascii="Calibri" w:hAnsi="Calibri" w:cs="Calibri"/>
                <w:color w:val="0F0F0F"/>
                <w:sz w:val="22"/>
                <w:szCs w:val="22"/>
              </w:rPr>
            </w:pPr>
            <w:ins w:id="858" w:author="Arjan Kloosterboer" w:date="2017-09-22T01:15:00Z">
              <w:r>
                <w:rPr>
                  <w:rFonts w:ascii="Calibri" w:hAnsi="Calibri" w:cs="Calibri"/>
                  <w:color w:val="0F0F0F"/>
                  <w:sz w:val="22"/>
                  <w:szCs w:val="22"/>
                </w:rPr>
                <w:t>KING o.b.v. ImZTC</w:t>
              </w:r>
            </w:ins>
          </w:p>
        </w:tc>
      </w:tr>
      <w:tr w:rsidR="00603AD7" w14:paraId="68974EED" w14:textId="77777777" w:rsidTr="00F9498E">
        <w:trPr>
          <w:ins w:id="859" w:author="Arjan Kloosterboer" w:date="2017-09-22T01:15:00Z"/>
        </w:trPr>
        <w:tc>
          <w:tcPr>
            <w:tcW w:w="3330" w:type="dxa"/>
            <w:gridSpan w:val="2"/>
            <w:tcBorders>
              <w:top w:val="nil"/>
              <w:left w:val="nil"/>
              <w:bottom w:val="nil"/>
              <w:right w:val="nil"/>
            </w:tcBorders>
            <w:tcMar>
              <w:top w:w="0" w:type="dxa"/>
              <w:left w:w="60" w:type="dxa"/>
              <w:bottom w:w="0" w:type="dxa"/>
              <w:right w:w="60" w:type="dxa"/>
            </w:tcMar>
          </w:tcPr>
          <w:p w14:paraId="7AA6D9A3" w14:textId="77777777" w:rsidR="00603AD7" w:rsidRDefault="00603AD7" w:rsidP="00F9498E">
            <w:pPr>
              <w:rPr>
                <w:ins w:id="860" w:author="Arjan Kloosterboer" w:date="2017-09-22T01:15:00Z"/>
                <w:rFonts w:ascii="Calibri" w:hAnsi="Calibri" w:cs="Calibri"/>
                <w:color w:val="000000"/>
                <w:sz w:val="22"/>
                <w:szCs w:val="22"/>
              </w:rPr>
            </w:pPr>
            <w:ins w:id="861" w:author="Arjan Kloosterboer" w:date="2017-09-22T01:15:00Z">
              <w:r>
                <w:rPr>
                  <w:rFonts w:ascii="Calibri" w:hAnsi="Calibri" w:cs="Calibri"/>
                  <w:b/>
                  <w:bCs/>
                  <w:color w:val="000000"/>
                  <w:sz w:val="22"/>
                  <w:szCs w:val="22"/>
                </w:rPr>
                <w:t xml:space="preserve">Code </w:t>
              </w:r>
            </w:ins>
          </w:p>
        </w:tc>
        <w:tc>
          <w:tcPr>
            <w:tcW w:w="6030" w:type="dxa"/>
            <w:gridSpan w:val="2"/>
            <w:tcBorders>
              <w:top w:val="nil"/>
              <w:left w:val="nil"/>
              <w:bottom w:val="nil"/>
              <w:right w:val="nil"/>
            </w:tcBorders>
            <w:tcMar>
              <w:top w:w="0" w:type="dxa"/>
              <w:left w:w="60" w:type="dxa"/>
              <w:bottom w:w="0" w:type="dxa"/>
              <w:right w:w="60" w:type="dxa"/>
            </w:tcMar>
          </w:tcPr>
          <w:p w14:paraId="6DF845B6" w14:textId="77777777" w:rsidR="00603AD7" w:rsidRDefault="00603AD7" w:rsidP="00F9498E">
            <w:pPr>
              <w:rPr>
                <w:ins w:id="862" w:author="Arjan Kloosterboer" w:date="2017-09-22T01:15:00Z"/>
                <w:rFonts w:ascii="Calibri" w:hAnsi="Calibri" w:cs="Calibri"/>
                <w:color w:val="0F0F0F"/>
                <w:sz w:val="22"/>
                <w:szCs w:val="22"/>
              </w:rPr>
            </w:pPr>
          </w:p>
        </w:tc>
      </w:tr>
      <w:tr w:rsidR="00603AD7" w14:paraId="6AD35361" w14:textId="77777777" w:rsidTr="00F9498E">
        <w:trPr>
          <w:ins w:id="863" w:author="Arjan Kloosterboer" w:date="2017-09-22T01:15:00Z"/>
        </w:trPr>
        <w:tc>
          <w:tcPr>
            <w:tcW w:w="3330" w:type="dxa"/>
            <w:gridSpan w:val="2"/>
            <w:tcBorders>
              <w:top w:val="nil"/>
              <w:left w:val="nil"/>
              <w:bottom w:val="nil"/>
              <w:right w:val="nil"/>
            </w:tcBorders>
            <w:tcMar>
              <w:top w:w="0" w:type="dxa"/>
              <w:left w:w="60" w:type="dxa"/>
              <w:bottom w:w="0" w:type="dxa"/>
              <w:right w:w="60" w:type="dxa"/>
            </w:tcMar>
          </w:tcPr>
          <w:p w14:paraId="0FBBC506" w14:textId="77777777" w:rsidR="00603AD7" w:rsidRDefault="00603AD7" w:rsidP="00F9498E">
            <w:pPr>
              <w:rPr>
                <w:ins w:id="864" w:author="Arjan Kloosterboer" w:date="2017-09-22T01:15:00Z"/>
                <w:rFonts w:ascii="Calibri" w:hAnsi="Calibri" w:cs="Calibri"/>
                <w:color w:val="000000"/>
                <w:sz w:val="22"/>
                <w:szCs w:val="22"/>
              </w:rPr>
            </w:pPr>
            <w:ins w:id="865" w:author="Arjan Kloosterboer" w:date="2017-09-22T01:15:00Z">
              <w:r>
                <w:rPr>
                  <w:rFonts w:ascii="Calibri" w:hAnsi="Calibri" w:cs="Calibri"/>
                  <w:b/>
                  <w:bCs/>
                  <w:color w:val="000000"/>
                  <w:sz w:val="22"/>
                  <w:szCs w:val="22"/>
                </w:rPr>
                <w:t xml:space="preserve">Definitie </w:t>
              </w:r>
            </w:ins>
          </w:p>
        </w:tc>
        <w:tc>
          <w:tcPr>
            <w:tcW w:w="6030" w:type="dxa"/>
            <w:gridSpan w:val="2"/>
            <w:tcBorders>
              <w:top w:val="nil"/>
              <w:left w:val="nil"/>
              <w:bottom w:val="nil"/>
              <w:right w:val="nil"/>
            </w:tcBorders>
            <w:tcMar>
              <w:top w:w="0" w:type="dxa"/>
              <w:left w:w="60" w:type="dxa"/>
              <w:bottom w:w="0" w:type="dxa"/>
              <w:right w:w="60" w:type="dxa"/>
            </w:tcMar>
          </w:tcPr>
          <w:p w14:paraId="31823260" w14:textId="77777777" w:rsidR="00603AD7" w:rsidRDefault="00603AD7" w:rsidP="00F9498E">
            <w:pPr>
              <w:rPr>
                <w:ins w:id="866" w:author="Arjan Kloosterboer" w:date="2017-09-22T01:15:00Z"/>
                <w:rFonts w:ascii="Calibri" w:hAnsi="Calibri" w:cs="Calibri"/>
                <w:color w:val="0F0F0F"/>
                <w:sz w:val="22"/>
                <w:szCs w:val="22"/>
              </w:rPr>
            </w:pPr>
            <w:ins w:id="867" w:author="Arjan Kloosterboer" w:date="2017-09-22T01:15:00Z">
              <w:r>
                <w:rPr>
                  <w:rFonts w:ascii="Calibri" w:hAnsi="Calibri" w:cs="Calibri"/>
                  <w:color w:val="000000"/>
                  <w:sz w:val="22"/>
                  <w:szCs w:val="22"/>
                </w:rPr>
                <w:t xml:space="preserve">Het product of de dienst die door de zaak wordt voortgebracht. </w:t>
              </w:r>
            </w:ins>
          </w:p>
        </w:tc>
      </w:tr>
      <w:tr w:rsidR="00603AD7" w14:paraId="7E7960DB" w14:textId="77777777" w:rsidTr="00F9498E">
        <w:trPr>
          <w:trHeight w:val="230"/>
          <w:ins w:id="868" w:author="Arjan Kloosterboer" w:date="2017-09-22T01:15:00Z"/>
        </w:trPr>
        <w:tc>
          <w:tcPr>
            <w:tcW w:w="3330" w:type="dxa"/>
            <w:gridSpan w:val="2"/>
            <w:tcBorders>
              <w:top w:val="nil"/>
              <w:left w:val="nil"/>
              <w:bottom w:val="nil"/>
              <w:right w:val="nil"/>
            </w:tcBorders>
            <w:tcMar>
              <w:top w:w="0" w:type="dxa"/>
              <w:left w:w="60" w:type="dxa"/>
              <w:bottom w:w="0" w:type="dxa"/>
              <w:right w:w="60" w:type="dxa"/>
            </w:tcMar>
          </w:tcPr>
          <w:p w14:paraId="4832AD85" w14:textId="77777777" w:rsidR="00603AD7" w:rsidRDefault="00603AD7" w:rsidP="00F9498E">
            <w:pPr>
              <w:rPr>
                <w:ins w:id="869" w:author="Arjan Kloosterboer" w:date="2017-09-22T01:15:00Z"/>
                <w:rFonts w:ascii="Calibri" w:hAnsi="Calibri" w:cs="Calibri"/>
                <w:color w:val="000000"/>
                <w:sz w:val="22"/>
                <w:szCs w:val="22"/>
              </w:rPr>
            </w:pPr>
            <w:ins w:id="870" w:author="Arjan Kloosterboer" w:date="2017-09-22T01:15:00Z">
              <w:r>
                <w:rPr>
                  <w:rFonts w:ascii="Calibri" w:hAnsi="Calibri" w:cs="Calibri"/>
                  <w:b/>
                  <w:bCs/>
                  <w:color w:val="000000"/>
                  <w:sz w:val="22"/>
                  <w:szCs w:val="22"/>
                </w:rPr>
                <w:t xml:space="preserve">Herkomst definitie </w:t>
              </w:r>
            </w:ins>
          </w:p>
        </w:tc>
        <w:tc>
          <w:tcPr>
            <w:tcW w:w="6030" w:type="dxa"/>
            <w:gridSpan w:val="2"/>
            <w:tcBorders>
              <w:top w:val="nil"/>
              <w:left w:val="nil"/>
              <w:bottom w:val="nil"/>
              <w:right w:val="nil"/>
            </w:tcBorders>
            <w:tcMar>
              <w:top w:w="0" w:type="dxa"/>
              <w:left w:w="60" w:type="dxa"/>
              <w:bottom w:w="0" w:type="dxa"/>
              <w:right w:w="60" w:type="dxa"/>
            </w:tcMar>
          </w:tcPr>
          <w:p w14:paraId="5B3795C4" w14:textId="77777777" w:rsidR="00603AD7" w:rsidRDefault="00603AD7" w:rsidP="00F9498E">
            <w:pPr>
              <w:rPr>
                <w:ins w:id="871" w:author="Arjan Kloosterboer" w:date="2017-09-22T01:15:00Z"/>
                <w:rFonts w:ascii="Calibri" w:hAnsi="Calibri" w:cs="Calibri"/>
                <w:color w:val="0F0F0F"/>
                <w:sz w:val="22"/>
                <w:szCs w:val="22"/>
              </w:rPr>
            </w:pPr>
            <w:ins w:id="872" w:author="Arjan Kloosterboer" w:date="2017-09-22T01:15:00Z">
              <w:r>
                <w:rPr>
                  <w:rFonts w:ascii="Calibri" w:hAnsi="Calibri" w:cs="Calibri"/>
                  <w:color w:val="0F0F0F"/>
                  <w:sz w:val="22"/>
                  <w:szCs w:val="22"/>
                </w:rPr>
                <w:t>KING o.b.v. ImZTC</w:t>
              </w:r>
            </w:ins>
          </w:p>
        </w:tc>
      </w:tr>
      <w:tr w:rsidR="00603AD7" w14:paraId="0418F824" w14:textId="77777777" w:rsidTr="00F9498E">
        <w:trPr>
          <w:ins w:id="873" w:author="Arjan Kloosterboer" w:date="2017-09-22T01:15:00Z"/>
        </w:trPr>
        <w:tc>
          <w:tcPr>
            <w:tcW w:w="3330" w:type="dxa"/>
            <w:gridSpan w:val="2"/>
            <w:tcBorders>
              <w:top w:val="nil"/>
              <w:left w:val="nil"/>
              <w:bottom w:val="nil"/>
              <w:right w:val="nil"/>
            </w:tcBorders>
            <w:tcMar>
              <w:top w:w="0" w:type="dxa"/>
              <w:left w:w="60" w:type="dxa"/>
              <w:bottom w:w="0" w:type="dxa"/>
              <w:right w:w="60" w:type="dxa"/>
            </w:tcMar>
          </w:tcPr>
          <w:p w14:paraId="1185BDE7" w14:textId="77777777" w:rsidR="00603AD7" w:rsidRDefault="00603AD7" w:rsidP="00F9498E">
            <w:pPr>
              <w:rPr>
                <w:ins w:id="874" w:author="Arjan Kloosterboer" w:date="2017-09-22T01:15:00Z"/>
                <w:rFonts w:ascii="Calibri" w:hAnsi="Calibri" w:cs="Calibri"/>
                <w:color w:val="000000"/>
                <w:sz w:val="22"/>
                <w:szCs w:val="22"/>
              </w:rPr>
            </w:pPr>
            <w:ins w:id="875" w:author="Arjan Kloosterboer" w:date="2017-09-22T01:15:00Z">
              <w:r>
                <w:rPr>
                  <w:rFonts w:ascii="Calibri" w:hAnsi="Calibri" w:cs="Calibri"/>
                  <w:b/>
                  <w:bCs/>
                  <w:color w:val="000000"/>
                  <w:sz w:val="22"/>
                  <w:szCs w:val="22"/>
                </w:rPr>
                <w:t xml:space="preserve">Datum opname </w:t>
              </w:r>
            </w:ins>
          </w:p>
        </w:tc>
        <w:tc>
          <w:tcPr>
            <w:tcW w:w="6030" w:type="dxa"/>
            <w:gridSpan w:val="2"/>
            <w:tcBorders>
              <w:top w:val="nil"/>
              <w:left w:val="nil"/>
              <w:bottom w:val="nil"/>
              <w:right w:val="nil"/>
            </w:tcBorders>
            <w:tcMar>
              <w:top w:w="0" w:type="dxa"/>
              <w:left w:w="60" w:type="dxa"/>
              <w:bottom w:w="0" w:type="dxa"/>
              <w:right w:w="60" w:type="dxa"/>
            </w:tcMar>
          </w:tcPr>
          <w:p w14:paraId="52D302A3" w14:textId="77777777" w:rsidR="00603AD7" w:rsidRDefault="00603AD7" w:rsidP="00F9498E">
            <w:pPr>
              <w:rPr>
                <w:ins w:id="876" w:author="Arjan Kloosterboer" w:date="2017-09-22T01:15:00Z"/>
                <w:rFonts w:ascii="Calibri" w:hAnsi="Calibri" w:cs="Calibri"/>
                <w:color w:val="0F0F0F"/>
                <w:sz w:val="22"/>
                <w:szCs w:val="22"/>
              </w:rPr>
            </w:pPr>
            <w:ins w:id="877" w:author="Arjan Kloosterboer" w:date="2017-09-22T01:15:00Z">
              <w:r>
                <w:rPr>
                  <w:rFonts w:ascii="Calibri" w:hAnsi="Calibri" w:cs="Calibri"/>
                  <w:color w:val="0F0F0F"/>
                  <w:sz w:val="22"/>
                  <w:szCs w:val="22"/>
                </w:rPr>
                <w:t>1-9-2017</w:t>
              </w:r>
            </w:ins>
          </w:p>
        </w:tc>
      </w:tr>
      <w:tr w:rsidR="00603AD7" w14:paraId="718DE8BE" w14:textId="77777777" w:rsidTr="00F9498E">
        <w:trPr>
          <w:ins w:id="878" w:author="Arjan Kloosterboer" w:date="2017-09-22T01:15:00Z"/>
        </w:trPr>
        <w:tc>
          <w:tcPr>
            <w:tcW w:w="3330" w:type="dxa"/>
            <w:gridSpan w:val="2"/>
            <w:tcBorders>
              <w:top w:val="nil"/>
              <w:left w:val="nil"/>
              <w:bottom w:val="nil"/>
              <w:right w:val="nil"/>
            </w:tcBorders>
            <w:tcMar>
              <w:top w:w="0" w:type="dxa"/>
              <w:left w:w="60" w:type="dxa"/>
              <w:bottom w:w="0" w:type="dxa"/>
              <w:right w:w="60" w:type="dxa"/>
            </w:tcMar>
          </w:tcPr>
          <w:p w14:paraId="4CF43726" w14:textId="77777777" w:rsidR="00603AD7" w:rsidRDefault="00603AD7" w:rsidP="00F9498E">
            <w:pPr>
              <w:rPr>
                <w:ins w:id="879" w:author="Arjan Kloosterboer" w:date="2017-09-22T01:15:00Z"/>
                <w:rFonts w:ascii="Calibri" w:hAnsi="Calibri" w:cs="Calibri"/>
                <w:color w:val="000000"/>
                <w:sz w:val="22"/>
                <w:szCs w:val="22"/>
              </w:rPr>
            </w:pPr>
            <w:ins w:id="880" w:author="Arjan Kloosterboer" w:date="2017-09-22T01:15:00Z">
              <w:r>
                <w:rPr>
                  <w:rFonts w:ascii="Calibri" w:hAnsi="Calibri" w:cs="Calibri"/>
                  <w:b/>
                  <w:bCs/>
                  <w:color w:val="000000"/>
                  <w:sz w:val="22"/>
                  <w:szCs w:val="22"/>
                </w:rPr>
                <w:t xml:space="preserve">Formaat </w:t>
              </w:r>
            </w:ins>
          </w:p>
        </w:tc>
        <w:tc>
          <w:tcPr>
            <w:tcW w:w="6030" w:type="dxa"/>
            <w:gridSpan w:val="2"/>
            <w:tcBorders>
              <w:top w:val="nil"/>
              <w:left w:val="nil"/>
              <w:bottom w:val="nil"/>
              <w:right w:val="nil"/>
            </w:tcBorders>
            <w:tcMar>
              <w:top w:w="0" w:type="dxa"/>
              <w:left w:w="60" w:type="dxa"/>
              <w:bottom w:w="0" w:type="dxa"/>
              <w:right w:w="60" w:type="dxa"/>
            </w:tcMar>
          </w:tcPr>
          <w:p w14:paraId="4FF47DE0" w14:textId="77777777" w:rsidR="00603AD7" w:rsidRDefault="00603AD7" w:rsidP="00F9498E">
            <w:pPr>
              <w:rPr>
                <w:ins w:id="881" w:author="Arjan Kloosterboer" w:date="2017-09-22T01:15:00Z"/>
                <w:rFonts w:ascii="Calibri" w:hAnsi="Calibri" w:cs="Calibri"/>
                <w:color w:val="0F0F0F"/>
                <w:sz w:val="22"/>
                <w:szCs w:val="22"/>
              </w:rPr>
            </w:pPr>
            <w:ins w:id="882" w:author="Arjan Kloosterboer" w:date="2017-09-22T01:15:00Z">
              <w:r>
                <w:rPr>
                  <w:rFonts w:ascii="Calibri" w:hAnsi="Calibri" w:cs="Calibri"/>
                  <w:color w:val="0F0F0F"/>
                  <w:sz w:val="22"/>
                  <w:szCs w:val="22"/>
                </w:rPr>
                <w:t>AN80</w:t>
              </w:r>
            </w:ins>
          </w:p>
        </w:tc>
      </w:tr>
      <w:tr w:rsidR="00603AD7" w14:paraId="60C0304E" w14:textId="77777777" w:rsidTr="00F9498E">
        <w:trPr>
          <w:trHeight w:val="230"/>
          <w:ins w:id="883" w:author="Arjan Kloosterboer" w:date="2017-09-22T01:15:00Z"/>
        </w:trPr>
        <w:tc>
          <w:tcPr>
            <w:tcW w:w="3330" w:type="dxa"/>
            <w:gridSpan w:val="2"/>
            <w:tcBorders>
              <w:top w:val="nil"/>
              <w:left w:val="nil"/>
              <w:bottom w:val="nil"/>
              <w:right w:val="nil"/>
            </w:tcBorders>
            <w:tcMar>
              <w:top w:w="0" w:type="dxa"/>
              <w:left w:w="60" w:type="dxa"/>
              <w:bottom w:w="0" w:type="dxa"/>
              <w:right w:w="60" w:type="dxa"/>
            </w:tcMar>
          </w:tcPr>
          <w:p w14:paraId="6C26B037" w14:textId="77777777" w:rsidR="00603AD7" w:rsidRDefault="00603AD7" w:rsidP="00F9498E">
            <w:pPr>
              <w:rPr>
                <w:ins w:id="884" w:author="Arjan Kloosterboer" w:date="2017-09-22T01:15:00Z"/>
                <w:rFonts w:ascii="Calibri" w:hAnsi="Calibri" w:cs="Calibri"/>
                <w:color w:val="000000"/>
                <w:sz w:val="22"/>
                <w:szCs w:val="22"/>
              </w:rPr>
            </w:pPr>
            <w:ins w:id="885" w:author="Arjan Kloosterboer" w:date="2017-09-22T01:15:00Z">
              <w:r>
                <w:rPr>
                  <w:rFonts w:ascii="Calibri" w:hAnsi="Calibri" w:cs="Calibri"/>
                  <w:b/>
                  <w:bCs/>
                  <w:color w:val="000000"/>
                  <w:sz w:val="22"/>
                  <w:szCs w:val="22"/>
                </w:rPr>
                <w:t>Waardenverzameling</w:t>
              </w:r>
            </w:ins>
          </w:p>
        </w:tc>
        <w:tc>
          <w:tcPr>
            <w:tcW w:w="6030" w:type="dxa"/>
            <w:gridSpan w:val="2"/>
            <w:tcBorders>
              <w:top w:val="nil"/>
              <w:left w:val="nil"/>
              <w:bottom w:val="nil"/>
              <w:right w:val="nil"/>
            </w:tcBorders>
            <w:tcMar>
              <w:top w:w="0" w:type="dxa"/>
              <w:left w:w="60" w:type="dxa"/>
              <w:bottom w:w="0" w:type="dxa"/>
              <w:right w:w="60" w:type="dxa"/>
            </w:tcMar>
          </w:tcPr>
          <w:p w14:paraId="23431D1A" w14:textId="77777777" w:rsidR="00603AD7" w:rsidRDefault="00603AD7" w:rsidP="00F9498E">
            <w:pPr>
              <w:rPr>
                <w:ins w:id="886" w:author="Arjan Kloosterboer" w:date="2017-09-22T01:15:00Z"/>
                <w:rFonts w:ascii="Calibri" w:hAnsi="Calibri" w:cs="Calibri"/>
                <w:color w:val="0F0F0F"/>
                <w:sz w:val="22"/>
                <w:szCs w:val="22"/>
              </w:rPr>
            </w:pPr>
            <w:ins w:id="887" w:author="Arjan Kloosterboer" w:date="2017-09-22T01:15:00Z">
              <w:r>
                <w:rPr>
                  <w:rFonts w:ascii="Calibri" w:hAnsi="Calibri" w:cs="Calibri"/>
                  <w:color w:val="0F0F0F"/>
                  <w:sz w:val="22"/>
                  <w:szCs w:val="22"/>
                </w:rPr>
                <w:t>Een bij het van toepassing zijnde zaaktype vermeld product of dienst</w:t>
              </w:r>
            </w:ins>
          </w:p>
        </w:tc>
      </w:tr>
      <w:tr w:rsidR="00603AD7" w14:paraId="532E6C24" w14:textId="77777777" w:rsidTr="00F9498E">
        <w:trPr>
          <w:trHeight w:val="215"/>
          <w:ins w:id="888" w:author="Arjan Kloosterboer" w:date="2017-09-22T01:15:00Z"/>
        </w:trPr>
        <w:tc>
          <w:tcPr>
            <w:tcW w:w="3330" w:type="dxa"/>
            <w:gridSpan w:val="2"/>
            <w:tcBorders>
              <w:top w:val="nil"/>
              <w:left w:val="nil"/>
              <w:bottom w:val="nil"/>
              <w:right w:val="nil"/>
            </w:tcBorders>
            <w:tcMar>
              <w:top w:w="0" w:type="dxa"/>
              <w:left w:w="60" w:type="dxa"/>
              <w:bottom w:w="0" w:type="dxa"/>
              <w:right w:w="60" w:type="dxa"/>
            </w:tcMar>
          </w:tcPr>
          <w:p w14:paraId="480A1393" w14:textId="77777777" w:rsidR="00603AD7" w:rsidRDefault="00603AD7" w:rsidP="00F9498E">
            <w:pPr>
              <w:rPr>
                <w:ins w:id="889" w:author="Arjan Kloosterboer" w:date="2017-09-22T01:15:00Z"/>
                <w:rFonts w:ascii="Calibri" w:hAnsi="Calibri" w:cs="Calibri"/>
                <w:color w:val="000000"/>
                <w:sz w:val="22"/>
                <w:szCs w:val="22"/>
              </w:rPr>
            </w:pPr>
            <w:ins w:id="890" w:author="Arjan Kloosterboer" w:date="2017-09-22T01:15:00Z">
              <w:r>
                <w:rPr>
                  <w:rFonts w:ascii="Calibri" w:hAnsi="Calibri" w:cs="Calibri"/>
                  <w:b/>
                  <w:bCs/>
                  <w:color w:val="000000"/>
                  <w:sz w:val="22"/>
                  <w:szCs w:val="22"/>
                </w:rPr>
                <w:t>Indicatie materiële historie</w:t>
              </w:r>
            </w:ins>
          </w:p>
        </w:tc>
        <w:tc>
          <w:tcPr>
            <w:tcW w:w="6030" w:type="dxa"/>
            <w:gridSpan w:val="2"/>
            <w:tcBorders>
              <w:top w:val="nil"/>
              <w:left w:val="nil"/>
              <w:bottom w:val="nil"/>
              <w:right w:val="nil"/>
            </w:tcBorders>
            <w:tcMar>
              <w:top w:w="0" w:type="dxa"/>
              <w:left w:w="60" w:type="dxa"/>
              <w:bottom w:w="0" w:type="dxa"/>
              <w:right w:w="60" w:type="dxa"/>
            </w:tcMar>
          </w:tcPr>
          <w:p w14:paraId="459DD62E" w14:textId="77777777" w:rsidR="00603AD7" w:rsidRDefault="00603AD7" w:rsidP="00F9498E">
            <w:pPr>
              <w:rPr>
                <w:ins w:id="891" w:author="Arjan Kloosterboer" w:date="2017-09-22T01:15:00Z"/>
                <w:rFonts w:ascii="Calibri" w:hAnsi="Calibri" w:cs="Calibri"/>
                <w:color w:val="0F0F0F"/>
                <w:sz w:val="22"/>
                <w:szCs w:val="22"/>
              </w:rPr>
            </w:pPr>
            <w:ins w:id="892" w:author="Arjan Kloosterboer" w:date="2017-09-22T01:15:00Z">
              <w:r>
                <w:rPr>
                  <w:rFonts w:ascii="Calibri" w:hAnsi="Calibri" w:cs="Calibri"/>
                  <w:color w:val="0F0F0F"/>
                  <w:sz w:val="22"/>
                  <w:szCs w:val="22"/>
                </w:rPr>
                <w:t>Ja</w:t>
              </w:r>
            </w:ins>
          </w:p>
        </w:tc>
      </w:tr>
      <w:tr w:rsidR="00603AD7" w14:paraId="395235F3" w14:textId="77777777" w:rsidTr="00F9498E">
        <w:trPr>
          <w:trHeight w:val="230"/>
          <w:ins w:id="893" w:author="Arjan Kloosterboer" w:date="2017-09-22T01:15:00Z"/>
        </w:trPr>
        <w:tc>
          <w:tcPr>
            <w:tcW w:w="3330" w:type="dxa"/>
            <w:gridSpan w:val="2"/>
            <w:tcBorders>
              <w:top w:val="nil"/>
              <w:left w:val="nil"/>
              <w:bottom w:val="nil"/>
              <w:right w:val="nil"/>
            </w:tcBorders>
            <w:tcMar>
              <w:top w:w="0" w:type="dxa"/>
              <w:left w:w="60" w:type="dxa"/>
              <w:bottom w:w="0" w:type="dxa"/>
              <w:right w:w="60" w:type="dxa"/>
            </w:tcMar>
          </w:tcPr>
          <w:p w14:paraId="36F77B38" w14:textId="77777777" w:rsidR="00603AD7" w:rsidRDefault="00603AD7" w:rsidP="00F9498E">
            <w:pPr>
              <w:rPr>
                <w:ins w:id="894" w:author="Arjan Kloosterboer" w:date="2017-09-22T01:15:00Z"/>
                <w:rFonts w:ascii="Calibri" w:hAnsi="Calibri" w:cs="Calibri"/>
                <w:color w:val="000000"/>
                <w:sz w:val="22"/>
                <w:szCs w:val="22"/>
              </w:rPr>
            </w:pPr>
            <w:ins w:id="895" w:author="Arjan Kloosterboer" w:date="2017-09-22T01:15:00Z">
              <w:r>
                <w:rPr>
                  <w:rFonts w:ascii="Calibri" w:hAnsi="Calibri" w:cs="Calibri"/>
                  <w:b/>
                  <w:bCs/>
                  <w:color w:val="000000"/>
                  <w:sz w:val="22"/>
                  <w:szCs w:val="22"/>
                </w:rPr>
                <w:t>Indicatie formele historie</w:t>
              </w:r>
            </w:ins>
          </w:p>
        </w:tc>
        <w:tc>
          <w:tcPr>
            <w:tcW w:w="6030" w:type="dxa"/>
            <w:gridSpan w:val="2"/>
            <w:tcBorders>
              <w:top w:val="nil"/>
              <w:left w:val="nil"/>
              <w:bottom w:val="nil"/>
              <w:right w:val="nil"/>
            </w:tcBorders>
            <w:tcMar>
              <w:top w:w="0" w:type="dxa"/>
              <w:left w:w="60" w:type="dxa"/>
              <w:bottom w:w="0" w:type="dxa"/>
              <w:right w:w="60" w:type="dxa"/>
            </w:tcMar>
          </w:tcPr>
          <w:p w14:paraId="4F3EDA86" w14:textId="77777777" w:rsidR="00603AD7" w:rsidRDefault="00603AD7" w:rsidP="00F9498E">
            <w:pPr>
              <w:rPr>
                <w:ins w:id="896" w:author="Arjan Kloosterboer" w:date="2017-09-22T01:15:00Z"/>
                <w:rFonts w:ascii="Calibri" w:hAnsi="Calibri" w:cs="Calibri"/>
                <w:color w:val="0F0F0F"/>
                <w:sz w:val="22"/>
                <w:szCs w:val="22"/>
              </w:rPr>
            </w:pPr>
            <w:ins w:id="897" w:author="Arjan Kloosterboer" w:date="2017-09-22T01:15:00Z">
              <w:r>
                <w:rPr>
                  <w:rFonts w:ascii="Calibri" w:hAnsi="Calibri" w:cs="Calibri"/>
                  <w:color w:val="0F0F0F"/>
                  <w:sz w:val="22"/>
                  <w:szCs w:val="22"/>
                </w:rPr>
                <w:t>Nee</w:t>
              </w:r>
            </w:ins>
          </w:p>
        </w:tc>
      </w:tr>
      <w:tr w:rsidR="00603AD7" w14:paraId="57106030" w14:textId="77777777" w:rsidTr="00F9498E">
        <w:trPr>
          <w:trHeight w:val="230"/>
          <w:ins w:id="898" w:author="Arjan Kloosterboer" w:date="2017-09-22T01:15:00Z"/>
        </w:trPr>
        <w:tc>
          <w:tcPr>
            <w:tcW w:w="3330" w:type="dxa"/>
            <w:gridSpan w:val="2"/>
            <w:tcBorders>
              <w:top w:val="nil"/>
              <w:left w:val="nil"/>
              <w:bottom w:val="nil"/>
              <w:right w:val="nil"/>
            </w:tcBorders>
            <w:tcMar>
              <w:top w:w="0" w:type="dxa"/>
              <w:left w:w="60" w:type="dxa"/>
              <w:bottom w:w="0" w:type="dxa"/>
              <w:right w:w="60" w:type="dxa"/>
            </w:tcMar>
          </w:tcPr>
          <w:p w14:paraId="21EC7B01" w14:textId="77777777" w:rsidR="00603AD7" w:rsidRDefault="00603AD7" w:rsidP="00F9498E">
            <w:pPr>
              <w:rPr>
                <w:ins w:id="899" w:author="Arjan Kloosterboer" w:date="2017-09-22T01:15:00Z"/>
                <w:rFonts w:ascii="Calibri" w:hAnsi="Calibri" w:cs="Calibri"/>
                <w:color w:val="000000"/>
                <w:sz w:val="22"/>
                <w:szCs w:val="22"/>
              </w:rPr>
            </w:pPr>
            <w:ins w:id="900" w:author="Arjan Kloosterboer" w:date="2017-09-22T01:15:00Z">
              <w:r>
                <w:rPr>
                  <w:rFonts w:ascii="Calibri" w:hAnsi="Calibri" w:cs="Calibri"/>
                  <w:b/>
                  <w:bCs/>
                  <w:color w:val="000000"/>
                  <w:sz w:val="22"/>
                  <w:szCs w:val="22"/>
                </w:rPr>
                <w:t>Indicatie in onderzoek</w:t>
              </w:r>
            </w:ins>
          </w:p>
        </w:tc>
        <w:tc>
          <w:tcPr>
            <w:tcW w:w="6030" w:type="dxa"/>
            <w:gridSpan w:val="2"/>
            <w:tcBorders>
              <w:top w:val="nil"/>
              <w:left w:val="nil"/>
              <w:bottom w:val="nil"/>
              <w:right w:val="nil"/>
            </w:tcBorders>
            <w:tcMar>
              <w:top w:w="0" w:type="dxa"/>
              <w:left w:w="60" w:type="dxa"/>
              <w:bottom w:w="0" w:type="dxa"/>
              <w:right w:w="60" w:type="dxa"/>
            </w:tcMar>
          </w:tcPr>
          <w:p w14:paraId="08379308" w14:textId="77777777" w:rsidR="00603AD7" w:rsidRDefault="00603AD7" w:rsidP="00F9498E">
            <w:pPr>
              <w:rPr>
                <w:ins w:id="901" w:author="Arjan Kloosterboer" w:date="2017-09-22T01:15:00Z"/>
                <w:rFonts w:ascii="Calibri" w:hAnsi="Calibri" w:cs="Calibri"/>
                <w:color w:val="0F0F0F"/>
                <w:sz w:val="22"/>
                <w:szCs w:val="22"/>
              </w:rPr>
            </w:pPr>
            <w:ins w:id="902" w:author="Arjan Kloosterboer" w:date="2017-09-22T01:15:00Z">
              <w:r>
                <w:rPr>
                  <w:rFonts w:ascii="Calibri" w:hAnsi="Calibri" w:cs="Calibri"/>
                  <w:color w:val="0F0F0F"/>
                  <w:sz w:val="22"/>
                  <w:szCs w:val="22"/>
                </w:rPr>
                <w:t>Nee</w:t>
              </w:r>
            </w:ins>
          </w:p>
        </w:tc>
      </w:tr>
      <w:tr w:rsidR="00603AD7" w14:paraId="618BF168" w14:textId="77777777" w:rsidTr="00F9498E">
        <w:trPr>
          <w:ins w:id="903" w:author="Arjan Kloosterboer" w:date="2017-09-22T01:15:00Z"/>
        </w:trPr>
        <w:tc>
          <w:tcPr>
            <w:tcW w:w="3330" w:type="dxa"/>
            <w:gridSpan w:val="2"/>
            <w:tcBorders>
              <w:top w:val="nil"/>
              <w:left w:val="nil"/>
              <w:bottom w:val="nil"/>
              <w:right w:val="nil"/>
            </w:tcBorders>
            <w:tcMar>
              <w:top w:w="0" w:type="dxa"/>
              <w:left w:w="60" w:type="dxa"/>
              <w:bottom w:w="0" w:type="dxa"/>
              <w:right w:w="60" w:type="dxa"/>
            </w:tcMar>
          </w:tcPr>
          <w:p w14:paraId="2A46F9D0" w14:textId="77777777" w:rsidR="00603AD7" w:rsidRDefault="00603AD7" w:rsidP="00F9498E">
            <w:pPr>
              <w:rPr>
                <w:ins w:id="904" w:author="Arjan Kloosterboer" w:date="2017-09-22T01:15:00Z"/>
                <w:rFonts w:ascii="Calibri" w:hAnsi="Calibri" w:cs="Calibri"/>
                <w:color w:val="000000"/>
                <w:sz w:val="22"/>
                <w:szCs w:val="22"/>
              </w:rPr>
            </w:pPr>
            <w:ins w:id="905" w:author="Arjan Kloosterboer" w:date="2017-09-22T01:15:00Z">
              <w:r>
                <w:rPr>
                  <w:rFonts w:ascii="Calibri" w:hAnsi="Calibri" w:cs="Calibri"/>
                  <w:b/>
                  <w:bCs/>
                  <w:color w:val="000000"/>
                  <w:sz w:val="22"/>
                  <w:szCs w:val="22"/>
                </w:rPr>
                <w:t>Aanduiding strijdigheid/nietigheid</w:t>
              </w:r>
            </w:ins>
          </w:p>
        </w:tc>
        <w:tc>
          <w:tcPr>
            <w:tcW w:w="6030" w:type="dxa"/>
            <w:gridSpan w:val="2"/>
            <w:tcBorders>
              <w:top w:val="nil"/>
              <w:left w:val="nil"/>
              <w:bottom w:val="nil"/>
              <w:right w:val="nil"/>
            </w:tcBorders>
            <w:tcMar>
              <w:top w:w="0" w:type="dxa"/>
              <w:left w:w="60" w:type="dxa"/>
              <w:bottom w:w="0" w:type="dxa"/>
              <w:right w:w="60" w:type="dxa"/>
            </w:tcMar>
          </w:tcPr>
          <w:p w14:paraId="7FEA7B5F" w14:textId="77777777" w:rsidR="00603AD7" w:rsidRDefault="00603AD7" w:rsidP="00F9498E">
            <w:pPr>
              <w:rPr>
                <w:ins w:id="906" w:author="Arjan Kloosterboer" w:date="2017-09-22T01:15:00Z"/>
                <w:rFonts w:ascii="Calibri" w:hAnsi="Calibri" w:cs="Calibri"/>
                <w:color w:val="0F0F0F"/>
                <w:sz w:val="22"/>
                <w:szCs w:val="22"/>
              </w:rPr>
            </w:pPr>
            <w:ins w:id="907" w:author="Arjan Kloosterboer" w:date="2017-09-22T01:15:00Z">
              <w:r>
                <w:rPr>
                  <w:rFonts w:ascii="Calibri" w:hAnsi="Calibri" w:cs="Calibri"/>
                  <w:color w:val="0F0F0F"/>
                  <w:sz w:val="22"/>
                  <w:szCs w:val="22"/>
                </w:rPr>
                <w:t>Nee</w:t>
              </w:r>
            </w:ins>
          </w:p>
        </w:tc>
      </w:tr>
      <w:tr w:rsidR="00603AD7" w14:paraId="52D30779" w14:textId="77777777" w:rsidTr="00F9498E">
        <w:trPr>
          <w:trHeight w:val="230"/>
          <w:ins w:id="908" w:author="Arjan Kloosterboer" w:date="2017-09-22T01:15:00Z"/>
        </w:trPr>
        <w:tc>
          <w:tcPr>
            <w:tcW w:w="3330" w:type="dxa"/>
            <w:gridSpan w:val="2"/>
            <w:tcBorders>
              <w:top w:val="nil"/>
              <w:left w:val="nil"/>
              <w:bottom w:val="nil"/>
              <w:right w:val="nil"/>
            </w:tcBorders>
            <w:tcMar>
              <w:top w:w="0" w:type="dxa"/>
              <w:left w:w="60" w:type="dxa"/>
              <w:bottom w:w="0" w:type="dxa"/>
              <w:right w:w="60" w:type="dxa"/>
            </w:tcMar>
          </w:tcPr>
          <w:p w14:paraId="50B91366" w14:textId="77777777" w:rsidR="00603AD7" w:rsidRDefault="00603AD7" w:rsidP="00F9498E">
            <w:pPr>
              <w:rPr>
                <w:ins w:id="909" w:author="Arjan Kloosterboer" w:date="2017-09-22T01:15:00Z"/>
                <w:rFonts w:ascii="Calibri" w:hAnsi="Calibri" w:cs="Calibri"/>
                <w:color w:val="000000"/>
                <w:sz w:val="22"/>
                <w:szCs w:val="22"/>
              </w:rPr>
            </w:pPr>
            <w:ins w:id="910" w:author="Arjan Kloosterboer" w:date="2017-09-22T01:15:00Z">
              <w:r>
                <w:rPr>
                  <w:rFonts w:ascii="Calibri" w:hAnsi="Calibri" w:cs="Calibri"/>
                  <w:b/>
                  <w:bCs/>
                  <w:color w:val="000000"/>
                  <w:sz w:val="22"/>
                  <w:szCs w:val="22"/>
                </w:rPr>
                <w:t>Kardinaliteit</w:t>
              </w:r>
            </w:ins>
          </w:p>
        </w:tc>
        <w:tc>
          <w:tcPr>
            <w:tcW w:w="6030" w:type="dxa"/>
            <w:gridSpan w:val="2"/>
            <w:tcBorders>
              <w:top w:val="nil"/>
              <w:left w:val="nil"/>
              <w:bottom w:val="nil"/>
              <w:right w:val="nil"/>
            </w:tcBorders>
            <w:tcMar>
              <w:top w:w="0" w:type="dxa"/>
              <w:left w:w="60" w:type="dxa"/>
              <w:bottom w:w="0" w:type="dxa"/>
              <w:right w:w="60" w:type="dxa"/>
            </w:tcMar>
          </w:tcPr>
          <w:p w14:paraId="672A0A1E" w14:textId="77777777" w:rsidR="00603AD7" w:rsidRDefault="00603AD7" w:rsidP="00F9498E">
            <w:pPr>
              <w:rPr>
                <w:ins w:id="911" w:author="Arjan Kloosterboer" w:date="2017-09-22T01:15:00Z"/>
                <w:rFonts w:ascii="Calibri" w:hAnsi="Calibri" w:cs="Calibri"/>
                <w:color w:val="0F0F0F"/>
                <w:sz w:val="22"/>
                <w:szCs w:val="22"/>
              </w:rPr>
            </w:pPr>
            <w:ins w:id="912" w:author="Arjan Kloosterboer" w:date="2017-09-22T01:15:00Z">
              <w:r>
                <w:rPr>
                  <w:rFonts w:ascii="Calibri" w:hAnsi="Calibri" w:cs="Calibri"/>
                  <w:color w:val="0F0F0F"/>
                  <w:sz w:val="22"/>
                  <w:szCs w:val="22"/>
                </w:rPr>
                <w:t>0 - N</w:t>
              </w:r>
            </w:ins>
          </w:p>
        </w:tc>
      </w:tr>
      <w:tr w:rsidR="00603AD7" w14:paraId="7EA40BC2" w14:textId="77777777" w:rsidTr="00F9498E">
        <w:trPr>
          <w:trHeight w:val="230"/>
          <w:ins w:id="913" w:author="Arjan Kloosterboer" w:date="2017-09-22T01:15:00Z"/>
        </w:trPr>
        <w:tc>
          <w:tcPr>
            <w:tcW w:w="3330" w:type="dxa"/>
            <w:gridSpan w:val="2"/>
            <w:tcBorders>
              <w:top w:val="nil"/>
              <w:left w:val="nil"/>
              <w:bottom w:val="nil"/>
              <w:right w:val="nil"/>
            </w:tcBorders>
            <w:tcMar>
              <w:top w:w="0" w:type="dxa"/>
              <w:left w:w="60" w:type="dxa"/>
              <w:bottom w:w="0" w:type="dxa"/>
              <w:right w:w="60" w:type="dxa"/>
            </w:tcMar>
          </w:tcPr>
          <w:p w14:paraId="04D2A05A" w14:textId="77777777" w:rsidR="00603AD7" w:rsidRDefault="00603AD7" w:rsidP="00F9498E">
            <w:pPr>
              <w:rPr>
                <w:ins w:id="914" w:author="Arjan Kloosterboer" w:date="2017-09-22T01:15:00Z"/>
                <w:rFonts w:ascii="Calibri" w:hAnsi="Calibri" w:cs="Calibri"/>
                <w:color w:val="000000"/>
                <w:sz w:val="22"/>
                <w:szCs w:val="22"/>
              </w:rPr>
            </w:pPr>
            <w:ins w:id="915" w:author="Arjan Kloosterboer" w:date="2017-09-22T01:15:00Z">
              <w:r>
                <w:rPr>
                  <w:rFonts w:ascii="Calibri" w:hAnsi="Calibri" w:cs="Calibri"/>
                  <w:b/>
                  <w:bCs/>
                  <w:color w:val="000000"/>
                  <w:sz w:val="22"/>
                  <w:szCs w:val="22"/>
                </w:rPr>
                <w:t>Indicatie authentiek</w:t>
              </w:r>
            </w:ins>
          </w:p>
        </w:tc>
        <w:tc>
          <w:tcPr>
            <w:tcW w:w="6030" w:type="dxa"/>
            <w:gridSpan w:val="2"/>
            <w:tcBorders>
              <w:top w:val="nil"/>
              <w:left w:val="nil"/>
              <w:bottom w:val="nil"/>
              <w:right w:val="nil"/>
            </w:tcBorders>
            <w:tcMar>
              <w:top w:w="0" w:type="dxa"/>
              <w:left w:w="60" w:type="dxa"/>
              <w:bottom w:w="0" w:type="dxa"/>
              <w:right w:w="60" w:type="dxa"/>
            </w:tcMar>
          </w:tcPr>
          <w:p w14:paraId="1F5E45AF" w14:textId="77777777" w:rsidR="00603AD7" w:rsidRDefault="00603AD7" w:rsidP="00F9498E">
            <w:pPr>
              <w:rPr>
                <w:ins w:id="916" w:author="Arjan Kloosterboer" w:date="2017-09-22T01:15:00Z"/>
                <w:rFonts w:ascii="Calibri" w:hAnsi="Calibri" w:cs="Calibri"/>
                <w:color w:val="0F0F0F"/>
                <w:sz w:val="22"/>
                <w:szCs w:val="22"/>
              </w:rPr>
            </w:pPr>
            <w:ins w:id="917" w:author="Arjan Kloosterboer" w:date="2017-09-22T01:15:00Z">
              <w:r>
                <w:rPr>
                  <w:rFonts w:ascii="Calibri" w:hAnsi="Calibri" w:cs="Calibri"/>
                  <w:color w:val="0F0F0F"/>
                  <w:sz w:val="22"/>
                  <w:szCs w:val="22"/>
                </w:rPr>
                <w:t>Gemeentelijk kerngegeven</w:t>
              </w:r>
            </w:ins>
          </w:p>
        </w:tc>
      </w:tr>
      <w:tr w:rsidR="00603AD7" w14:paraId="4A228EE8" w14:textId="77777777" w:rsidTr="00F9498E">
        <w:trPr>
          <w:trHeight w:val="230"/>
          <w:ins w:id="918" w:author="Arjan Kloosterboer" w:date="2017-09-22T01:15:00Z"/>
        </w:trPr>
        <w:tc>
          <w:tcPr>
            <w:tcW w:w="3330" w:type="dxa"/>
            <w:gridSpan w:val="2"/>
            <w:tcBorders>
              <w:top w:val="nil"/>
              <w:left w:val="nil"/>
              <w:bottom w:val="nil"/>
              <w:right w:val="nil"/>
            </w:tcBorders>
            <w:tcMar>
              <w:top w:w="0" w:type="dxa"/>
              <w:left w:w="60" w:type="dxa"/>
              <w:bottom w:w="0" w:type="dxa"/>
              <w:right w:w="60" w:type="dxa"/>
            </w:tcMar>
          </w:tcPr>
          <w:p w14:paraId="766412BA" w14:textId="77777777" w:rsidR="00603AD7" w:rsidRDefault="00603AD7" w:rsidP="00F9498E">
            <w:pPr>
              <w:rPr>
                <w:ins w:id="919" w:author="Arjan Kloosterboer" w:date="2017-09-22T01:15:00Z"/>
                <w:rFonts w:ascii="Calibri" w:hAnsi="Calibri" w:cs="Calibri"/>
                <w:b/>
                <w:bCs/>
                <w:color w:val="000000"/>
                <w:sz w:val="22"/>
                <w:szCs w:val="22"/>
              </w:rPr>
            </w:pPr>
            <w:ins w:id="920" w:author="Arjan Kloosterboer" w:date="2017-09-22T01:15:00Z">
              <w:r>
                <w:rPr>
                  <w:rFonts w:ascii="Calibri" w:hAnsi="Calibri" w:cs="Calibri"/>
                  <w:b/>
                  <w:bCs/>
                  <w:color w:val="000000"/>
                  <w:sz w:val="22"/>
                  <w:szCs w:val="22"/>
                </w:rPr>
                <w:t xml:space="preserve">Regels </w:t>
              </w:r>
            </w:ins>
          </w:p>
        </w:tc>
        <w:tc>
          <w:tcPr>
            <w:tcW w:w="6030" w:type="dxa"/>
            <w:gridSpan w:val="2"/>
            <w:tcBorders>
              <w:top w:val="nil"/>
              <w:left w:val="nil"/>
              <w:bottom w:val="nil"/>
              <w:right w:val="nil"/>
            </w:tcBorders>
            <w:tcMar>
              <w:top w:w="0" w:type="dxa"/>
              <w:left w:w="60" w:type="dxa"/>
              <w:bottom w:w="0" w:type="dxa"/>
              <w:right w:w="60" w:type="dxa"/>
            </w:tcMar>
          </w:tcPr>
          <w:p w14:paraId="782F5025" w14:textId="77777777" w:rsidR="00603AD7" w:rsidRDefault="00603AD7" w:rsidP="00F9498E">
            <w:pPr>
              <w:rPr>
                <w:ins w:id="921" w:author="Arjan Kloosterboer" w:date="2017-09-22T01:15:00Z"/>
                <w:rFonts w:ascii="Calibri" w:hAnsi="Calibri" w:cs="Calibri"/>
                <w:color w:val="0F0F0F"/>
                <w:sz w:val="22"/>
                <w:szCs w:val="22"/>
              </w:rPr>
            </w:pPr>
            <w:ins w:id="922" w:author="Arjan Kloosterboer" w:date="2017-09-22T01:15:00Z">
              <w:r>
                <w:rPr>
                  <w:rFonts w:ascii="Calibri" w:hAnsi="Calibri" w:cs="Calibri"/>
                  <w:color w:val="0F0F0F"/>
                  <w:sz w:val="22"/>
                  <w:szCs w:val="22"/>
                </w:rPr>
                <w:t>-</w:t>
              </w:r>
            </w:ins>
          </w:p>
        </w:tc>
      </w:tr>
      <w:tr w:rsidR="00603AD7" w14:paraId="364520E2" w14:textId="77777777" w:rsidTr="00F9498E">
        <w:trPr>
          <w:ins w:id="923" w:author="Arjan Kloosterboer" w:date="2017-09-22T01:15:00Z"/>
        </w:trPr>
        <w:tc>
          <w:tcPr>
            <w:tcW w:w="9360" w:type="dxa"/>
            <w:gridSpan w:val="4"/>
            <w:tcBorders>
              <w:top w:val="nil"/>
              <w:left w:val="nil"/>
              <w:bottom w:val="nil"/>
              <w:right w:val="nil"/>
            </w:tcBorders>
            <w:tcMar>
              <w:top w:w="0" w:type="dxa"/>
              <w:left w:w="60" w:type="dxa"/>
              <w:bottom w:w="0" w:type="dxa"/>
              <w:right w:w="60" w:type="dxa"/>
            </w:tcMar>
          </w:tcPr>
          <w:p w14:paraId="2AD130AD" w14:textId="77777777" w:rsidR="00603AD7" w:rsidRDefault="00603AD7" w:rsidP="00F9498E">
            <w:pPr>
              <w:rPr>
                <w:ins w:id="924" w:author="Arjan Kloosterboer" w:date="2017-09-22T01:15:00Z"/>
                <w:rFonts w:ascii="Calibri" w:hAnsi="Calibri" w:cs="Calibri"/>
                <w:color w:val="0F0F0F"/>
                <w:sz w:val="22"/>
                <w:szCs w:val="22"/>
              </w:rPr>
            </w:pPr>
            <w:ins w:id="925" w:author="Arjan Kloosterboer" w:date="2017-09-22T01:15:00Z">
              <w:r>
                <w:rPr>
                  <w:rFonts w:ascii="Calibri" w:hAnsi="Calibri" w:cs="Calibri"/>
                  <w:b/>
                  <w:bCs/>
                  <w:color w:val="0F0F0F"/>
                  <w:sz w:val="22"/>
                  <w:szCs w:val="22"/>
                </w:rPr>
                <w:t>Toelichting</w:t>
              </w:r>
            </w:ins>
          </w:p>
        </w:tc>
      </w:tr>
      <w:tr w:rsidR="00603AD7" w14:paraId="0B91A209" w14:textId="77777777" w:rsidTr="00F9498E">
        <w:trPr>
          <w:ins w:id="926" w:author="Arjan Kloosterboer" w:date="2017-09-22T01:15:00Z"/>
        </w:trPr>
        <w:tc>
          <w:tcPr>
            <w:tcW w:w="450" w:type="dxa"/>
            <w:tcBorders>
              <w:top w:val="nil"/>
              <w:left w:val="nil"/>
              <w:bottom w:val="nil"/>
              <w:right w:val="nil"/>
            </w:tcBorders>
            <w:tcMar>
              <w:top w:w="0" w:type="dxa"/>
              <w:left w:w="60" w:type="dxa"/>
              <w:bottom w:w="0" w:type="dxa"/>
              <w:right w:w="60" w:type="dxa"/>
            </w:tcMar>
          </w:tcPr>
          <w:p w14:paraId="150B553F" w14:textId="77777777" w:rsidR="00603AD7" w:rsidRDefault="00603AD7" w:rsidP="00F9498E">
            <w:pPr>
              <w:rPr>
                <w:ins w:id="927" w:author="Arjan Kloosterboer" w:date="2017-09-22T01:15:00Z"/>
                <w:rFonts w:ascii="Calibri" w:hAnsi="Calibri" w:cs="Calibri"/>
                <w:b/>
                <w:bCs/>
                <w:color w:val="0F0F0F"/>
                <w:sz w:val="22"/>
                <w:szCs w:val="22"/>
              </w:rPr>
            </w:pPr>
          </w:p>
        </w:tc>
        <w:tc>
          <w:tcPr>
            <w:tcW w:w="8910" w:type="dxa"/>
            <w:gridSpan w:val="3"/>
            <w:tcBorders>
              <w:top w:val="nil"/>
              <w:left w:val="nil"/>
              <w:bottom w:val="nil"/>
              <w:right w:val="nil"/>
            </w:tcBorders>
            <w:tcMar>
              <w:top w:w="0" w:type="dxa"/>
              <w:left w:w="60" w:type="dxa"/>
              <w:bottom w:w="0" w:type="dxa"/>
              <w:right w:w="60" w:type="dxa"/>
            </w:tcMar>
          </w:tcPr>
          <w:p w14:paraId="6ED20EE0" w14:textId="77777777" w:rsidR="00603AD7" w:rsidRDefault="00603AD7" w:rsidP="00F9498E">
            <w:pPr>
              <w:rPr>
                <w:ins w:id="928" w:author="Arjan Kloosterboer" w:date="2017-09-22T01:15:00Z"/>
                <w:rFonts w:ascii="Calibri" w:hAnsi="Calibri" w:cs="Calibri"/>
                <w:color w:val="0F0F0F"/>
                <w:sz w:val="22"/>
                <w:szCs w:val="22"/>
              </w:rPr>
            </w:pPr>
            <w:ins w:id="929" w:author="Arjan Kloosterboer" w:date="2017-09-22T01:15:00Z">
              <w:r>
                <w:rPr>
                  <w:rFonts w:ascii="Calibri" w:hAnsi="Calibri" w:cs="Calibri"/>
                  <w:color w:val="0F0F0F"/>
                  <w:sz w:val="22"/>
                  <w:szCs w:val="22"/>
                </w:rPr>
                <w:t>Met deze attribuutsoort worden de (één of meer) producten en/of diensten benoemd die met de zaak worden geleverd. Dat betreft één of meer van de producten zoals gespecificeerd bij het betreffende zaaktype. Het maakt het onder meer mogeljk een zaak te initieren vanuit de bestelling van een product of dienst.</w:t>
              </w:r>
            </w:ins>
          </w:p>
        </w:tc>
        <w:bookmarkEnd w:id="845"/>
      </w:tr>
    </w:tbl>
    <w:p w14:paraId="7CC81196" w14:textId="77777777" w:rsidR="00F655B6" w:rsidRPr="008E0ED5" w:rsidRDefault="00F655B6" w:rsidP="008E0ED5">
      <w:pPr>
        <w:widowControl w:val="0"/>
        <w:autoSpaceDE w:val="0"/>
        <w:autoSpaceDN w:val="0"/>
        <w:adjustRightInd w:val="0"/>
        <w:spacing w:before="240" w:after="60" w:line="240" w:lineRule="auto"/>
        <w:contextualSpacing w:val="0"/>
        <w:outlineLvl w:val="3"/>
        <w:rPr>
          <w:ins w:id="930" w:author="Arjan Kloosterboer" w:date="2017-08-14T16:50:00Z"/>
          <w:rFonts w:ascii="Arial" w:hAnsi="Arial" w:cs="Arial"/>
          <w:b/>
          <w:color w:val="000000"/>
          <w:sz w:val="24"/>
          <w:szCs w:val="24"/>
          <w:lang w:eastAsia="en-US"/>
        </w:rPr>
      </w:pPr>
      <w:bookmarkStart w:id="931" w:name="_Hlk493806808"/>
      <w:bookmarkEnd w:id="846"/>
      <w:ins w:id="932" w:author="Arjan Kloosterboer" w:date="2017-08-14T16:50:00Z">
        <w:r w:rsidRPr="008E0ED5">
          <w:rPr>
            <w:rFonts w:ascii="Arial" w:hAnsi="Arial" w:cs="Arial"/>
            <w:b/>
            <w:color w:val="000000"/>
            <w:sz w:val="24"/>
            <w:szCs w:val="24"/>
            <w:lang w:eastAsia="en-US"/>
          </w:rPr>
          <w:t>«Attribuutsoort» Vertrouwelijkheidaanduiding</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F655B6" w14:paraId="6CA0EEB9" w14:textId="77777777" w:rsidTr="00BC3B80">
        <w:trPr>
          <w:trHeight w:val="230"/>
          <w:ins w:id="933"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2257993C" w14:textId="77777777" w:rsidR="00F655B6" w:rsidRDefault="00F655B6" w:rsidP="00BC3B80">
            <w:pPr>
              <w:rPr>
                <w:ins w:id="934" w:author="Arjan Kloosterboer" w:date="2017-08-14T16:50:00Z"/>
                <w:rFonts w:ascii="Calibri" w:hAnsi="Calibri" w:cs="Calibri"/>
                <w:color w:val="000000"/>
                <w:sz w:val="22"/>
                <w:szCs w:val="22"/>
              </w:rPr>
            </w:pPr>
            <w:ins w:id="935" w:author="Arjan Kloosterboer" w:date="2017-08-14T16:50:00Z">
              <w:r>
                <w:rPr>
                  <w:rFonts w:ascii="Calibri" w:hAnsi="Calibri" w:cs="Calibri"/>
                  <w:b/>
                  <w:bCs/>
                  <w:color w:val="000000"/>
                  <w:sz w:val="22"/>
                  <w:szCs w:val="22"/>
                </w:rPr>
                <w:t xml:space="preserve">Naam </w:t>
              </w:r>
            </w:ins>
          </w:p>
        </w:tc>
        <w:tc>
          <w:tcPr>
            <w:tcW w:w="4320" w:type="dxa"/>
            <w:tcBorders>
              <w:top w:val="nil"/>
              <w:left w:val="nil"/>
              <w:bottom w:val="nil"/>
              <w:right w:val="nil"/>
            </w:tcBorders>
            <w:tcMar>
              <w:top w:w="0" w:type="dxa"/>
              <w:left w:w="60" w:type="dxa"/>
              <w:bottom w:w="0" w:type="dxa"/>
              <w:right w:w="60" w:type="dxa"/>
            </w:tcMar>
          </w:tcPr>
          <w:p w14:paraId="159E6273" w14:textId="77777777" w:rsidR="00F655B6" w:rsidRDefault="00F655B6" w:rsidP="00BC3B80">
            <w:pPr>
              <w:rPr>
                <w:ins w:id="936" w:author="Arjan Kloosterboer" w:date="2017-08-14T16:50:00Z"/>
                <w:rFonts w:ascii="Calibri" w:hAnsi="Calibri" w:cs="Calibri"/>
                <w:color w:val="0F0F0F"/>
                <w:sz w:val="22"/>
                <w:szCs w:val="22"/>
              </w:rPr>
            </w:pPr>
            <w:ins w:id="937" w:author="Arjan Kloosterboer" w:date="2017-08-14T16:50:00Z">
              <w:r>
                <w:rPr>
                  <w:rFonts w:ascii="Calibri" w:hAnsi="Calibri" w:cs="Calibri"/>
                  <w:color w:val="0F0F0F"/>
                  <w:sz w:val="22"/>
                  <w:szCs w:val="22"/>
                </w:rPr>
                <w:t>Vertrouwelijkheidaanduiding</w:t>
              </w:r>
            </w:ins>
          </w:p>
        </w:tc>
        <w:tc>
          <w:tcPr>
            <w:tcW w:w="1710" w:type="dxa"/>
            <w:tcBorders>
              <w:top w:val="nil"/>
              <w:left w:val="nil"/>
              <w:bottom w:val="nil"/>
              <w:right w:val="nil"/>
            </w:tcBorders>
            <w:tcMar>
              <w:top w:w="0" w:type="dxa"/>
              <w:left w:w="60" w:type="dxa"/>
              <w:bottom w:w="0" w:type="dxa"/>
              <w:right w:w="60" w:type="dxa"/>
            </w:tcMar>
          </w:tcPr>
          <w:p w14:paraId="78338C79" w14:textId="2E380E3B" w:rsidR="00F655B6" w:rsidRDefault="00F655B6" w:rsidP="00BC3B80">
            <w:pPr>
              <w:jc w:val="right"/>
              <w:rPr>
                <w:ins w:id="938" w:author="Arjan Kloosterboer" w:date="2017-08-14T16:50:00Z"/>
                <w:rFonts w:ascii="Calibri" w:hAnsi="Calibri" w:cs="Calibri"/>
                <w:color w:val="0F0F0F"/>
                <w:sz w:val="22"/>
                <w:szCs w:val="22"/>
              </w:rPr>
            </w:pPr>
          </w:p>
        </w:tc>
      </w:tr>
      <w:tr w:rsidR="00F655B6" w14:paraId="6A8DFA77" w14:textId="77777777" w:rsidTr="00BC3B80">
        <w:trPr>
          <w:ins w:id="939"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74F31748" w14:textId="77777777" w:rsidR="00F655B6" w:rsidRDefault="00F655B6" w:rsidP="00BC3B80">
            <w:pPr>
              <w:rPr>
                <w:ins w:id="940" w:author="Arjan Kloosterboer" w:date="2017-08-14T16:50:00Z"/>
                <w:rFonts w:ascii="Calibri" w:hAnsi="Calibri" w:cs="Calibri"/>
                <w:color w:val="000000"/>
                <w:sz w:val="22"/>
                <w:szCs w:val="22"/>
              </w:rPr>
            </w:pPr>
            <w:ins w:id="941" w:author="Arjan Kloosterboer" w:date="2017-08-14T16:50:00Z">
              <w:r>
                <w:rPr>
                  <w:rFonts w:ascii="Calibri" w:hAnsi="Calibri" w:cs="Calibri"/>
                  <w:b/>
                  <w:bCs/>
                  <w:color w:val="000000"/>
                  <w:sz w:val="22"/>
                  <w:szCs w:val="22"/>
                </w:rPr>
                <w:t xml:space="preserve">Herkomst </w:t>
              </w:r>
            </w:ins>
          </w:p>
        </w:tc>
        <w:tc>
          <w:tcPr>
            <w:tcW w:w="6030" w:type="dxa"/>
            <w:gridSpan w:val="2"/>
            <w:tcBorders>
              <w:top w:val="nil"/>
              <w:left w:val="nil"/>
              <w:bottom w:val="nil"/>
              <w:right w:val="nil"/>
            </w:tcBorders>
            <w:tcMar>
              <w:top w:w="0" w:type="dxa"/>
              <w:left w:w="60" w:type="dxa"/>
              <w:bottom w:w="0" w:type="dxa"/>
              <w:right w:w="60" w:type="dxa"/>
            </w:tcMar>
          </w:tcPr>
          <w:p w14:paraId="2CD10A89" w14:textId="77777777" w:rsidR="00F655B6" w:rsidRDefault="00F655B6" w:rsidP="00BC3B80">
            <w:pPr>
              <w:rPr>
                <w:ins w:id="942" w:author="Arjan Kloosterboer" w:date="2017-08-14T16:50:00Z"/>
                <w:rFonts w:ascii="Calibri" w:hAnsi="Calibri" w:cs="Calibri"/>
                <w:color w:val="0F0F0F"/>
                <w:sz w:val="22"/>
                <w:szCs w:val="22"/>
              </w:rPr>
            </w:pPr>
            <w:ins w:id="943" w:author="Arjan Kloosterboer" w:date="2017-08-14T16:50:00Z">
              <w:r>
                <w:rPr>
                  <w:rFonts w:ascii="Calibri" w:hAnsi="Calibri" w:cs="Calibri"/>
                  <w:color w:val="0F0F0F"/>
                  <w:sz w:val="22"/>
                  <w:szCs w:val="22"/>
                </w:rPr>
                <w:t>KING</w:t>
              </w:r>
            </w:ins>
          </w:p>
        </w:tc>
      </w:tr>
      <w:tr w:rsidR="00F655B6" w14:paraId="14FAF4EA" w14:textId="77777777" w:rsidTr="00BC3B80">
        <w:trPr>
          <w:ins w:id="944"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63CE991F" w14:textId="77777777" w:rsidR="00F655B6" w:rsidRDefault="00F655B6" w:rsidP="00BC3B80">
            <w:pPr>
              <w:rPr>
                <w:ins w:id="945" w:author="Arjan Kloosterboer" w:date="2017-08-14T16:50:00Z"/>
                <w:rFonts w:ascii="Calibri" w:hAnsi="Calibri" w:cs="Calibri"/>
                <w:color w:val="000000"/>
                <w:sz w:val="22"/>
                <w:szCs w:val="22"/>
              </w:rPr>
            </w:pPr>
            <w:ins w:id="946" w:author="Arjan Kloosterboer" w:date="2017-08-14T16:50:00Z">
              <w:r>
                <w:rPr>
                  <w:rFonts w:ascii="Calibri" w:hAnsi="Calibri" w:cs="Calibri"/>
                  <w:b/>
                  <w:bCs/>
                  <w:color w:val="000000"/>
                  <w:sz w:val="22"/>
                  <w:szCs w:val="22"/>
                </w:rPr>
                <w:t xml:space="preserve">Code </w:t>
              </w:r>
            </w:ins>
          </w:p>
        </w:tc>
        <w:tc>
          <w:tcPr>
            <w:tcW w:w="6030" w:type="dxa"/>
            <w:gridSpan w:val="2"/>
            <w:tcBorders>
              <w:top w:val="nil"/>
              <w:left w:val="nil"/>
              <w:bottom w:val="nil"/>
              <w:right w:val="nil"/>
            </w:tcBorders>
            <w:tcMar>
              <w:top w:w="0" w:type="dxa"/>
              <w:left w:w="60" w:type="dxa"/>
              <w:bottom w:w="0" w:type="dxa"/>
              <w:right w:w="60" w:type="dxa"/>
            </w:tcMar>
          </w:tcPr>
          <w:p w14:paraId="07D517B3" w14:textId="77777777" w:rsidR="00F655B6" w:rsidRDefault="00F655B6" w:rsidP="00BC3B80">
            <w:pPr>
              <w:rPr>
                <w:ins w:id="947" w:author="Arjan Kloosterboer" w:date="2017-08-14T16:50:00Z"/>
                <w:rFonts w:ascii="Calibri" w:hAnsi="Calibri" w:cs="Calibri"/>
                <w:color w:val="0F0F0F"/>
                <w:sz w:val="22"/>
                <w:szCs w:val="22"/>
              </w:rPr>
            </w:pPr>
          </w:p>
        </w:tc>
      </w:tr>
      <w:tr w:rsidR="00F655B6" w14:paraId="7EC88FA2" w14:textId="77777777" w:rsidTr="00BC3B80">
        <w:trPr>
          <w:ins w:id="948"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7A926209" w14:textId="77777777" w:rsidR="00F655B6" w:rsidRDefault="00F655B6" w:rsidP="00BC3B80">
            <w:pPr>
              <w:rPr>
                <w:ins w:id="949" w:author="Arjan Kloosterboer" w:date="2017-08-14T16:50:00Z"/>
                <w:rFonts w:ascii="Calibri" w:hAnsi="Calibri" w:cs="Calibri"/>
                <w:color w:val="000000"/>
                <w:sz w:val="22"/>
                <w:szCs w:val="22"/>
              </w:rPr>
            </w:pPr>
            <w:ins w:id="950" w:author="Arjan Kloosterboer" w:date="2017-08-14T16:50:00Z">
              <w:r>
                <w:rPr>
                  <w:rFonts w:ascii="Calibri" w:hAnsi="Calibri" w:cs="Calibri"/>
                  <w:b/>
                  <w:bCs/>
                  <w:color w:val="000000"/>
                  <w:sz w:val="22"/>
                  <w:szCs w:val="22"/>
                </w:rPr>
                <w:t xml:space="preserve">Definitie </w:t>
              </w:r>
            </w:ins>
          </w:p>
        </w:tc>
        <w:tc>
          <w:tcPr>
            <w:tcW w:w="6030" w:type="dxa"/>
            <w:gridSpan w:val="2"/>
            <w:tcBorders>
              <w:top w:val="nil"/>
              <w:left w:val="nil"/>
              <w:bottom w:val="nil"/>
              <w:right w:val="nil"/>
            </w:tcBorders>
            <w:tcMar>
              <w:top w:w="0" w:type="dxa"/>
              <w:left w:w="60" w:type="dxa"/>
              <w:bottom w:w="0" w:type="dxa"/>
              <w:right w:w="60" w:type="dxa"/>
            </w:tcMar>
          </w:tcPr>
          <w:p w14:paraId="5CC7F9D7" w14:textId="77777777" w:rsidR="00F655B6" w:rsidRDefault="00F655B6" w:rsidP="00BC3B80">
            <w:pPr>
              <w:rPr>
                <w:ins w:id="951" w:author="Arjan Kloosterboer" w:date="2017-08-14T16:50:00Z"/>
                <w:rFonts w:ascii="Calibri" w:hAnsi="Calibri" w:cs="Calibri"/>
                <w:color w:val="0F0F0F"/>
                <w:sz w:val="22"/>
                <w:szCs w:val="22"/>
              </w:rPr>
            </w:pPr>
            <w:ins w:id="952" w:author="Arjan Kloosterboer" w:date="2017-08-14T16:50:00Z">
              <w:r>
                <w:rPr>
                  <w:rFonts w:ascii="Calibri" w:hAnsi="Calibri" w:cs="Calibri"/>
                  <w:color w:val="000000"/>
                  <w:sz w:val="22"/>
                  <w:szCs w:val="22"/>
                </w:rPr>
                <w:t xml:space="preserve">Aanduiding van de mate waarin het zaakdossier van de ZAAK voor de openbaarheid bestemd is. </w:t>
              </w:r>
            </w:ins>
          </w:p>
        </w:tc>
      </w:tr>
      <w:tr w:rsidR="00F655B6" w14:paraId="099505AB" w14:textId="77777777" w:rsidTr="00BC3B80">
        <w:trPr>
          <w:trHeight w:val="230"/>
          <w:ins w:id="953"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6F3B3495" w14:textId="77777777" w:rsidR="00F655B6" w:rsidRDefault="00F655B6" w:rsidP="00BC3B80">
            <w:pPr>
              <w:rPr>
                <w:ins w:id="954" w:author="Arjan Kloosterboer" w:date="2017-08-14T16:50:00Z"/>
                <w:rFonts w:ascii="Calibri" w:hAnsi="Calibri" w:cs="Calibri"/>
                <w:color w:val="000000"/>
                <w:sz w:val="22"/>
                <w:szCs w:val="22"/>
              </w:rPr>
            </w:pPr>
            <w:ins w:id="955" w:author="Arjan Kloosterboer" w:date="2017-08-14T16:50:00Z">
              <w:r>
                <w:rPr>
                  <w:rFonts w:ascii="Calibri" w:hAnsi="Calibri" w:cs="Calibri"/>
                  <w:b/>
                  <w:bCs/>
                  <w:color w:val="000000"/>
                  <w:sz w:val="22"/>
                  <w:szCs w:val="22"/>
                </w:rPr>
                <w:t xml:space="preserve">Herkomst definitie </w:t>
              </w:r>
            </w:ins>
          </w:p>
        </w:tc>
        <w:tc>
          <w:tcPr>
            <w:tcW w:w="6030" w:type="dxa"/>
            <w:gridSpan w:val="2"/>
            <w:tcBorders>
              <w:top w:val="nil"/>
              <w:left w:val="nil"/>
              <w:bottom w:val="nil"/>
              <w:right w:val="nil"/>
            </w:tcBorders>
            <w:tcMar>
              <w:top w:w="0" w:type="dxa"/>
              <w:left w:w="60" w:type="dxa"/>
              <w:bottom w:w="0" w:type="dxa"/>
              <w:right w:w="60" w:type="dxa"/>
            </w:tcMar>
          </w:tcPr>
          <w:p w14:paraId="4D5D2659" w14:textId="77777777" w:rsidR="00F655B6" w:rsidRDefault="00F655B6" w:rsidP="00BC3B80">
            <w:pPr>
              <w:rPr>
                <w:ins w:id="956" w:author="Arjan Kloosterboer" w:date="2017-08-14T16:50:00Z"/>
                <w:rFonts w:ascii="Calibri" w:hAnsi="Calibri" w:cs="Calibri"/>
                <w:color w:val="0F0F0F"/>
                <w:sz w:val="22"/>
                <w:szCs w:val="22"/>
              </w:rPr>
            </w:pPr>
            <w:ins w:id="957" w:author="Arjan Kloosterboer" w:date="2017-08-14T16:50:00Z">
              <w:r>
                <w:rPr>
                  <w:rFonts w:ascii="Calibri" w:hAnsi="Calibri" w:cs="Calibri"/>
                  <w:color w:val="0F0F0F"/>
                  <w:sz w:val="22"/>
                  <w:szCs w:val="22"/>
                </w:rPr>
                <w:t>KING</w:t>
              </w:r>
            </w:ins>
          </w:p>
        </w:tc>
      </w:tr>
      <w:tr w:rsidR="00F655B6" w14:paraId="44BBE6BC" w14:textId="77777777" w:rsidTr="00BC3B80">
        <w:trPr>
          <w:ins w:id="958"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350722BA" w14:textId="77777777" w:rsidR="00F655B6" w:rsidRDefault="00F655B6" w:rsidP="00BC3B80">
            <w:pPr>
              <w:rPr>
                <w:ins w:id="959" w:author="Arjan Kloosterboer" w:date="2017-08-14T16:50:00Z"/>
                <w:rFonts w:ascii="Calibri" w:hAnsi="Calibri" w:cs="Calibri"/>
                <w:color w:val="000000"/>
                <w:sz w:val="22"/>
                <w:szCs w:val="22"/>
              </w:rPr>
            </w:pPr>
            <w:ins w:id="960" w:author="Arjan Kloosterboer" w:date="2017-08-14T16:50:00Z">
              <w:r>
                <w:rPr>
                  <w:rFonts w:ascii="Calibri" w:hAnsi="Calibri" w:cs="Calibri"/>
                  <w:b/>
                  <w:bCs/>
                  <w:color w:val="000000"/>
                  <w:sz w:val="22"/>
                  <w:szCs w:val="22"/>
                </w:rPr>
                <w:t xml:space="preserve">Datum opname </w:t>
              </w:r>
            </w:ins>
          </w:p>
        </w:tc>
        <w:tc>
          <w:tcPr>
            <w:tcW w:w="6030" w:type="dxa"/>
            <w:gridSpan w:val="2"/>
            <w:tcBorders>
              <w:top w:val="nil"/>
              <w:left w:val="nil"/>
              <w:bottom w:val="nil"/>
              <w:right w:val="nil"/>
            </w:tcBorders>
            <w:tcMar>
              <w:top w:w="0" w:type="dxa"/>
              <w:left w:w="60" w:type="dxa"/>
              <w:bottom w:w="0" w:type="dxa"/>
              <w:right w:w="60" w:type="dxa"/>
            </w:tcMar>
          </w:tcPr>
          <w:p w14:paraId="6DCBF67C" w14:textId="77777777" w:rsidR="00F655B6" w:rsidRDefault="00F655B6" w:rsidP="00BC3B80">
            <w:pPr>
              <w:rPr>
                <w:ins w:id="961" w:author="Arjan Kloosterboer" w:date="2017-08-14T16:50:00Z"/>
                <w:rFonts w:ascii="Calibri" w:hAnsi="Calibri" w:cs="Calibri"/>
                <w:color w:val="0F0F0F"/>
                <w:sz w:val="22"/>
                <w:szCs w:val="22"/>
              </w:rPr>
            </w:pPr>
            <w:ins w:id="962" w:author="Arjan Kloosterboer" w:date="2017-08-14T16:50:00Z">
              <w:r>
                <w:rPr>
                  <w:rFonts w:ascii="Calibri" w:hAnsi="Calibri" w:cs="Calibri"/>
                  <w:color w:val="0F0F0F"/>
                  <w:sz w:val="22"/>
                  <w:szCs w:val="22"/>
                </w:rPr>
                <w:t>20-12-2016</w:t>
              </w:r>
            </w:ins>
          </w:p>
        </w:tc>
      </w:tr>
      <w:tr w:rsidR="00F655B6" w14:paraId="5ADAAA23" w14:textId="77777777" w:rsidTr="00BC3B80">
        <w:trPr>
          <w:ins w:id="963"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778FA584" w14:textId="77777777" w:rsidR="00F655B6" w:rsidRDefault="00F655B6" w:rsidP="00BC3B80">
            <w:pPr>
              <w:rPr>
                <w:ins w:id="964" w:author="Arjan Kloosterboer" w:date="2017-08-14T16:50:00Z"/>
                <w:rFonts w:ascii="Calibri" w:hAnsi="Calibri" w:cs="Calibri"/>
                <w:color w:val="000000"/>
                <w:sz w:val="22"/>
                <w:szCs w:val="22"/>
              </w:rPr>
            </w:pPr>
            <w:ins w:id="965" w:author="Arjan Kloosterboer" w:date="2017-08-14T16:50:00Z">
              <w:r>
                <w:rPr>
                  <w:rFonts w:ascii="Calibri" w:hAnsi="Calibri" w:cs="Calibri"/>
                  <w:b/>
                  <w:bCs/>
                  <w:color w:val="000000"/>
                  <w:sz w:val="22"/>
                  <w:szCs w:val="22"/>
                </w:rPr>
                <w:t xml:space="preserve">Formaat </w:t>
              </w:r>
            </w:ins>
          </w:p>
        </w:tc>
        <w:tc>
          <w:tcPr>
            <w:tcW w:w="6030" w:type="dxa"/>
            <w:gridSpan w:val="2"/>
            <w:tcBorders>
              <w:top w:val="nil"/>
              <w:left w:val="nil"/>
              <w:bottom w:val="nil"/>
              <w:right w:val="nil"/>
            </w:tcBorders>
            <w:tcMar>
              <w:top w:w="0" w:type="dxa"/>
              <w:left w:w="60" w:type="dxa"/>
              <w:bottom w:w="0" w:type="dxa"/>
              <w:right w:w="60" w:type="dxa"/>
            </w:tcMar>
          </w:tcPr>
          <w:p w14:paraId="5CCDB662" w14:textId="77777777" w:rsidR="00F655B6" w:rsidRDefault="00F655B6" w:rsidP="00BC3B80">
            <w:pPr>
              <w:rPr>
                <w:ins w:id="966" w:author="Arjan Kloosterboer" w:date="2017-08-14T16:50:00Z"/>
                <w:rFonts w:ascii="Calibri" w:hAnsi="Calibri" w:cs="Calibri"/>
                <w:color w:val="0F0F0F"/>
                <w:sz w:val="22"/>
                <w:szCs w:val="22"/>
              </w:rPr>
            </w:pPr>
            <w:ins w:id="967" w:author="Arjan Kloosterboer" w:date="2017-08-14T16:50:00Z">
              <w:r>
                <w:rPr>
                  <w:rFonts w:ascii="Calibri" w:hAnsi="Calibri" w:cs="Calibri"/>
                  <w:color w:val="0F0F0F"/>
                  <w:sz w:val="22"/>
                  <w:szCs w:val="22"/>
                </w:rPr>
                <w:t>vertrouwelijkheidaanduiding</w:t>
              </w:r>
            </w:ins>
          </w:p>
        </w:tc>
      </w:tr>
      <w:tr w:rsidR="00F655B6" w14:paraId="3421101C" w14:textId="77777777" w:rsidTr="00BC3B80">
        <w:trPr>
          <w:trHeight w:val="230"/>
          <w:ins w:id="968"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11BDE712" w14:textId="77777777" w:rsidR="00F655B6" w:rsidRDefault="00F655B6" w:rsidP="00BC3B80">
            <w:pPr>
              <w:rPr>
                <w:ins w:id="969" w:author="Arjan Kloosterboer" w:date="2017-08-14T16:50:00Z"/>
                <w:rFonts w:ascii="Calibri" w:hAnsi="Calibri" w:cs="Calibri"/>
                <w:color w:val="000000"/>
                <w:sz w:val="22"/>
                <w:szCs w:val="22"/>
              </w:rPr>
            </w:pPr>
            <w:ins w:id="970" w:author="Arjan Kloosterboer" w:date="2017-08-14T16:50:00Z">
              <w:r>
                <w:rPr>
                  <w:rFonts w:ascii="Calibri" w:hAnsi="Calibri" w:cs="Calibri"/>
                  <w:b/>
                  <w:bCs/>
                  <w:color w:val="000000"/>
                  <w:sz w:val="22"/>
                  <w:szCs w:val="22"/>
                </w:rPr>
                <w:t>Waardenverzameling</w:t>
              </w:r>
            </w:ins>
          </w:p>
        </w:tc>
        <w:tc>
          <w:tcPr>
            <w:tcW w:w="6030" w:type="dxa"/>
            <w:gridSpan w:val="2"/>
            <w:tcBorders>
              <w:top w:val="nil"/>
              <w:left w:val="nil"/>
              <w:bottom w:val="nil"/>
              <w:right w:val="nil"/>
            </w:tcBorders>
            <w:tcMar>
              <w:top w:w="0" w:type="dxa"/>
              <w:left w:w="60" w:type="dxa"/>
              <w:bottom w:w="0" w:type="dxa"/>
              <w:right w:w="60" w:type="dxa"/>
            </w:tcMar>
          </w:tcPr>
          <w:p w14:paraId="3D5655A9" w14:textId="77777777" w:rsidR="00F655B6" w:rsidRDefault="00F655B6" w:rsidP="00BC3B80">
            <w:pPr>
              <w:rPr>
                <w:ins w:id="971" w:author="Arjan Kloosterboer" w:date="2017-08-14T16:50:00Z"/>
                <w:rFonts w:ascii="Calibri" w:hAnsi="Calibri" w:cs="Calibri"/>
                <w:color w:val="0F0F0F"/>
                <w:sz w:val="22"/>
                <w:szCs w:val="22"/>
              </w:rPr>
            </w:pPr>
          </w:p>
        </w:tc>
      </w:tr>
      <w:tr w:rsidR="00F655B6" w14:paraId="0BD937FF" w14:textId="77777777" w:rsidTr="00BC3B80">
        <w:trPr>
          <w:trHeight w:val="215"/>
          <w:ins w:id="972"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7373C23C" w14:textId="77777777" w:rsidR="00F655B6" w:rsidRDefault="00F655B6" w:rsidP="00BC3B80">
            <w:pPr>
              <w:rPr>
                <w:ins w:id="973" w:author="Arjan Kloosterboer" w:date="2017-08-14T16:50:00Z"/>
                <w:rFonts w:ascii="Calibri" w:hAnsi="Calibri" w:cs="Calibri"/>
                <w:color w:val="000000"/>
                <w:sz w:val="22"/>
                <w:szCs w:val="22"/>
              </w:rPr>
            </w:pPr>
            <w:ins w:id="974" w:author="Arjan Kloosterboer" w:date="2017-08-14T16:50:00Z">
              <w:r>
                <w:rPr>
                  <w:rFonts w:ascii="Calibri" w:hAnsi="Calibri" w:cs="Calibri"/>
                  <w:b/>
                  <w:bCs/>
                  <w:color w:val="000000"/>
                  <w:sz w:val="22"/>
                  <w:szCs w:val="22"/>
                </w:rPr>
                <w:t>Indicatie materiële historie</w:t>
              </w:r>
            </w:ins>
          </w:p>
        </w:tc>
        <w:tc>
          <w:tcPr>
            <w:tcW w:w="6030" w:type="dxa"/>
            <w:gridSpan w:val="2"/>
            <w:tcBorders>
              <w:top w:val="nil"/>
              <w:left w:val="nil"/>
              <w:bottom w:val="nil"/>
              <w:right w:val="nil"/>
            </w:tcBorders>
            <w:tcMar>
              <w:top w:w="0" w:type="dxa"/>
              <w:left w:w="60" w:type="dxa"/>
              <w:bottom w:w="0" w:type="dxa"/>
              <w:right w:w="60" w:type="dxa"/>
            </w:tcMar>
          </w:tcPr>
          <w:p w14:paraId="3AEF5D40" w14:textId="77777777" w:rsidR="00F655B6" w:rsidRDefault="00F655B6" w:rsidP="00BC3B80">
            <w:pPr>
              <w:rPr>
                <w:ins w:id="975" w:author="Arjan Kloosterboer" w:date="2017-08-14T16:50:00Z"/>
                <w:rFonts w:ascii="Calibri" w:hAnsi="Calibri" w:cs="Calibri"/>
                <w:color w:val="0F0F0F"/>
                <w:sz w:val="22"/>
                <w:szCs w:val="22"/>
              </w:rPr>
            </w:pPr>
            <w:ins w:id="976" w:author="Arjan Kloosterboer" w:date="2017-08-14T16:50:00Z">
              <w:r>
                <w:rPr>
                  <w:rFonts w:ascii="Calibri" w:hAnsi="Calibri" w:cs="Calibri"/>
                  <w:color w:val="0F0F0F"/>
                  <w:sz w:val="22"/>
                  <w:szCs w:val="22"/>
                </w:rPr>
                <w:t>Ja</w:t>
              </w:r>
            </w:ins>
          </w:p>
        </w:tc>
      </w:tr>
      <w:tr w:rsidR="00F655B6" w14:paraId="5F69905F" w14:textId="77777777" w:rsidTr="00BC3B80">
        <w:trPr>
          <w:trHeight w:val="230"/>
          <w:ins w:id="977"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2745D9A6" w14:textId="77777777" w:rsidR="00F655B6" w:rsidRDefault="00F655B6" w:rsidP="00BC3B80">
            <w:pPr>
              <w:rPr>
                <w:ins w:id="978" w:author="Arjan Kloosterboer" w:date="2017-08-14T16:50:00Z"/>
                <w:rFonts w:ascii="Calibri" w:hAnsi="Calibri" w:cs="Calibri"/>
                <w:color w:val="000000"/>
                <w:sz w:val="22"/>
                <w:szCs w:val="22"/>
              </w:rPr>
            </w:pPr>
            <w:ins w:id="979" w:author="Arjan Kloosterboer" w:date="2017-08-14T16:50:00Z">
              <w:r>
                <w:rPr>
                  <w:rFonts w:ascii="Calibri" w:hAnsi="Calibri" w:cs="Calibri"/>
                  <w:b/>
                  <w:bCs/>
                  <w:color w:val="000000"/>
                  <w:sz w:val="22"/>
                  <w:szCs w:val="22"/>
                </w:rPr>
                <w:t>Indicatie formele historie</w:t>
              </w:r>
            </w:ins>
          </w:p>
        </w:tc>
        <w:tc>
          <w:tcPr>
            <w:tcW w:w="6030" w:type="dxa"/>
            <w:gridSpan w:val="2"/>
            <w:tcBorders>
              <w:top w:val="nil"/>
              <w:left w:val="nil"/>
              <w:bottom w:val="nil"/>
              <w:right w:val="nil"/>
            </w:tcBorders>
            <w:tcMar>
              <w:top w:w="0" w:type="dxa"/>
              <w:left w:w="60" w:type="dxa"/>
              <w:bottom w:w="0" w:type="dxa"/>
              <w:right w:w="60" w:type="dxa"/>
            </w:tcMar>
          </w:tcPr>
          <w:p w14:paraId="3DBB8EFF" w14:textId="77777777" w:rsidR="00F655B6" w:rsidRDefault="00F655B6" w:rsidP="00BC3B80">
            <w:pPr>
              <w:rPr>
                <w:ins w:id="980" w:author="Arjan Kloosterboer" w:date="2017-08-14T16:50:00Z"/>
                <w:rFonts w:ascii="Calibri" w:hAnsi="Calibri" w:cs="Calibri"/>
                <w:color w:val="0F0F0F"/>
                <w:sz w:val="22"/>
                <w:szCs w:val="22"/>
              </w:rPr>
            </w:pPr>
            <w:ins w:id="981" w:author="Arjan Kloosterboer" w:date="2017-08-14T16:50:00Z">
              <w:r>
                <w:rPr>
                  <w:rFonts w:ascii="Calibri" w:hAnsi="Calibri" w:cs="Calibri"/>
                  <w:color w:val="0F0F0F"/>
                  <w:sz w:val="22"/>
                  <w:szCs w:val="22"/>
                </w:rPr>
                <w:t>Nee</w:t>
              </w:r>
            </w:ins>
          </w:p>
        </w:tc>
      </w:tr>
      <w:tr w:rsidR="00F655B6" w14:paraId="5EEA6051" w14:textId="77777777" w:rsidTr="00BC3B80">
        <w:trPr>
          <w:trHeight w:val="230"/>
          <w:ins w:id="982"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6FD46E24" w14:textId="77777777" w:rsidR="00F655B6" w:rsidRDefault="00F655B6" w:rsidP="00BC3B80">
            <w:pPr>
              <w:rPr>
                <w:ins w:id="983" w:author="Arjan Kloosterboer" w:date="2017-08-14T16:50:00Z"/>
                <w:rFonts w:ascii="Calibri" w:hAnsi="Calibri" w:cs="Calibri"/>
                <w:color w:val="000000"/>
                <w:sz w:val="22"/>
                <w:szCs w:val="22"/>
              </w:rPr>
            </w:pPr>
            <w:ins w:id="984" w:author="Arjan Kloosterboer" w:date="2017-08-14T16:50:00Z">
              <w:r>
                <w:rPr>
                  <w:rFonts w:ascii="Calibri" w:hAnsi="Calibri" w:cs="Calibri"/>
                  <w:b/>
                  <w:bCs/>
                  <w:color w:val="000000"/>
                  <w:sz w:val="22"/>
                  <w:szCs w:val="22"/>
                </w:rPr>
                <w:t>Indicatie in onderzoek</w:t>
              </w:r>
            </w:ins>
          </w:p>
        </w:tc>
        <w:tc>
          <w:tcPr>
            <w:tcW w:w="6030" w:type="dxa"/>
            <w:gridSpan w:val="2"/>
            <w:tcBorders>
              <w:top w:val="nil"/>
              <w:left w:val="nil"/>
              <w:bottom w:val="nil"/>
              <w:right w:val="nil"/>
            </w:tcBorders>
            <w:tcMar>
              <w:top w:w="0" w:type="dxa"/>
              <w:left w:w="60" w:type="dxa"/>
              <w:bottom w:w="0" w:type="dxa"/>
              <w:right w:w="60" w:type="dxa"/>
            </w:tcMar>
          </w:tcPr>
          <w:p w14:paraId="43924EEB" w14:textId="77777777" w:rsidR="00F655B6" w:rsidRDefault="00F655B6" w:rsidP="00BC3B80">
            <w:pPr>
              <w:rPr>
                <w:ins w:id="985" w:author="Arjan Kloosterboer" w:date="2017-08-14T16:50:00Z"/>
                <w:rFonts w:ascii="Calibri" w:hAnsi="Calibri" w:cs="Calibri"/>
                <w:color w:val="0F0F0F"/>
                <w:sz w:val="22"/>
                <w:szCs w:val="22"/>
              </w:rPr>
            </w:pPr>
            <w:ins w:id="986" w:author="Arjan Kloosterboer" w:date="2017-08-14T16:50:00Z">
              <w:r>
                <w:rPr>
                  <w:rFonts w:ascii="Calibri" w:hAnsi="Calibri" w:cs="Calibri"/>
                  <w:color w:val="0F0F0F"/>
                  <w:sz w:val="22"/>
                  <w:szCs w:val="22"/>
                </w:rPr>
                <w:t>Nee</w:t>
              </w:r>
            </w:ins>
          </w:p>
        </w:tc>
      </w:tr>
      <w:tr w:rsidR="00F655B6" w14:paraId="3B789D00" w14:textId="77777777" w:rsidTr="00BC3B80">
        <w:trPr>
          <w:ins w:id="987"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607DE02F" w14:textId="77777777" w:rsidR="00F655B6" w:rsidRDefault="00F655B6" w:rsidP="00BC3B80">
            <w:pPr>
              <w:rPr>
                <w:ins w:id="988" w:author="Arjan Kloosterboer" w:date="2017-08-14T16:50:00Z"/>
                <w:rFonts w:ascii="Calibri" w:hAnsi="Calibri" w:cs="Calibri"/>
                <w:color w:val="000000"/>
                <w:sz w:val="22"/>
                <w:szCs w:val="22"/>
              </w:rPr>
            </w:pPr>
            <w:ins w:id="989" w:author="Arjan Kloosterboer" w:date="2017-08-14T16:50:00Z">
              <w:r>
                <w:rPr>
                  <w:rFonts w:ascii="Calibri" w:hAnsi="Calibri" w:cs="Calibri"/>
                  <w:b/>
                  <w:bCs/>
                  <w:color w:val="000000"/>
                  <w:sz w:val="22"/>
                  <w:szCs w:val="22"/>
                </w:rPr>
                <w:t>Aanduiding strijdigheid/nietigheid</w:t>
              </w:r>
            </w:ins>
          </w:p>
        </w:tc>
        <w:tc>
          <w:tcPr>
            <w:tcW w:w="6030" w:type="dxa"/>
            <w:gridSpan w:val="2"/>
            <w:tcBorders>
              <w:top w:val="nil"/>
              <w:left w:val="nil"/>
              <w:bottom w:val="nil"/>
              <w:right w:val="nil"/>
            </w:tcBorders>
            <w:tcMar>
              <w:top w:w="0" w:type="dxa"/>
              <w:left w:w="60" w:type="dxa"/>
              <w:bottom w:w="0" w:type="dxa"/>
              <w:right w:w="60" w:type="dxa"/>
            </w:tcMar>
          </w:tcPr>
          <w:p w14:paraId="580E6655" w14:textId="77777777" w:rsidR="00F655B6" w:rsidRDefault="00F655B6" w:rsidP="00BC3B80">
            <w:pPr>
              <w:rPr>
                <w:ins w:id="990" w:author="Arjan Kloosterboer" w:date="2017-08-14T16:50:00Z"/>
                <w:rFonts w:ascii="Calibri" w:hAnsi="Calibri" w:cs="Calibri"/>
                <w:color w:val="0F0F0F"/>
                <w:sz w:val="22"/>
                <w:szCs w:val="22"/>
              </w:rPr>
            </w:pPr>
            <w:ins w:id="991" w:author="Arjan Kloosterboer" w:date="2017-08-14T16:50:00Z">
              <w:r>
                <w:rPr>
                  <w:rFonts w:ascii="Calibri" w:hAnsi="Calibri" w:cs="Calibri"/>
                  <w:color w:val="0F0F0F"/>
                  <w:sz w:val="22"/>
                  <w:szCs w:val="22"/>
                </w:rPr>
                <w:t>Nee</w:t>
              </w:r>
            </w:ins>
          </w:p>
        </w:tc>
      </w:tr>
      <w:tr w:rsidR="00F655B6" w14:paraId="502BEE4F" w14:textId="77777777" w:rsidTr="00BC3B80">
        <w:trPr>
          <w:trHeight w:val="230"/>
          <w:ins w:id="992"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1D2BE5D7" w14:textId="77777777" w:rsidR="00F655B6" w:rsidRDefault="00F655B6" w:rsidP="00BC3B80">
            <w:pPr>
              <w:rPr>
                <w:ins w:id="993" w:author="Arjan Kloosterboer" w:date="2017-08-14T16:50:00Z"/>
                <w:rFonts w:ascii="Calibri" w:hAnsi="Calibri" w:cs="Calibri"/>
                <w:color w:val="000000"/>
                <w:sz w:val="22"/>
                <w:szCs w:val="22"/>
              </w:rPr>
            </w:pPr>
            <w:ins w:id="994" w:author="Arjan Kloosterboer" w:date="2017-08-14T16:50:00Z">
              <w:r>
                <w:rPr>
                  <w:rFonts w:ascii="Calibri" w:hAnsi="Calibri" w:cs="Calibri"/>
                  <w:b/>
                  <w:bCs/>
                  <w:color w:val="000000"/>
                  <w:sz w:val="22"/>
                  <w:szCs w:val="22"/>
                </w:rPr>
                <w:t>Kardinaliteit</w:t>
              </w:r>
            </w:ins>
          </w:p>
        </w:tc>
        <w:tc>
          <w:tcPr>
            <w:tcW w:w="6030" w:type="dxa"/>
            <w:gridSpan w:val="2"/>
            <w:tcBorders>
              <w:top w:val="nil"/>
              <w:left w:val="nil"/>
              <w:bottom w:val="nil"/>
              <w:right w:val="nil"/>
            </w:tcBorders>
            <w:tcMar>
              <w:top w:w="0" w:type="dxa"/>
              <w:left w:w="60" w:type="dxa"/>
              <w:bottom w:w="0" w:type="dxa"/>
              <w:right w:w="60" w:type="dxa"/>
            </w:tcMar>
          </w:tcPr>
          <w:p w14:paraId="381D1E9B" w14:textId="77777777" w:rsidR="00F655B6" w:rsidRDefault="00F655B6" w:rsidP="00BC3B80">
            <w:pPr>
              <w:rPr>
                <w:ins w:id="995" w:author="Arjan Kloosterboer" w:date="2017-08-14T16:50:00Z"/>
                <w:rFonts w:ascii="Calibri" w:hAnsi="Calibri" w:cs="Calibri"/>
                <w:color w:val="0F0F0F"/>
                <w:sz w:val="22"/>
                <w:szCs w:val="22"/>
              </w:rPr>
            </w:pPr>
            <w:ins w:id="996" w:author="Arjan Kloosterboer" w:date="2017-08-14T16:50:00Z">
              <w:r>
                <w:rPr>
                  <w:rFonts w:ascii="Calibri" w:hAnsi="Calibri" w:cs="Calibri"/>
                  <w:color w:val="0F0F0F"/>
                  <w:sz w:val="22"/>
                  <w:szCs w:val="22"/>
                </w:rPr>
                <w:t>0 - 1</w:t>
              </w:r>
            </w:ins>
          </w:p>
        </w:tc>
      </w:tr>
      <w:tr w:rsidR="00F655B6" w14:paraId="2EAF4E4E" w14:textId="77777777" w:rsidTr="00BC3B80">
        <w:trPr>
          <w:trHeight w:val="230"/>
          <w:ins w:id="997"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406229E9" w14:textId="77777777" w:rsidR="00F655B6" w:rsidRDefault="00F655B6" w:rsidP="00BC3B80">
            <w:pPr>
              <w:rPr>
                <w:ins w:id="998" w:author="Arjan Kloosterboer" w:date="2017-08-14T16:50:00Z"/>
                <w:rFonts w:ascii="Calibri" w:hAnsi="Calibri" w:cs="Calibri"/>
                <w:color w:val="000000"/>
                <w:sz w:val="22"/>
                <w:szCs w:val="22"/>
              </w:rPr>
            </w:pPr>
            <w:ins w:id="999" w:author="Arjan Kloosterboer" w:date="2017-08-14T16:50:00Z">
              <w:r>
                <w:rPr>
                  <w:rFonts w:ascii="Calibri" w:hAnsi="Calibri" w:cs="Calibri"/>
                  <w:b/>
                  <w:bCs/>
                  <w:color w:val="000000"/>
                  <w:sz w:val="22"/>
                  <w:szCs w:val="22"/>
                </w:rPr>
                <w:t>Indicatie authentiek</w:t>
              </w:r>
            </w:ins>
          </w:p>
        </w:tc>
        <w:tc>
          <w:tcPr>
            <w:tcW w:w="6030" w:type="dxa"/>
            <w:gridSpan w:val="2"/>
            <w:tcBorders>
              <w:top w:val="nil"/>
              <w:left w:val="nil"/>
              <w:bottom w:val="nil"/>
              <w:right w:val="nil"/>
            </w:tcBorders>
            <w:tcMar>
              <w:top w:w="0" w:type="dxa"/>
              <w:left w:w="60" w:type="dxa"/>
              <w:bottom w:w="0" w:type="dxa"/>
              <w:right w:w="60" w:type="dxa"/>
            </w:tcMar>
          </w:tcPr>
          <w:p w14:paraId="10EEA7FD" w14:textId="77777777" w:rsidR="00F655B6" w:rsidRDefault="00F655B6" w:rsidP="00BC3B80">
            <w:pPr>
              <w:rPr>
                <w:ins w:id="1000" w:author="Arjan Kloosterboer" w:date="2017-08-14T16:50:00Z"/>
                <w:rFonts w:ascii="Calibri" w:hAnsi="Calibri" w:cs="Calibri"/>
                <w:color w:val="0F0F0F"/>
                <w:sz w:val="22"/>
                <w:szCs w:val="22"/>
              </w:rPr>
            </w:pPr>
            <w:ins w:id="1001" w:author="Arjan Kloosterboer" w:date="2017-08-14T16:50:00Z">
              <w:r>
                <w:rPr>
                  <w:rFonts w:ascii="Calibri" w:hAnsi="Calibri" w:cs="Calibri"/>
                  <w:color w:val="0F0F0F"/>
                  <w:sz w:val="22"/>
                  <w:szCs w:val="22"/>
                </w:rPr>
                <w:t>Gemeentelijk kerngegeven</w:t>
              </w:r>
            </w:ins>
          </w:p>
        </w:tc>
      </w:tr>
      <w:tr w:rsidR="00F655B6" w14:paraId="024CBD8E" w14:textId="77777777" w:rsidTr="00BC3B80">
        <w:trPr>
          <w:trHeight w:val="230"/>
          <w:ins w:id="1002"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165BE56C" w14:textId="77777777" w:rsidR="00F655B6" w:rsidRDefault="00F655B6" w:rsidP="00BC3B80">
            <w:pPr>
              <w:rPr>
                <w:ins w:id="1003" w:author="Arjan Kloosterboer" w:date="2017-08-14T16:50:00Z"/>
                <w:rFonts w:ascii="Calibri" w:hAnsi="Calibri" w:cs="Calibri"/>
                <w:b/>
                <w:bCs/>
                <w:color w:val="000000"/>
                <w:sz w:val="22"/>
                <w:szCs w:val="22"/>
              </w:rPr>
            </w:pPr>
            <w:ins w:id="1004" w:author="Arjan Kloosterboer" w:date="2017-08-14T16:50:00Z">
              <w:r>
                <w:rPr>
                  <w:rFonts w:ascii="Calibri" w:hAnsi="Calibri" w:cs="Calibri"/>
                  <w:b/>
                  <w:bCs/>
                  <w:color w:val="000000"/>
                  <w:sz w:val="22"/>
                  <w:szCs w:val="22"/>
                </w:rPr>
                <w:t xml:space="preserve">Regels </w:t>
              </w:r>
            </w:ins>
          </w:p>
        </w:tc>
        <w:tc>
          <w:tcPr>
            <w:tcW w:w="6030" w:type="dxa"/>
            <w:gridSpan w:val="2"/>
            <w:tcBorders>
              <w:top w:val="nil"/>
              <w:left w:val="nil"/>
              <w:bottom w:val="nil"/>
              <w:right w:val="nil"/>
            </w:tcBorders>
            <w:tcMar>
              <w:top w:w="0" w:type="dxa"/>
              <w:left w:w="60" w:type="dxa"/>
              <w:bottom w:w="0" w:type="dxa"/>
              <w:right w:w="60" w:type="dxa"/>
            </w:tcMar>
          </w:tcPr>
          <w:p w14:paraId="5E7D26F7" w14:textId="77777777" w:rsidR="00F655B6" w:rsidRDefault="00F655B6" w:rsidP="00BC3B80">
            <w:pPr>
              <w:rPr>
                <w:ins w:id="1005" w:author="Arjan Kloosterboer" w:date="2017-08-14T16:50:00Z"/>
                <w:rFonts w:ascii="Calibri" w:hAnsi="Calibri" w:cs="Calibri"/>
                <w:color w:val="0F0F0F"/>
                <w:sz w:val="22"/>
                <w:szCs w:val="22"/>
              </w:rPr>
            </w:pPr>
            <w:ins w:id="1006" w:author="Arjan Kloosterboer" w:date="2017-08-14T16:50:00Z">
              <w:r>
                <w:rPr>
                  <w:rFonts w:ascii="Calibri" w:hAnsi="Calibri" w:cs="Calibri"/>
                  <w:color w:val="0F0F0F"/>
                  <w:sz w:val="22"/>
                  <w:szCs w:val="22"/>
                </w:rPr>
                <w:t>1) De attribuutsoort wordt alleen van een waarde voorzien indien de aard van de vertrouwelijk afwijkt van de vertrouwelijkheid van het gerelateerde zaaktype.</w:t>
              </w:r>
            </w:ins>
          </w:p>
        </w:tc>
      </w:tr>
      <w:tr w:rsidR="00F655B6" w14:paraId="7CA35244" w14:textId="77777777" w:rsidTr="00BC3B80">
        <w:trPr>
          <w:ins w:id="1007" w:author="Arjan Kloosterboer" w:date="2017-08-14T16:50:00Z"/>
        </w:trPr>
        <w:tc>
          <w:tcPr>
            <w:tcW w:w="9360" w:type="dxa"/>
            <w:gridSpan w:val="4"/>
            <w:tcBorders>
              <w:top w:val="nil"/>
              <w:left w:val="nil"/>
              <w:bottom w:val="nil"/>
              <w:right w:val="nil"/>
            </w:tcBorders>
            <w:tcMar>
              <w:top w:w="0" w:type="dxa"/>
              <w:left w:w="60" w:type="dxa"/>
              <w:bottom w:w="0" w:type="dxa"/>
              <w:right w:w="60" w:type="dxa"/>
            </w:tcMar>
          </w:tcPr>
          <w:p w14:paraId="5510B2AC" w14:textId="77777777" w:rsidR="00F655B6" w:rsidRDefault="00F655B6" w:rsidP="00BC3B80">
            <w:pPr>
              <w:rPr>
                <w:ins w:id="1008" w:author="Arjan Kloosterboer" w:date="2017-08-14T16:50:00Z"/>
                <w:rFonts w:ascii="Calibri" w:hAnsi="Calibri" w:cs="Calibri"/>
                <w:color w:val="0F0F0F"/>
                <w:sz w:val="22"/>
                <w:szCs w:val="22"/>
              </w:rPr>
            </w:pPr>
            <w:ins w:id="1009" w:author="Arjan Kloosterboer" w:date="2017-08-14T16:50:00Z">
              <w:r>
                <w:rPr>
                  <w:rFonts w:ascii="Calibri" w:hAnsi="Calibri" w:cs="Calibri"/>
                  <w:b/>
                  <w:bCs/>
                  <w:color w:val="0F0F0F"/>
                  <w:sz w:val="22"/>
                  <w:szCs w:val="22"/>
                </w:rPr>
                <w:lastRenderedPageBreak/>
                <w:t>Toelichting</w:t>
              </w:r>
            </w:ins>
          </w:p>
        </w:tc>
      </w:tr>
      <w:tr w:rsidR="00F655B6" w14:paraId="71CF26DC" w14:textId="77777777" w:rsidTr="00BC3B80">
        <w:trPr>
          <w:ins w:id="1010" w:author="Arjan Kloosterboer" w:date="2017-08-14T16:50:00Z"/>
        </w:trPr>
        <w:tc>
          <w:tcPr>
            <w:tcW w:w="450" w:type="dxa"/>
            <w:tcBorders>
              <w:top w:val="nil"/>
              <w:left w:val="nil"/>
              <w:bottom w:val="nil"/>
              <w:right w:val="nil"/>
            </w:tcBorders>
            <w:tcMar>
              <w:top w:w="0" w:type="dxa"/>
              <w:left w:w="60" w:type="dxa"/>
              <w:bottom w:w="0" w:type="dxa"/>
              <w:right w:w="60" w:type="dxa"/>
            </w:tcMar>
          </w:tcPr>
          <w:p w14:paraId="2097ED1F" w14:textId="77777777" w:rsidR="00F655B6" w:rsidRDefault="00F655B6" w:rsidP="00BC3B80">
            <w:pPr>
              <w:rPr>
                <w:ins w:id="1011" w:author="Arjan Kloosterboer" w:date="2017-08-14T16:50:00Z"/>
                <w:rFonts w:ascii="Calibri" w:hAnsi="Calibri" w:cs="Calibri"/>
                <w:b/>
                <w:bCs/>
                <w:color w:val="0F0F0F"/>
                <w:sz w:val="22"/>
                <w:szCs w:val="22"/>
              </w:rPr>
            </w:pPr>
          </w:p>
        </w:tc>
        <w:tc>
          <w:tcPr>
            <w:tcW w:w="8910" w:type="dxa"/>
            <w:gridSpan w:val="3"/>
            <w:tcBorders>
              <w:top w:val="nil"/>
              <w:left w:val="nil"/>
              <w:bottom w:val="nil"/>
              <w:right w:val="nil"/>
            </w:tcBorders>
            <w:tcMar>
              <w:top w:w="0" w:type="dxa"/>
              <w:left w:w="60" w:type="dxa"/>
              <w:bottom w:w="0" w:type="dxa"/>
              <w:right w:w="60" w:type="dxa"/>
            </w:tcMar>
          </w:tcPr>
          <w:p w14:paraId="7F707FD2" w14:textId="77777777" w:rsidR="00F655B6" w:rsidRDefault="00F655B6" w:rsidP="00BC3B80">
            <w:pPr>
              <w:rPr>
                <w:ins w:id="1012" w:author="Arjan Kloosterboer" w:date="2017-08-14T16:50:00Z"/>
                <w:rFonts w:ascii="Calibri" w:hAnsi="Calibri" w:cs="Calibri"/>
                <w:color w:val="0F0F0F"/>
                <w:sz w:val="22"/>
                <w:szCs w:val="22"/>
              </w:rPr>
            </w:pPr>
            <w:ins w:id="1013" w:author="Arjan Kloosterboer" w:date="2017-08-14T16:50:00Z">
              <w:r>
                <w:rPr>
                  <w:rFonts w:ascii="Calibri" w:hAnsi="Calibri" w:cs="Calibri"/>
                  <w:color w:val="0F0F0F"/>
                  <w:sz w:val="22"/>
                  <w:szCs w:val="22"/>
                </w:rPr>
                <w:t xml:space="preserve">Een zaakdossier betreft alle informatie over een zaak inclusief alle daarbij geregistreerde documenten. De vertroiwelijkheid daarvan is gedefinieerd bij het zaaktype die van toepassing is op de zaak. Alleen als de vertrouwelijkheid van een zaak afwijkt van die van het zaaktype, dan wordt de vertrouwelijkheid ook van de zaak vastgelegd en 'overschrijft' dit de vertroiuwelijkheid van het zaaktype voor de zaak. </w:t>
              </w:r>
            </w:ins>
          </w:p>
          <w:p w14:paraId="19E49905" w14:textId="77777777" w:rsidR="00F655B6" w:rsidRDefault="00F655B6" w:rsidP="00BC3B80">
            <w:pPr>
              <w:rPr>
                <w:ins w:id="1014" w:author="Arjan Kloosterboer" w:date="2017-08-14T16:50:00Z"/>
                <w:rFonts w:ascii="Calibri" w:hAnsi="Calibri" w:cs="Calibri"/>
                <w:color w:val="0F0F0F"/>
                <w:sz w:val="22"/>
                <w:szCs w:val="22"/>
              </w:rPr>
            </w:pPr>
            <w:ins w:id="1015" w:author="Arjan Kloosterboer" w:date="2017-08-14T16:50:00Z">
              <w:r>
                <w:rPr>
                  <w:rFonts w:ascii="Calibri" w:hAnsi="Calibri" w:cs="Calibri"/>
                  <w:color w:val="0F0F0F"/>
                  <w:sz w:val="22"/>
                  <w:szCs w:val="22"/>
                </w:rPr>
                <w:t>De domeinwaarden zijn afgeleid van het Besluit voorschrift informatiebeveiliging rijksdienst bijzondere informatie (VIRBI).</w:t>
              </w:r>
            </w:ins>
          </w:p>
        </w:tc>
        <w:bookmarkEnd w:id="843"/>
      </w:tr>
    </w:tbl>
    <w:bookmarkEnd w:id="931"/>
    <w:p w14:paraId="3312C227"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Resultaatomschrijving</w:t>
      </w:r>
      <w:r w:rsidRPr="008A6917">
        <w:rPr>
          <w:rFonts w:ascii="Arial" w:hAnsi="Arial" w:cs="Arial"/>
          <w:b/>
          <w:color w:val="00000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5BB0B869" w14:textId="77777777" w:rsidTr="00F655B6">
        <w:trPr>
          <w:trHeight w:val="230"/>
        </w:trPr>
        <w:tc>
          <w:tcPr>
            <w:tcW w:w="3330" w:type="dxa"/>
            <w:gridSpan w:val="2"/>
            <w:tcBorders>
              <w:top w:val="nil"/>
              <w:left w:val="nil"/>
              <w:bottom w:val="nil"/>
              <w:right w:val="nil"/>
            </w:tcBorders>
          </w:tcPr>
          <w:p w14:paraId="71AF324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69298F8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Resultaatomschrijving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7A745368"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5B5783EF" w14:textId="77777777" w:rsidTr="00F655B6">
        <w:tc>
          <w:tcPr>
            <w:tcW w:w="3330" w:type="dxa"/>
            <w:gridSpan w:val="2"/>
            <w:tcBorders>
              <w:top w:val="nil"/>
              <w:left w:val="nil"/>
              <w:bottom w:val="nil"/>
              <w:right w:val="nil"/>
            </w:tcBorders>
          </w:tcPr>
          <w:p w14:paraId="259F89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74617F2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63AF6322" w14:textId="77777777" w:rsidTr="00F655B6">
        <w:tc>
          <w:tcPr>
            <w:tcW w:w="3330" w:type="dxa"/>
            <w:gridSpan w:val="2"/>
            <w:tcBorders>
              <w:top w:val="nil"/>
              <w:left w:val="nil"/>
              <w:bottom w:val="nil"/>
              <w:right w:val="nil"/>
            </w:tcBorders>
          </w:tcPr>
          <w:p w14:paraId="476D4B6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46F2979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0016</w:t>
            </w:r>
          </w:p>
        </w:tc>
      </w:tr>
      <w:tr w:rsidR="00341AFA" w:rsidRPr="008A6917" w14:paraId="49349139" w14:textId="77777777" w:rsidTr="00F655B6">
        <w:tc>
          <w:tcPr>
            <w:tcW w:w="3330" w:type="dxa"/>
            <w:gridSpan w:val="2"/>
            <w:tcBorders>
              <w:top w:val="nil"/>
              <w:left w:val="nil"/>
              <w:bottom w:val="nil"/>
              <w:right w:val="nil"/>
            </w:tcBorders>
          </w:tcPr>
          <w:p w14:paraId="5A7B0E4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3DDFAE7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resultaat/omschrijving</w:t>
            </w:r>
            <w:r w:rsidRPr="008A6917">
              <w:rPr>
                <w:rFonts w:ascii="Arial" w:hAnsi="Arial" w:cs="Arial"/>
                <w:color w:val="000000"/>
                <w:szCs w:val="24"/>
                <w:lang w:val="en-AU" w:eastAsia="en-US"/>
              </w:rPr>
              <w:fldChar w:fldCharType="end"/>
            </w:r>
          </w:p>
        </w:tc>
      </w:tr>
      <w:tr w:rsidR="00341AFA" w:rsidRPr="008A6917" w14:paraId="526F320E" w14:textId="77777777" w:rsidTr="00F655B6">
        <w:tc>
          <w:tcPr>
            <w:tcW w:w="3330" w:type="dxa"/>
            <w:gridSpan w:val="2"/>
            <w:tcBorders>
              <w:top w:val="nil"/>
              <w:left w:val="nil"/>
              <w:bottom w:val="nil"/>
              <w:right w:val="nil"/>
            </w:tcBorders>
          </w:tcPr>
          <w:p w14:paraId="00B425E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1A1FD65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korte omschrijving wat het resultaat van de zaak inhoudt.</w:t>
            </w:r>
          </w:p>
        </w:tc>
      </w:tr>
      <w:tr w:rsidR="00341AFA" w:rsidRPr="008A6917" w14:paraId="45F92873" w14:textId="77777777" w:rsidTr="00F655B6">
        <w:trPr>
          <w:trHeight w:val="230"/>
        </w:trPr>
        <w:tc>
          <w:tcPr>
            <w:tcW w:w="3330" w:type="dxa"/>
            <w:gridSpan w:val="2"/>
            <w:tcBorders>
              <w:top w:val="nil"/>
              <w:left w:val="nil"/>
              <w:bottom w:val="nil"/>
              <w:right w:val="nil"/>
            </w:tcBorders>
          </w:tcPr>
          <w:p w14:paraId="0EE035F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4A84067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2478C8F0" w14:textId="77777777" w:rsidTr="00F655B6">
        <w:tc>
          <w:tcPr>
            <w:tcW w:w="3330" w:type="dxa"/>
            <w:gridSpan w:val="2"/>
            <w:tcBorders>
              <w:top w:val="nil"/>
              <w:left w:val="nil"/>
              <w:bottom w:val="nil"/>
              <w:right w:val="nil"/>
            </w:tcBorders>
          </w:tcPr>
          <w:p w14:paraId="02918B1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2492880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511556D2" w14:textId="77777777" w:rsidTr="00F655B6">
        <w:tc>
          <w:tcPr>
            <w:tcW w:w="3330" w:type="dxa"/>
            <w:gridSpan w:val="2"/>
            <w:tcBorders>
              <w:top w:val="nil"/>
              <w:left w:val="nil"/>
              <w:bottom w:val="nil"/>
              <w:right w:val="nil"/>
            </w:tcBorders>
          </w:tcPr>
          <w:p w14:paraId="48C1749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40A33AD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AN80</w:t>
            </w:r>
            <w:r w:rsidRPr="008A6917">
              <w:rPr>
                <w:rFonts w:ascii="Arial" w:hAnsi="Arial" w:cs="Arial"/>
                <w:color w:val="000000"/>
                <w:szCs w:val="24"/>
                <w:lang w:val="en-AU" w:eastAsia="en-US"/>
              </w:rPr>
              <w:fldChar w:fldCharType="end"/>
            </w:r>
          </w:p>
        </w:tc>
      </w:tr>
      <w:tr w:rsidR="00341AFA" w:rsidRPr="008A6917" w14:paraId="278AB902" w14:textId="77777777" w:rsidTr="00F655B6">
        <w:trPr>
          <w:trHeight w:val="230"/>
        </w:trPr>
        <w:tc>
          <w:tcPr>
            <w:tcW w:w="3330" w:type="dxa"/>
            <w:gridSpan w:val="2"/>
            <w:tcBorders>
              <w:top w:val="nil"/>
              <w:left w:val="nil"/>
              <w:bottom w:val="nil"/>
              <w:right w:val="nil"/>
            </w:tcBorders>
          </w:tcPr>
          <w:p w14:paraId="3AB094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23484BA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14:paraId="3CDBD3C1" w14:textId="77777777" w:rsidTr="00F655B6">
        <w:trPr>
          <w:trHeight w:val="215"/>
        </w:trPr>
        <w:tc>
          <w:tcPr>
            <w:tcW w:w="3330" w:type="dxa"/>
            <w:gridSpan w:val="2"/>
            <w:tcBorders>
              <w:top w:val="nil"/>
              <w:left w:val="nil"/>
              <w:bottom w:val="nil"/>
              <w:right w:val="nil"/>
            </w:tcBorders>
          </w:tcPr>
          <w:p w14:paraId="0FE840D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5C0B69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51A9E8A5" w14:textId="77777777" w:rsidTr="00F655B6">
        <w:trPr>
          <w:trHeight w:val="230"/>
        </w:trPr>
        <w:tc>
          <w:tcPr>
            <w:tcW w:w="3330" w:type="dxa"/>
            <w:gridSpan w:val="2"/>
            <w:tcBorders>
              <w:top w:val="nil"/>
              <w:left w:val="nil"/>
              <w:bottom w:val="nil"/>
              <w:right w:val="nil"/>
            </w:tcBorders>
          </w:tcPr>
          <w:p w14:paraId="5857750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2E32105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674B3CDD" w14:textId="77777777" w:rsidTr="00F655B6">
        <w:trPr>
          <w:trHeight w:val="230"/>
        </w:trPr>
        <w:tc>
          <w:tcPr>
            <w:tcW w:w="3330" w:type="dxa"/>
            <w:gridSpan w:val="2"/>
            <w:tcBorders>
              <w:top w:val="nil"/>
              <w:left w:val="nil"/>
              <w:bottom w:val="nil"/>
              <w:right w:val="nil"/>
            </w:tcBorders>
          </w:tcPr>
          <w:p w14:paraId="7E4ED24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30E549C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8456C3E" w14:textId="77777777" w:rsidTr="00F655B6">
        <w:trPr>
          <w:trHeight w:val="230"/>
        </w:trPr>
        <w:tc>
          <w:tcPr>
            <w:tcW w:w="3330" w:type="dxa"/>
            <w:gridSpan w:val="2"/>
            <w:tcBorders>
              <w:top w:val="nil"/>
              <w:left w:val="nil"/>
              <w:bottom w:val="nil"/>
              <w:right w:val="nil"/>
            </w:tcBorders>
          </w:tcPr>
          <w:p w14:paraId="4C6ADCA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3A9EC70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C9D5CE7" w14:textId="77777777" w:rsidTr="00F655B6">
        <w:trPr>
          <w:trHeight w:val="230"/>
        </w:trPr>
        <w:tc>
          <w:tcPr>
            <w:tcW w:w="3330" w:type="dxa"/>
            <w:gridSpan w:val="2"/>
            <w:tcBorders>
              <w:top w:val="nil"/>
              <w:left w:val="nil"/>
              <w:bottom w:val="nil"/>
              <w:right w:val="nil"/>
            </w:tcBorders>
          </w:tcPr>
          <w:p w14:paraId="1A56828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03DA669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7185BC1" w14:textId="77777777" w:rsidTr="00F655B6">
        <w:tc>
          <w:tcPr>
            <w:tcW w:w="3330" w:type="dxa"/>
            <w:gridSpan w:val="2"/>
            <w:tcBorders>
              <w:top w:val="nil"/>
              <w:left w:val="nil"/>
              <w:bottom w:val="nil"/>
              <w:right w:val="nil"/>
            </w:tcBorders>
          </w:tcPr>
          <w:p w14:paraId="6C020BC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258A562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D76FF37" w14:textId="77777777" w:rsidTr="00F655B6">
        <w:trPr>
          <w:trHeight w:val="230"/>
        </w:trPr>
        <w:tc>
          <w:tcPr>
            <w:tcW w:w="3330" w:type="dxa"/>
            <w:gridSpan w:val="2"/>
            <w:tcBorders>
              <w:top w:val="nil"/>
              <w:left w:val="nil"/>
              <w:bottom w:val="nil"/>
              <w:right w:val="nil"/>
            </w:tcBorders>
          </w:tcPr>
          <w:p w14:paraId="0C84D46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5ED6473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37C4768D" w14:textId="77777777" w:rsidTr="00F655B6">
        <w:trPr>
          <w:trHeight w:val="230"/>
        </w:trPr>
        <w:tc>
          <w:tcPr>
            <w:tcW w:w="3330" w:type="dxa"/>
            <w:gridSpan w:val="2"/>
            <w:tcBorders>
              <w:top w:val="nil"/>
              <w:left w:val="nil"/>
              <w:bottom w:val="nil"/>
              <w:right w:val="nil"/>
            </w:tcBorders>
          </w:tcPr>
          <w:p w14:paraId="3929D2F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148E725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4B8C494B" w14:textId="77777777" w:rsidTr="00F655B6">
        <w:trPr>
          <w:trHeight w:val="230"/>
        </w:trPr>
        <w:tc>
          <w:tcPr>
            <w:tcW w:w="3330" w:type="dxa"/>
            <w:gridSpan w:val="2"/>
            <w:tcBorders>
              <w:top w:val="nil"/>
              <w:left w:val="nil"/>
              <w:bottom w:val="nil"/>
              <w:right w:val="nil"/>
            </w:tcBorders>
          </w:tcPr>
          <w:p w14:paraId="0704D2F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5F1F36F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5FBACFDF" w14:textId="77777777" w:rsidTr="00F655B6">
        <w:tc>
          <w:tcPr>
            <w:tcW w:w="9360" w:type="dxa"/>
            <w:gridSpan w:val="4"/>
            <w:tcBorders>
              <w:top w:val="nil"/>
              <w:left w:val="nil"/>
              <w:bottom w:val="nil"/>
              <w:right w:val="nil"/>
            </w:tcBorders>
          </w:tcPr>
          <w:p w14:paraId="5FE4987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445C34F2" w14:textId="77777777" w:rsidTr="00F655B6">
        <w:tc>
          <w:tcPr>
            <w:tcW w:w="450" w:type="dxa"/>
            <w:tcBorders>
              <w:top w:val="nil"/>
              <w:left w:val="nil"/>
              <w:bottom w:val="nil"/>
              <w:right w:val="nil"/>
            </w:tcBorders>
          </w:tcPr>
          <w:p w14:paraId="1CC57D6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5F686E4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14:paraId="206811DD" w14:textId="77777777" w:rsidR="00F655B6" w:rsidRPr="008E0ED5" w:rsidRDefault="00F655B6" w:rsidP="008E0ED5">
      <w:pPr>
        <w:widowControl w:val="0"/>
        <w:autoSpaceDE w:val="0"/>
        <w:autoSpaceDN w:val="0"/>
        <w:adjustRightInd w:val="0"/>
        <w:spacing w:before="240" w:after="60" w:line="240" w:lineRule="auto"/>
        <w:contextualSpacing w:val="0"/>
        <w:outlineLvl w:val="3"/>
        <w:rPr>
          <w:ins w:id="1016" w:author="Arjan Kloosterboer" w:date="2017-08-14T16:51:00Z"/>
          <w:rFonts w:ascii="Arial" w:hAnsi="Arial" w:cs="Arial"/>
          <w:b/>
          <w:color w:val="000000"/>
          <w:sz w:val="24"/>
          <w:szCs w:val="24"/>
          <w:lang w:eastAsia="en-US"/>
        </w:rPr>
      </w:pPr>
      <w:bookmarkStart w:id="1017" w:name="BKM_1EFA2D76_E623_429e_BF3A_700E3E1611FD"/>
      <w:bookmarkStart w:id="1018" w:name="BKM_5D43BAC8_A996_4977_9237_30AC5506E2B1"/>
      <w:bookmarkEnd w:id="1017"/>
      <w:ins w:id="1019" w:author="Arjan Kloosterboer" w:date="2017-08-14T16:51:00Z">
        <w:r w:rsidRPr="008E0ED5">
          <w:rPr>
            <w:rFonts w:ascii="Arial" w:hAnsi="Arial" w:cs="Arial"/>
            <w:b/>
            <w:color w:val="000000"/>
            <w:sz w:val="24"/>
            <w:szCs w:val="24"/>
            <w:lang w:eastAsia="en-US"/>
          </w:rPr>
          <w:t>«Attribuutsoort» Procesobjectaard</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F655B6" w14:paraId="2FA7449A" w14:textId="77777777" w:rsidTr="00BC3B80">
        <w:trPr>
          <w:trHeight w:val="230"/>
          <w:ins w:id="1020" w:author="Arjan Kloosterboer" w:date="2017-08-14T16:51:00Z"/>
        </w:trPr>
        <w:tc>
          <w:tcPr>
            <w:tcW w:w="3330" w:type="dxa"/>
            <w:gridSpan w:val="2"/>
            <w:tcBorders>
              <w:top w:val="nil"/>
              <w:left w:val="nil"/>
              <w:bottom w:val="nil"/>
              <w:right w:val="nil"/>
            </w:tcBorders>
            <w:tcMar>
              <w:top w:w="0" w:type="dxa"/>
              <w:left w:w="60" w:type="dxa"/>
              <w:bottom w:w="0" w:type="dxa"/>
              <w:right w:w="60" w:type="dxa"/>
            </w:tcMar>
          </w:tcPr>
          <w:p w14:paraId="53821EFB" w14:textId="77777777" w:rsidR="00F655B6" w:rsidRDefault="00F655B6" w:rsidP="00BC3B80">
            <w:pPr>
              <w:rPr>
                <w:ins w:id="1021" w:author="Arjan Kloosterboer" w:date="2017-08-14T16:51:00Z"/>
                <w:rFonts w:ascii="Calibri" w:hAnsi="Calibri" w:cs="Calibri"/>
                <w:color w:val="000000"/>
                <w:sz w:val="22"/>
                <w:szCs w:val="22"/>
              </w:rPr>
            </w:pPr>
            <w:ins w:id="1022" w:author="Arjan Kloosterboer" w:date="2017-08-14T16:51:00Z">
              <w:r>
                <w:rPr>
                  <w:rFonts w:ascii="Calibri" w:hAnsi="Calibri" w:cs="Calibri"/>
                  <w:b/>
                  <w:bCs/>
                  <w:color w:val="000000"/>
                  <w:sz w:val="22"/>
                  <w:szCs w:val="22"/>
                </w:rPr>
                <w:t xml:space="preserve">Naam </w:t>
              </w:r>
            </w:ins>
          </w:p>
        </w:tc>
        <w:tc>
          <w:tcPr>
            <w:tcW w:w="4320" w:type="dxa"/>
            <w:tcBorders>
              <w:top w:val="nil"/>
              <w:left w:val="nil"/>
              <w:bottom w:val="nil"/>
              <w:right w:val="nil"/>
            </w:tcBorders>
            <w:tcMar>
              <w:top w:w="0" w:type="dxa"/>
              <w:left w:w="60" w:type="dxa"/>
              <w:bottom w:w="0" w:type="dxa"/>
              <w:right w:w="60" w:type="dxa"/>
            </w:tcMar>
          </w:tcPr>
          <w:p w14:paraId="41EB58E7" w14:textId="77777777" w:rsidR="00F655B6" w:rsidRDefault="00F655B6" w:rsidP="00BC3B80">
            <w:pPr>
              <w:rPr>
                <w:ins w:id="1023" w:author="Arjan Kloosterboer" w:date="2017-08-14T16:51:00Z"/>
                <w:rFonts w:ascii="Calibri" w:hAnsi="Calibri" w:cs="Calibri"/>
                <w:color w:val="0F0F0F"/>
                <w:sz w:val="22"/>
                <w:szCs w:val="22"/>
              </w:rPr>
            </w:pPr>
            <w:ins w:id="1024" w:author="Arjan Kloosterboer" w:date="2017-08-14T16:51:00Z">
              <w:r>
                <w:rPr>
                  <w:rFonts w:ascii="Calibri" w:hAnsi="Calibri" w:cs="Calibri"/>
                  <w:color w:val="0F0F0F"/>
                  <w:sz w:val="22"/>
                  <w:szCs w:val="22"/>
                </w:rPr>
                <w:t>Procesobjectaard</w:t>
              </w:r>
            </w:ins>
          </w:p>
        </w:tc>
        <w:tc>
          <w:tcPr>
            <w:tcW w:w="1710" w:type="dxa"/>
            <w:tcBorders>
              <w:top w:val="nil"/>
              <w:left w:val="nil"/>
              <w:bottom w:val="nil"/>
              <w:right w:val="nil"/>
            </w:tcBorders>
            <w:tcMar>
              <w:top w:w="0" w:type="dxa"/>
              <w:left w:w="60" w:type="dxa"/>
              <w:bottom w:w="0" w:type="dxa"/>
              <w:right w:w="60" w:type="dxa"/>
            </w:tcMar>
          </w:tcPr>
          <w:p w14:paraId="7CBE67F6" w14:textId="77777777" w:rsidR="00F655B6" w:rsidRDefault="00F655B6" w:rsidP="00BC3B80">
            <w:pPr>
              <w:jc w:val="right"/>
              <w:rPr>
                <w:ins w:id="1025" w:author="Arjan Kloosterboer" w:date="2017-08-14T16:51:00Z"/>
                <w:rFonts w:ascii="Calibri" w:hAnsi="Calibri" w:cs="Calibri"/>
                <w:color w:val="0F0F0F"/>
                <w:sz w:val="22"/>
                <w:szCs w:val="22"/>
              </w:rPr>
            </w:pPr>
            <w:ins w:id="1026" w:author="Arjan Kloosterboer" w:date="2017-08-14T16:51:00Z">
              <w:r>
                <w:rPr>
                  <w:rFonts w:ascii="Calibri" w:hAnsi="Calibri" w:cs="Calibri"/>
                  <w:color w:val="0F0F0F"/>
                  <w:sz w:val="22"/>
                  <w:szCs w:val="22"/>
                </w:rPr>
                <w:t>False</w:t>
              </w:r>
            </w:ins>
          </w:p>
        </w:tc>
      </w:tr>
      <w:tr w:rsidR="00F655B6" w14:paraId="4B39EF7C" w14:textId="77777777" w:rsidTr="00BC3B80">
        <w:trPr>
          <w:ins w:id="1027" w:author="Arjan Kloosterboer" w:date="2017-08-14T16:51:00Z"/>
        </w:trPr>
        <w:tc>
          <w:tcPr>
            <w:tcW w:w="3330" w:type="dxa"/>
            <w:gridSpan w:val="2"/>
            <w:tcBorders>
              <w:top w:val="nil"/>
              <w:left w:val="nil"/>
              <w:bottom w:val="nil"/>
              <w:right w:val="nil"/>
            </w:tcBorders>
            <w:tcMar>
              <w:top w:w="0" w:type="dxa"/>
              <w:left w:w="60" w:type="dxa"/>
              <w:bottom w:w="0" w:type="dxa"/>
              <w:right w:w="60" w:type="dxa"/>
            </w:tcMar>
          </w:tcPr>
          <w:p w14:paraId="3EFF81B7" w14:textId="77777777" w:rsidR="00F655B6" w:rsidRDefault="00F655B6" w:rsidP="00BC3B80">
            <w:pPr>
              <w:rPr>
                <w:ins w:id="1028" w:author="Arjan Kloosterboer" w:date="2017-08-14T16:51:00Z"/>
                <w:rFonts w:ascii="Calibri" w:hAnsi="Calibri" w:cs="Calibri"/>
                <w:color w:val="000000"/>
                <w:sz w:val="22"/>
                <w:szCs w:val="22"/>
              </w:rPr>
            </w:pPr>
            <w:ins w:id="1029" w:author="Arjan Kloosterboer" w:date="2017-08-14T16:51:00Z">
              <w:r>
                <w:rPr>
                  <w:rFonts w:ascii="Calibri" w:hAnsi="Calibri" w:cs="Calibri"/>
                  <w:b/>
                  <w:bCs/>
                  <w:color w:val="000000"/>
                  <w:sz w:val="22"/>
                  <w:szCs w:val="22"/>
                </w:rPr>
                <w:t xml:space="preserve">Herkomst </w:t>
              </w:r>
            </w:ins>
          </w:p>
        </w:tc>
        <w:tc>
          <w:tcPr>
            <w:tcW w:w="6030" w:type="dxa"/>
            <w:gridSpan w:val="2"/>
            <w:tcBorders>
              <w:top w:val="nil"/>
              <w:left w:val="nil"/>
              <w:bottom w:val="nil"/>
              <w:right w:val="nil"/>
            </w:tcBorders>
            <w:tcMar>
              <w:top w:w="0" w:type="dxa"/>
              <w:left w:w="60" w:type="dxa"/>
              <w:bottom w:w="0" w:type="dxa"/>
              <w:right w:w="60" w:type="dxa"/>
            </w:tcMar>
          </w:tcPr>
          <w:p w14:paraId="6B20250A" w14:textId="77777777" w:rsidR="00F655B6" w:rsidRDefault="00F655B6" w:rsidP="00BC3B80">
            <w:pPr>
              <w:rPr>
                <w:ins w:id="1030" w:author="Arjan Kloosterboer" w:date="2017-08-14T16:51:00Z"/>
                <w:rFonts w:ascii="Calibri" w:hAnsi="Calibri" w:cs="Calibri"/>
                <w:color w:val="0F0F0F"/>
                <w:sz w:val="22"/>
                <w:szCs w:val="22"/>
              </w:rPr>
            </w:pPr>
            <w:ins w:id="1031" w:author="Arjan Kloosterboer" w:date="2017-08-14T16:51:00Z">
              <w:r>
                <w:rPr>
                  <w:rFonts w:ascii="Calibri" w:hAnsi="Calibri" w:cs="Calibri"/>
                  <w:color w:val="0F0F0F"/>
                  <w:sz w:val="22"/>
                  <w:szCs w:val="22"/>
                </w:rPr>
                <w:t>KING</w:t>
              </w:r>
            </w:ins>
          </w:p>
        </w:tc>
      </w:tr>
      <w:tr w:rsidR="00F655B6" w14:paraId="4DC0E605" w14:textId="77777777" w:rsidTr="00BC3B80">
        <w:trPr>
          <w:ins w:id="1032" w:author="Arjan Kloosterboer" w:date="2017-08-14T16:51:00Z"/>
        </w:trPr>
        <w:tc>
          <w:tcPr>
            <w:tcW w:w="3330" w:type="dxa"/>
            <w:gridSpan w:val="2"/>
            <w:tcBorders>
              <w:top w:val="nil"/>
              <w:left w:val="nil"/>
              <w:bottom w:val="nil"/>
              <w:right w:val="nil"/>
            </w:tcBorders>
            <w:tcMar>
              <w:top w:w="0" w:type="dxa"/>
              <w:left w:w="60" w:type="dxa"/>
              <w:bottom w:w="0" w:type="dxa"/>
              <w:right w:w="60" w:type="dxa"/>
            </w:tcMar>
          </w:tcPr>
          <w:p w14:paraId="08A555D2" w14:textId="77777777" w:rsidR="00F655B6" w:rsidRDefault="00F655B6" w:rsidP="00BC3B80">
            <w:pPr>
              <w:rPr>
                <w:ins w:id="1033" w:author="Arjan Kloosterboer" w:date="2017-08-14T16:51:00Z"/>
                <w:rFonts w:ascii="Calibri" w:hAnsi="Calibri" w:cs="Calibri"/>
                <w:color w:val="000000"/>
                <w:sz w:val="22"/>
                <w:szCs w:val="22"/>
              </w:rPr>
            </w:pPr>
            <w:ins w:id="1034" w:author="Arjan Kloosterboer" w:date="2017-08-14T16:51:00Z">
              <w:r>
                <w:rPr>
                  <w:rFonts w:ascii="Calibri" w:hAnsi="Calibri" w:cs="Calibri"/>
                  <w:b/>
                  <w:bCs/>
                  <w:color w:val="000000"/>
                  <w:sz w:val="22"/>
                  <w:szCs w:val="22"/>
                </w:rPr>
                <w:t xml:space="preserve">Code </w:t>
              </w:r>
            </w:ins>
          </w:p>
        </w:tc>
        <w:tc>
          <w:tcPr>
            <w:tcW w:w="6030" w:type="dxa"/>
            <w:gridSpan w:val="2"/>
            <w:tcBorders>
              <w:top w:val="nil"/>
              <w:left w:val="nil"/>
              <w:bottom w:val="nil"/>
              <w:right w:val="nil"/>
            </w:tcBorders>
            <w:tcMar>
              <w:top w:w="0" w:type="dxa"/>
              <w:left w:w="60" w:type="dxa"/>
              <w:bottom w:w="0" w:type="dxa"/>
              <w:right w:w="60" w:type="dxa"/>
            </w:tcMar>
          </w:tcPr>
          <w:p w14:paraId="49DA10BC" w14:textId="77777777" w:rsidR="00F655B6" w:rsidRDefault="00F655B6" w:rsidP="00BC3B80">
            <w:pPr>
              <w:rPr>
                <w:ins w:id="1035" w:author="Arjan Kloosterboer" w:date="2017-08-14T16:51:00Z"/>
                <w:rFonts w:ascii="Calibri" w:hAnsi="Calibri" w:cs="Calibri"/>
                <w:color w:val="0F0F0F"/>
                <w:sz w:val="22"/>
                <w:szCs w:val="22"/>
              </w:rPr>
            </w:pPr>
          </w:p>
        </w:tc>
      </w:tr>
      <w:tr w:rsidR="00F655B6" w14:paraId="60482D58" w14:textId="77777777" w:rsidTr="00BC3B80">
        <w:trPr>
          <w:ins w:id="1036" w:author="Arjan Kloosterboer" w:date="2017-08-14T16:51:00Z"/>
        </w:trPr>
        <w:tc>
          <w:tcPr>
            <w:tcW w:w="3330" w:type="dxa"/>
            <w:gridSpan w:val="2"/>
            <w:tcBorders>
              <w:top w:val="nil"/>
              <w:left w:val="nil"/>
              <w:bottom w:val="nil"/>
              <w:right w:val="nil"/>
            </w:tcBorders>
            <w:tcMar>
              <w:top w:w="0" w:type="dxa"/>
              <w:left w:w="60" w:type="dxa"/>
              <w:bottom w:w="0" w:type="dxa"/>
              <w:right w:w="60" w:type="dxa"/>
            </w:tcMar>
          </w:tcPr>
          <w:p w14:paraId="7C4532F7" w14:textId="77777777" w:rsidR="00F655B6" w:rsidRDefault="00F655B6" w:rsidP="00BC3B80">
            <w:pPr>
              <w:rPr>
                <w:ins w:id="1037" w:author="Arjan Kloosterboer" w:date="2017-08-14T16:51:00Z"/>
                <w:rFonts w:ascii="Calibri" w:hAnsi="Calibri" w:cs="Calibri"/>
                <w:color w:val="000000"/>
                <w:sz w:val="22"/>
                <w:szCs w:val="22"/>
              </w:rPr>
            </w:pPr>
            <w:ins w:id="1038" w:author="Arjan Kloosterboer" w:date="2017-08-14T16:51:00Z">
              <w:r>
                <w:rPr>
                  <w:rFonts w:ascii="Calibri" w:hAnsi="Calibri" w:cs="Calibri"/>
                  <w:b/>
                  <w:bCs/>
                  <w:color w:val="000000"/>
                  <w:sz w:val="22"/>
                  <w:szCs w:val="22"/>
                </w:rPr>
                <w:t xml:space="preserve">Definitie </w:t>
              </w:r>
            </w:ins>
          </w:p>
        </w:tc>
        <w:tc>
          <w:tcPr>
            <w:tcW w:w="6030" w:type="dxa"/>
            <w:gridSpan w:val="2"/>
            <w:tcBorders>
              <w:top w:val="nil"/>
              <w:left w:val="nil"/>
              <w:bottom w:val="nil"/>
              <w:right w:val="nil"/>
            </w:tcBorders>
            <w:tcMar>
              <w:top w:w="0" w:type="dxa"/>
              <w:left w:w="60" w:type="dxa"/>
              <w:bottom w:w="0" w:type="dxa"/>
              <w:right w:w="60" w:type="dxa"/>
            </w:tcMar>
          </w:tcPr>
          <w:p w14:paraId="05C1362E" w14:textId="77777777" w:rsidR="00F655B6" w:rsidRDefault="00F655B6" w:rsidP="00BC3B80">
            <w:pPr>
              <w:rPr>
                <w:ins w:id="1039" w:author="Arjan Kloosterboer" w:date="2017-08-14T16:51:00Z"/>
                <w:rFonts w:ascii="Calibri" w:hAnsi="Calibri" w:cs="Calibri"/>
                <w:color w:val="0F0F0F"/>
                <w:sz w:val="22"/>
                <w:szCs w:val="22"/>
              </w:rPr>
            </w:pPr>
            <w:ins w:id="1040" w:author="Arjan Kloosterboer" w:date="2017-08-14T16:51:00Z">
              <w:r>
                <w:rPr>
                  <w:rFonts w:ascii="Calibri" w:hAnsi="Calibri" w:cs="Calibri"/>
                  <w:color w:val="0F0F0F"/>
                  <w:sz w:val="22"/>
                  <w:szCs w:val="22"/>
                </w:rPr>
                <w:t>Omschrijving van het object, subject of gebeurtenis waarop, vanuit archiveringsoptiek, de zaak betrekking heeft</w:t>
              </w:r>
            </w:ins>
          </w:p>
        </w:tc>
      </w:tr>
      <w:tr w:rsidR="00F655B6" w14:paraId="064ED29D" w14:textId="77777777" w:rsidTr="00BC3B80">
        <w:trPr>
          <w:trHeight w:val="230"/>
          <w:ins w:id="1041" w:author="Arjan Kloosterboer" w:date="2017-08-14T16:51:00Z"/>
        </w:trPr>
        <w:tc>
          <w:tcPr>
            <w:tcW w:w="3330" w:type="dxa"/>
            <w:gridSpan w:val="2"/>
            <w:tcBorders>
              <w:top w:val="nil"/>
              <w:left w:val="nil"/>
              <w:bottom w:val="nil"/>
              <w:right w:val="nil"/>
            </w:tcBorders>
            <w:tcMar>
              <w:top w:w="0" w:type="dxa"/>
              <w:left w:w="60" w:type="dxa"/>
              <w:bottom w:w="0" w:type="dxa"/>
              <w:right w:w="60" w:type="dxa"/>
            </w:tcMar>
          </w:tcPr>
          <w:p w14:paraId="4C00705F" w14:textId="77777777" w:rsidR="00F655B6" w:rsidRDefault="00F655B6" w:rsidP="00BC3B80">
            <w:pPr>
              <w:rPr>
                <w:ins w:id="1042" w:author="Arjan Kloosterboer" w:date="2017-08-14T16:51:00Z"/>
                <w:rFonts w:ascii="Calibri" w:hAnsi="Calibri" w:cs="Calibri"/>
                <w:color w:val="000000"/>
                <w:sz w:val="22"/>
                <w:szCs w:val="22"/>
              </w:rPr>
            </w:pPr>
            <w:ins w:id="1043" w:author="Arjan Kloosterboer" w:date="2017-08-14T16:51:00Z">
              <w:r>
                <w:rPr>
                  <w:rFonts w:ascii="Calibri" w:hAnsi="Calibri" w:cs="Calibri"/>
                  <w:b/>
                  <w:bCs/>
                  <w:color w:val="000000"/>
                  <w:sz w:val="22"/>
                  <w:szCs w:val="22"/>
                </w:rPr>
                <w:t xml:space="preserve">Herkomst definitie </w:t>
              </w:r>
            </w:ins>
          </w:p>
        </w:tc>
        <w:tc>
          <w:tcPr>
            <w:tcW w:w="6030" w:type="dxa"/>
            <w:gridSpan w:val="2"/>
            <w:tcBorders>
              <w:top w:val="nil"/>
              <w:left w:val="nil"/>
              <w:bottom w:val="nil"/>
              <w:right w:val="nil"/>
            </w:tcBorders>
            <w:tcMar>
              <w:top w:w="0" w:type="dxa"/>
              <w:left w:w="60" w:type="dxa"/>
              <w:bottom w:w="0" w:type="dxa"/>
              <w:right w:w="60" w:type="dxa"/>
            </w:tcMar>
          </w:tcPr>
          <w:p w14:paraId="47E3B977" w14:textId="77777777" w:rsidR="00F655B6" w:rsidRDefault="00F655B6" w:rsidP="00BC3B80">
            <w:pPr>
              <w:rPr>
                <w:ins w:id="1044" w:author="Arjan Kloosterboer" w:date="2017-08-14T16:51:00Z"/>
                <w:rFonts w:ascii="Calibri" w:hAnsi="Calibri" w:cs="Calibri"/>
                <w:color w:val="0F0F0F"/>
                <w:sz w:val="22"/>
                <w:szCs w:val="22"/>
              </w:rPr>
            </w:pPr>
            <w:ins w:id="1045" w:author="Arjan Kloosterboer" w:date="2017-08-14T16:51:00Z">
              <w:r>
                <w:rPr>
                  <w:rFonts w:ascii="Calibri" w:hAnsi="Calibri" w:cs="Calibri"/>
                  <w:color w:val="0F0F0F"/>
                  <w:sz w:val="22"/>
                  <w:szCs w:val="22"/>
                </w:rPr>
                <w:t>KING</w:t>
              </w:r>
            </w:ins>
          </w:p>
        </w:tc>
      </w:tr>
      <w:tr w:rsidR="00F655B6" w14:paraId="6A46C0B4" w14:textId="77777777" w:rsidTr="00BC3B80">
        <w:trPr>
          <w:ins w:id="1046" w:author="Arjan Kloosterboer" w:date="2017-08-14T16:51:00Z"/>
        </w:trPr>
        <w:tc>
          <w:tcPr>
            <w:tcW w:w="3330" w:type="dxa"/>
            <w:gridSpan w:val="2"/>
            <w:tcBorders>
              <w:top w:val="nil"/>
              <w:left w:val="nil"/>
              <w:bottom w:val="nil"/>
              <w:right w:val="nil"/>
            </w:tcBorders>
            <w:tcMar>
              <w:top w:w="0" w:type="dxa"/>
              <w:left w:w="60" w:type="dxa"/>
              <w:bottom w:w="0" w:type="dxa"/>
              <w:right w:w="60" w:type="dxa"/>
            </w:tcMar>
          </w:tcPr>
          <w:p w14:paraId="18F29659" w14:textId="77777777" w:rsidR="00F655B6" w:rsidRDefault="00F655B6" w:rsidP="00BC3B80">
            <w:pPr>
              <w:rPr>
                <w:ins w:id="1047" w:author="Arjan Kloosterboer" w:date="2017-08-14T16:51:00Z"/>
                <w:rFonts w:ascii="Calibri" w:hAnsi="Calibri" w:cs="Calibri"/>
                <w:color w:val="000000"/>
                <w:sz w:val="22"/>
                <w:szCs w:val="22"/>
              </w:rPr>
            </w:pPr>
            <w:ins w:id="1048" w:author="Arjan Kloosterboer" w:date="2017-08-14T16:51:00Z">
              <w:r>
                <w:rPr>
                  <w:rFonts w:ascii="Calibri" w:hAnsi="Calibri" w:cs="Calibri"/>
                  <w:b/>
                  <w:bCs/>
                  <w:color w:val="000000"/>
                  <w:sz w:val="22"/>
                  <w:szCs w:val="22"/>
                </w:rPr>
                <w:t xml:space="preserve">Datum opname </w:t>
              </w:r>
            </w:ins>
          </w:p>
        </w:tc>
        <w:tc>
          <w:tcPr>
            <w:tcW w:w="6030" w:type="dxa"/>
            <w:gridSpan w:val="2"/>
            <w:tcBorders>
              <w:top w:val="nil"/>
              <w:left w:val="nil"/>
              <w:bottom w:val="nil"/>
              <w:right w:val="nil"/>
            </w:tcBorders>
            <w:tcMar>
              <w:top w:w="0" w:type="dxa"/>
              <w:left w:w="60" w:type="dxa"/>
              <w:bottom w:w="0" w:type="dxa"/>
              <w:right w:w="60" w:type="dxa"/>
            </w:tcMar>
          </w:tcPr>
          <w:p w14:paraId="2D7E887C" w14:textId="77777777" w:rsidR="00F655B6" w:rsidRDefault="00F655B6" w:rsidP="00BC3B80">
            <w:pPr>
              <w:rPr>
                <w:ins w:id="1049" w:author="Arjan Kloosterboer" w:date="2017-08-14T16:51:00Z"/>
                <w:rFonts w:ascii="Calibri" w:hAnsi="Calibri" w:cs="Calibri"/>
                <w:color w:val="0F0F0F"/>
                <w:sz w:val="22"/>
                <w:szCs w:val="22"/>
              </w:rPr>
            </w:pPr>
            <w:ins w:id="1050" w:author="Arjan Kloosterboer" w:date="2017-08-14T16:51:00Z">
              <w:r>
                <w:rPr>
                  <w:rFonts w:ascii="Calibri" w:hAnsi="Calibri" w:cs="Calibri"/>
                  <w:color w:val="0F0F0F"/>
                  <w:sz w:val="22"/>
                  <w:szCs w:val="22"/>
                </w:rPr>
                <w:t>1-2-2017</w:t>
              </w:r>
            </w:ins>
          </w:p>
        </w:tc>
      </w:tr>
      <w:tr w:rsidR="00F655B6" w14:paraId="324D0A04" w14:textId="77777777" w:rsidTr="00BC3B80">
        <w:trPr>
          <w:ins w:id="1051" w:author="Arjan Kloosterboer" w:date="2017-08-14T16:51:00Z"/>
        </w:trPr>
        <w:tc>
          <w:tcPr>
            <w:tcW w:w="3330" w:type="dxa"/>
            <w:gridSpan w:val="2"/>
            <w:tcBorders>
              <w:top w:val="nil"/>
              <w:left w:val="nil"/>
              <w:bottom w:val="nil"/>
              <w:right w:val="nil"/>
            </w:tcBorders>
            <w:tcMar>
              <w:top w:w="0" w:type="dxa"/>
              <w:left w:w="60" w:type="dxa"/>
              <w:bottom w:w="0" w:type="dxa"/>
              <w:right w:w="60" w:type="dxa"/>
            </w:tcMar>
          </w:tcPr>
          <w:p w14:paraId="375BBA6B" w14:textId="77777777" w:rsidR="00F655B6" w:rsidRDefault="00F655B6" w:rsidP="00BC3B80">
            <w:pPr>
              <w:rPr>
                <w:ins w:id="1052" w:author="Arjan Kloosterboer" w:date="2017-08-14T16:51:00Z"/>
                <w:rFonts w:ascii="Calibri" w:hAnsi="Calibri" w:cs="Calibri"/>
                <w:color w:val="000000"/>
                <w:sz w:val="22"/>
                <w:szCs w:val="22"/>
              </w:rPr>
            </w:pPr>
            <w:ins w:id="1053" w:author="Arjan Kloosterboer" w:date="2017-08-14T16:51:00Z">
              <w:r>
                <w:rPr>
                  <w:rFonts w:ascii="Calibri" w:hAnsi="Calibri" w:cs="Calibri"/>
                  <w:b/>
                  <w:bCs/>
                  <w:color w:val="000000"/>
                  <w:sz w:val="22"/>
                  <w:szCs w:val="22"/>
                </w:rPr>
                <w:t xml:space="preserve">Formaat </w:t>
              </w:r>
            </w:ins>
          </w:p>
        </w:tc>
        <w:tc>
          <w:tcPr>
            <w:tcW w:w="6030" w:type="dxa"/>
            <w:gridSpan w:val="2"/>
            <w:tcBorders>
              <w:top w:val="nil"/>
              <w:left w:val="nil"/>
              <w:bottom w:val="nil"/>
              <w:right w:val="nil"/>
            </w:tcBorders>
            <w:tcMar>
              <w:top w:w="0" w:type="dxa"/>
              <w:left w:w="60" w:type="dxa"/>
              <w:bottom w:w="0" w:type="dxa"/>
              <w:right w:w="60" w:type="dxa"/>
            </w:tcMar>
          </w:tcPr>
          <w:p w14:paraId="550B6C78" w14:textId="77777777" w:rsidR="00F655B6" w:rsidRDefault="00F655B6" w:rsidP="00BC3B80">
            <w:pPr>
              <w:rPr>
                <w:ins w:id="1054" w:author="Arjan Kloosterboer" w:date="2017-08-14T16:51:00Z"/>
                <w:rFonts w:ascii="Calibri" w:hAnsi="Calibri" w:cs="Calibri"/>
                <w:color w:val="0F0F0F"/>
                <w:sz w:val="22"/>
                <w:szCs w:val="22"/>
              </w:rPr>
            </w:pPr>
            <w:ins w:id="1055" w:author="Arjan Kloosterboer" w:date="2017-08-14T16:51:00Z">
              <w:r>
                <w:rPr>
                  <w:rFonts w:ascii="Calibri" w:hAnsi="Calibri" w:cs="Calibri"/>
                  <w:color w:val="0F0F0F"/>
                  <w:sz w:val="22"/>
                  <w:szCs w:val="22"/>
                </w:rPr>
                <w:t>AN200</w:t>
              </w:r>
            </w:ins>
          </w:p>
        </w:tc>
      </w:tr>
      <w:tr w:rsidR="00F655B6" w14:paraId="534746B2" w14:textId="77777777" w:rsidTr="00BC3B80">
        <w:trPr>
          <w:trHeight w:val="230"/>
          <w:ins w:id="1056" w:author="Arjan Kloosterboer" w:date="2017-08-14T16:51:00Z"/>
        </w:trPr>
        <w:tc>
          <w:tcPr>
            <w:tcW w:w="3330" w:type="dxa"/>
            <w:gridSpan w:val="2"/>
            <w:tcBorders>
              <w:top w:val="nil"/>
              <w:left w:val="nil"/>
              <w:bottom w:val="nil"/>
              <w:right w:val="nil"/>
            </w:tcBorders>
            <w:tcMar>
              <w:top w:w="0" w:type="dxa"/>
              <w:left w:w="60" w:type="dxa"/>
              <w:bottom w:w="0" w:type="dxa"/>
              <w:right w:w="60" w:type="dxa"/>
            </w:tcMar>
          </w:tcPr>
          <w:p w14:paraId="50860DCC" w14:textId="77777777" w:rsidR="00F655B6" w:rsidRDefault="00F655B6" w:rsidP="00BC3B80">
            <w:pPr>
              <w:rPr>
                <w:ins w:id="1057" w:author="Arjan Kloosterboer" w:date="2017-08-14T16:51:00Z"/>
                <w:rFonts w:ascii="Calibri" w:hAnsi="Calibri" w:cs="Calibri"/>
                <w:color w:val="000000"/>
                <w:sz w:val="22"/>
                <w:szCs w:val="22"/>
              </w:rPr>
            </w:pPr>
            <w:ins w:id="1058" w:author="Arjan Kloosterboer" w:date="2017-08-14T16:51:00Z">
              <w:r>
                <w:rPr>
                  <w:rFonts w:ascii="Calibri" w:hAnsi="Calibri" w:cs="Calibri"/>
                  <w:b/>
                  <w:bCs/>
                  <w:color w:val="000000"/>
                  <w:sz w:val="22"/>
                  <w:szCs w:val="22"/>
                </w:rPr>
                <w:t>Waardenverzameling</w:t>
              </w:r>
            </w:ins>
          </w:p>
        </w:tc>
        <w:tc>
          <w:tcPr>
            <w:tcW w:w="6030" w:type="dxa"/>
            <w:gridSpan w:val="2"/>
            <w:tcBorders>
              <w:top w:val="nil"/>
              <w:left w:val="nil"/>
              <w:bottom w:val="nil"/>
              <w:right w:val="nil"/>
            </w:tcBorders>
            <w:tcMar>
              <w:top w:w="0" w:type="dxa"/>
              <w:left w:w="60" w:type="dxa"/>
              <w:bottom w:w="0" w:type="dxa"/>
              <w:right w:w="60" w:type="dxa"/>
            </w:tcMar>
          </w:tcPr>
          <w:p w14:paraId="41CC3CDA" w14:textId="77777777" w:rsidR="00F655B6" w:rsidRDefault="00F655B6" w:rsidP="00BC3B80">
            <w:pPr>
              <w:rPr>
                <w:ins w:id="1059" w:author="Arjan Kloosterboer" w:date="2017-08-14T16:51:00Z"/>
                <w:rFonts w:ascii="Calibri" w:hAnsi="Calibri" w:cs="Calibri"/>
                <w:color w:val="0F0F0F"/>
                <w:sz w:val="22"/>
                <w:szCs w:val="22"/>
              </w:rPr>
            </w:pPr>
          </w:p>
        </w:tc>
      </w:tr>
      <w:tr w:rsidR="00F655B6" w14:paraId="1D289CDF" w14:textId="77777777" w:rsidTr="00BC3B80">
        <w:trPr>
          <w:trHeight w:val="215"/>
          <w:ins w:id="1060" w:author="Arjan Kloosterboer" w:date="2017-08-14T16:51:00Z"/>
        </w:trPr>
        <w:tc>
          <w:tcPr>
            <w:tcW w:w="3330" w:type="dxa"/>
            <w:gridSpan w:val="2"/>
            <w:tcBorders>
              <w:top w:val="nil"/>
              <w:left w:val="nil"/>
              <w:bottom w:val="nil"/>
              <w:right w:val="nil"/>
            </w:tcBorders>
            <w:tcMar>
              <w:top w:w="0" w:type="dxa"/>
              <w:left w:w="60" w:type="dxa"/>
              <w:bottom w:w="0" w:type="dxa"/>
              <w:right w:w="60" w:type="dxa"/>
            </w:tcMar>
          </w:tcPr>
          <w:p w14:paraId="706FE9C9" w14:textId="77777777" w:rsidR="00F655B6" w:rsidRDefault="00F655B6" w:rsidP="00BC3B80">
            <w:pPr>
              <w:rPr>
                <w:ins w:id="1061" w:author="Arjan Kloosterboer" w:date="2017-08-14T16:51:00Z"/>
                <w:rFonts w:ascii="Calibri" w:hAnsi="Calibri" w:cs="Calibri"/>
                <w:color w:val="000000"/>
                <w:sz w:val="22"/>
                <w:szCs w:val="22"/>
              </w:rPr>
            </w:pPr>
            <w:ins w:id="1062" w:author="Arjan Kloosterboer" w:date="2017-08-14T16:51:00Z">
              <w:r>
                <w:rPr>
                  <w:rFonts w:ascii="Calibri" w:hAnsi="Calibri" w:cs="Calibri"/>
                  <w:b/>
                  <w:bCs/>
                  <w:color w:val="000000"/>
                  <w:sz w:val="22"/>
                  <w:szCs w:val="22"/>
                </w:rPr>
                <w:t>Indicatie materiële historie</w:t>
              </w:r>
            </w:ins>
          </w:p>
        </w:tc>
        <w:tc>
          <w:tcPr>
            <w:tcW w:w="6030" w:type="dxa"/>
            <w:gridSpan w:val="2"/>
            <w:tcBorders>
              <w:top w:val="nil"/>
              <w:left w:val="nil"/>
              <w:bottom w:val="nil"/>
              <w:right w:val="nil"/>
            </w:tcBorders>
            <w:tcMar>
              <w:top w:w="0" w:type="dxa"/>
              <w:left w:w="60" w:type="dxa"/>
              <w:bottom w:w="0" w:type="dxa"/>
              <w:right w:w="60" w:type="dxa"/>
            </w:tcMar>
          </w:tcPr>
          <w:p w14:paraId="1068BD08" w14:textId="77777777" w:rsidR="00F655B6" w:rsidRDefault="00F655B6" w:rsidP="00BC3B80">
            <w:pPr>
              <w:rPr>
                <w:ins w:id="1063" w:author="Arjan Kloosterboer" w:date="2017-08-14T16:51:00Z"/>
                <w:rFonts w:ascii="Calibri" w:hAnsi="Calibri" w:cs="Calibri"/>
                <w:color w:val="0F0F0F"/>
                <w:sz w:val="22"/>
                <w:szCs w:val="22"/>
              </w:rPr>
            </w:pPr>
            <w:ins w:id="1064" w:author="Arjan Kloosterboer" w:date="2017-08-14T16:51:00Z">
              <w:r>
                <w:rPr>
                  <w:rFonts w:ascii="Calibri" w:hAnsi="Calibri" w:cs="Calibri"/>
                  <w:color w:val="0F0F0F"/>
                  <w:sz w:val="22"/>
                  <w:szCs w:val="22"/>
                </w:rPr>
                <w:t>Nee</w:t>
              </w:r>
            </w:ins>
          </w:p>
        </w:tc>
      </w:tr>
      <w:tr w:rsidR="00F655B6" w14:paraId="2F6AFD03" w14:textId="77777777" w:rsidTr="00BC3B80">
        <w:trPr>
          <w:trHeight w:val="230"/>
          <w:ins w:id="1065" w:author="Arjan Kloosterboer" w:date="2017-08-14T16:51:00Z"/>
        </w:trPr>
        <w:tc>
          <w:tcPr>
            <w:tcW w:w="3330" w:type="dxa"/>
            <w:gridSpan w:val="2"/>
            <w:tcBorders>
              <w:top w:val="nil"/>
              <w:left w:val="nil"/>
              <w:bottom w:val="nil"/>
              <w:right w:val="nil"/>
            </w:tcBorders>
            <w:tcMar>
              <w:top w:w="0" w:type="dxa"/>
              <w:left w:w="60" w:type="dxa"/>
              <w:bottom w:w="0" w:type="dxa"/>
              <w:right w:w="60" w:type="dxa"/>
            </w:tcMar>
          </w:tcPr>
          <w:p w14:paraId="3A16DCFF" w14:textId="77777777" w:rsidR="00F655B6" w:rsidRDefault="00F655B6" w:rsidP="00BC3B80">
            <w:pPr>
              <w:rPr>
                <w:ins w:id="1066" w:author="Arjan Kloosterboer" w:date="2017-08-14T16:51:00Z"/>
                <w:rFonts w:ascii="Calibri" w:hAnsi="Calibri" w:cs="Calibri"/>
                <w:color w:val="000000"/>
                <w:sz w:val="22"/>
                <w:szCs w:val="22"/>
              </w:rPr>
            </w:pPr>
            <w:ins w:id="1067" w:author="Arjan Kloosterboer" w:date="2017-08-14T16:51:00Z">
              <w:r>
                <w:rPr>
                  <w:rFonts w:ascii="Calibri" w:hAnsi="Calibri" w:cs="Calibri"/>
                  <w:b/>
                  <w:bCs/>
                  <w:color w:val="000000"/>
                  <w:sz w:val="22"/>
                  <w:szCs w:val="22"/>
                </w:rPr>
                <w:t>Indicatie formele historie</w:t>
              </w:r>
            </w:ins>
          </w:p>
        </w:tc>
        <w:tc>
          <w:tcPr>
            <w:tcW w:w="6030" w:type="dxa"/>
            <w:gridSpan w:val="2"/>
            <w:tcBorders>
              <w:top w:val="nil"/>
              <w:left w:val="nil"/>
              <w:bottom w:val="nil"/>
              <w:right w:val="nil"/>
            </w:tcBorders>
            <w:tcMar>
              <w:top w:w="0" w:type="dxa"/>
              <w:left w:w="60" w:type="dxa"/>
              <w:bottom w:w="0" w:type="dxa"/>
              <w:right w:w="60" w:type="dxa"/>
            </w:tcMar>
          </w:tcPr>
          <w:p w14:paraId="1A28EF24" w14:textId="77777777" w:rsidR="00F655B6" w:rsidRDefault="00F655B6" w:rsidP="00BC3B80">
            <w:pPr>
              <w:rPr>
                <w:ins w:id="1068" w:author="Arjan Kloosterboer" w:date="2017-08-14T16:51:00Z"/>
                <w:rFonts w:ascii="Calibri" w:hAnsi="Calibri" w:cs="Calibri"/>
                <w:color w:val="0F0F0F"/>
                <w:sz w:val="22"/>
                <w:szCs w:val="22"/>
              </w:rPr>
            </w:pPr>
            <w:ins w:id="1069" w:author="Arjan Kloosterboer" w:date="2017-08-14T16:51:00Z">
              <w:r>
                <w:rPr>
                  <w:rFonts w:ascii="Calibri" w:hAnsi="Calibri" w:cs="Calibri"/>
                  <w:color w:val="0F0F0F"/>
                  <w:sz w:val="22"/>
                  <w:szCs w:val="22"/>
                </w:rPr>
                <w:t>Ja</w:t>
              </w:r>
            </w:ins>
          </w:p>
        </w:tc>
      </w:tr>
      <w:tr w:rsidR="00F655B6" w14:paraId="19C9C49F" w14:textId="77777777" w:rsidTr="00BC3B80">
        <w:trPr>
          <w:trHeight w:val="230"/>
          <w:ins w:id="1070" w:author="Arjan Kloosterboer" w:date="2017-08-14T16:51:00Z"/>
        </w:trPr>
        <w:tc>
          <w:tcPr>
            <w:tcW w:w="3330" w:type="dxa"/>
            <w:gridSpan w:val="2"/>
            <w:tcBorders>
              <w:top w:val="nil"/>
              <w:left w:val="nil"/>
              <w:bottom w:val="nil"/>
              <w:right w:val="nil"/>
            </w:tcBorders>
            <w:tcMar>
              <w:top w:w="0" w:type="dxa"/>
              <w:left w:w="60" w:type="dxa"/>
              <w:bottom w:w="0" w:type="dxa"/>
              <w:right w:w="60" w:type="dxa"/>
            </w:tcMar>
          </w:tcPr>
          <w:p w14:paraId="36793A20" w14:textId="77777777" w:rsidR="00F655B6" w:rsidRDefault="00F655B6" w:rsidP="00BC3B80">
            <w:pPr>
              <w:rPr>
                <w:ins w:id="1071" w:author="Arjan Kloosterboer" w:date="2017-08-14T16:51:00Z"/>
                <w:rFonts w:ascii="Calibri" w:hAnsi="Calibri" w:cs="Calibri"/>
                <w:color w:val="000000"/>
                <w:sz w:val="22"/>
                <w:szCs w:val="22"/>
              </w:rPr>
            </w:pPr>
            <w:ins w:id="1072" w:author="Arjan Kloosterboer" w:date="2017-08-14T16:51:00Z">
              <w:r>
                <w:rPr>
                  <w:rFonts w:ascii="Calibri" w:hAnsi="Calibri" w:cs="Calibri"/>
                  <w:b/>
                  <w:bCs/>
                  <w:color w:val="000000"/>
                  <w:sz w:val="22"/>
                  <w:szCs w:val="22"/>
                </w:rPr>
                <w:t>Indicatie in onderzoek</w:t>
              </w:r>
            </w:ins>
          </w:p>
        </w:tc>
        <w:tc>
          <w:tcPr>
            <w:tcW w:w="6030" w:type="dxa"/>
            <w:gridSpan w:val="2"/>
            <w:tcBorders>
              <w:top w:val="nil"/>
              <w:left w:val="nil"/>
              <w:bottom w:val="nil"/>
              <w:right w:val="nil"/>
            </w:tcBorders>
            <w:tcMar>
              <w:top w:w="0" w:type="dxa"/>
              <w:left w:w="60" w:type="dxa"/>
              <w:bottom w:w="0" w:type="dxa"/>
              <w:right w:w="60" w:type="dxa"/>
            </w:tcMar>
          </w:tcPr>
          <w:p w14:paraId="63B7B5E4" w14:textId="77777777" w:rsidR="00F655B6" w:rsidRDefault="00F655B6" w:rsidP="00BC3B80">
            <w:pPr>
              <w:rPr>
                <w:ins w:id="1073" w:author="Arjan Kloosterboer" w:date="2017-08-14T16:51:00Z"/>
                <w:rFonts w:ascii="Calibri" w:hAnsi="Calibri" w:cs="Calibri"/>
                <w:color w:val="0F0F0F"/>
                <w:sz w:val="22"/>
                <w:szCs w:val="22"/>
              </w:rPr>
            </w:pPr>
            <w:ins w:id="1074" w:author="Arjan Kloosterboer" w:date="2017-08-14T16:51:00Z">
              <w:r>
                <w:rPr>
                  <w:rFonts w:ascii="Calibri" w:hAnsi="Calibri" w:cs="Calibri"/>
                  <w:color w:val="0F0F0F"/>
                  <w:sz w:val="22"/>
                  <w:szCs w:val="22"/>
                </w:rPr>
                <w:t>Nee</w:t>
              </w:r>
            </w:ins>
          </w:p>
        </w:tc>
      </w:tr>
      <w:tr w:rsidR="00F655B6" w14:paraId="3B504D2D" w14:textId="77777777" w:rsidTr="00BC3B80">
        <w:trPr>
          <w:ins w:id="1075" w:author="Arjan Kloosterboer" w:date="2017-08-14T16:51:00Z"/>
        </w:trPr>
        <w:tc>
          <w:tcPr>
            <w:tcW w:w="3330" w:type="dxa"/>
            <w:gridSpan w:val="2"/>
            <w:tcBorders>
              <w:top w:val="nil"/>
              <w:left w:val="nil"/>
              <w:bottom w:val="nil"/>
              <w:right w:val="nil"/>
            </w:tcBorders>
            <w:tcMar>
              <w:top w:w="0" w:type="dxa"/>
              <w:left w:w="60" w:type="dxa"/>
              <w:bottom w:w="0" w:type="dxa"/>
              <w:right w:w="60" w:type="dxa"/>
            </w:tcMar>
          </w:tcPr>
          <w:p w14:paraId="6C88C49A" w14:textId="77777777" w:rsidR="00F655B6" w:rsidRDefault="00F655B6" w:rsidP="00BC3B80">
            <w:pPr>
              <w:rPr>
                <w:ins w:id="1076" w:author="Arjan Kloosterboer" w:date="2017-08-14T16:51:00Z"/>
                <w:rFonts w:ascii="Calibri" w:hAnsi="Calibri" w:cs="Calibri"/>
                <w:color w:val="000000"/>
                <w:sz w:val="22"/>
                <w:szCs w:val="22"/>
              </w:rPr>
            </w:pPr>
            <w:ins w:id="1077" w:author="Arjan Kloosterboer" w:date="2017-08-14T16:51:00Z">
              <w:r>
                <w:rPr>
                  <w:rFonts w:ascii="Calibri" w:hAnsi="Calibri" w:cs="Calibri"/>
                  <w:b/>
                  <w:bCs/>
                  <w:color w:val="000000"/>
                  <w:sz w:val="22"/>
                  <w:szCs w:val="22"/>
                </w:rPr>
                <w:t>Aanduiding strijdigheid/nietigheid</w:t>
              </w:r>
            </w:ins>
          </w:p>
        </w:tc>
        <w:tc>
          <w:tcPr>
            <w:tcW w:w="6030" w:type="dxa"/>
            <w:gridSpan w:val="2"/>
            <w:tcBorders>
              <w:top w:val="nil"/>
              <w:left w:val="nil"/>
              <w:bottom w:val="nil"/>
              <w:right w:val="nil"/>
            </w:tcBorders>
            <w:tcMar>
              <w:top w:w="0" w:type="dxa"/>
              <w:left w:w="60" w:type="dxa"/>
              <w:bottom w:w="0" w:type="dxa"/>
              <w:right w:w="60" w:type="dxa"/>
            </w:tcMar>
          </w:tcPr>
          <w:p w14:paraId="55EB34AA" w14:textId="77777777" w:rsidR="00F655B6" w:rsidRDefault="00F655B6" w:rsidP="00BC3B80">
            <w:pPr>
              <w:rPr>
                <w:ins w:id="1078" w:author="Arjan Kloosterboer" w:date="2017-08-14T16:51:00Z"/>
                <w:rFonts w:ascii="Calibri" w:hAnsi="Calibri" w:cs="Calibri"/>
                <w:color w:val="0F0F0F"/>
                <w:sz w:val="22"/>
                <w:szCs w:val="22"/>
              </w:rPr>
            </w:pPr>
            <w:ins w:id="1079" w:author="Arjan Kloosterboer" w:date="2017-08-14T16:51:00Z">
              <w:r>
                <w:rPr>
                  <w:rFonts w:ascii="Calibri" w:hAnsi="Calibri" w:cs="Calibri"/>
                  <w:color w:val="0F0F0F"/>
                  <w:sz w:val="22"/>
                  <w:szCs w:val="22"/>
                </w:rPr>
                <w:t>Nee</w:t>
              </w:r>
            </w:ins>
          </w:p>
        </w:tc>
      </w:tr>
      <w:tr w:rsidR="00F655B6" w14:paraId="5F2313FC" w14:textId="77777777" w:rsidTr="00BC3B80">
        <w:trPr>
          <w:trHeight w:val="230"/>
          <w:ins w:id="1080" w:author="Arjan Kloosterboer" w:date="2017-08-14T16:51:00Z"/>
        </w:trPr>
        <w:tc>
          <w:tcPr>
            <w:tcW w:w="3330" w:type="dxa"/>
            <w:gridSpan w:val="2"/>
            <w:tcBorders>
              <w:top w:val="nil"/>
              <w:left w:val="nil"/>
              <w:bottom w:val="nil"/>
              <w:right w:val="nil"/>
            </w:tcBorders>
            <w:tcMar>
              <w:top w:w="0" w:type="dxa"/>
              <w:left w:w="60" w:type="dxa"/>
              <w:bottom w:w="0" w:type="dxa"/>
              <w:right w:w="60" w:type="dxa"/>
            </w:tcMar>
          </w:tcPr>
          <w:p w14:paraId="12AD9503" w14:textId="77777777" w:rsidR="00F655B6" w:rsidRDefault="00F655B6" w:rsidP="00BC3B80">
            <w:pPr>
              <w:rPr>
                <w:ins w:id="1081" w:author="Arjan Kloosterboer" w:date="2017-08-14T16:51:00Z"/>
                <w:rFonts w:ascii="Calibri" w:hAnsi="Calibri" w:cs="Calibri"/>
                <w:color w:val="000000"/>
                <w:sz w:val="22"/>
                <w:szCs w:val="22"/>
              </w:rPr>
            </w:pPr>
            <w:ins w:id="1082" w:author="Arjan Kloosterboer" w:date="2017-08-14T16:51:00Z">
              <w:r>
                <w:rPr>
                  <w:rFonts w:ascii="Calibri" w:hAnsi="Calibri" w:cs="Calibri"/>
                  <w:b/>
                  <w:bCs/>
                  <w:color w:val="000000"/>
                  <w:sz w:val="22"/>
                  <w:szCs w:val="22"/>
                </w:rPr>
                <w:t>Kardinaliteit</w:t>
              </w:r>
            </w:ins>
          </w:p>
        </w:tc>
        <w:tc>
          <w:tcPr>
            <w:tcW w:w="6030" w:type="dxa"/>
            <w:gridSpan w:val="2"/>
            <w:tcBorders>
              <w:top w:val="nil"/>
              <w:left w:val="nil"/>
              <w:bottom w:val="nil"/>
              <w:right w:val="nil"/>
            </w:tcBorders>
            <w:tcMar>
              <w:top w:w="0" w:type="dxa"/>
              <w:left w:w="60" w:type="dxa"/>
              <w:bottom w:w="0" w:type="dxa"/>
              <w:right w:w="60" w:type="dxa"/>
            </w:tcMar>
          </w:tcPr>
          <w:p w14:paraId="283A4984" w14:textId="77777777" w:rsidR="00F655B6" w:rsidRDefault="00F655B6" w:rsidP="00BC3B80">
            <w:pPr>
              <w:rPr>
                <w:ins w:id="1083" w:author="Arjan Kloosterboer" w:date="2017-08-14T16:51:00Z"/>
                <w:rFonts w:ascii="Calibri" w:hAnsi="Calibri" w:cs="Calibri"/>
                <w:color w:val="0F0F0F"/>
                <w:sz w:val="22"/>
                <w:szCs w:val="22"/>
              </w:rPr>
            </w:pPr>
            <w:ins w:id="1084" w:author="Arjan Kloosterboer" w:date="2017-08-14T16:51:00Z">
              <w:r>
                <w:rPr>
                  <w:rFonts w:ascii="Calibri" w:hAnsi="Calibri" w:cs="Calibri"/>
                  <w:color w:val="0F0F0F"/>
                  <w:sz w:val="22"/>
                  <w:szCs w:val="22"/>
                </w:rPr>
                <w:t>0 - 1</w:t>
              </w:r>
            </w:ins>
          </w:p>
        </w:tc>
      </w:tr>
      <w:tr w:rsidR="00F655B6" w14:paraId="69A9F2AB" w14:textId="77777777" w:rsidTr="00BC3B80">
        <w:trPr>
          <w:trHeight w:val="230"/>
          <w:ins w:id="1085" w:author="Arjan Kloosterboer" w:date="2017-08-14T16:51:00Z"/>
        </w:trPr>
        <w:tc>
          <w:tcPr>
            <w:tcW w:w="3330" w:type="dxa"/>
            <w:gridSpan w:val="2"/>
            <w:tcBorders>
              <w:top w:val="nil"/>
              <w:left w:val="nil"/>
              <w:bottom w:val="nil"/>
              <w:right w:val="nil"/>
            </w:tcBorders>
            <w:tcMar>
              <w:top w:w="0" w:type="dxa"/>
              <w:left w:w="60" w:type="dxa"/>
              <w:bottom w:w="0" w:type="dxa"/>
              <w:right w:w="60" w:type="dxa"/>
            </w:tcMar>
          </w:tcPr>
          <w:p w14:paraId="5FC28BE1" w14:textId="77777777" w:rsidR="00F655B6" w:rsidRDefault="00F655B6" w:rsidP="00BC3B80">
            <w:pPr>
              <w:rPr>
                <w:ins w:id="1086" w:author="Arjan Kloosterboer" w:date="2017-08-14T16:51:00Z"/>
                <w:rFonts w:ascii="Calibri" w:hAnsi="Calibri" w:cs="Calibri"/>
                <w:color w:val="000000"/>
                <w:sz w:val="22"/>
                <w:szCs w:val="22"/>
              </w:rPr>
            </w:pPr>
            <w:ins w:id="1087" w:author="Arjan Kloosterboer" w:date="2017-08-14T16:51:00Z">
              <w:r>
                <w:rPr>
                  <w:rFonts w:ascii="Calibri" w:hAnsi="Calibri" w:cs="Calibri"/>
                  <w:b/>
                  <w:bCs/>
                  <w:color w:val="000000"/>
                  <w:sz w:val="22"/>
                  <w:szCs w:val="22"/>
                </w:rPr>
                <w:t>Indicatie authentiek</w:t>
              </w:r>
            </w:ins>
          </w:p>
        </w:tc>
        <w:tc>
          <w:tcPr>
            <w:tcW w:w="6030" w:type="dxa"/>
            <w:gridSpan w:val="2"/>
            <w:tcBorders>
              <w:top w:val="nil"/>
              <w:left w:val="nil"/>
              <w:bottom w:val="nil"/>
              <w:right w:val="nil"/>
            </w:tcBorders>
            <w:tcMar>
              <w:top w:w="0" w:type="dxa"/>
              <w:left w:w="60" w:type="dxa"/>
              <w:bottom w:w="0" w:type="dxa"/>
              <w:right w:w="60" w:type="dxa"/>
            </w:tcMar>
          </w:tcPr>
          <w:p w14:paraId="457D0EB4" w14:textId="77777777" w:rsidR="00F655B6" w:rsidRDefault="00F655B6" w:rsidP="00BC3B80">
            <w:pPr>
              <w:rPr>
                <w:ins w:id="1088" w:author="Arjan Kloosterboer" w:date="2017-08-14T16:51:00Z"/>
                <w:rFonts w:ascii="Calibri" w:hAnsi="Calibri" w:cs="Calibri"/>
                <w:color w:val="0F0F0F"/>
                <w:sz w:val="22"/>
                <w:szCs w:val="22"/>
              </w:rPr>
            </w:pPr>
            <w:ins w:id="1089" w:author="Arjan Kloosterboer" w:date="2017-08-14T16:51:00Z">
              <w:r>
                <w:rPr>
                  <w:rFonts w:ascii="Calibri" w:hAnsi="Calibri" w:cs="Calibri"/>
                  <w:color w:val="0F0F0F"/>
                  <w:sz w:val="22"/>
                  <w:szCs w:val="22"/>
                </w:rPr>
                <w:t>Gemeentelijk kerngegeven</w:t>
              </w:r>
            </w:ins>
          </w:p>
        </w:tc>
      </w:tr>
      <w:tr w:rsidR="00F655B6" w14:paraId="43E55B4D" w14:textId="77777777" w:rsidTr="00BC3B80">
        <w:trPr>
          <w:trHeight w:val="230"/>
          <w:ins w:id="1090" w:author="Arjan Kloosterboer" w:date="2017-08-14T16:51:00Z"/>
        </w:trPr>
        <w:tc>
          <w:tcPr>
            <w:tcW w:w="3330" w:type="dxa"/>
            <w:gridSpan w:val="2"/>
            <w:tcBorders>
              <w:top w:val="nil"/>
              <w:left w:val="nil"/>
              <w:bottom w:val="nil"/>
              <w:right w:val="nil"/>
            </w:tcBorders>
            <w:tcMar>
              <w:top w:w="0" w:type="dxa"/>
              <w:left w:w="60" w:type="dxa"/>
              <w:bottom w:w="0" w:type="dxa"/>
              <w:right w:w="60" w:type="dxa"/>
            </w:tcMar>
          </w:tcPr>
          <w:p w14:paraId="37CF7DD0" w14:textId="77777777" w:rsidR="00F655B6" w:rsidRDefault="00F655B6" w:rsidP="00BC3B80">
            <w:pPr>
              <w:rPr>
                <w:ins w:id="1091" w:author="Arjan Kloosterboer" w:date="2017-08-14T16:51:00Z"/>
                <w:rFonts w:ascii="Calibri" w:hAnsi="Calibri" w:cs="Calibri"/>
                <w:b/>
                <w:bCs/>
                <w:color w:val="000000"/>
                <w:sz w:val="22"/>
                <w:szCs w:val="22"/>
              </w:rPr>
            </w:pPr>
            <w:ins w:id="1092" w:author="Arjan Kloosterboer" w:date="2017-08-14T16:51:00Z">
              <w:r>
                <w:rPr>
                  <w:rFonts w:ascii="Calibri" w:hAnsi="Calibri" w:cs="Calibri"/>
                  <w:b/>
                  <w:bCs/>
                  <w:color w:val="000000"/>
                  <w:sz w:val="22"/>
                  <w:szCs w:val="22"/>
                </w:rPr>
                <w:t xml:space="preserve">Regels </w:t>
              </w:r>
            </w:ins>
          </w:p>
        </w:tc>
        <w:tc>
          <w:tcPr>
            <w:tcW w:w="6030" w:type="dxa"/>
            <w:gridSpan w:val="2"/>
            <w:tcBorders>
              <w:top w:val="nil"/>
              <w:left w:val="nil"/>
              <w:bottom w:val="nil"/>
              <w:right w:val="nil"/>
            </w:tcBorders>
            <w:tcMar>
              <w:top w:w="0" w:type="dxa"/>
              <w:left w:w="60" w:type="dxa"/>
              <w:bottom w:w="0" w:type="dxa"/>
              <w:right w:w="60" w:type="dxa"/>
            </w:tcMar>
          </w:tcPr>
          <w:p w14:paraId="2E1A596C" w14:textId="77777777" w:rsidR="00F655B6" w:rsidRDefault="00F655B6" w:rsidP="00BC3B80">
            <w:pPr>
              <w:rPr>
                <w:ins w:id="1093" w:author="Arjan Kloosterboer" w:date="2017-08-14T16:51:00Z"/>
                <w:rFonts w:ascii="Calibri" w:hAnsi="Calibri" w:cs="Calibri"/>
                <w:color w:val="0F0F0F"/>
                <w:sz w:val="22"/>
                <w:szCs w:val="22"/>
              </w:rPr>
            </w:pPr>
            <w:ins w:id="1094" w:author="Arjan Kloosterboer" w:date="2017-08-14T16:51:00Z">
              <w:r>
                <w:rPr>
                  <w:rFonts w:ascii="Calibri" w:hAnsi="Calibri" w:cs="Calibri"/>
                  <w:color w:val="0F0F0F"/>
                  <w:sz w:val="22"/>
                  <w:szCs w:val="22"/>
                </w:rPr>
                <w:t>-</w:t>
              </w:r>
            </w:ins>
          </w:p>
        </w:tc>
      </w:tr>
      <w:tr w:rsidR="00F655B6" w14:paraId="1A5F22D7" w14:textId="77777777" w:rsidTr="00BC3B80">
        <w:trPr>
          <w:ins w:id="1095" w:author="Arjan Kloosterboer" w:date="2017-08-14T16:51:00Z"/>
        </w:trPr>
        <w:tc>
          <w:tcPr>
            <w:tcW w:w="9360" w:type="dxa"/>
            <w:gridSpan w:val="4"/>
            <w:tcBorders>
              <w:top w:val="nil"/>
              <w:left w:val="nil"/>
              <w:bottom w:val="nil"/>
              <w:right w:val="nil"/>
            </w:tcBorders>
            <w:tcMar>
              <w:top w:w="0" w:type="dxa"/>
              <w:left w:w="60" w:type="dxa"/>
              <w:bottom w:w="0" w:type="dxa"/>
              <w:right w:w="60" w:type="dxa"/>
            </w:tcMar>
          </w:tcPr>
          <w:p w14:paraId="50EC755C" w14:textId="77777777" w:rsidR="00F655B6" w:rsidRDefault="00F655B6" w:rsidP="00BC3B80">
            <w:pPr>
              <w:rPr>
                <w:ins w:id="1096" w:author="Arjan Kloosterboer" w:date="2017-08-14T16:51:00Z"/>
                <w:rFonts w:ascii="Calibri" w:hAnsi="Calibri" w:cs="Calibri"/>
                <w:color w:val="0F0F0F"/>
                <w:sz w:val="22"/>
                <w:szCs w:val="22"/>
              </w:rPr>
            </w:pPr>
            <w:ins w:id="1097" w:author="Arjan Kloosterboer" w:date="2017-08-14T16:51:00Z">
              <w:r>
                <w:rPr>
                  <w:rFonts w:ascii="Calibri" w:hAnsi="Calibri" w:cs="Calibri"/>
                  <w:b/>
                  <w:bCs/>
                  <w:color w:val="0F0F0F"/>
                  <w:sz w:val="22"/>
                  <w:szCs w:val="22"/>
                </w:rPr>
                <w:t>Toelichting</w:t>
              </w:r>
            </w:ins>
          </w:p>
        </w:tc>
      </w:tr>
      <w:tr w:rsidR="00F655B6" w14:paraId="6F07A3C1" w14:textId="77777777" w:rsidTr="00BC3B80">
        <w:trPr>
          <w:ins w:id="1098" w:author="Arjan Kloosterboer" w:date="2017-08-14T16:51:00Z"/>
        </w:trPr>
        <w:tc>
          <w:tcPr>
            <w:tcW w:w="450" w:type="dxa"/>
            <w:tcBorders>
              <w:top w:val="nil"/>
              <w:left w:val="nil"/>
              <w:bottom w:val="nil"/>
              <w:right w:val="nil"/>
            </w:tcBorders>
            <w:tcMar>
              <w:top w:w="0" w:type="dxa"/>
              <w:left w:w="60" w:type="dxa"/>
              <w:bottom w:w="0" w:type="dxa"/>
              <w:right w:w="60" w:type="dxa"/>
            </w:tcMar>
          </w:tcPr>
          <w:p w14:paraId="4EC85278" w14:textId="77777777" w:rsidR="00F655B6" w:rsidRDefault="00F655B6" w:rsidP="00BC3B80">
            <w:pPr>
              <w:rPr>
                <w:ins w:id="1099" w:author="Arjan Kloosterboer" w:date="2017-08-14T16:51:00Z"/>
                <w:rFonts w:ascii="Calibri" w:hAnsi="Calibri" w:cs="Calibri"/>
                <w:b/>
                <w:bCs/>
                <w:color w:val="0F0F0F"/>
                <w:sz w:val="22"/>
                <w:szCs w:val="22"/>
              </w:rPr>
            </w:pPr>
          </w:p>
        </w:tc>
        <w:tc>
          <w:tcPr>
            <w:tcW w:w="8910" w:type="dxa"/>
            <w:gridSpan w:val="3"/>
            <w:tcBorders>
              <w:top w:val="nil"/>
              <w:left w:val="nil"/>
              <w:bottom w:val="nil"/>
              <w:right w:val="nil"/>
            </w:tcBorders>
            <w:tcMar>
              <w:top w:w="0" w:type="dxa"/>
              <w:left w:w="60" w:type="dxa"/>
              <w:bottom w:w="0" w:type="dxa"/>
              <w:right w:w="60" w:type="dxa"/>
            </w:tcMar>
          </w:tcPr>
          <w:p w14:paraId="7610A08E" w14:textId="77777777" w:rsidR="00F655B6" w:rsidRDefault="00F655B6" w:rsidP="00BC3B80">
            <w:pPr>
              <w:rPr>
                <w:ins w:id="1100" w:author="Arjan Kloosterboer" w:date="2017-08-14T16:51:00Z"/>
                <w:rFonts w:ascii="Calibri" w:hAnsi="Calibri" w:cs="Calibri"/>
                <w:color w:val="0F0F0F"/>
                <w:sz w:val="22"/>
                <w:szCs w:val="22"/>
              </w:rPr>
            </w:pPr>
            <w:ins w:id="1101" w:author="Arjan Kloosterboer" w:date="2017-08-14T16:51:00Z">
              <w:r>
                <w:rPr>
                  <w:rFonts w:ascii="Calibri" w:hAnsi="Calibri" w:cs="Calibri"/>
                  <w:color w:val="0F0F0F"/>
                  <w:sz w:val="22"/>
                  <w:szCs w:val="22"/>
                </w:rPr>
                <w:t xml:space="preserve">De attribuutsoort is ontleend aan de Gemeentelijke Selectielijst 2017. 'Procesobject' is daarin omschreven als "Het onderwerp waarop een zaak betrekking heeft en wat verandert door het proces. Dit onderwerp is een object, subject of gebeurtenis ten aanzien waarvan een verandering plaatsvindt en dat gemonitord kan worden." Met de attribuutsoort 'Procesobjectaard' wordt het soort object gespecificeerd dat invulling geeft aan het zojuist genoemde object, siubject en gebeurtenis. In de Selectielijst betreft dit de vermeldingen in de kolom 'Omschrijving' (van procesobject). </w:t>
              </w:r>
            </w:ins>
          </w:p>
          <w:p w14:paraId="76EC550E" w14:textId="77777777" w:rsidR="00F655B6" w:rsidRDefault="00F655B6" w:rsidP="00BC3B80">
            <w:pPr>
              <w:rPr>
                <w:ins w:id="1102" w:author="Arjan Kloosterboer" w:date="2017-08-14T16:51:00Z"/>
                <w:rFonts w:ascii="Calibri" w:hAnsi="Calibri" w:cs="Calibri"/>
                <w:color w:val="0F0F0F"/>
                <w:sz w:val="22"/>
                <w:szCs w:val="22"/>
              </w:rPr>
            </w:pPr>
            <w:ins w:id="1103" w:author="Arjan Kloosterboer" w:date="2017-08-14T16:51:00Z">
              <w:r>
                <w:rPr>
                  <w:rFonts w:ascii="Calibri" w:hAnsi="Calibri" w:cs="Calibri"/>
                  <w:color w:val="0F0F0F"/>
                  <w:sz w:val="22"/>
                  <w:szCs w:val="22"/>
                </w:rPr>
                <w:t xml:space="preserve">Tesamen met 'Resultaatomschrijving' identificeert het uniek een Resultaattype (in ImZTC) bij een Zaaktype. Bij dat resultaattype zijn in een van toepassing zijnde zaaktypecatalogis de archiveringskenmerken (waardering, bewaartermijn) gespecificeerd die van toepassing zijn op de zaak cq. het zaakdossier. </w:t>
              </w:r>
            </w:ins>
          </w:p>
          <w:p w14:paraId="6387E276" w14:textId="77777777" w:rsidR="00F655B6" w:rsidRDefault="00F655B6" w:rsidP="00BC3B80">
            <w:pPr>
              <w:rPr>
                <w:ins w:id="1104" w:author="Arjan Kloosterboer" w:date="2017-08-14T16:51:00Z"/>
                <w:rFonts w:ascii="Calibri" w:hAnsi="Calibri" w:cs="Calibri"/>
                <w:color w:val="0F0F0F"/>
                <w:sz w:val="22"/>
                <w:szCs w:val="22"/>
              </w:rPr>
            </w:pPr>
            <w:ins w:id="1105" w:author="Arjan Kloosterboer" w:date="2017-08-14T16:51:00Z">
              <w:r>
                <w:rPr>
                  <w:rFonts w:ascii="Calibri" w:hAnsi="Calibri" w:cs="Calibri"/>
                  <w:color w:val="0F0F0F"/>
                  <w:sz w:val="22"/>
                  <w:szCs w:val="22"/>
                </w:rPr>
                <w:t>V.w.b. waarden van de attribuutsoort, idealiter zijn dat de combinaties met waarden van Resultaatomschrijving zoals die als Resultaattype bij het Zaaktype (van de Zaak) opgenomen zijn in een op het ImZTC gebaseerde zaaktypecatalogus.</w:t>
              </w:r>
            </w:ins>
          </w:p>
        </w:tc>
        <w:bookmarkEnd w:id="1018"/>
      </w:tr>
    </w:tbl>
    <w:p w14:paraId="1322099E"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Resultaattoelichting</w:t>
      </w:r>
      <w:r w:rsidRPr="008A6917">
        <w:rPr>
          <w:rFonts w:ascii="Arial" w:hAnsi="Arial" w:cs="Arial"/>
          <w:b/>
          <w:color w:val="00000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44882B43" w14:textId="77777777" w:rsidTr="00F655B6">
        <w:trPr>
          <w:trHeight w:val="230"/>
        </w:trPr>
        <w:tc>
          <w:tcPr>
            <w:tcW w:w="3330" w:type="dxa"/>
            <w:gridSpan w:val="2"/>
            <w:tcBorders>
              <w:top w:val="nil"/>
              <w:left w:val="nil"/>
              <w:bottom w:val="nil"/>
              <w:right w:val="nil"/>
            </w:tcBorders>
          </w:tcPr>
          <w:p w14:paraId="1BD7B87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3DCC33F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Resultaattoelichting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5DF2BEA2"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0422616E" w14:textId="77777777" w:rsidTr="00F655B6">
        <w:tc>
          <w:tcPr>
            <w:tcW w:w="3330" w:type="dxa"/>
            <w:gridSpan w:val="2"/>
            <w:tcBorders>
              <w:top w:val="nil"/>
              <w:left w:val="nil"/>
              <w:bottom w:val="nil"/>
              <w:right w:val="nil"/>
            </w:tcBorders>
          </w:tcPr>
          <w:p w14:paraId="36F07E1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4321D62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767568F3" w14:textId="77777777" w:rsidTr="00F655B6">
        <w:tc>
          <w:tcPr>
            <w:tcW w:w="3330" w:type="dxa"/>
            <w:gridSpan w:val="2"/>
            <w:tcBorders>
              <w:top w:val="nil"/>
              <w:left w:val="nil"/>
              <w:bottom w:val="nil"/>
              <w:right w:val="nil"/>
            </w:tcBorders>
          </w:tcPr>
          <w:p w14:paraId="36006DB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497DB42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0017</w:t>
            </w:r>
          </w:p>
        </w:tc>
      </w:tr>
      <w:tr w:rsidR="00341AFA" w:rsidRPr="008A6917" w14:paraId="1E4FE9FA" w14:textId="77777777" w:rsidTr="00F655B6">
        <w:tc>
          <w:tcPr>
            <w:tcW w:w="3330" w:type="dxa"/>
            <w:gridSpan w:val="2"/>
            <w:tcBorders>
              <w:top w:val="nil"/>
              <w:left w:val="nil"/>
              <w:bottom w:val="nil"/>
              <w:right w:val="nil"/>
            </w:tcBorders>
          </w:tcPr>
          <w:p w14:paraId="11482D3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18FC337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resultaat/toelichting</w:t>
            </w:r>
            <w:r w:rsidRPr="008A6917">
              <w:rPr>
                <w:rFonts w:ascii="Arial" w:hAnsi="Arial" w:cs="Arial"/>
                <w:color w:val="000000"/>
                <w:szCs w:val="24"/>
                <w:lang w:val="en-AU" w:eastAsia="en-US"/>
              </w:rPr>
              <w:fldChar w:fldCharType="end"/>
            </w:r>
          </w:p>
        </w:tc>
      </w:tr>
      <w:tr w:rsidR="00341AFA" w:rsidRPr="008A6917" w14:paraId="278990F2" w14:textId="77777777" w:rsidTr="00F655B6">
        <w:tc>
          <w:tcPr>
            <w:tcW w:w="3330" w:type="dxa"/>
            <w:gridSpan w:val="2"/>
            <w:tcBorders>
              <w:top w:val="nil"/>
              <w:left w:val="nil"/>
              <w:bottom w:val="nil"/>
              <w:right w:val="nil"/>
            </w:tcBorders>
          </w:tcPr>
          <w:p w14:paraId="7ACFCBB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10C66E7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toelichting op wat het resultaat van de zaak inhoudt.</w:t>
            </w:r>
          </w:p>
        </w:tc>
      </w:tr>
      <w:tr w:rsidR="00341AFA" w:rsidRPr="008A6917" w14:paraId="510EC342" w14:textId="77777777" w:rsidTr="00F655B6">
        <w:trPr>
          <w:trHeight w:val="230"/>
        </w:trPr>
        <w:tc>
          <w:tcPr>
            <w:tcW w:w="3330" w:type="dxa"/>
            <w:gridSpan w:val="2"/>
            <w:tcBorders>
              <w:top w:val="nil"/>
              <w:left w:val="nil"/>
              <w:bottom w:val="nil"/>
              <w:right w:val="nil"/>
            </w:tcBorders>
          </w:tcPr>
          <w:p w14:paraId="638A5E1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4E4891D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2BCEAD3C" w14:textId="77777777" w:rsidTr="00F655B6">
        <w:tc>
          <w:tcPr>
            <w:tcW w:w="3330" w:type="dxa"/>
            <w:gridSpan w:val="2"/>
            <w:tcBorders>
              <w:top w:val="nil"/>
              <w:left w:val="nil"/>
              <w:bottom w:val="nil"/>
              <w:right w:val="nil"/>
            </w:tcBorders>
          </w:tcPr>
          <w:p w14:paraId="3E65ADF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5DD0BC2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77F6070E" w14:textId="77777777" w:rsidTr="00F655B6">
        <w:tc>
          <w:tcPr>
            <w:tcW w:w="3330" w:type="dxa"/>
            <w:gridSpan w:val="2"/>
            <w:tcBorders>
              <w:top w:val="nil"/>
              <w:left w:val="nil"/>
              <w:bottom w:val="nil"/>
              <w:right w:val="nil"/>
            </w:tcBorders>
          </w:tcPr>
          <w:p w14:paraId="32D8AFD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3DDD904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AN1000</w:t>
            </w:r>
            <w:r w:rsidRPr="008A6917">
              <w:rPr>
                <w:rFonts w:ascii="Arial" w:hAnsi="Arial" w:cs="Arial"/>
                <w:color w:val="000000"/>
                <w:szCs w:val="24"/>
                <w:lang w:val="en-AU" w:eastAsia="en-US"/>
              </w:rPr>
              <w:fldChar w:fldCharType="end"/>
            </w:r>
          </w:p>
        </w:tc>
      </w:tr>
      <w:tr w:rsidR="00341AFA" w:rsidRPr="008A6917" w14:paraId="67172FCE" w14:textId="77777777" w:rsidTr="00F655B6">
        <w:trPr>
          <w:trHeight w:val="230"/>
        </w:trPr>
        <w:tc>
          <w:tcPr>
            <w:tcW w:w="3330" w:type="dxa"/>
            <w:gridSpan w:val="2"/>
            <w:tcBorders>
              <w:top w:val="nil"/>
              <w:left w:val="nil"/>
              <w:bottom w:val="nil"/>
              <w:right w:val="nil"/>
            </w:tcBorders>
          </w:tcPr>
          <w:p w14:paraId="3479948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3744D7C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14:paraId="5DA95AAD" w14:textId="77777777" w:rsidTr="00F655B6">
        <w:trPr>
          <w:trHeight w:val="215"/>
        </w:trPr>
        <w:tc>
          <w:tcPr>
            <w:tcW w:w="3330" w:type="dxa"/>
            <w:gridSpan w:val="2"/>
            <w:tcBorders>
              <w:top w:val="nil"/>
              <w:left w:val="nil"/>
              <w:bottom w:val="nil"/>
              <w:right w:val="nil"/>
            </w:tcBorders>
          </w:tcPr>
          <w:p w14:paraId="7F91E05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1A58D9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7A5752BF" w14:textId="77777777" w:rsidTr="00F655B6">
        <w:trPr>
          <w:trHeight w:val="230"/>
        </w:trPr>
        <w:tc>
          <w:tcPr>
            <w:tcW w:w="3330" w:type="dxa"/>
            <w:gridSpan w:val="2"/>
            <w:tcBorders>
              <w:top w:val="nil"/>
              <w:left w:val="nil"/>
              <w:bottom w:val="nil"/>
              <w:right w:val="nil"/>
            </w:tcBorders>
          </w:tcPr>
          <w:p w14:paraId="450895A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7563378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290EF49C" w14:textId="77777777" w:rsidTr="00F655B6">
        <w:trPr>
          <w:trHeight w:val="230"/>
        </w:trPr>
        <w:tc>
          <w:tcPr>
            <w:tcW w:w="3330" w:type="dxa"/>
            <w:gridSpan w:val="2"/>
            <w:tcBorders>
              <w:top w:val="nil"/>
              <w:left w:val="nil"/>
              <w:bottom w:val="nil"/>
              <w:right w:val="nil"/>
            </w:tcBorders>
          </w:tcPr>
          <w:p w14:paraId="030E558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57F33A4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CE462AC" w14:textId="77777777" w:rsidTr="00F655B6">
        <w:trPr>
          <w:trHeight w:val="230"/>
        </w:trPr>
        <w:tc>
          <w:tcPr>
            <w:tcW w:w="3330" w:type="dxa"/>
            <w:gridSpan w:val="2"/>
            <w:tcBorders>
              <w:top w:val="nil"/>
              <w:left w:val="nil"/>
              <w:bottom w:val="nil"/>
              <w:right w:val="nil"/>
            </w:tcBorders>
          </w:tcPr>
          <w:p w14:paraId="3DCACE1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2851959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E22EBC6" w14:textId="77777777" w:rsidTr="00F655B6">
        <w:trPr>
          <w:trHeight w:val="230"/>
        </w:trPr>
        <w:tc>
          <w:tcPr>
            <w:tcW w:w="3330" w:type="dxa"/>
            <w:gridSpan w:val="2"/>
            <w:tcBorders>
              <w:top w:val="nil"/>
              <w:left w:val="nil"/>
              <w:bottom w:val="nil"/>
              <w:right w:val="nil"/>
            </w:tcBorders>
          </w:tcPr>
          <w:p w14:paraId="40AA4FC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60C26ED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771A716" w14:textId="77777777" w:rsidTr="00F655B6">
        <w:tc>
          <w:tcPr>
            <w:tcW w:w="3330" w:type="dxa"/>
            <w:gridSpan w:val="2"/>
            <w:tcBorders>
              <w:top w:val="nil"/>
              <w:left w:val="nil"/>
              <w:bottom w:val="nil"/>
              <w:right w:val="nil"/>
            </w:tcBorders>
          </w:tcPr>
          <w:p w14:paraId="3CBBD13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0C55ECF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5F334CD" w14:textId="77777777" w:rsidTr="00F655B6">
        <w:trPr>
          <w:trHeight w:val="230"/>
        </w:trPr>
        <w:tc>
          <w:tcPr>
            <w:tcW w:w="3330" w:type="dxa"/>
            <w:gridSpan w:val="2"/>
            <w:tcBorders>
              <w:top w:val="nil"/>
              <w:left w:val="nil"/>
              <w:bottom w:val="nil"/>
              <w:right w:val="nil"/>
            </w:tcBorders>
          </w:tcPr>
          <w:p w14:paraId="3E23D68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7FE9C33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2448FCFA" w14:textId="77777777" w:rsidTr="00F655B6">
        <w:trPr>
          <w:trHeight w:val="230"/>
        </w:trPr>
        <w:tc>
          <w:tcPr>
            <w:tcW w:w="3330" w:type="dxa"/>
            <w:gridSpan w:val="2"/>
            <w:tcBorders>
              <w:top w:val="nil"/>
              <w:left w:val="nil"/>
              <w:bottom w:val="nil"/>
              <w:right w:val="nil"/>
            </w:tcBorders>
          </w:tcPr>
          <w:p w14:paraId="1E3D873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397A4F8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23CC4DED" w14:textId="77777777" w:rsidTr="00F655B6">
        <w:trPr>
          <w:trHeight w:val="230"/>
        </w:trPr>
        <w:tc>
          <w:tcPr>
            <w:tcW w:w="3330" w:type="dxa"/>
            <w:gridSpan w:val="2"/>
            <w:tcBorders>
              <w:top w:val="nil"/>
              <w:left w:val="nil"/>
              <w:bottom w:val="nil"/>
              <w:right w:val="nil"/>
            </w:tcBorders>
          </w:tcPr>
          <w:p w14:paraId="1F1DD8F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571A376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08543A98" w14:textId="77777777" w:rsidTr="00F655B6">
        <w:tc>
          <w:tcPr>
            <w:tcW w:w="9360" w:type="dxa"/>
            <w:gridSpan w:val="4"/>
            <w:tcBorders>
              <w:top w:val="nil"/>
              <w:left w:val="nil"/>
              <w:bottom w:val="nil"/>
              <w:right w:val="nil"/>
            </w:tcBorders>
          </w:tcPr>
          <w:p w14:paraId="6FD638F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028828D3" w14:textId="77777777" w:rsidTr="00F655B6">
        <w:tc>
          <w:tcPr>
            <w:tcW w:w="450" w:type="dxa"/>
            <w:tcBorders>
              <w:top w:val="nil"/>
              <w:left w:val="nil"/>
              <w:bottom w:val="nil"/>
              <w:right w:val="nil"/>
            </w:tcBorders>
          </w:tcPr>
          <w:p w14:paraId="22588B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39E0DC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14:paraId="3C92C706" w14:textId="77777777" w:rsidR="00F655B6" w:rsidRDefault="00F655B6" w:rsidP="008E0ED5">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bookmarkStart w:id="1106" w:name="BKM_2EF856F4_5F31_4a7c_96B6_D8366C1A7CD6"/>
      <w:bookmarkStart w:id="1107" w:name="BKM_7CD86512_436C_4d63_9BC0_2724FAE4CA2F"/>
      <w:bookmarkStart w:id="1108" w:name="BKM_80CCE94D_52A7_4CB6_95C8_5C89551D6FD7"/>
      <w:bookmarkEnd w:id="1106"/>
      <w:bookmarkEnd w:id="1107"/>
      <w:ins w:id="1109" w:author="Arjan Kloosterboer" w:date="2017-08-14T16:52:00Z">
        <w:r w:rsidRPr="008E0ED5">
          <w:rPr>
            <w:rFonts w:ascii="Arial" w:hAnsi="Arial" w:cs="Arial"/>
            <w:b/>
            <w:color w:val="000000"/>
            <w:sz w:val="24"/>
            <w:szCs w:val="24"/>
            <w:lang w:eastAsia="en-US"/>
          </w:rPr>
          <w:t>«Gegevensgroeptype» Selectielijstklasse</w:t>
        </w:r>
      </w:ins>
    </w:p>
    <w:tbl>
      <w:tblPr>
        <w:tblW w:w="9360" w:type="dxa"/>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6787F" w14:paraId="4F16DAD6" w14:textId="77777777" w:rsidTr="00A6787F">
        <w:trPr>
          <w:ins w:id="1110" w:author="Arjan Kloosterboer" w:date="2017-09-19T23:24:00Z"/>
        </w:trPr>
        <w:tc>
          <w:tcPr>
            <w:tcW w:w="3690" w:type="dxa"/>
            <w:gridSpan w:val="2"/>
            <w:tcBorders>
              <w:top w:val="nil"/>
              <w:left w:val="nil"/>
              <w:bottom w:val="nil"/>
              <w:right w:val="nil"/>
            </w:tcBorders>
            <w:tcMar>
              <w:top w:w="0" w:type="dxa"/>
              <w:left w:w="60" w:type="dxa"/>
              <w:bottom w:w="0" w:type="dxa"/>
              <w:right w:w="60" w:type="dxa"/>
            </w:tcMar>
          </w:tcPr>
          <w:p w14:paraId="65E9F6A3" w14:textId="77777777" w:rsidR="00A6787F" w:rsidRDefault="00A6787F" w:rsidP="00A7025E">
            <w:pPr>
              <w:rPr>
                <w:ins w:id="1111" w:author="Arjan Kloosterboer" w:date="2017-09-19T23:24:00Z"/>
                <w:rFonts w:ascii="Calibri" w:hAnsi="Calibri" w:cs="Calibri"/>
                <w:color w:val="000000"/>
                <w:sz w:val="22"/>
                <w:szCs w:val="22"/>
              </w:rPr>
            </w:pPr>
            <w:ins w:id="1112" w:author="Arjan Kloosterboer" w:date="2017-09-19T23:24: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5BA7CAAB" w14:textId="77777777" w:rsidR="00A6787F" w:rsidRDefault="00A6787F" w:rsidP="00A7025E">
            <w:pPr>
              <w:rPr>
                <w:ins w:id="1113" w:author="Arjan Kloosterboer" w:date="2017-09-19T23:24:00Z"/>
                <w:rFonts w:ascii="Calibri" w:hAnsi="Calibri" w:cs="Calibri"/>
                <w:color w:val="000000"/>
                <w:sz w:val="22"/>
                <w:szCs w:val="22"/>
              </w:rPr>
            </w:pPr>
            <w:ins w:id="1114" w:author="Arjan Kloosterboer" w:date="2017-09-19T23:24:00Z">
              <w:r>
                <w:rPr>
                  <w:rFonts w:ascii="Calibri" w:hAnsi="Calibri" w:cs="Calibri"/>
                  <w:color w:val="000000"/>
                  <w:sz w:val="22"/>
                  <w:szCs w:val="22"/>
                </w:rPr>
                <w:t>Selectielijstklasse</w:t>
              </w:r>
            </w:ins>
          </w:p>
        </w:tc>
      </w:tr>
      <w:tr w:rsidR="00A6787F" w14:paraId="5FC1045D" w14:textId="77777777" w:rsidTr="00A6787F">
        <w:trPr>
          <w:ins w:id="1115" w:author="Arjan Kloosterboer" w:date="2017-09-19T23:24:00Z"/>
        </w:trPr>
        <w:tc>
          <w:tcPr>
            <w:tcW w:w="3690" w:type="dxa"/>
            <w:gridSpan w:val="2"/>
            <w:tcBorders>
              <w:top w:val="nil"/>
              <w:left w:val="nil"/>
              <w:bottom w:val="nil"/>
              <w:right w:val="nil"/>
            </w:tcBorders>
            <w:tcMar>
              <w:top w:w="0" w:type="dxa"/>
              <w:left w:w="60" w:type="dxa"/>
              <w:bottom w:w="0" w:type="dxa"/>
              <w:right w:w="60" w:type="dxa"/>
            </w:tcMar>
          </w:tcPr>
          <w:p w14:paraId="3AD61FFB" w14:textId="77777777" w:rsidR="00A6787F" w:rsidRDefault="00A6787F" w:rsidP="00A7025E">
            <w:pPr>
              <w:rPr>
                <w:ins w:id="1116" w:author="Arjan Kloosterboer" w:date="2017-09-19T23:24:00Z"/>
                <w:rFonts w:ascii="Calibri" w:hAnsi="Calibri" w:cs="Calibri"/>
                <w:color w:val="000000"/>
                <w:sz w:val="22"/>
                <w:szCs w:val="22"/>
              </w:rPr>
            </w:pPr>
            <w:ins w:id="1117" w:author="Arjan Kloosterboer" w:date="2017-09-19T23:24: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4395AAAA" w14:textId="77777777" w:rsidR="00A6787F" w:rsidRDefault="00A6787F" w:rsidP="00A7025E">
            <w:pPr>
              <w:rPr>
                <w:ins w:id="1118" w:author="Arjan Kloosterboer" w:date="2017-09-19T23:24:00Z"/>
                <w:rFonts w:ascii="Calibri" w:hAnsi="Calibri" w:cs="Calibri"/>
                <w:color w:val="000000"/>
                <w:sz w:val="22"/>
                <w:szCs w:val="22"/>
              </w:rPr>
            </w:pPr>
            <w:ins w:id="1119" w:author="Arjan Kloosterboer" w:date="2017-09-19T23:24:00Z">
              <w:r>
                <w:rPr>
                  <w:rFonts w:ascii="Calibri" w:hAnsi="Calibri" w:cs="Calibri"/>
                  <w:color w:val="000000"/>
                  <w:sz w:val="22"/>
                  <w:szCs w:val="22"/>
                </w:rPr>
                <w:t>KING</w:t>
              </w:r>
            </w:ins>
          </w:p>
        </w:tc>
      </w:tr>
      <w:tr w:rsidR="00A6787F" w14:paraId="105D20F5" w14:textId="77777777" w:rsidTr="00A6787F">
        <w:trPr>
          <w:ins w:id="1120" w:author="Arjan Kloosterboer" w:date="2017-09-19T23:24:00Z"/>
        </w:trPr>
        <w:tc>
          <w:tcPr>
            <w:tcW w:w="3690" w:type="dxa"/>
            <w:gridSpan w:val="2"/>
            <w:tcBorders>
              <w:top w:val="nil"/>
              <w:left w:val="nil"/>
              <w:bottom w:val="nil"/>
              <w:right w:val="nil"/>
            </w:tcBorders>
            <w:tcMar>
              <w:top w:w="0" w:type="dxa"/>
              <w:left w:w="60" w:type="dxa"/>
              <w:bottom w:w="0" w:type="dxa"/>
              <w:right w:w="60" w:type="dxa"/>
            </w:tcMar>
          </w:tcPr>
          <w:p w14:paraId="0AD13E01" w14:textId="77777777" w:rsidR="00A6787F" w:rsidRDefault="00A6787F" w:rsidP="00A7025E">
            <w:pPr>
              <w:rPr>
                <w:ins w:id="1121" w:author="Arjan Kloosterboer" w:date="2017-09-19T23:24:00Z"/>
                <w:rFonts w:ascii="Calibri" w:hAnsi="Calibri" w:cs="Calibri"/>
                <w:color w:val="000000"/>
                <w:sz w:val="22"/>
                <w:szCs w:val="22"/>
              </w:rPr>
            </w:pPr>
            <w:ins w:id="1122" w:author="Arjan Kloosterboer" w:date="2017-09-19T23:24: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18445427" w14:textId="77777777" w:rsidR="00A6787F" w:rsidRDefault="00A6787F" w:rsidP="00A7025E">
            <w:pPr>
              <w:rPr>
                <w:ins w:id="1123" w:author="Arjan Kloosterboer" w:date="2017-09-19T23:24:00Z"/>
                <w:rFonts w:ascii="Calibri" w:hAnsi="Calibri" w:cs="Calibri"/>
                <w:color w:val="000000"/>
                <w:sz w:val="22"/>
                <w:szCs w:val="22"/>
              </w:rPr>
            </w:pPr>
          </w:p>
        </w:tc>
      </w:tr>
      <w:tr w:rsidR="00A6787F" w14:paraId="7712D0A9" w14:textId="77777777" w:rsidTr="00A6787F">
        <w:trPr>
          <w:ins w:id="1124" w:author="Arjan Kloosterboer" w:date="2017-09-19T23:24:00Z"/>
        </w:trPr>
        <w:tc>
          <w:tcPr>
            <w:tcW w:w="3690" w:type="dxa"/>
            <w:gridSpan w:val="2"/>
            <w:tcBorders>
              <w:top w:val="nil"/>
              <w:left w:val="nil"/>
              <w:bottom w:val="nil"/>
              <w:right w:val="nil"/>
            </w:tcBorders>
            <w:tcMar>
              <w:top w:w="0" w:type="dxa"/>
              <w:left w:w="60" w:type="dxa"/>
              <w:bottom w:w="0" w:type="dxa"/>
              <w:right w:w="60" w:type="dxa"/>
            </w:tcMar>
          </w:tcPr>
          <w:p w14:paraId="5FC600BD" w14:textId="77777777" w:rsidR="00A6787F" w:rsidRDefault="00A6787F" w:rsidP="00A7025E">
            <w:pPr>
              <w:rPr>
                <w:ins w:id="1125" w:author="Arjan Kloosterboer" w:date="2017-09-19T23:24:00Z"/>
                <w:rFonts w:ascii="Calibri" w:hAnsi="Calibri" w:cs="Calibri"/>
                <w:color w:val="000000"/>
                <w:sz w:val="22"/>
                <w:szCs w:val="22"/>
              </w:rPr>
            </w:pPr>
            <w:ins w:id="1126" w:author="Arjan Kloosterboer" w:date="2017-09-19T23:24: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4A17332B" w14:textId="77777777" w:rsidR="00A6787F" w:rsidRDefault="00A6787F" w:rsidP="00A7025E">
            <w:pPr>
              <w:rPr>
                <w:ins w:id="1127" w:author="Arjan Kloosterboer" w:date="2017-09-19T23:24:00Z"/>
                <w:rFonts w:ascii="Calibri" w:hAnsi="Calibri" w:cs="Calibri"/>
                <w:color w:val="000000"/>
                <w:sz w:val="22"/>
                <w:szCs w:val="22"/>
              </w:rPr>
            </w:pPr>
            <w:ins w:id="1128" w:author="Arjan Kloosterboer" w:date="2017-09-19T23:24:00Z">
              <w:r>
                <w:rPr>
                  <w:rFonts w:ascii="Calibri" w:hAnsi="Calibri" w:cs="Calibri"/>
                  <w:color w:val="0F0F0F"/>
                  <w:sz w:val="22"/>
                  <w:szCs w:val="22"/>
                </w:rPr>
                <w:t xml:space="preserve">De categorie in de gehanteerde Selectielijst Archiefbescheiden die, gezien het zaaktype en het resultaattype van de zaak, bepalend is voor het archiefregime van de zaak. </w:t>
              </w:r>
            </w:ins>
          </w:p>
        </w:tc>
      </w:tr>
      <w:tr w:rsidR="00A6787F" w14:paraId="0E17C2C8" w14:textId="77777777" w:rsidTr="00A6787F">
        <w:trPr>
          <w:ins w:id="1129" w:author="Arjan Kloosterboer" w:date="2017-09-19T23:24:00Z"/>
        </w:trPr>
        <w:tc>
          <w:tcPr>
            <w:tcW w:w="3690" w:type="dxa"/>
            <w:gridSpan w:val="2"/>
            <w:tcBorders>
              <w:top w:val="nil"/>
              <w:left w:val="nil"/>
              <w:bottom w:val="nil"/>
              <w:right w:val="nil"/>
            </w:tcBorders>
            <w:tcMar>
              <w:top w:w="0" w:type="dxa"/>
              <w:left w:w="60" w:type="dxa"/>
              <w:bottom w:w="0" w:type="dxa"/>
              <w:right w:w="60" w:type="dxa"/>
            </w:tcMar>
          </w:tcPr>
          <w:p w14:paraId="27DBCDA5" w14:textId="77777777" w:rsidR="00A6787F" w:rsidRDefault="00A6787F" w:rsidP="00A7025E">
            <w:pPr>
              <w:rPr>
                <w:ins w:id="1130" w:author="Arjan Kloosterboer" w:date="2017-09-19T23:24:00Z"/>
                <w:rFonts w:ascii="Calibri" w:hAnsi="Calibri" w:cs="Calibri"/>
                <w:color w:val="000000"/>
                <w:sz w:val="22"/>
                <w:szCs w:val="22"/>
              </w:rPr>
            </w:pPr>
            <w:ins w:id="1131" w:author="Arjan Kloosterboer" w:date="2017-09-19T23:24:00Z">
              <w:r>
                <w:rPr>
                  <w:rFonts w:ascii="Calibri" w:hAnsi="Calibri" w:cs="Calibri"/>
                  <w:b/>
                  <w:bCs/>
                  <w:color w:val="000000"/>
                  <w:sz w:val="22"/>
                  <w:szCs w:val="22"/>
                </w:rPr>
                <w:t>Herkomst definitie</w:t>
              </w:r>
            </w:ins>
          </w:p>
        </w:tc>
        <w:tc>
          <w:tcPr>
            <w:tcW w:w="5670" w:type="dxa"/>
            <w:tcBorders>
              <w:top w:val="nil"/>
              <w:left w:val="nil"/>
              <w:bottom w:val="nil"/>
              <w:right w:val="nil"/>
            </w:tcBorders>
            <w:tcMar>
              <w:top w:w="0" w:type="dxa"/>
              <w:left w:w="60" w:type="dxa"/>
              <w:bottom w:w="0" w:type="dxa"/>
              <w:right w:w="60" w:type="dxa"/>
            </w:tcMar>
          </w:tcPr>
          <w:p w14:paraId="366CFC4C" w14:textId="77777777" w:rsidR="00A6787F" w:rsidRDefault="00A6787F" w:rsidP="00A7025E">
            <w:pPr>
              <w:rPr>
                <w:ins w:id="1132" w:author="Arjan Kloosterboer" w:date="2017-09-19T23:24:00Z"/>
                <w:rFonts w:ascii="Calibri" w:hAnsi="Calibri" w:cs="Calibri"/>
                <w:color w:val="000000"/>
                <w:sz w:val="22"/>
                <w:szCs w:val="22"/>
              </w:rPr>
            </w:pPr>
            <w:ins w:id="1133" w:author="Arjan Kloosterboer" w:date="2017-09-19T23:24:00Z">
              <w:r>
                <w:rPr>
                  <w:rFonts w:ascii="Calibri" w:hAnsi="Calibri" w:cs="Calibri"/>
                  <w:color w:val="000000"/>
                  <w:sz w:val="22"/>
                  <w:szCs w:val="22"/>
                </w:rPr>
                <w:t>KING</w:t>
              </w:r>
            </w:ins>
          </w:p>
        </w:tc>
      </w:tr>
      <w:tr w:rsidR="00A6787F" w14:paraId="7A4720CC" w14:textId="77777777" w:rsidTr="00A6787F">
        <w:trPr>
          <w:ins w:id="1134" w:author="Arjan Kloosterboer" w:date="2017-09-19T23:24:00Z"/>
        </w:trPr>
        <w:tc>
          <w:tcPr>
            <w:tcW w:w="3690" w:type="dxa"/>
            <w:gridSpan w:val="2"/>
            <w:tcBorders>
              <w:top w:val="nil"/>
              <w:left w:val="nil"/>
              <w:bottom w:val="nil"/>
              <w:right w:val="nil"/>
            </w:tcBorders>
            <w:tcMar>
              <w:top w:w="0" w:type="dxa"/>
              <w:left w:w="60" w:type="dxa"/>
              <w:bottom w:w="0" w:type="dxa"/>
              <w:right w:w="60" w:type="dxa"/>
            </w:tcMar>
          </w:tcPr>
          <w:p w14:paraId="40983DF6" w14:textId="77777777" w:rsidR="00A6787F" w:rsidRDefault="00A6787F" w:rsidP="00A7025E">
            <w:pPr>
              <w:rPr>
                <w:ins w:id="1135" w:author="Arjan Kloosterboer" w:date="2017-09-19T23:24:00Z"/>
                <w:rFonts w:ascii="Calibri" w:hAnsi="Calibri" w:cs="Calibri"/>
                <w:color w:val="000000"/>
                <w:sz w:val="22"/>
                <w:szCs w:val="22"/>
              </w:rPr>
            </w:pPr>
            <w:ins w:id="1136" w:author="Arjan Kloosterboer" w:date="2017-09-19T23:24: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2B8DCEE6" w14:textId="77777777" w:rsidR="00A6787F" w:rsidRDefault="00A6787F" w:rsidP="00A7025E">
            <w:pPr>
              <w:rPr>
                <w:ins w:id="1137" w:author="Arjan Kloosterboer" w:date="2017-09-19T23:24:00Z"/>
                <w:rFonts w:ascii="Calibri" w:hAnsi="Calibri" w:cs="Calibri"/>
                <w:color w:val="000000"/>
                <w:sz w:val="22"/>
                <w:szCs w:val="22"/>
              </w:rPr>
            </w:pPr>
            <w:ins w:id="1138" w:author="Arjan Kloosterboer" w:date="2017-09-19T23:24:00Z">
              <w:r>
                <w:rPr>
                  <w:rFonts w:ascii="Calibri" w:hAnsi="Calibri" w:cs="Calibri"/>
                  <w:color w:val="000000"/>
                  <w:sz w:val="22"/>
                  <w:szCs w:val="22"/>
                </w:rPr>
                <w:t>1-2-2017</w:t>
              </w:r>
            </w:ins>
          </w:p>
        </w:tc>
      </w:tr>
      <w:tr w:rsidR="00A6787F" w14:paraId="62611678" w14:textId="77777777" w:rsidTr="00A6787F">
        <w:trPr>
          <w:ins w:id="1139" w:author="Arjan Kloosterboer" w:date="2017-09-19T23:24:00Z"/>
        </w:trPr>
        <w:tc>
          <w:tcPr>
            <w:tcW w:w="3690" w:type="dxa"/>
            <w:gridSpan w:val="2"/>
            <w:tcBorders>
              <w:top w:val="nil"/>
              <w:left w:val="nil"/>
              <w:bottom w:val="nil"/>
              <w:right w:val="nil"/>
            </w:tcBorders>
            <w:tcMar>
              <w:top w:w="0" w:type="dxa"/>
              <w:left w:w="60" w:type="dxa"/>
              <w:bottom w:w="0" w:type="dxa"/>
              <w:right w:w="60" w:type="dxa"/>
            </w:tcMar>
          </w:tcPr>
          <w:p w14:paraId="15C22ABF" w14:textId="77777777" w:rsidR="00A6787F" w:rsidRDefault="00A6787F" w:rsidP="00A7025E">
            <w:pPr>
              <w:rPr>
                <w:ins w:id="1140" w:author="Arjan Kloosterboer" w:date="2017-09-19T23:24:00Z"/>
                <w:rFonts w:ascii="Calibri" w:hAnsi="Calibri" w:cs="Calibri"/>
                <w:color w:val="000000"/>
                <w:sz w:val="22"/>
                <w:szCs w:val="22"/>
              </w:rPr>
            </w:pPr>
            <w:ins w:id="1141" w:author="Arjan Kloosterboer" w:date="2017-09-19T23:24:00Z">
              <w:r>
                <w:rPr>
                  <w:rFonts w:ascii="Calibri" w:hAnsi="Calibri" w:cs="Calibri"/>
                  <w:b/>
                  <w:bCs/>
                  <w:color w:val="000000"/>
                  <w:sz w:val="22"/>
                  <w:szCs w:val="22"/>
                </w:rPr>
                <w:t>Indicatie materiële historie</w:t>
              </w:r>
            </w:ins>
          </w:p>
        </w:tc>
        <w:tc>
          <w:tcPr>
            <w:tcW w:w="5670" w:type="dxa"/>
            <w:tcBorders>
              <w:top w:val="nil"/>
              <w:left w:val="nil"/>
              <w:bottom w:val="nil"/>
              <w:right w:val="nil"/>
            </w:tcBorders>
            <w:tcMar>
              <w:top w:w="0" w:type="dxa"/>
              <w:left w:w="60" w:type="dxa"/>
              <w:bottom w:w="0" w:type="dxa"/>
              <w:right w:w="60" w:type="dxa"/>
            </w:tcMar>
          </w:tcPr>
          <w:p w14:paraId="54EEA5F2" w14:textId="77777777" w:rsidR="00A6787F" w:rsidRDefault="00A6787F" w:rsidP="00A7025E">
            <w:pPr>
              <w:rPr>
                <w:ins w:id="1142" w:author="Arjan Kloosterboer" w:date="2017-09-19T23:24:00Z"/>
                <w:rFonts w:ascii="Calibri" w:hAnsi="Calibri" w:cs="Calibri"/>
                <w:color w:val="000000"/>
                <w:sz w:val="22"/>
                <w:szCs w:val="22"/>
              </w:rPr>
            </w:pPr>
            <w:ins w:id="1143" w:author="Arjan Kloosterboer" w:date="2017-09-19T23:24:00Z">
              <w:r>
                <w:rPr>
                  <w:rFonts w:ascii="Calibri" w:hAnsi="Calibri" w:cs="Calibri"/>
                  <w:color w:val="000000"/>
                  <w:sz w:val="22"/>
                  <w:szCs w:val="22"/>
                </w:rPr>
                <w:t>Nee</w:t>
              </w:r>
            </w:ins>
          </w:p>
        </w:tc>
      </w:tr>
      <w:tr w:rsidR="00A6787F" w14:paraId="1E609242" w14:textId="77777777" w:rsidTr="00A6787F">
        <w:trPr>
          <w:ins w:id="1144" w:author="Arjan Kloosterboer" w:date="2017-09-19T23:24:00Z"/>
        </w:trPr>
        <w:tc>
          <w:tcPr>
            <w:tcW w:w="3690" w:type="dxa"/>
            <w:gridSpan w:val="2"/>
            <w:tcBorders>
              <w:top w:val="nil"/>
              <w:left w:val="nil"/>
              <w:bottom w:val="nil"/>
              <w:right w:val="nil"/>
            </w:tcBorders>
            <w:tcMar>
              <w:top w:w="0" w:type="dxa"/>
              <w:left w:w="60" w:type="dxa"/>
              <w:bottom w:w="0" w:type="dxa"/>
              <w:right w:w="60" w:type="dxa"/>
            </w:tcMar>
          </w:tcPr>
          <w:p w14:paraId="41A7E677" w14:textId="77777777" w:rsidR="00A6787F" w:rsidRDefault="00A6787F" w:rsidP="00A7025E">
            <w:pPr>
              <w:rPr>
                <w:ins w:id="1145" w:author="Arjan Kloosterboer" w:date="2017-09-19T23:24:00Z"/>
                <w:rFonts w:ascii="Calibri" w:hAnsi="Calibri" w:cs="Calibri"/>
                <w:color w:val="000000"/>
                <w:sz w:val="22"/>
                <w:szCs w:val="22"/>
              </w:rPr>
            </w:pPr>
            <w:ins w:id="1146" w:author="Arjan Kloosterboer" w:date="2017-09-19T23:24:00Z">
              <w:r>
                <w:rPr>
                  <w:rFonts w:ascii="Calibri" w:hAnsi="Calibri" w:cs="Calibri"/>
                  <w:b/>
                  <w:bCs/>
                  <w:color w:val="000000"/>
                  <w:sz w:val="22"/>
                  <w:szCs w:val="22"/>
                </w:rPr>
                <w:t>Indicatie formele historie</w:t>
              </w:r>
            </w:ins>
          </w:p>
        </w:tc>
        <w:tc>
          <w:tcPr>
            <w:tcW w:w="5670" w:type="dxa"/>
            <w:tcBorders>
              <w:top w:val="nil"/>
              <w:left w:val="nil"/>
              <w:bottom w:val="nil"/>
              <w:right w:val="nil"/>
            </w:tcBorders>
            <w:tcMar>
              <w:top w:w="0" w:type="dxa"/>
              <w:left w:w="60" w:type="dxa"/>
              <w:bottom w:w="0" w:type="dxa"/>
              <w:right w:w="60" w:type="dxa"/>
            </w:tcMar>
          </w:tcPr>
          <w:p w14:paraId="61413A25" w14:textId="77777777" w:rsidR="00A6787F" w:rsidRDefault="00A6787F" w:rsidP="00A7025E">
            <w:pPr>
              <w:rPr>
                <w:ins w:id="1147" w:author="Arjan Kloosterboer" w:date="2017-09-19T23:24:00Z"/>
                <w:rFonts w:ascii="Calibri" w:hAnsi="Calibri" w:cs="Calibri"/>
                <w:color w:val="000000"/>
                <w:sz w:val="22"/>
                <w:szCs w:val="22"/>
              </w:rPr>
            </w:pPr>
            <w:ins w:id="1148" w:author="Arjan Kloosterboer" w:date="2017-09-19T23:24:00Z">
              <w:r>
                <w:rPr>
                  <w:rFonts w:ascii="Calibri" w:hAnsi="Calibri" w:cs="Calibri"/>
                  <w:color w:val="000000"/>
                  <w:sz w:val="22"/>
                  <w:szCs w:val="22"/>
                </w:rPr>
                <w:t>Ja</w:t>
              </w:r>
            </w:ins>
          </w:p>
        </w:tc>
      </w:tr>
      <w:tr w:rsidR="00A6787F" w14:paraId="1EE89914" w14:textId="77777777" w:rsidTr="00A6787F">
        <w:trPr>
          <w:ins w:id="1149" w:author="Arjan Kloosterboer" w:date="2017-09-19T23:24:00Z"/>
        </w:trPr>
        <w:tc>
          <w:tcPr>
            <w:tcW w:w="3690" w:type="dxa"/>
            <w:gridSpan w:val="2"/>
            <w:tcBorders>
              <w:top w:val="nil"/>
              <w:left w:val="nil"/>
              <w:bottom w:val="nil"/>
              <w:right w:val="nil"/>
            </w:tcBorders>
            <w:tcMar>
              <w:top w:w="0" w:type="dxa"/>
              <w:left w:w="60" w:type="dxa"/>
              <w:bottom w:w="0" w:type="dxa"/>
              <w:right w:w="60" w:type="dxa"/>
            </w:tcMar>
          </w:tcPr>
          <w:p w14:paraId="79D7A844" w14:textId="77777777" w:rsidR="00A6787F" w:rsidRDefault="00A6787F" w:rsidP="00A7025E">
            <w:pPr>
              <w:rPr>
                <w:ins w:id="1150" w:author="Arjan Kloosterboer" w:date="2017-09-19T23:24:00Z"/>
                <w:rFonts w:ascii="Calibri" w:hAnsi="Calibri" w:cs="Calibri"/>
                <w:color w:val="000000"/>
                <w:sz w:val="22"/>
                <w:szCs w:val="22"/>
              </w:rPr>
            </w:pPr>
            <w:ins w:id="1151" w:author="Arjan Kloosterboer" w:date="2017-09-19T23:24:00Z">
              <w:r>
                <w:rPr>
                  <w:rFonts w:ascii="Calibri" w:hAnsi="Calibri" w:cs="Calibri"/>
                  <w:b/>
                  <w:bCs/>
                  <w:color w:val="000000"/>
                  <w:sz w:val="22"/>
                  <w:szCs w:val="22"/>
                </w:rPr>
                <w:lastRenderedPageBreak/>
                <w:t>Indicatie in onderzoek</w:t>
              </w:r>
            </w:ins>
          </w:p>
        </w:tc>
        <w:tc>
          <w:tcPr>
            <w:tcW w:w="5670" w:type="dxa"/>
            <w:tcBorders>
              <w:top w:val="nil"/>
              <w:left w:val="nil"/>
              <w:bottom w:val="nil"/>
              <w:right w:val="nil"/>
            </w:tcBorders>
            <w:tcMar>
              <w:top w:w="0" w:type="dxa"/>
              <w:left w:w="60" w:type="dxa"/>
              <w:bottom w:w="0" w:type="dxa"/>
              <w:right w:w="60" w:type="dxa"/>
            </w:tcMar>
          </w:tcPr>
          <w:p w14:paraId="615F450B" w14:textId="77777777" w:rsidR="00A6787F" w:rsidRDefault="00A6787F" w:rsidP="00A7025E">
            <w:pPr>
              <w:rPr>
                <w:ins w:id="1152" w:author="Arjan Kloosterboer" w:date="2017-09-19T23:24:00Z"/>
                <w:rFonts w:ascii="Calibri" w:hAnsi="Calibri" w:cs="Calibri"/>
                <w:color w:val="000000"/>
                <w:sz w:val="22"/>
                <w:szCs w:val="22"/>
              </w:rPr>
            </w:pPr>
            <w:ins w:id="1153" w:author="Arjan Kloosterboer" w:date="2017-09-19T23:24:00Z">
              <w:r>
                <w:rPr>
                  <w:rFonts w:ascii="Calibri" w:hAnsi="Calibri" w:cs="Calibri"/>
                  <w:color w:val="000000"/>
                  <w:sz w:val="22"/>
                  <w:szCs w:val="22"/>
                </w:rPr>
                <w:t>Nee</w:t>
              </w:r>
            </w:ins>
          </w:p>
        </w:tc>
      </w:tr>
      <w:tr w:rsidR="00A6787F" w14:paraId="750BB615" w14:textId="77777777" w:rsidTr="00A6787F">
        <w:trPr>
          <w:ins w:id="1154" w:author="Arjan Kloosterboer" w:date="2017-09-19T23:24:00Z"/>
        </w:trPr>
        <w:tc>
          <w:tcPr>
            <w:tcW w:w="3690" w:type="dxa"/>
            <w:gridSpan w:val="2"/>
            <w:tcBorders>
              <w:top w:val="nil"/>
              <w:left w:val="nil"/>
              <w:bottom w:val="nil"/>
              <w:right w:val="nil"/>
            </w:tcBorders>
            <w:tcMar>
              <w:top w:w="0" w:type="dxa"/>
              <w:left w:w="60" w:type="dxa"/>
              <w:bottom w:w="0" w:type="dxa"/>
              <w:right w:w="60" w:type="dxa"/>
            </w:tcMar>
          </w:tcPr>
          <w:p w14:paraId="5C456530" w14:textId="77777777" w:rsidR="00A6787F" w:rsidRDefault="00A6787F" w:rsidP="00A7025E">
            <w:pPr>
              <w:rPr>
                <w:ins w:id="1155" w:author="Arjan Kloosterboer" w:date="2017-09-19T23:24:00Z"/>
                <w:rFonts w:ascii="Calibri" w:hAnsi="Calibri" w:cs="Calibri"/>
                <w:color w:val="000000"/>
                <w:sz w:val="22"/>
                <w:szCs w:val="22"/>
              </w:rPr>
            </w:pPr>
            <w:ins w:id="1156" w:author="Arjan Kloosterboer" w:date="2017-09-19T23:24:00Z">
              <w:r>
                <w:rPr>
                  <w:rFonts w:ascii="Calibri" w:hAnsi="Calibri" w:cs="Calibri"/>
                  <w:b/>
                  <w:bCs/>
                  <w:color w:val="000000"/>
                  <w:sz w:val="22"/>
                  <w:szCs w:val="22"/>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6D47C2DE" w14:textId="77777777" w:rsidR="00A6787F" w:rsidRDefault="00A6787F" w:rsidP="00A7025E">
            <w:pPr>
              <w:rPr>
                <w:ins w:id="1157" w:author="Arjan Kloosterboer" w:date="2017-09-19T23:24:00Z"/>
                <w:rFonts w:ascii="Calibri" w:hAnsi="Calibri" w:cs="Calibri"/>
                <w:color w:val="000000"/>
                <w:sz w:val="22"/>
                <w:szCs w:val="22"/>
              </w:rPr>
            </w:pPr>
            <w:ins w:id="1158" w:author="Arjan Kloosterboer" w:date="2017-09-19T23:24:00Z">
              <w:r>
                <w:rPr>
                  <w:rFonts w:ascii="Calibri" w:hAnsi="Calibri" w:cs="Calibri"/>
                  <w:color w:val="000000"/>
                  <w:sz w:val="22"/>
                  <w:szCs w:val="22"/>
                </w:rPr>
                <w:t>Nee</w:t>
              </w:r>
            </w:ins>
          </w:p>
        </w:tc>
      </w:tr>
      <w:tr w:rsidR="00A6787F" w14:paraId="2CDF51CA" w14:textId="77777777" w:rsidTr="00A6787F">
        <w:trPr>
          <w:ins w:id="1159" w:author="Arjan Kloosterboer" w:date="2017-09-19T23:24:00Z"/>
        </w:trPr>
        <w:tc>
          <w:tcPr>
            <w:tcW w:w="3690" w:type="dxa"/>
            <w:gridSpan w:val="2"/>
            <w:tcBorders>
              <w:top w:val="nil"/>
              <w:left w:val="nil"/>
              <w:bottom w:val="nil"/>
              <w:right w:val="nil"/>
            </w:tcBorders>
            <w:tcMar>
              <w:top w:w="0" w:type="dxa"/>
              <w:left w:w="60" w:type="dxa"/>
              <w:bottom w:w="0" w:type="dxa"/>
              <w:right w:w="60" w:type="dxa"/>
            </w:tcMar>
          </w:tcPr>
          <w:p w14:paraId="5D553226" w14:textId="77777777" w:rsidR="00A6787F" w:rsidRDefault="00A6787F" w:rsidP="00A7025E">
            <w:pPr>
              <w:rPr>
                <w:ins w:id="1160" w:author="Arjan Kloosterboer" w:date="2017-09-19T23:24:00Z"/>
                <w:rFonts w:ascii="Calibri" w:hAnsi="Calibri" w:cs="Calibri"/>
                <w:color w:val="000000"/>
                <w:sz w:val="22"/>
                <w:szCs w:val="22"/>
              </w:rPr>
            </w:pPr>
            <w:ins w:id="1161" w:author="Arjan Kloosterboer" w:date="2017-09-19T23:24: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2871B2A6" w14:textId="77777777" w:rsidR="00A6787F" w:rsidRDefault="00A6787F" w:rsidP="00A7025E">
            <w:pPr>
              <w:rPr>
                <w:ins w:id="1162" w:author="Arjan Kloosterboer" w:date="2017-09-19T23:24:00Z"/>
                <w:rFonts w:ascii="Calibri" w:hAnsi="Calibri" w:cs="Calibri"/>
                <w:color w:val="000000"/>
                <w:sz w:val="22"/>
                <w:szCs w:val="22"/>
              </w:rPr>
            </w:pPr>
            <w:ins w:id="1163" w:author="Arjan Kloosterboer" w:date="2017-09-19T23:24:00Z">
              <w:r>
                <w:rPr>
                  <w:rFonts w:ascii="Calibri" w:hAnsi="Calibri" w:cs="Calibri"/>
                  <w:color w:val="000000"/>
                  <w:sz w:val="20"/>
                  <w:szCs w:val="20"/>
                </w:rPr>
                <w:t xml:space="preserve"> </w:t>
              </w:r>
            </w:ins>
          </w:p>
        </w:tc>
      </w:tr>
      <w:tr w:rsidR="00A6787F" w14:paraId="5B3D56A5" w14:textId="77777777" w:rsidTr="00A6787F">
        <w:trPr>
          <w:ins w:id="1164" w:author="Arjan Kloosterboer" w:date="2017-09-19T23:24:00Z"/>
        </w:trPr>
        <w:tc>
          <w:tcPr>
            <w:tcW w:w="3690" w:type="dxa"/>
            <w:gridSpan w:val="2"/>
            <w:tcBorders>
              <w:top w:val="nil"/>
              <w:left w:val="nil"/>
              <w:bottom w:val="nil"/>
              <w:right w:val="nil"/>
            </w:tcBorders>
            <w:tcMar>
              <w:top w:w="0" w:type="dxa"/>
              <w:left w:w="60" w:type="dxa"/>
              <w:bottom w:w="0" w:type="dxa"/>
              <w:right w:w="60" w:type="dxa"/>
            </w:tcMar>
          </w:tcPr>
          <w:p w14:paraId="0E5170CD" w14:textId="77777777" w:rsidR="00A6787F" w:rsidRDefault="00A6787F" w:rsidP="00A7025E">
            <w:pPr>
              <w:rPr>
                <w:ins w:id="1165" w:author="Arjan Kloosterboer" w:date="2017-09-19T23:24:00Z"/>
                <w:rFonts w:ascii="Calibri" w:hAnsi="Calibri" w:cs="Calibri"/>
                <w:color w:val="000000"/>
                <w:sz w:val="22"/>
                <w:szCs w:val="22"/>
              </w:rPr>
            </w:pPr>
            <w:ins w:id="1166" w:author="Arjan Kloosterboer" w:date="2017-09-19T23:24: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656127B6" w14:textId="77777777" w:rsidR="00A6787F" w:rsidRDefault="00A6787F" w:rsidP="00A7025E">
            <w:pPr>
              <w:rPr>
                <w:ins w:id="1167" w:author="Arjan Kloosterboer" w:date="2017-09-19T23:24:00Z"/>
                <w:rFonts w:ascii="Calibri" w:hAnsi="Calibri" w:cs="Calibri"/>
                <w:color w:val="000000"/>
                <w:sz w:val="22"/>
                <w:szCs w:val="22"/>
              </w:rPr>
            </w:pPr>
            <w:ins w:id="1168" w:author="Arjan Kloosterboer" w:date="2017-09-19T23:24:00Z">
              <w:r>
                <w:rPr>
                  <w:rFonts w:ascii="Calibri" w:hAnsi="Calibri" w:cs="Calibri"/>
                  <w:color w:val="000000"/>
                  <w:sz w:val="22"/>
                  <w:szCs w:val="22"/>
                </w:rPr>
                <w:t>Gemeentelijk kerngegeven</w:t>
              </w:r>
            </w:ins>
          </w:p>
        </w:tc>
      </w:tr>
      <w:tr w:rsidR="00A6787F" w14:paraId="475EFA04" w14:textId="77777777" w:rsidTr="00A6787F">
        <w:trPr>
          <w:ins w:id="1169" w:author="Arjan Kloosterboer" w:date="2017-09-19T23:24:00Z"/>
        </w:trPr>
        <w:tc>
          <w:tcPr>
            <w:tcW w:w="3690" w:type="dxa"/>
            <w:gridSpan w:val="2"/>
            <w:tcBorders>
              <w:top w:val="nil"/>
              <w:left w:val="nil"/>
              <w:bottom w:val="nil"/>
              <w:right w:val="nil"/>
            </w:tcBorders>
            <w:tcMar>
              <w:top w:w="0" w:type="dxa"/>
              <w:left w:w="60" w:type="dxa"/>
              <w:bottom w:w="0" w:type="dxa"/>
              <w:right w:w="60" w:type="dxa"/>
            </w:tcMar>
          </w:tcPr>
          <w:p w14:paraId="5B31D680" w14:textId="77777777" w:rsidR="00A6787F" w:rsidRDefault="00A6787F" w:rsidP="00A7025E">
            <w:pPr>
              <w:rPr>
                <w:ins w:id="1170" w:author="Arjan Kloosterboer" w:date="2017-09-19T23:24:00Z"/>
                <w:rFonts w:ascii="Calibri" w:hAnsi="Calibri" w:cs="Calibri"/>
                <w:color w:val="000000"/>
                <w:sz w:val="22"/>
                <w:szCs w:val="22"/>
              </w:rPr>
            </w:pPr>
            <w:ins w:id="1171" w:author="Arjan Kloosterboer" w:date="2017-09-19T23:24: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21FECF2F" w14:textId="77777777" w:rsidR="00A6787F" w:rsidRDefault="00A6787F" w:rsidP="00A7025E">
            <w:pPr>
              <w:rPr>
                <w:ins w:id="1172" w:author="Arjan Kloosterboer" w:date="2017-09-19T23:24:00Z"/>
                <w:rFonts w:ascii="Calibri" w:hAnsi="Calibri" w:cs="Calibri"/>
                <w:color w:val="000000"/>
                <w:sz w:val="22"/>
                <w:szCs w:val="22"/>
              </w:rPr>
            </w:pPr>
          </w:p>
        </w:tc>
      </w:tr>
      <w:tr w:rsidR="00A6787F" w14:paraId="1DFD0B3A" w14:textId="77777777" w:rsidTr="00A6787F">
        <w:trPr>
          <w:ins w:id="1173" w:author="Arjan Kloosterboer" w:date="2017-09-19T23:24:00Z"/>
        </w:trPr>
        <w:tc>
          <w:tcPr>
            <w:tcW w:w="9360" w:type="dxa"/>
            <w:gridSpan w:val="3"/>
            <w:tcBorders>
              <w:top w:val="nil"/>
              <w:left w:val="nil"/>
              <w:bottom w:val="nil"/>
              <w:right w:val="nil"/>
            </w:tcBorders>
            <w:tcMar>
              <w:top w:w="0" w:type="dxa"/>
              <w:left w:w="60" w:type="dxa"/>
              <w:bottom w:w="0" w:type="dxa"/>
              <w:right w:w="60" w:type="dxa"/>
            </w:tcMar>
          </w:tcPr>
          <w:p w14:paraId="21AA5148" w14:textId="77777777" w:rsidR="00A6787F" w:rsidRDefault="00A6787F" w:rsidP="00A7025E">
            <w:pPr>
              <w:rPr>
                <w:ins w:id="1174" w:author="Arjan Kloosterboer" w:date="2017-09-19T23:24:00Z"/>
                <w:rFonts w:ascii="Calibri" w:hAnsi="Calibri" w:cs="Calibri"/>
                <w:color w:val="0F0F0F"/>
                <w:sz w:val="22"/>
                <w:szCs w:val="22"/>
              </w:rPr>
            </w:pPr>
            <w:ins w:id="1175" w:author="Arjan Kloosterboer" w:date="2017-09-19T23:24:00Z">
              <w:r>
                <w:rPr>
                  <w:rFonts w:ascii="Calibri" w:hAnsi="Calibri" w:cs="Calibri"/>
                  <w:b/>
                  <w:bCs/>
                  <w:color w:val="0F0F0F"/>
                  <w:sz w:val="22"/>
                  <w:szCs w:val="22"/>
                </w:rPr>
                <w:t>Toelichting</w:t>
              </w:r>
            </w:ins>
          </w:p>
        </w:tc>
      </w:tr>
      <w:tr w:rsidR="00A6787F" w14:paraId="199EA8F8" w14:textId="77777777" w:rsidTr="00A6787F">
        <w:trPr>
          <w:ins w:id="1176" w:author="Arjan Kloosterboer" w:date="2017-09-19T23:24:00Z"/>
        </w:trPr>
        <w:tc>
          <w:tcPr>
            <w:tcW w:w="450" w:type="dxa"/>
            <w:tcBorders>
              <w:top w:val="nil"/>
              <w:left w:val="nil"/>
              <w:bottom w:val="nil"/>
              <w:right w:val="nil"/>
            </w:tcBorders>
            <w:tcMar>
              <w:top w:w="0" w:type="dxa"/>
              <w:left w:w="60" w:type="dxa"/>
              <w:bottom w:w="0" w:type="dxa"/>
              <w:right w:w="60" w:type="dxa"/>
            </w:tcMar>
          </w:tcPr>
          <w:p w14:paraId="0FA48245" w14:textId="77777777" w:rsidR="00A6787F" w:rsidRDefault="00A6787F" w:rsidP="00A7025E">
            <w:pPr>
              <w:rPr>
                <w:ins w:id="1177" w:author="Arjan Kloosterboer" w:date="2017-09-19T23:24: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35264E82" w14:textId="77777777" w:rsidR="00A6787F" w:rsidRDefault="00A6787F" w:rsidP="00A7025E">
            <w:pPr>
              <w:rPr>
                <w:ins w:id="1178" w:author="Arjan Kloosterboer" w:date="2017-09-19T23:24:00Z"/>
                <w:rFonts w:ascii="Calibri" w:hAnsi="Calibri" w:cs="Calibri"/>
                <w:color w:val="0F0F0F"/>
                <w:sz w:val="22"/>
                <w:szCs w:val="22"/>
              </w:rPr>
            </w:pPr>
            <w:ins w:id="1179" w:author="Arjan Kloosterboer" w:date="2017-09-19T23:24:00Z">
              <w:r>
                <w:rPr>
                  <w:rFonts w:ascii="Calibri" w:hAnsi="Calibri" w:cs="Calibri"/>
                  <w:color w:val="0F0F0F"/>
                  <w:sz w:val="22"/>
                  <w:szCs w:val="22"/>
                </w:rPr>
                <w:t>Bepalend voor het archiefregime (waardering, bewaartermijn) van zaken cq. zaakdossiers is de 'Selectielijst Archiefbescheiden' die door de organisatie toegepast word. Daarin is per categorie (in de gemeentelijke selectielijst bestaande uit de combinatie van selectielijsstprocestype, resultaat en procesobjectaard) vastgelegd wat voor een dergelijk dossier het archiefregime is. Met dit groepattribuutsoort wordt ondubelzinnig vastgelegd welke selectielijst en categorie daarvan van toepassing is op de zaak. De waarden worden ontleend aan het van toepassing zijnde zaaktype en resultaattype.</w:t>
              </w:r>
            </w:ins>
          </w:p>
        </w:tc>
      </w:tr>
    </w:tbl>
    <w:p w14:paraId="76C50077" w14:textId="77777777" w:rsidR="00A6787F" w:rsidRPr="00A6787F" w:rsidRDefault="00A6787F" w:rsidP="00A6787F">
      <w:pPr>
        <w:widowControl w:val="0"/>
        <w:autoSpaceDE w:val="0"/>
        <w:autoSpaceDN w:val="0"/>
        <w:adjustRightInd w:val="0"/>
        <w:spacing w:before="240" w:after="60" w:line="240" w:lineRule="auto"/>
        <w:contextualSpacing w:val="0"/>
        <w:outlineLvl w:val="3"/>
        <w:rPr>
          <w:ins w:id="1180" w:author="Arjan Kloosterboer" w:date="2017-09-19T23:26:00Z"/>
          <w:rFonts w:ascii="Arial" w:hAnsi="Arial" w:cs="Arial"/>
          <w:b/>
          <w:color w:val="000000"/>
          <w:sz w:val="24"/>
          <w:szCs w:val="24"/>
          <w:lang w:eastAsia="en-US"/>
        </w:rPr>
      </w:pPr>
      <w:bookmarkStart w:id="1181" w:name="BKM_6922B9E2_A8CF_4C42_B7C0_50002CB6718C"/>
      <w:bookmarkStart w:id="1182" w:name="BKM_2C035308_905E_4CA9_ABE2_778DDCF2323E"/>
      <w:ins w:id="1183" w:author="Arjan Kloosterboer" w:date="2017-09-19T23:26:00Z">
        <w:r w:rsidRPr="00A6787F">
          <w:rPr>
            <w:rFonts w:ascii="Arial" w:hAnsi="Arial" w:cs="Arial"/>
            <w:b/>
            <w:color w:val="000000"/>
            <w:sz w:val="24"/>
            <w:szCs w:val="24"/>
            <w:lang w:eastAsia="en-US"/>
          </w:rPr>
          <w:t>«Attribuutsoort» 'Selectielijst-omschrijving' van gegevensgroeptype 'Selectielijstklasse'</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6787F" w14:paraId="2ABD2031" w14:textId="77777777" w:rsidTr="00A7025E">
        <w:trPr>
          <w:ins w:id="1184" w:author="Arjan Kloosterboer" w:date="2017-09-19T23:26:00Z"/>
        </w:trPr>
        <w:tc>
          <w:tcPr>
            <w:tcW w:w="3690" w:type="dxa"/>
            <w:gridSpan w:val="2"/>
            <w:tcBorders>
              <w:top w:val="nil"/>
              <w:left w:val="nil"/>
              <w:bottom w:val="nil"/>
              <w:right w:val="nil"/>
            </w:tcBorders>
            <w:tcMar>
              <w:top w:w="0" w:type="dxa"/>
              <w:left w:w="60" w:type="dxa"/>
              <w:bottom w:w="0" w:type="dxa"/>
              <w:right w:w="60" w:type="dxa"/>
            </w:tcMar>
          </w:tcPr>
          <w:p w14:paraId="7EAFD548" w14:textId="77777777" w:rsidR="00A6787F" w:rsidRDefault="00A6787F" w:rsidP="00A7025E">
            <w:pPr>
              <w:rPr>
                <w:ins w:id="1185" w:author="Arjan Kloosterboer" w:date="2017-09-19T23:26:00Z"/>
                <w:rFonts w:ascii="Calibri" w:hAnsi="Calibri" w:cs="Calibri"/>
                <w:color w:val="000000"/>
                <w:sz w:val="22"/>
                <w:szCs w:val="22"/>
              </w:rPr>
            </w:pPr>
            <w:ins w:id="1186" w:author="Arjan Kloosterboer" w:date="2017-09-19T23:26: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3A961555" w14:textId="77777777" w:rsidR="00A6787F" w:rsidRDefault="00A6787F" w:rsidP="00A7025E">
            <w:pPr>
              <w:rPr>
                <w:ins w:id="1187" w:author="Arjan Kloosterboer" w:date="2017-09-19T23:26:00Z"/>
                <w:rFonts w:ascii="Calibri" w:hAnsi="Calibri" w:cs="Calibri"/>
                <w:color w:val="000000"/>
                <w:sz w:val="22"/>
                <w:szCs w:val="22"/>
              </w:rPr>
            </w:pPr>
            <w:ins w:id="1188" w:author="Arjan Kloosterboer" w:date="2017-09-19T23:26:00Z">
              <w:r>
                <w:rPr>
                  <w:rFonts w:ascii="Calibri" w:hAnsi="Calibri" w:cs="Calibri"/>
                  <w:color w:val="000000"/>
                  <w:sz w:val="22"/>
                  <w:szCs w:val="22"/>
                </w:rPr>
                <w:t>Selectielijst-omschrijving</w:t>
              </w:r>
            </w:ins>
          </w:p>
        </w:tc>
      </w:tr>
      <w:tr w:rsidR="00A6787F" w14:paraId="0074B288" w14:textId="77777777" w:rsidTr="00A7025E">
        <w:trPr>
          <w:ins w:id="1189" w:author="Arjan Kloosterboer" w:date="2017-09-19T23:26:00Z"/>
        </w:trPr>
        <w:tc>
          <w:tcPr>
            <w:tcW w:w="3690" w:type="dxa"/>
            <w:gridSpan w:val="2"/>
            <w:tcBorders>
              <w:top w:val="nil"/>
              <w:left w:val="nil"/>
              <w:bottom w:val="nil"/>
              <w:right w:val="nil"/>
            </w:tcBorders>
            <w:tcMar>
              <w:top w:w="0" w:type="dxa"/>
              <w:left w:w="60" w:type="dxa"/>
              <w:bottom w:w="0" w:type="dxa"/>
              <w:right w:w="60" w:type="dxa"/>
            </w:tcMar>
          </w:tcPr>
          <w:p w14:paraId="3488C820" w14:textId="77777777" w:rsidR="00A6787F" w:rsidRDefault="00A6787F" w:rsidP="00A7025E">
            <w:pPr>
              <w:rPr>
                <w:ins w:id="1190" w:author="Arjan Kloosterboer" w:date="2017-09-19T23:26:00Z"/>
                <w:rFonts w:ascii="Calibri" w:hAnsi="Calibri" w:cs="Calibri"/>
                <w:color w:val="000000"/>
                <w:sz w:val="22"/>
                <w:szCs w:val="22"/>
              </w:rPr>
            </w:pPr>
            <w:ins w:id="1191" w:author="Arjan Kloosterboer" w:date="2017-09-19T23:26: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7E7242AC" w14:textId="77777777" w:rsidR="00A6787F" w:rsidRDefault="00A6787F" w:rsidP="00A7025E">
            <w:pPr>
              <w:rPr>
                <w:ins w:id="1192" w:author="Arjan Kloosterboer" w:date="2017-09-19T23:26:00Z"/>
                <w:rFonts w:ascii="Calibri" w:hAnsi="Calibri" w:cs="Calibri"/>
                <w:color w:val="000000"/>
                <w:sz w:val="22"/>
                <w:szCs w:val="22"/>
              </w:rPr>
            </w:pPr>
            <w:ins w:id="1193" w:author="Arjan Kloosterboer" w:date="2017-09-19T23:26:00Z">
              <w:r>
                <w:rPr>
                  <w:rFonts w:ascii="Calibri" w:hAnsi="Calibri" w:cs="Calibri"/>
                  <w:color w:val="000000"/>
                  <w:sz w:val="22"/>
                  <w:szCs w:val="22"/>
                </w:rPr>
                <w:t>KING</w:t>
              </w:r>
            </w:ins>
          </w:p>
        </w:tc>
      </w:tr>
      <w:tr w:rsidR="00A6787F" w14:paraId="0D442800" w14:textId="77777777" w:rsidTr="00A7025E">
        <w:trPr>
          <w:trHeight w:val="268"/>
          <w:ins w:id="1194" w:author="Arjan Kloosterboer" w:date="2017-09-19T23:26:00Z"/>
        </w:trPr>
        <w:tc>
          <w:tcPr>
            <w:tcW w:w="3690" w:type="dxa"/>
            <w:gridSpan w:val="2"/>
            <w:tcBorders>
              <w:top w:val="nil"/>
              <w:left w:val="nil"/>
              <w:bottom w:val="nil"/>
              <w:right w:val="nil"/>
            </w:tcBorders>
            <w:tcMar>
              <w:top w:w="0" w:type="dxa"/>
              <w:left w:w="60" w:type="dxa"/>
              <w:bottom w:w="0" w:type="dxa"/>
              <w:right w:w="60" w:type="dxa"/>
            </w:tcMar>
          </w:tcPr>
          <w:p w14:paraId="17F1AA34" w14:textId="77777777" w:rsidR="00A6787F" w:rsidRDefault="00A6787F" w:rsidP="00A7025E">
            <w:pPr>
              <w:rPr>
                <w:ins w:id="1195" w:author="Arjan Kloosterboer" w:date="2017-09-19T23:26:00Z"/>
                <w:rFonts w:ascii="Calibri" w:hAnsi="Calibri" w:cs="Calibri"/>
                <w:color w:val="000000"/>
                <w:sz w:val="22"/>
                <w:szCs w:val="22"/>
              </w:rPr>
            </w:pPr>
            <w:ins w:id="1196" w:author="Arjan Kloosterboer" w:date="2017-09-19T23:26: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2D1B5978" w14:textId="77777777" w:rsidR="00A6787F" w:rsidRDefault="00A6787F" w:rsidP="00A7025E">
            <w:pPr>
              <w:rPr>
                <w:ins w:id="1197" w:author="Arjan Kloosterboer" w:date="2017-09-19T23:26:00Z"/>
                <w:rFonts w:ascii="Calibri" w:hAnsi="Calibri" w:cs="Calibri"/>
                <w:color w:val="000000"/>
                <w:sz w:val="22"/>
                <w:szCs w:val="22"/>
              </w:rPr>
            </w:pPr>
          </w:p>
        </w:tc>
      </w:tr>
      <w:tr w:rsidR="00A6787F" w14:paraId="5BF5992D" w14:textId="77777777" w:rsidTr="00A7025E">
        <w:trPr>
          <w:ins w:id="1198" w:author="Arjan Kloosterboer" w:date="2017-09-19T23:26:00Z"/>
        </w:trPr>
        <w:tc>
          <w:tcPr>
            <w:tcW w:w="3690" w:type="dxa"/>
            <w:gridSpan w:val="2"/>
            <w:tcBorders>
              <w:top w:val="nil"/>
              <w:left w:val="nil"/>
              <w:bottom w:val="nil"/>
              <w:right w:val="nil"/>
            </w:tcBorders>
            <w:tcMar>
              <w:top w:w="0" w:type="dxa"/>
              <w:left w:w="60" w:type="dxa"/>
              <w:bottom w:w="0" w:type="dxa"/>
              <w:right w:w="60" w:type="dxa"/>
            </w:tcMar>
          </w:tcPr>
          <w:p w14:paraId="0ABF4A34" w14:textId="77777777" w:rsidR="00A6787F" w:rsidRDefault="00A6787F" w:rsidP="00A7025E">
            <w:pPr>
              <w:rPr>
                <w:ins w:id="1199" w:author="Arjan Kloosterboer" w:date="2017-09-19T23:26:00Z"/>
                <w:rFonts w:ascii="Calibri" w:hAnsi="Calibri" w:cs="Calibri"/>
                <w:color w:val="000000"/>
                <w:sz w:val="22"/>
                <w:szCs w:val="22"/>
              </w:rPr>
            </w:pPr>
            <w:ins w:id="1200" w:author="Arjan Kloosterboer" w:date="2017-09-19T23:26: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678E5F94" w14:textId="77777777" w:rsidR="00A6787F" w:rsidRDefault="00A6787F" w:rsidP="00A7025E">
            <w:pPr>
              <w:rPr>
                <w:ins w:id="1201" w:author="Arjan Kloosterboer" w:date="2017-09-19T23:26:00Z"/>
                <w:rFonts w:ascii="Calibri" w:hAnsi="Calibri" w:cs="Calibri"/>
                <w:color w:val="000000"/>
                <w:sz w:val="22"/>
                <w:szCs w:val="22"/>
              </w:rPr>
            </w:pPr>
            <w:ins w:id="1202" w:author="Arjan Kloosterboer" w:date="2017-09-19T23:26:00Z">
              <w:r>
                <w:rPr>
                  <w:rFonts w:ascii="Calibri" w:hAnsi="Calibri" w:cs="Calibri"/>
                  <w:color w:val="000000"/>
                  <w:sz w:val="22"/>
                  <w:szCs w:val="22"/>
                </w:rPr>
                <w:t xml:space="preserve">Benaming en versie-aanduiding van de selectielijst archiefbescheiden die geldend is voor (archivering van) de zaak. </w:t>
              </w:r>
            </w:ins>
          </w:p>
        </w:tc>
      </w:tr>
      <w:tr w:rsidR="00A6787F" w14:paraId="025AC333" w14:textId="77777777" w:rsidTr="00A7025E">
        <w:trPr>
          <w:ins w:id="1203" w:author="Arjan Kloosterboer" w:date="2017-09-19T23:26:00Z"/>
        </w:trPr>
        <w:tc>
          <w:tcPr>
            <w:tcW w:w="3690" w:type="dxa"/>
            <w:gridSpan w:val="2"/>
            <w:tcBorders>
              <w:top w:val="nil"/>
              <w:left w:val="nil"/>
              <w:bottom w:val="nil"/>
              <w:right w:val="nil"/>
            </w:tcBorders>
            <w:tcMar>
              <w:top w:w="0" w:type="dxa"/>
              <w:left w:w="60" w:type="dxa"/>
              <w:bottom w:w="0" w:type="dxa"/>
              <w:right w:w="60" w:type="dxa"/>
            </w:tcMar>
          </w:tcPr>
          <w:p w14:paraId="780244C9" w14:textId="77777777" w:rsidR="00A6787F" w:rsidRDefault="00A6787F" w:rsidP="00A7025E">
            <w:pPr>
              <w:rPr>
                <w:ins w:id="1204" w:author="Arjan Kloosterboer" w:date="2017-09-19T23:26:00Z"/>
                <w:rFonts w:ascii="Calibri" w:hAnsi="Calibri" w:cs="Calibri"/>
                <w:color w:val="000000"/>
                <w:sz w:val="22"/>
                <w:szCs w:val="22"/>
              </w:rPr>
            </w:pPr>
            <w:ins w:id="1205" w:author="Arjan Kloosterboer" w:date="2017-09-19T23:26:00Z">
              <w:r>
                <w:rPr>
                  <w:rFonts w:ascii="Calibri" w:hAnsi="Calibri" w:cs="Calibri"/>
                  <w:b/>
                  <w:bCs/>
                  <w:color w:val="000000"/>
                  <w:sz w:val="22"/>
                  <w:szCs w:val="22"/>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0A15D360" w14:textId="77777777" w:rsidR="00A6787F" w:rsidRDefault="00A6787F" w:rsidP="00A7025E">
            <w:pPr>
              <w:rPr>
                <w:ins w:id="1206" w:author="Arjan Kloosterboer" w:date="2017-09-19T23:26:00Z"/>
                <w:rFonts w:ascii="Calibri" w:hAnsi="Calibri" w:cs="Calibri"/>
                <w:color w:val="000000"/>
                <w:sz w:val="22"/>
                <w:szCs w:val="22"/>
              </w:rPr>
            </w:pPr>
            <w:ins w:id="1207" w:author="Arjan Kloosterboer" w:date="2017-09-19T23:26:00Z">
              <w:r>
                <w:rPr>
                  <w:rFonts w:ascii="Calibri" w:hAnsi="Calibri" w:cs="Calibri"/>
                  <w:color w:val="000000"/>
                  <w:sz w:val="22"/>
                  <w:szCs w:val="22"/>
                </w:rPr>
                <w:t>KING</w:t>
              </w:r>
            </w:ins>
          </w:p>
        </w:tc>
      </w:tr>
      <w:tr w:rsidR="00A6787F" w14:paraId="104FC52E" w14:textId="77777777" w:rsidTr="00A7025E">
        <w:trPr>
          <w:ins w:id="1208" w:author="Arjan Kloosterboer" w:date="2017-09-19T23:26:00Z"/>
        </w:trPr>
        <w:tc>
          <w:tcPr>
            <w:tcW w:w="3690" w:type="dxa"/>
            <w:gridSpan w:val="2"/>
            <w:tcBorders>
              <w:top w:val="nil"/>
              <w:left w:val="nil"/>
              <w:bottom w:val="nil"/>
              <w:right w:val="nil"/>
            </w:tcBorders>
            <w:tcMar>
              <w:top w:w="0" w:type="dxa"/>
              <w:left w:w="60" w:type="dxa"/>
              <w:bottom w:w="0" w:type="dxa"/>
              <w:right w:w="60" w:type="dxa"/>
            </w:tcMar>
          </w:tcPr>
          <w:p w14:paraId="6EFF2D47" w14:textId="77777777" w:rsidR="00A6787F" w:rsidRDefault="00A6787F" w:rsidP="00A7025E">
            <w:pPr>
              <w:rPr>
                <w:ins w:id="1209" w:author="Arjan Kloosterboer" w:date="2017-09-19T23:26:00Z"/>
                <w:rFonts w:ascii="Calibri" w:hAnsi="Calibri" w:cs="Calibri"/>
                <w:color w:val="000000"/>
                <w:sz w:val="22"/>
                <w:szCs w:val="22"/>
              </w:rPr>
            </w:pPr>
            <w:ins w:id="1210" w:author="Arjan Kloosterboer" w:date="2017-09-19T23:26: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4E78EE03" w14:textId="77777777" w:rsidR="00A6787F" w:rsidRDefault="00A6787F" w:rsidP="00A7025E">
            <w:pPr>
              <w:rPr>
                <w:ins w:id="1211" w:author="Arjan Kloosterboer" w:date="2017-09-19T23:26:00Z"/>
                <w:rFonts w:ascii="Calibri" w:hAnsi="Calibri" w:cs="Calibri"/>
                <w:color w:val="000000"/>
                <w:sz w:val="22"/>
                <w:szCs w:val="22"/>
              </w:rPr>
            </w:pPr>
            <w:ins w:id="1212" w:author="Arjan Kloosterboer" w:date="2017-09-19T23:26:00Z">
              <w:r>
                <w:rPr>
                  <w:rFonts w:ascii="Calibri" w:hAnsi="Calibri" w:cs="Calibri"/>
                  <w:color w:val="000000"/>
                  <w:sz w:val="22"/>
                  <w:szCs w:val="22"/>
                </w:rPr>
                <w:t>1-9-2017</w:t>
              </w:r>
            </w:ins>
          </w:p>
        </w:tc>
      </w:tr>
      <w:tr w:rsidR="00A6787F" w14:paraId="2D216055" w14:textId="77777777" w:rsidTr="00A7025E">
        <w:trPr>
          <w:ins w:id="1213" w:author="Arjan Kloosterboer" w:date="2017-09-19T23:26:00Z"/>
        </w:trPr>
        <w:tc>
          <w:tcPr>
            <w:tcW w:w="3690" w:type="dxa"/>
            <w:gridSpan w:val="2"/>
            <w:tcBorders>
              <w:top w:val="nil"/>
              <w:left w:val="nil"/>
              <w:bottom w:val="nil"/>
              <w:right w:val="nil"/>
            </w:tcBorders>
            <w:tcMar>
              <w:top w:w="0" w:type="dxa"/>
              <w:left w:w="60" w:type="dxa"/>
              <w:bottom w:w="0" w:type="dxa"/>
              <w:right w:w="60" w:type="dxa"/>
            </w:tcMar>
          </w:tcPr>
          <w:p w14:paraId="5F4C3240" w14:textId="77777777" w:rsidR="00A6787F" w:rsidRDefault="00A6787F" w:rsidP="00A7025E">
            <w:pPr>
              <w:rPr>
                <w:ins w:id="1214" w:author="Arjan Kloosterboer" w:date="2017-09-19T23:26:00Z"/>
                <w:rFonts w:ascii="Calibri" w:hAnsi="Calibri" w:cs="Calibri"/>
                <w:color w:val="000000"/>
                <w:sz w:val="22"/>
                <w:szCs w:val="22"/>
              </w:rPr>
            </w:pPr>
            <w:ins w:id="1215" w:author="Arjan Kloosterboer" w:date="2017-09-19T23:26:00Z">
              <w:r>
                <w:rPr>
                  <w:rFonts w:ascii="Calibri" w:hAnsi="Calibri" w:cs="Calibri"/>
                  <w:b/>
                  <w:bCs/>
                  <w:color w:val="000000"/>
                  <w:sz w:val="22"/>
                  <w:szCs w:val="22"/>
                </w:rPr>
                <w:t xml:space="preserve">Formaat </w:t>
              </w:r>
            </w:ins>
          </w:p>
        </w:tc>
        <w:tc>
          <w:tcPr>
            <w:tcW w:w="5670" w:type="dxa"/>
            <w:tcBorders>
              <w:top w:val="nil"/>
              <w:left w:val="nil"/>
              <w:bottom w:val="nil"/>
              <w:right w:val="nil"/>
            </w:tcBorders>
            <w:tcMar>
              <w:top w:w="0" w:type="dxa"/>
              <w:left w:w="60" w:type="dxa"/>
              <w:bottom w:w="0" w:type="dxa"/>
              <w:right w:w="60" w:type="dxa"/>
            </w:tcMar>
          </w:tcPr>
          <w:p w14:paraId="0930B877" w14:textId="77777777" w:rsidR="00A6787F" w:rsidRDefault="00A6787F" w:rsidP="00A7025E">
            <w:pPr>
              <w:rPr>
                <w:ins w:id="1216" w:author="Arjan Kloosterboer" w:date="2017-09-19T23:26:00Z"/>
                <w:rFonts w:ascii="Calibri" w:hAnsi="Calibri" w:cs="Calibri"/>
                <w:color w:val="000000"/>
                <w:sz w:val="22"/>
                <w:szCs w:val="22"/>
              </w:rPr>
            </w:pPr>
            <w:ins w:id="1217" w:author="Arjan Kloosterboer" w:date="2017-09-19T23:26:00Z">
              <w:r>
                <w:rPr>
                  <w:rFonts w:ascii="Calibri" w:hAnsi="Calibri" w:cs="Calibri"/>
                  <w:color w:val="000000"/>
                  <w:sz w:val="22"/>
                  <w:szCs w:val="22"/>
                </w:rPr>
                <w:t>AN80</w:t>
              </w:r>
            </w:ins>
          </w:p>
        </w:tc>
      </w:tr>
      <w:tr w:rsidR="00A6787F" w14:paraId="6C12F61E" w14:textId="77777777" w:rsidTr="00A7025E">
        <w:trPr>
          <w:ins w:id="1218" w:author="Arjan Kloosterboer" w:date="2017-09-19T23:26:00Z"/>
        </w:trPr>
        <w:tc>
          <w:tcPr>
            <w:tcW w:w="3690" w:type="dxa"/>
            <w:gridSpan w:val="2"/>
            <w:tcBorders>
              <w:top w:val="nil"/>
              <w:left w:val="nil"/>
              <w:bottom w:val="nil"/>
              <w:right w:val="nil"/>
            </w:tcBorders>
            <w:tcMar>
              <w:top w:w="0" w:type="dxa"/>
              <w:left w:w="60" w:type="dxa"/>
              <w:bottom w:w="0" w:type="dxa"/>
              <w:right w:w="60" w:type="dxa"/>
            </w:tcMar>
          </w:tcPr>
          <w:p w14:paraId="74797212" w14:textId="77777777" w:rsidR="00A6787F" w:rsidRDefault="00A6787F" w:rsidP="00A7025E">
            <w:pPr>
              <w:rPr>
                <w:ins w:id="1219" w:author="Arjan Kloosterboer" w:date="2017-09-19T23:26:00Z"/>
                <w:rFonts w:ascii="Calibri" w:hAnsi="Calibri" w:cs="Calibri"/>
                <w:color w:val="000000"/>
                <w:sz w:val="22"/>
                <w:szCs w:val="22"/>
              </w:rPr>
            </w:pPr>
            <w:ins w:id="1220" w:author="Arjan Kloosterboer" w:date="2017-09-19T23:26:00Z">
              <w:r>
                <w:rPr>
                  <w:rFonts w:ascii="Calibri" w:hAnsi="Calibri" w:cs="Calibri"/>
                  <w:b/>
                  <w:bCs/>
                  <w:color w:val="000000"/>
                  <w:sz w:val="22"/>
                  <w:szCs w:val="22"/>
                </w:rPr>
                <w:t>Waardenverzameling</w:t>
              </w:r>
            </w:ins>
          </w:p>
        </w:tc>
        <w:tc>
          <w:tcPr>
            <w:tcW w:w="5670" w:type="dxa"/>
            <w:tcBorders>
              <w:top w:val="nil"/>
              <w:left w:val="nil"/>
              <w:bottom w:val="nil"/>
              <w:right w:val="nil"/>
            </w:tcBorders>
            <w:tcMar>
              <w:top w:w="0" w:type="dxa"/>
              <w:left w:w="60" w:type="dxa"/>
              <w:bottom w:w="0" w:type="dxa"/>
              <w:right w:w="60" w:type="dxa"/>
            </w:tcMar>
          </w:tcPr>
          <w:p w14:paraId="721A0A88" w14:textId="77777777" w:rsidR="00A6787F" w:rsidRDefault="00A6787F" w:rsidP="00A7025E">
            <w:pPr>
              <w:rPr>
                <w:ins w:id="1221" w:author="Arjan Kloosterboer" w:date="2017-09-19T23:26:00Z"/>
                <w:rFonts w:ascii="Calibri" w:hAnsi="Calibri" w:cs="Calibri"/>
                <w:color w:val="000000"/>
                <w:sz w:val="22"/>
                <w:szCs w:val="22"/>
              </w:rPr>
            </w:pPr>
          </w:p>
        </w:tc>
      </w:tr>
      <w:tr w:rsidR="00A6787F" w14:paraId="339312E9" w14:textId="77777777" w:rsidTr="00A7025E">
        <w:trPr>
          <w:ins w:id="1222" w:author="Arjan Kloosterboer" w:date="2017-09-19T23:26:00Z"/>
        </w:trPr>
        <w:tc>
          <w:tcPr>
            <w:tcW w:w="3690" w:type="dxa"/>
            <w:gridSpan w:val="2"/>
            <w:tcBorders>
              <w:top w:val="nil"/>
              <w:left w:val="nil"/>
              <w:bottom w:val="nil"/>
              <w:right w:val="nil"/>
            </w:tcBorders>
            <w:tcMar>
              <w:top w:w="0" w:type="dxa"/>
              <w:left w:w="60" w:type="dxa"/>
              <w:bottom w:w="0" w:type="dxa"/>
              <w:right w:w="60" w:type="dxa"/>
            </w:tcMar>
          </w:tcPr>
          <w:p w14:paraId="2E78E0B3" w14:textId="77777777" w:rsidR="00A6787F" w:rsidRDefault="00A6787F" w:rsidP="00A7025E">
            <w:pPr>
              <w:rPr>
                <w:ins w:id="1223" w:author="Arjan Kloosterboer" w:date="2017-09-19T23:26:00Z"/>
                <w:rFonts w:ascii="Calibri" w:hAnsi="Calibri" w:cs="Calibri"/>
                <w:b/>
                <w:bCs/>
                <w:color w:val="000000"/>
                <w:sz w:val="22"/>
                <w:szCs w:val="22"/>
              </w:rPr>
            </w:pPr>
            <w:ins w:id="1224" w:author="Arjan Kloosterboer" w:date="2017-09-19T23:26:00Z">
              <w:r>
                <w:rPr>
                  <w:rFonts w:ascii="Calibri" w:hAnsi="Calibri" w:cs="Calibri"/>
                  <w:b/>
                  <w:bCs/>
                  <w:color w:val="000000"/>
                  <w:sz w:val="22"/>
                  <w:szCs w:val="22"/>
                </w:rPr>
                <w:t xml:space="preserve">Indicatie </w:t>
              </w:r>
              <w:r>
                <w:rPr>
                  <w:rFonts w:ascii="Calibri" w:hAnsi="Calibri" w:cs="Calibri"/>
                  <w:b/>
                  <w:bCs/>
                  <w:color w:val="000000"/>
                  <w:sz w:val="22"/>
                  <w:szCs w:val="22"/>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6E50F9FB" w14:textId="77777777" w:rsidR="00A6787F" w:rsidRDefault="00A6787F" w:rsidP="00A7025E">
            <w:pPr>
              <w:rPr>
                <w:ins w:id="1225" w:author="Arjan Kloosterboer" w:date="2017-09-19T23:26:00Z"/>
                <w:rFonts w:ascii="Calibri" w:hAnsi="Calibri" w:cs="Calibri"/>
                <w:color w:val="000000"/>
                <w:sz w:val="22"/>
                <w:szCs w:val="22"/>
              </w:rPr>
            </w:pPr>
            <w:ins w:id="1226" w:author="Arjan Kloosterboer" w:date="2017-09-19T23:26:00Z">
              <w:r>
                <w:rPr>
                  <w:rFonts w:ascii="Calibri" w:hAnsi="Calibri" w:cs="Calibri"/>
                  <w:color w:val="000000"/>
                  <w:sz w:val="22"/>
                  <w:szCs w:val="22"/>
                </w:rPr>
                <w:t>Zie groep</w:t>
              </w:r>
            </w:ins>
          </w:p>
        </w:tc>
      </w:tr>
      <w:tr w:rsidR="00A6787F" w14:paraId="7DA5F4BB" w14:textId="77777777" w:rsidTr="00A7025E">
        <w:trPr>
          <w:ins w:id="1227" w:author="Arjan Kloosterboer" w:date="2017-09-19T23:26:00Z"/>
        </w:trPr>
        <w:tc>
          <w:tcPr>
            <w:tcW w:w="3690" w:type="dxa"/>
            <w:gridSpan w:val="2"/>
            <w:tcBorders>
              <w:top w:val="nil"/>
              <w:left w:val="nil"/>
              <w:bottom w:val="nil"/>
              <w:right w:val="nil"/>
            </w:tcBorders>
            <w:tcMar>
              <w:top w:w="0" w:type="dxa"/>
              <w:left w:w="60" w:type="dxa"/>
              <w:bottom w:w="0" w:type="dxa"/>
              <w:right w:w="60" w:type="dxa"/>
            </w:tcMar>
          </w:tcPr>
          <w:p w14:paraId="2C4950E2" w14:textId="77777777" w:rsidR="00A6787F" w:rsidRDefault="00A6787F" w:rsidP="00A7025E">
            <w:pPr>
              <w:rPr>
                <w:ins w:id="1228" w:author="Arjan Kloosterboer" w:date="2017-09-19T23:26:00Z"/>
                <w:rFonts w:ascii="Calibri" w:hAnsi="Calibri" w:cs="Calibri"/>
                <w:b/>
                <w:bCs/>
                <w:color w:val="000000"/>
                <w:sz w:val="22"/>
                <w:szCs w:val="22"/>
              </w:rPr>
            </w:pPr>
            <w:ins w:id="1229" w:author="Arjan Kloosterboer" w:date="2017-09-19T23:26:00Z">
              <w:r>
                <w:rPr>
                  <w:rFonts w:ascii="Calibri" w:hAnsi="Calibri" w:cs="Calibri"/>
                  <w:b/>
                  <w:bCs/>
                  <w:color w:val="000000"/>
                  <w:sz w:val="22"/>
                  <w:szCs w:val="22"/>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13B0B895" w14:textId="77777777" w:rsidR="00A6787F" w:rsidRDefault="00A6787F" w:rsidP="00A7025E">
            <w:pPr>
              <w:rPr>
                <w:ins w:id="1230" w:author="Arjan Kloosterboer" w:date="2017-09-19T23:26:00Z"/>
                <w:rFonts w:ascii="Calibri" w:hAnsi="Calibri" w:cs="Calibri"/>
                <w:color w:val="000000"/>
                <w:sz w:val="22"/>
                <w:szCs w:val="22"/>
              </w:rPr>
            </w:pPr>
            <w:ins w:id="1231" w:author="Arjan Kloosterboer" w:date="2017-09-19T23:26:00Z">
              <w:r>
                <w:rPr>
                  <w:rFonts w:ascii="Calibri" w:hAnsi="Calibri" w:cs="Calibri"/>
                  <w:color w:val="000000"/>
                  <w:sz w:val="22"/>
                  <w:szCs w:val="22"/>
                </w:rPr>
                <w:t>Zie groep</w:t>
              </w:r>
            </w:ins>
          </w:p>
        </w:tc>
      </w:tr>
      <w:tr w:rsidR="00A6787F" w14:paraId="13ED0AD0" w14:textId="77777777" w:rsidTr="00A7025E">
        <w:trPr>
          <w:ins w:id="1232" w:author="Arjan Kloosterboer" w:date="2017-09-19T23:26:00Z"/>
        </w:trPr>
        <w:tc>
          <w:tcPr>
            <w:tcW w:w="3690" w:type="dxa"/>
            <w:gridSpan w:val="2"/>
            <w:tcBorders>
              <w:top w:val="nil"/>
              <w:left w:val="nil"/>
              <w:bottom w:val="nil"/>
              <w:right w:val="nil"/>
            </w:tcBorders>
            <w:tcMar>
              <w:top w:w="0" w:type="dxa"/>
              <w:left w:w="60" w:type="dxa"/>
              <w:bottom w:w="0" w:type="dxa"/>
              <w:right w:w="60" w:type="dxa"/>
            </w:tcMar>
          </w:tcPr>
          <w:p w14:paraId="62AAAA82" w14:textId="77777777" w:rsidR="00A6787F" w:rsidRDefault="00A6787F" w:rsidP="00A7025E">
            <w:pPr>
              <w:rPr>
                <w:ins w:id="1233" w:author="Arjan Kloosterboer" w:date="2017-09-19T23:26:00Z"/>
                <w:rFonts w:ascii="Calibri" w:hAnsi="Calibri" w:cs="Calibri"/>
                <w:b/>
                <w:bCs/>
                <w:color w:val="000000"/>
                <w:sz w:val="22"/>
                <w:szCs w:val="22"/>
              </w:rPr>
            </w:pPr>
            <w:ins w:id="1234" w:author="Arjan Kloosterboer" w:date="2017-09-19T23:26:00Z">
              <w:r>
                <w:rPr>
                  <w:rFonts w:ascii="Calibri" w:hAnsi="Calibri" w:cs="Calibri"/>
                  <w:b/>
                  <w:bCs/>
                  <w:color w:val="000000"/>
                  <w:sz w:val="22"/>
                  <w:szCs w:val="22"/>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485C31BD" w14:textId="77777777" w:rsidR="00A6787F" w:rsidRDefault="00A6787F" w:rsidP="00A7025E">
            <w:pPr>
              <w:rPr>
                <w:ins w:id="1235" w:author="Arjan Kloosterboer" w:date="2017-09-19T23:26:00Z"/>
                <w:rFonts w:ascii="Calibri" w:hAnsi="Calibri" w:cs="Calibri"/>
                <w:color w:val="000000"/>
                <w:sz w:val="22"/>
                <w:szCs w:val="22"/>
              </w:rPr>
            </w:pPr>
            <w:ins w:id="1236" w:author="Arjan Kloosterboer" w:date="2017-09-19T23:26:00Z">
              <w:r>
                <w:rPr>
                  <w:rFonts w:ascii="Calibri" w:hAnsi="Calibri" w:cs="Calibri"/>
                  <w:color w:val="000000"/>
                  <w:sz w:val="22"/>
                  <w:szCs w:val="22"/>
                </w:rPr>
                <w:t>Nee</w:t>
              </w:r>
            </w:ins>
          </w:p>
        </w:tc>
      </w:tr>
      <w:tr w:rsidR="00A6787F" w14:paraId="7B1679F0" w14:textId="77777777" w:rsidTr="00A7025E">
        <w:trPr>
          <w:ins w:id="1237" w:author="Arjan Kloosterboer" w:date="2017-09-19T23:26:00Z"/>
        </w:trPr>
        <w:tc>
          <w:tcPr>
            <w:tcW w:w="3690" w:type="dxa"/>
            <w:gridSpan w:val="2"/>
            <w:tcBorders>
              <w:top w:val="nil"/>
              <w:left w:val="nil"/>
              <w:bottom w:val="nil"/>
              <w:right w:val="nil"/>
            </w:tcBorders>
            <w:tcMar>
              <w:top w:w="0" w:type="dxa"/>
              <w:left w:w="60" w:type="dxa"/>
              <w:bottom w:w="0" w:type="dxa"/>
              <w:right w:w="60" w:type="dxa"/>
            </w:tcMar>
          </w:tcPr>
          <w:p w14:paraId="07C4774D" w14:textId="77777777" w:rsidR="00A6787F" w:rsidRDefault="00A6787F" w:rsidP="00A7025E">
            <w:pPr>
              <w:rPr>
                <w:ins w:id="1238" w:author="Arjan Kloosterboer" w:date="2017-09-19T23:26:00Z"/>
                <w:rFonts w:ascii="Calibri" w:hAnsi="Calibri" w:cs="Calibri"/>
                <w:b/>
                <w:bCs/>
                <w:color w:val="000000"/>
                <w:sz w:val="22"/>
                <w:szCs w:val="22"/>
              </w:rPr>
            </w:pPr>
            <w:ins w:id="1239" w:author="Arjan Kloosterboer" w:date="2017-09-19T23:26:00Z">
              <w:r>
                <w:rPr>
                  <w:rFonts w:ascii="Calibri" w:hAnsi="Calibri" w:cs="Calibri"/>
                  <w:b/>
                  <w:bCs/>
                  <w:color w:val="000000"/>
                  <w:sz w:val="22"/>
                  <w:szCs w:val="22"/>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17217F1F" w14:textId="77777777" w:rsidR="00A6787F" w:rsidRDefault="00A6787F" w:rsidP="00A7025E">
            <w:pPr>
              <w:rPr>
                <w:ins w:id="1240" w:author="Arjan Kloosterboer" w:date="2017-09-19T23:26:00Z"/>
                <w:rFonts w:ascii="Calibri" w:hAnsi="Calibri" w:cs="Calibri"/>
                <w:color w:val="000000"/>
                <w:sz w:val="22"/>
                <w:szCs w:val="22"/>
              </w:rPr>
            </w:pPr>
            <w:ins w:id="1241" w:author="Arjan Kloosterboer" w:date="2017-09-19T23:26:00Z">
              <w:r>
                <w:rPr>
                  <w:rFonts w:ascii="Calibri" w:hAnsi="Calibri" w:cs="Calibri"/>
                  <w:color w:val="000000"/>
                  <w:sz w:val="22"/>
                  <w:szCs w:val="22"/>
                </w:rPr>
                <w:t>Nee</w:t>
              </w:r>
            </w:ins>
          </w:p>
        </w:tc>
      </w:tr>
      <w:tr w:rsidR="00A6787F" w14:paraId="57EE892A" w14:textId="77777777" w:rsidTr="00A7025E">
        <w:trPr>
          <w:ins w:id="1242" w:author="Arjan Kloosterboer" w:date="2017-09-19T23:26:00Z"/>
        </w:trPr>
        <w:tc>
          <w:tcPr>
            <w:tcW w:w="3690" w:type="dxa"/>
            <w:gridSpan w:val="2"/>
            <w:tcBorders>
              <w:top w:val="nil"/>
              <w:left w:val="nil"/>
              <w:bottom w:val="nil"/>
              <w:right w:val="nil"/>
            </w:tcBorders>
            <w:tcMar>
              <w:top w:w="0" w:type="dxa"/>
              <w:left w:w="60" w:type="dxa"/>
              <w:bottom w:w="0" w:type="dxa"/>
              <w:right w:w="60" w:type="dxa"/>
            </w:tcMar>
          </w:tcPr>
          <w:p w14:paraId="2850D670" w14:textId="77777777" w:rsidR="00A6787F" w:rsidRDefault="00A6787F" w:rsidP="00A7025E">
            <w:pPr>
              <w:rPr>
                <w:ins w:id="1243" w:author="Arjan Kloosterboer" w:date="2017-09-19T23:26:00Z"/>
                <w:rFonts w:ascii="Calibri" w:hAnsi="Calibri" w:cs="Calibri"/>
                <w:color w:val="000000"/>
                <w:sz w:val="22"/>
                <w:szCs w:val="22"/>
              </w:rPr>
            </w:pPr>
            <w:ins w:id="1244" w:author="Arjan Kloosterboer" w:date="2017-09-19T23:26: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403F500B" w14:textId="77777777" w:rsidR="00A6787F" w:rsidRDefault="00A6787F" w:rsidP="00A7025E">
            <w:pPr>
              <w:rPr>
                <w:ins w:id="1245" w:author="Arjan Kloosterboer" w:date="2017-09-19T23:26:00Z"/>
                <w:rFonts w:ascii="Calibri" w:hAnsi="Calibri" w:cs="Calibri"/>
                <w:color w:val="000000"/>
                <w:sz w:val="22"/>
                <w:szCs w:val="22"/>
              </w:rPr>
            </w:pPr>
            <w:ins w:id="1246" w:author="Arjan Kloosterboer" w:date="2017-09-19T23:26:00Z">
              <w:r>
                <w:rPr>
                  <w:rFonts w:ascii="Calibri" w:hAnsi="Calibri" w:cs="Calibri"/>
                  <w:color w:val="000000"/>
                  <w:sz w:val="22"/>
                  <w:szCs w:val="22"/>
                </w:rPr>
                <w:t>1 - 1</w:t>
              </w:r>
            </w:ins>
          </w:p>
        </w:tc>
      </w:tr>
      <w:tr w:rsidR="00A6787F" w14:paraId="5E0F58BB" w14:textId="77777777" w:rsidTr="00A7025E">
        <w:trPr>
          <w:ins w:id="1247" w:author="Arjan Kloosterboer" w:date="2017-09-19T23:26:00Z"/>
        </w:trPr>
        <w:tc>
          <w:tcPr>
            <w:tcW w:w="3690" w:type="dxa"/>
            <w:gridSpan w:val="2"/>
            <w:tcBorders>
              <w:top w:val="nil"/>
              <w:left w:val="nil"/>
              <w:bottom w:val="nil"/>
              <w:right w:val="nil"/>
            </w:tcBorders>
            <w:tcMar>
              <w:top w:w="0" w:type="dxa"/>
              <w:left w:w="60" w:type="dxa"/>
              <w:bottom w:w="0" w:type="dxa"/>
              <w:right w:w="60" w:type="dxa"/>
            </w:tcMar>
          </w:tcPr>
          <w:p w14:paraId="751101EC" w14:textId="77777777" w:rsidR="00A6787F" w:rsidRDefault="00A6787F" w:rsidP="00A7025E">
            <w:pPr>
              <w:rPr>
                <w:ins w:id="1248" w:author="Arjan Kloosterboer" w:date="2017-09-19T23:26:00Z"/>
                <w:rFonts w:ascii="Calibri" w:hAnsi="Calibri" w:cs="Calibri"/>
                <w:color w:val="000000"/>
                <w:sz w:val="22"/>
                <w:szCs w:val="22"/>
              </w:rPr>
            </w:pPr>
            <w:ins w:id="1249" w:author="Arjan Kloosterboer" w:date="2017-09-19T23:26: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2883A9A1" w14:textId="77777777" w:rsidR="00A6787F" w:rsidRDefault="00A6787F" w:rsidP="00A7025E">
            <w:pPr>
              <w:rPr>
                <w:ins w:id="1250" w:author="Arjan Kloosterboer" w:date="2017-09-19T23:26:00Z"/>
                <w:rFonts w:ascii="Calibri" w:hAnsi="Calibri" w:cs="Calibri"/>
                <w:color w:val="000000"/>
                <w:sz w:val="22"/>
                <w:szCs w:val="22"/>
              </w:rPr>
            </w:pPr>
            <w:ins w:id="1251" w:author="Arjan Kloosterboer" w:date="2017-09-19T23:26:00Z">
              <w:r>
                <w:rPr>
                  <w:rFonts w:ascii="Calibri" w:hAnsi="Calibri" w:cs="Calibri"/>
                  <w:color w:val="000000"/>
                  <w:sz w:val="22"/>
                  <w:szCs w:val="22"/>
                </w:rPr>
                <w:t>Gemeentelijk kerngegeven</w:t>
              </w:r>
            </w:ins>
          </w:p>
        </w:tc>
      </w:tr>
      <w:tr w:rsidR="00A6787F" w14:paraId="0EF42667" w14:textId="77777777" w:rsidTr="00A7025E">
        <w:trPr>
          <w:ins w:id="1252" w:author="Arjan Kloosterboer" w:date="2017-09-19T23:26:00Z"/>
        </w:trPr>
        <w:tc>
          <w:tcPr>
            <w:tcW w:w="3690" w:type="dxa"/>
            <w:gridSpan w:val="2"/>
            <w:tcBorders>
              <w:top w:val="nil"/>
              <w:left w:val="nil"/>
              <w:bottom w:val="nil"/>
              <w:right w:val="nil"/>
            </w:tcBorders>
            <w:tcMar>
              <w:top w:w="0" w:type="dxa"/>
              <w:left w:w="60" w:type="dxa"/>
              <w:bottom w:w="0" w:type="dxa"/>
              <w:right w:w="60" w:type="dxa"/>
            </w:tcMar>
          </w:tcPr>
          <w:p w14:paraId="0DCBF692" w14:textId="77777777" w:rsidR="00A6787F" w:rsidRDefault="00A6787F" w:rsidP="00A7025E">
            <w:pPr>
              <w:rPr>
                <w:ins w:id="1253" w:author="Arjan Kloosterboer" w:date="2017-09-19T23:26:00Z"/>
                <w:rFonts w:ascii="Calibri" w:hAnsi="Calibri" w:cs="Calibri"/>
                <w:color w:val="000000"/>
                <w:sz w:val="22"/>
                <w:szCs w:val="22"/>
              </w:rPr>
            </w:pPr>
            <w:ins w:id="1254" w:author="Arjan Kloosterboer" w:date="2017-09-19T23:26: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64BF0372" w14:textId="77777777" w:rsidR="00A6787F" w:rsidRDefault="00A6787F" w:rsidP="00A7025E">
            <w:pPr>
              <w:rPr>
                <w:ins w:id="1255" w:author="Arjan Kloosterboer" w:date="2017-09-19T23:26:00Z"/>
                <w:rFonts w:ascii="Calibri" w:hAnsi="Calibri" w:cs="Calibri"/>
                <w:color w:val="000000"/>
                <w:sz w:val="22"/>
                <w:szCs w:val="22"/>
              </w:rPr>
            </w:pPr>
            <w:ins w:id="1256" w:author="Arjan Kloosterboer" w:date="2017-09-19T23:26:00Z">
              <w:r>
                <w:rPr>
                  <w:rFonts w:ascii="Calibri" w:hAnsi="Calibri" w:cs="Calibri"/>
                  <w:color w:val="000000"/>
                  <w:sz w:val="22"/>
                  <w:szCs w:val="22"/>
                </w:rPr>
                <w:t>-</w:t>
              </w:r>
            </w:ins>
          </w:p>
        </w:tc>
      </w:tr>
      <w:tr w:rsidR="00A6787F" w14:paraId="7789E600" w14:textId="77777777" w:rsidTr="00A7025E">
        <w:trPr>
          <w:ins w:id="1257" w:author="Arjan Kloosterboer" w:date="2017-09-19T23:26:00Z"/>
        </w:trPr>
        <w:tc>
          <w:tcPr>
            <w:tcW w:w="9360" w:type="dxa"/>
            <w:gridSpan w:val="3"/>
            <w:tcBorders>
              <w:top w:val="nil"/>
              <w:left w:val="nil"/>
              <w:bottom w:val="nil"/>
              <w:right w:val="nil"/>
            </w:tcBorders>
            <w:tcMar>
              <w:top w:w="0" w:type="dxa"/>
              <w:left w:w="60" w:type="dxa"/>
              <w:bottom w:w="0" w:type="dxa"/>
              <w:right w:w="60" w:type="dxa"/>
            </w:tcMar>
          </w:tcPr>
          <w:p w14:paraId="4771E5CE" w14:textId="77777777" w:rsidR="00A6787F" w:rsidRDefault="00A6787F" w:rsidP="00A7025E">
            <w:pPr>
              <w:rPr>
                <w:ins w:id="1258" w:author="Arjan Kloosterboer" w:date="2017-09-19T23:26:00Z"/>
                <w:rFonts w:ascii="Calibri" w:hAnsi="Calibri" w:cs="Calibri"/>
                <w:color w:val="0F0F0F"/>
                <w:sz w:val="22"/>
                <w:szCs w:val="22"/>
              </w:rPr>
            </w:pPr>
            <w:ins w:id="1259" w:author="Arjan Kloosterboer" w:date="2017-09-19T23:26:00Z">
              <w:r>
                <w:rPr>
                  <w:rFonts w:ascii="Calibri" w:hAnsi="Calibri" w:cs="Calibri"/>
                  <w:b/>
                  <w:bCs/>
                  <w:color w:val="0F0F0F"/>
                  <w:sz w:val="22"/>
                  <w:szCs w:val="22"/>
                </w:rPr>
                <w:t>Toelichting</w:t>
              </w:r>
            </w:ins>
          </w:p>
        </w:tc>
      </w:tr>
      <w:tr w:rsidR="00A6787F" w14:paraId="7E6C79EA" w14:textId="77777777" w:rsidTr="00A7025E">
        <w:trPr>
          <w:ins w:id="1260" w:author="Arjan Kloosterboer" w:date="2017-09-19T23:26:00Z"/>
        </w:trPr>
        <w:tc>
          <w:tcPr>
            <w:tcW w:w="450" w:type="dxa"/>
            <w:tcBorders>
              <w:top w:val="nil"/>
              <w:left w:val="nil"/>
              <w:bottom w:val="nil"/>
              <w:right w:val="nil"/>
            </w:tcBorders>
            <w:tcMar>
              <w:top w:w="0" w:type="dxa"/>
              <w:left w:w="60" w:type="dxa"/>
              <w:bottom w:w="0" w:type="dxa"/>
              <w:right w:w="60" w:type="dxa"/>
            </w:tcMar>
          </w:tcPr>
          <w:p w14:paraId="004989DC" w14:textId="77777777" w:rsidR="00A6787F" w:rsidRDefault="00A6787F" w:rsidP="00A7025E">
            <w:pPr>
              <w:rPr>
                <w:ins w:id="1261" w:author="Arjan Kloosterboer" w:date="2017-09-19T23:26: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203A7A24" w14:textId="77777777" w:rsidR="00A6787F" w:rsidRDefault="00A6787F" w:rsidP="00A7025E">
            <w:pPr>
              <w:rPr>
                <w:ins w:id="1262" w:author="Arjan Kloosterboer" w:date="2017-09-19T23:26:00Z"/>
                <w:rFonts w:ascii="Calibri" w:hAnsi="Calibri" w:cs="Calibri"/>
                <w:color w:val="0F0F0F"/>
                <w:sz w:val="22"/>
                <w:szCs w:val="22"/>
              </w:rPr>
            </w:pPr>
            <w:ins w:id="1263" w:author="Arjan Kloosterboer" w:date="2017-09-19T23:26:00Z">
              <w:r>
                <w:rPr>
                  <w:rFonts w:ascii="Calibri" w:hAnsi="Calibri" w:cs="Calibri"/>
                  <w:color w:val="0F0F0F"/>
                  <w:sz w:val="22"/>
                  <w:szCs w:val="22"/>
                </w:rPr>
                <w:t>Een voorbeeld hiervan is “Selectielijst gemeenten en intergemeentelijke organen 2017 dd. 6 juli 2017”.</w:t>
              </w:r>
            </w:ins>
          </w:p>
        </w:tc>
        <w:bookmarkEnd w:id="1181"/>
      </w:tr>
    </w:tbl>
    <w:p w14:paraId="3A1BBF32" w14:textId="77777777" w:rsidR="00F655B6" w:rsidRPr="008E0ED5" w:rsidRDefault="00F655B6" w:rsidP="008E0ED5">
      <w:pPr>
        <w:widowControl w:val="0"/>
        <w:autoSpaceDE w:val="0"/>
        <w:autoSpaceDN w:val="0"/>
        <w:adjustRightInd w:val="0"/>
        <w:spacing w:before="240" w:after="60" w:line="240" w:lineRule="auto"/>
        <w:contextualSpacing w:val="0"/>
        <w:outlineLvl w:val="3"/>
        <w:rPr>
          <w:ins w:id="1264" w:author="Arjan Kloosterboer" w:date="2017-08-14T16:52:00Z"/>
          <w:rFonts w:ascii="Arial" w:hAnsi="Arial" w:cs="Arial"/>
          <w:b/>
          <w:color w:val="000000"/>
          <w:sz w:val="24"/>
          <w:szCs w:val="24"/>
          <w:lang w:eastAsia="en-US"/>
        </w:rPr>
      </w:pPr>
      <w:ins w:id="1265" w:author="Arjan Kloosterboer" w:date="2017-08-14T16:52:00Z">
        <w:r w:rsidRPr="008E0ED5">
          <w:rPr>
            <w:rFonts w:ascii="Arial" w:hAnsi="Arial" w:cs="Arial"/>
            <w:b/>
            <w:color w:val="000000"/>
            <w:sz w:val="24"/>
            <w:szCs w:val="24"/>
            <w:lang w:eastAsia="en-US"/>
          </w:rPr>
          <w:t>«Attribuutsoort» 'Nummer klasse' van gegevensgroeptype 'Selectielijstklasse'</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F655B6" w14:paraId="76504D55" w14:textId="77777777" w:rsidTr="00BC3B80">
        <w:trPr>
          <w:ins w:id="1266"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5582C4D1" w14:textId="77777777" w:rsidR="00F655B6" w:rsidRDefault="00F655B6" w:rsidP="00BC3B80">
            <w:pPr>
              <w:rPr>
                <w:ins w:id="1267" w:author="Arjan Kloosterboer" w:date="2017-08-14T16:52:00Z"/>
                <w:rFonts w:ascii="Calibri" w:hAnsi="Calibri" w:cs="Calibri"/>
                <w:color w:val="000000"/>
                <w:sz w:val="22"/>
                <w:szCs w:val="22"/>
              </w:rPr>
            </w:pPr>
            <w:ins w:id="1268" w:author="Arjan Kloosterboer" w:date="2017-08-14T16:52: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14C57619" w14:textId="77777777" w:rsidR="00F655B6" w:rsidRDefault="00F655B6" w:rsidP="00BC3B80">
            <w:pPr>
              <w:rPr>
                <w:ins w:id="1269" w:author="Arjan Kloosterboer" w:date="2017-08-14T16:52:00Z"/>
                <w:rFonts w:ascii="Calibri" w:hAnsi="Calibri" w:cs="Calibri"/>
                <w:color w:val="000000"/>
                <w:sz w:val="22"/>
                <w:szCs w:val="22"/>
              </w:rPr>
            </w:pPr>
            <w:ins w:id="1270" w:author="Arjan Kloosterboer" w:date="2017-08-14T16:52:00Z">
              <w:r>
                <w:rPr>
                  <w:rFonts w:ascii="Calibri" w:hAnsi="Calibri" w:cs="Calibri"/>
                  <w:color w:val="000000"/>
                  <w:sz w:val="22"/>
                  <w:szCs w:val="22"/>
                </w:rPr>
                <w:t>Nummer klasse</w:t>
              </w:r>
            </w:ins>
          </w:p>
        </w:tc>
      </w:tr>
      <w:tr w:rsidR="00F655B6" w14:paraId="70BCED8B" w14:textId="77777777" w:rsidTr="00BC3B80">
        <w:trPr>
          <w:ins w:id="1271"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01B3B530" w14:textId="77777777" w:rsidR="00F655B6" w:rsidRDefault="00F655B6" w:rsidP="00BC3B80">
            <w:pPr>
              <w:rPr>
                <w:ins w:id="1272" w:author="Arjan Kloosterboer" w:date="2017-08-14T16:52:00Z"/>
                <w:rFonts w:ascii="Calibri" w:hAnsi="Calibri" w:cs="Calibri"/>
                <w:color w:val="000000"/>
                <w:sz w:val="22"/>
                <w:szCs w:val="22"/>
              </w:rPr>
            </w:pPr>
            <w:ins w:id="1273" w:author="Arjan Kloosterboer" w:date="2017-08-14T16:52: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663A96ED" w14:textId="77777777" w:rsidR="00F655B6" w:rsidRDefault="00F655B6" w:rsidP="00BC3B80">
            <w:pPr>
              <w:rPr>
                <w:ins w:id="1274" w:author="Arjan Kloosterboer" w:date="2017-08-14T16:52:00Z"/>
                <w:rFonts w:ascii="Calibri" w:hAnsi="Calibri" w:cs="Calibri"/>
                <w:color w:val="000000"/>
                <w:sz w:val="22"/>
                <w:szCs w:val="22"/>
              </w:rPr>
            </w:pPr>
            <w:ins w:id="1275" w:author="Arjan Kloosterboer" w:date="2017-08-14T16:52:00Z">
              <w:r>
                <w:rPr>
                  <w:rFonts w:ascii="Calibri" w:hAnsi="Calibri" w:cs="Calibri"/>
                  <w:color w:val="000000"/>
                  <w:sz w:val="22"/>
                  <w:szCs w:val="22"/>
                </w:rPr>
                <w:t>KING</w:t>
              </w:r>
            </w:ins>
          </w:p>
        </w:tc>
      </w:tr>
      <w:tr w:rsidR="00F655B6" w14:paraId="61FFA35F" w14:textId="77777777" w:rsidTr="00BC3B80">
        <w:trPr>
          <w:trHeight w:val="268"/>
          <w:ins w:id="1276"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1AF1F079" w14:textId="77777777" w:rsidR="00F655B6" w:rsidRDefault="00F655B6" w:rsidP="00BC3B80">
            <w:pPr>
              <w:rPr>
                <w:ins w:id="1277" w:author="Arjan Kloosterboer" w:date="2017-08-14T16:52:00Z"/>
                <w:rFonts w:ascii="Calibri" w:hAnsi="Calibri" w:cs="Calibri"/>
                <w:color w:val="000000"/>
                <w:sz w:val="22"/>
                <w:szCs w:val="22"/>
              </w:rPr>
            </w:pPr>
            <w:ins w:id="1278" w:author="Arjan Kloosterboer" w:date="2017-08-14T16:52: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4EA318EA" w14:textId="77777777" w:rsidR="00F655B6" w:rsidRDefault="00F655B6" w:rsidP="00BC3B80">
            <w:pPr>
              <w:rPr>
                <w:ins w:id="1279" w:author="Arjan Kloosterboer" w:date="2017-08-14T16:52:00Z"/>
                <w:rFonts w:ascii="Calibri" w:hAnsi="Calibri" w:cs="Calibri"/>
                <w:color w:val="000000"/>
                <w:sz w:val="22"/>
                <w:szCs w:val="22"/>
              </w:rPr>
            </w:pPr>
          </w:p>
        </w:tc>
      </w:tr>
      <w:tr w:rsidR="00F655B6" w14:paraId="73562341" w14:textId="77777777" w:rsidTr="00BC3B80">
        <w:trPr>
          <w:ins w:id="1280"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272B4F9A" w14:textId="77777777" w:rsidR="00F655B6" w:rsidRDefault="00F655B6" w:rsidP="00BC3B80">
            <w:pPr>
              <w:rPr>
                <w:ins w:id="1281" w:author="Arjan Kloosterboer" w:date="2017-08-14T16:52:00Z"/>
                <w:rFonts w:ascii="Calibri" w:hAnsi="Calibri" w:cs="Calibri"/>
                <w:color w:val="000000"/>
                <w:sz w:val="22"/>
                <w:szCs w:val="22"/>
              </w:rPr>
            </w:pPr>
            <w:ins w:id="1282" w:author="Arjan Kloosterboer" w:date="2017-08-14T16:52: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4399837D" w14:textId="77777777" w:rsidR="00F655B6" w:rsidRDefault="00F655B6" w:rsidP="00BC3B80">
            <w:pPr>
              <w:rPr>
                <w:ins w:id="1283" w:author="Arjan Kloosterboer" w:date="2017-08-14T16:52:00Z"/>
                <w:rFonts w:ascii="Calibri" w:hAnsi="Calibri" w:cs="Calibri"/>
                <w:color w:val="000000"/>
                <w:sz w:val="22"/>
                <w:szCs w:val="22"/>
              </w:rPr>
            </w:pPr>
            <w:ins w:id="1284" w:author="Arjan Kloosterboer" w:date="2017-08-14T16:52:00Z">
              <w:r>
                <w:rPr>
                  <w:rFonts w:ascii="Calibri" w:hAnsi="Calibri" w:cs="Calibri"/>
                  <w:color w:val="000000"/>
                  <w:sz w:val="22"/>
                  <w:szCs w:val="22"/>
                </w:rPr>
                <w:t>De aanduiding van een unieke vermelding van waarderingskenmerken in de Selectielijst Archiefbescheiden.</w:t>
              </w:r>
            </w:ins>
          </w:p>
        </w:tc>
      </w:tr>
      <w:tr w:rsidR="00F655B6" w14:paraId="566E4042" w14:textId="77777777" w:rsidTr="00BC3B80">
        <w:trPr>
          <w:ins w:id="1285"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4A937471" w14:textId="77777777" w:rsidR="00F655B6" w:rsidRDefault="00F655B6" w:rsidP="00BC3B80">
            <w:pPr>
              <w:rPr>
                <w:ins w:id="1286" w:author="Arjan Kloosterboer" w:date="2017-08-14T16:52:00Z"/>
                <w:rFonts w:ascii="Calibri" w:hAnsi="Calibri" w:cs="Calibri"/>
                <w:color w:val="000000"/>
                <w:sz w:val="22"/>
                <w:szCs w:val="22"/>
              </w:rPr>
            </w:pPr>
            <w:ins w:id="1287" w:author="Arjan Kloosterboer" w:date="2017-08-14T16:52:00Z">
              <w:r>
                <w:rPr>
                  <w:rFonts w:ascii="Calibri" w:hAnsi="Calibri" w:cs="Calibri"/>
                  <w:b/>
                  <w:bCs/>
                  <w:color w:val="000000"/>
                  <w:sz w:val="22"/>
                  <w:szCs w:val="22"/>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15E6E866" w14:textId="77777777" w:rsidR="00F655B6" w:rsidRDefault="00F655B6" w:rsidP="00BC3B80">
            <w:pPr>
              <w:rPr>
                <w:ins w:id="1288" w:author="Arjan Kloosterboer" w:date="2017-08-14T16:52:00Z"/>
                <w:rFonts w:ascii="Calibri" w:hAnsi="Calibri" w:cs="Calibri"/>
                <w:color w:val="000000"/>
                <w:sz w:val="22"/>
                <w:szCs w:val="22"/>
              </w:rPr>
            </w:pPr>
            <w:ins w:id="1289" w:author="Arjan Kloosterboer" w:date="2017-08-14T16:52:00Z">
              <w:r>
                <w:rPr>
                  <w:rFonts w:ascii="Calibri" w:hAnsi="Calibri" w:cs="Calibri"/>
                  <w:color w:val="000000"/>
                  <w:sz w:val="22"/>
                  <w:szCs w:val="22"/>
                </w:rPr>
                <w:t>KING</w:t>
              </w:r>
            </w:ins>
          </w:p>
        </w:tc>
      </w:tr>
      <w:tr w:rsidR="00F655B6" w14:paraId="4BF8F6B3" w14:textId="77777777" w:rsidTr="00BC3B80">
        <w:trPr>
          <w:ins w:id="1290"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5EA40E73" w14:textId="77777777" w:rsidR="00F655B6" w:rsidRDefault="00F655B6" w:rsidP="00BC3B80">
            <w:pPr>
              <w:rPr>
                <w:ins w:id="1291" w:author="Arjan Kloosterboer" w:date="2017-08-14T16:52:00Z"/>
                <w:rFonts w:ascii="Calibri" w:hAnsi="Calibri" w:cs="Calibri"/>
                <w:color w:val="000000"/>
                <w:sz w:val="22"/>
                <w:szCs w:val="22"/>
              </w:rPr>
            </w:pPr>
            <w:ins w:id="1292" w:author="Arjan Kloosterboer" w:date="2017-08-14T16:52: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56CB2FE3" w14:textId="77777777" w:rsidR="00F655B6" w:rsidRDefault="00F655B6" w:rsidP="00BC3B80">
            <w:pPr>
              <w:rPr>
                <w:ins w:id="1293" w:author="Arjan Kloosterboer" w:date="2017-08-14T16:52:00Z"/>
                <w:rFonts w:ascii="Calibri" w:hAnsi="Calibri" w:cs="Calibri"/>
                <w:color w:val="000000"/>
                <w:sz w:val="22"/>
                <w:szCs w:val="22"/>
              </w:rPr>
            </w:pPr>
            <w:ins w:id="1294" w:author="Arjan Kloosterboer" w:date="2017-08-14T16:52:00Z">
              <w:r>
                <w:rPr>
                  <w:rFonts w:ascii="Calibri" w:hAnsi="Calibri" w:cs="Calibri"/>
                  <w:color w:val="000000"/>
                  <w:sz w:val="22"/>
                  <w:szCs w:val="22"/>
                </w:rPr>
                <w:t>1-2-2017</w:t>
              </w:r>
            </w:ins>
          </w:p>
        </w:tc>
      </w:tr>
      <w:tr w:rsidR="00F655B6" w14:paraId="474F70B9" w14:textId="77777777" w:rsidTr="00BC3B80">
        <w:trPr>
          <w:ins w:id="1295"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291D05B3" w14:textId="77777777" w:rsidR="00F655B6" w:rsidRDefault="00F655B6" w:rsidP="00BC3B80">
            <w:pPr>
              <w:rPr>
                <w:ins w:id="1296" w:author="Arjan Kloosterboer" w:date="2017-08-14T16:52:00Z"/>
                <w:rFonts w:ascii="Calibri" w:hAnsi="Calibri" w:cs="Calibri"/>
                <w:color w:val="000000"/>
                <w:sz w:val="22"/>
                <w:szCs w:val="22"/>
              </w:rPr>
            </w:pPr>
            <w:ins w:id="1297" w:author="Arjan Kloosterboer" w:date="2017-08-14T16:52:00Z">
              <w:r>
                <w:rPr>
                  <w:rFonts w:ascii="Calibri" w:hAnsi="Calibri" w:cs="Calibri"/>
                  <w:b/>
                  <w:bCs/>
                  <w:color w:val="000000"/>
                  <w:sz w:val="22"/>
                  <w:szCs w:val="22"/>
                </w:rPr>
                <w:t xml:space="preserve">Formaat </w:t>
              </w:r>
            </w:ins>
          </w:p>
        </w:tc>
        <w:tc>
          <w:tcPr>
            <w:tcW w:w="5670" w:type="dxa"/>
            <w:tcBorders>
              <w:top w:val="nil"/>
              <w:left w:val="nil"/>
              <w:bottom w:val="nil"/>
              <w:right w:val="nil"/>
            </w:tcBorders>
            <w:tcMar>
              <w:top w:w="0" w:type="dxa"/>
              <w:left w:w="60" w:type="dxa"/>
              <w:bottom w:w="0" w:type="dxa"/>
              <w:right w:w="60" w:type="dxa"/>
            </w:tcMar>
          </w:tcPr>
          <w:p w14:paraId="5970613E" w14:textId="77777777" w:rsidR="00F655B6" w:rsidRDefault="00F655B6" w:rsidP="00BC3B80">
            <w:pPr>
              <w:rPr>
                <w:ins w:id="1298" w:author="Arjan Kloosterboer" w:date="2017-08-14T16:52:00Z"/>
                <w:rFonts w:ascii="Calibri" w:hAnsi="Calibri" w:cs="Calibri"/>
                <w:color w:val="000000"/>
                <w:sz w:val="22"/>
                <w:szCs w:val="22"/>
              </w:rPr>
            </w:pPr>
            <w:ins w:id="1299" w:author="Arjan Kloosterboer" w:date="2017-08-14T16:52:00Z">
              <w:r>
                <w:rPr>
                  <w:rFonts w:ascii="Calibri" w:hAnsi="Calibri" w:cs="Calibri"/>
                  <w:color w:val="000000"/>
                  <w:sz w:val="22"/>
                  <w:szCs w:val="22"/>
                </w:rPr>
                <w:t>AN20</w:t>
              </w:r>
            </w:ins>
          </w:p>
        </w:tc>
      </w:tr>
      <w:tr w:rsidR="00F655B6" w14:paraId="7E8E03FB" w14:textId="77777777" w:rsidTr="00BC3B80">
        <w:trPr>
          <w:ins w:id="1300"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4DA443F2" w14:textId="77777777" w:rsidR="00F655B6" w:rsidRDefault="00F655B6" w:rsidP="00BC3B80">
            <w:pPr>
              <w:rPr>
                <w:ins w:id="1301" w:author="Arjan Kloosterboer" w:date="2017-08-14T16:52:00Z"/>
                <w:rFonts w:ascii="Calibri" w:hAnsi="Calibri" w:cs="Calibri"/>
                <w:color w:val="000000"/>
                <w:sz w:val="22"/>
                <w:szCs w:val="22"/>
              </w:rPr>
            </w:pPr>
            <w:ins w:id="1302" w:author="Arjan Kloosterboer" w:date="2017-08-14T16:52:00Z">
              <w:r>
                <w:rPr>
                  <w:rFonts w:ascii="Calibri" w:hAnsi="Calibri" w:cs="Calibri"/>
                  <w:b/>
                  <w:bCs/>
                  <w:color w:val="000000"/>
                  <w:sz w:val="22"/>
                  <w:szCs w:val="22"/>
                </w:rPr>
                <w:t>Waardenverzameling</w:t>
              </w:r>
            </w:ins>
          </w:p>
        </w:tc>
        <w:tc>
          <w:tcPr>
            <w:tcW w:w="5670" w:type="dxa"/>
            <w:tcBorders>
              <w:top w:val="nil"/>
              <w:left w:val="nil"/>
              <w:bottom w:val="nil"/>
              <w:right w:val="nil"/>
            </w:tcBorders>
            <w:tcMar>
              <w:top w:w="0" w:type="dxa"/>
              <w:left w:w="60" w:type="dxa"/>
              <w:bottom w:w="0" w:type="dxa"/>
              <w:right w:w="60" w:type="dxa"/>
            </w:tcMar>
          </w:tcPr>
          <w:p w14:paraId="31CF737B" w14:textId="77777777" w:rsidR="00F655B6" w:rsidRDefault="00F655B6" w:rsidP="00BC3B80">
            <w:pPr>
              <w:rPr>
                <w:ins w:id="1303" w:author="Arjan Kloosterboer" w:date="2017-08-14T16:52:00Z"/>
                <w:rFonts w:ascii="Calibri" w:hAnsi="Calibri" w:cs="Calibri"/>
                <w:color w:val="000000"/>
                <w:sz w:val="22"/>
                <w:szCs w:val="22"/>
              </w:rPr>
            </w:pPr>
          </w:p>
        </w:tc>
      </w:tr>
      <w:tr w:rsidR="00F655B6" w14:paraId="629DF9FD" w14:textId="77777777" w:rsidTr="00BC3B80">
        <w:trPr>
          <w:ins w:id="1304"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293BAD45" w14:textId="77777777" w:rsidR="00F655B6" w:rsidRDefault="00F655B6" w:rsidP="00BC3B80">
            <w:pPr>
              <w:rPr>
                <w:ins w:id="1305" w:author="Arjan Kloosterboer" w:date="2017-08-14T16:52:00Z"/>
                <w:rFonts w:ascii="Calibri" w:hAnsi="Calibri" w:cs="Calibri"/>
                <w:b/>
                <w:bCs/>
                <w:color w:val="000000"/>
                <w:sz w:val="22"/>
                <w:szCs w:val="22"/>
              </w:rPr>
            </w:pPr>
            <w:ins w:id="1306" w:author="Arjan Kloosterboer" w:date="2017-08-14T16:52:00Z">
              <w:r>
                <w:rPr>
                  <w:rFonts w:ascii="Calibri" w:hAnsi="Calibri" w:cs="Calibri"/>
                  <w:b/>
                  <w:bCs/>
                  <w:color w:val="000000"/>
                  <w:sz w:val="22"/>
                  <w:szCs w:val="22"/>
                </w:rPr>
                <w:t xml:space="preserve">Indicatie </w:t>
              </w:r>
              <w:r>
                <w:rPr>
                  <w:rFonts w:ascii="Calibri" w:hAnsi="Calibri" w:cs="Calibri"/>
                  <w:b/>
                  <w:bCs/>
                  <w:color w:val="000000"/>
                  <w:sz w:val="22"/>
                  <w:szCs w:val="22"/>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7172F7EC" w14:textId="77777777" w:rsidR="00F655B6" w:rsidRDefault="00F655B6" w:rsidP="00BC3B80">
            <w:pPr>
              <w:rPr>
                <w:ins w:id="1307" w:author="Arjan Kloosterboer" w:date="2017-08-14T16:52:00Z"/>
                <w:rFonts w:ascii="Calibri" w:hAnsi="Calibri" w:cs="Calibri"/>
                <w:color w:val="000000"/>
                <w:sz w:val="22"/>
                <w:szCs w:val="22"/>
              </w:rPr>
            </w:pPr>
            <w:ins w:id="1308" w:author="Arjan Kloosterboer" w:date="2017-08-14T16:52:00Z">
              <w:r>
                <w:rPr>
                  <w:rFonts w:ascii="Calibri" w:hAnsi="Calibri" w:cs="Calibri"/>
                  <w:color w:val="000000"/>
                  <w:sz w:val="22"/>
                  <w:szCs w:val="22"/>
                </w:rPr>
                <w:t>Zie groep</w:t>
              </w:r>
            </w:ins>
          </w:p>
        </w:tc>
      </w:tr>
      <w:tr w:rsidR="00F655B6" w14:paraId="1EFEA854" w14:textId="77777777" w:rsidTr="00BC3B80">
        <w:trPr>
          <w:ins w:id="1309"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618C566B" w14:textId="77777777" w:rsidR="00F655B6" w:rsidRDefault="00F655B6" w:rsidP="00BC3B80">
            <w:pPr>
              <w:rPr>
                <w:ins w:id="1310" w:author="Arjan Kloosterboer" w:date="2017-08-14T16:52:00Z"/>
                <w:rFonts w:ascii="Calibri" w:hAnsi="Calibri" w:cs="Calibri"/>
                <w:b/>
                <w:bCs/>
                <w:color w:val="000000"/>
                <w:sz w:val="22"/>
                <w:szCs w:val="22"/>
              </w:rPr>
            </w:pPr>
            <w:ins w:id="1311" w:author="Arjan Kloosterboer" w:date="2017-08-14T16:52:00Z">
              <w:r>
                <w:rPr>
                  <w:rFonts w:ascii="Calibri" w:hAnsi="Calibri" w:cs="Calibri"/>
                  <w:b/>
                  <w:bCs/>
                  <w:color w:val="000000"/>
                  <w:sz w:val="22"/>
                  <w:szCs w:val="22"/>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5FDC3C35" w14:textId="77777777" w:rsidR="00F655B6" w:rsidRDefault="00F655B6" w:rsidP="00BC3B80">
            <w:pPr>
              <w:rPr>
                <w:ins w:id="1312" w:author="Arjan Kloosterboer" w:date="2017-08-14T16:52:00Z"/>
                <w:rFonts w:ascii="Calibri" w:hAnsi="Calibri" w:cs="Calibri"/>
                <w:color w:val="000000"/>
                <w:sz w:val="22"/>
                <w:szCs w:val="22"/>
              </w:rPr>
            </w:pPr>
            <w:ins w:id="1313" w:author="Arjan Kloosterboer" w:date="2017-08-14T16:52:00Z">
              <w:r>
                <w:rPr>
                  <w:rFonts w:ascii="Calibri" w:hAnsi="Calibri" w:cs="Calibri"/>
                  <w:color w:val="000000"/>
                  <w:sz w:val="22"/>
                  <w:szCs w:val="22"/>
                </w:rPr>
                <w:t>Zie groep</w:t>
              </w:r>
            </w:ins>
          </w:p>
        </w:tc>
      </w:tr>
      <w:tr w:rsidR="00F655B6" w14:paraId="7688FDB4" w14:textId="77777777" w:rsidTr="00BC3B80">
        <w:trPr>
          <w:ins w:id="1314"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2A8C67A6" w14:textId="77777777" w:rsidR="00F655B6" w:rsidRDefault="00F655B6" w:rsidP="00BC3B80">
            <w:pPr>
              <w:rPr>
                <w:ins w:id="1315" w:author="Arjan Kloosterboer" w:date="2017-08-14T16:52:00Z"/>
                <w:rFonts w:ascii="Calibri" w:hAnsi="Calibri" w:cs="Calibri"/>
                <w:b/>
                <w:bCs/>
                <w:color w:val="000000"/>
                <w:sz w:val="22"/>
                <w:szCs w:val="22"/>
              </w:rPr>
            </w:pPr>
            <w:ins w:id="1316" w:author="Arjan Kloosterboer" w:date="2017-08-14T16:52:00Z">
              <w:r>
                <w:rPr>
                  <w:rFonts w:ascii="Calibri" w:hAnsi="Calibri" w:cs="Calibri"/>
                  <w:b/>
                  <w:bCs/>
                  <w:color w:val="000000"/>
                  <w:sz w:val="22"/>
                  <w:szCs w:val="22"/>
                  <w:lang w:val="en-AU"/>
                </w:rPr>
                <w:lastRenderedPageBreak/>
                <w:t>Indicatie in onderzoek</w:t>
              </w:r>
            </w:ins>
          </w:p>
        </w:tc>
        <w:tc>
          <w:tcPr>
            <w:tcW w:w="5670" w:type="dxa"/>
            <w:tcBorders>
              <w:top w:val="nil"/>
              <w:left w:val="nil"/>
              <w:bottom w:val="nil"/>
              <w:right w:val="nil"/>
            </w:tcBorders>
            <w:tcMar>
              <w:top w:w="0" w:type="dxa"/>
              <w:left w:w="60" w:type="dxa"/>
              <w:bottom w:w="0" w:type="dxa"/>
              <w:right w:w="60" w:type="dxa"/>
            </w:tcMar>
          </w:tcPr>
          <w:p w14:paraId="67710991" w14:textId="77777777" w:rsidR="00F655B6" w:rsidRDefault="00F655B6" w:rsidP="00BC3B80">
            <w:pPr>
              <w:rPr>
                <w:ins w:id="1317" w:author="Arjan Kloosterboer" w:date="2017-08-14T16:52:00Z"/>
                <w:rFonts w:ascii="Calibri" w:hAnsi="Calibri" w:cs="Calibri"/>
                <w:color w:val="000000"/>
                <w:sz w:val="22"/>
                <w:szCs w:val="22"/>
              </w:rPr>
            </w:pPr>
            <w:ins w:id="1318" w:author="Arjan Kloosterboer" w:date="2017-08-14T16:52:00Z">
              <w:r>
                <w:rPr>
                  <w:rFonts w:ascii="Calibri" w:hAnsi="Calibri" w:cs="Calibri"/>
                  <w:color w:val="000000"/>
                  <w:sz w:val="22"/>
                  <w:szCs w:val="22"/>
                </w:rPr>
                <w:t>Nee</w:t>
              </w:r>
            </w:ins>
          </w:p>
        </w:tc>
      </w:tr>
      <w:tr w:rsidR="00F655B6" w14:paraId="4192CCFD" w14:textId="77777777" w:rsidTr="00BC3B80">
        <w:trPr>
          <w:ins w:id="1319"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0079D02A" w14:textId="77777777" w:rsidR="00F655B6" w:rsidRDefault="00F655B6" w:rsidP="00BC3B80">
            <w:pPr>
              <w:rPr>
                <w:ins w:id="1320" w:author="Arjan Kloosterboer" w:date="2017-08-14T16:52:00Z"/>
                <w:rFonts w:ascii="Calibri" w:hAnsi="Calibri" w:cs="Calibri"/>
                <w:b/>
                <w:bCs/>
                <w:color w:val="000000"/>
                <w:sz w:val="22"/>
                <w:szCs w:val="22"/>
              </w:rPr>
            </w:pPr>
            <w:ins w:id="1321" w:author="Arjan Kloosterboer" w:date="2017-08-14T16:52:00Z">
              <w:r>
                <w:rPr>
                  <w:rFonts w:ascii="Calibri" w:hAnsi="Calibri" w:cs="Calibri"/>
                  <w:b/>
                  <w:bCs/>
                  <w:color w:val="000000"/>
                  <w:sz w:val="22"/>
                  <w:szCs w:val="22"/>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5C3392C7" w14:textId="77777777" w:rsidR="00F655B6" w:rsidRDefault="00F655B6" w:rsidP="00BC3B80">
            <w:pPr>
              <w:rPr>
                <w:ins w:id="1322" w:author="Arjan Kloosterboer" w:date="2017-08-14T16:52:00Z"/>
                <w:rFonts w:ascii="Calibri" w:hAnsi="Calibri" w:cs="Calibri"/>
                <w:color w:val="000000"/>
                <w:sz w:val="22"/>
                <w:szCs w:val="22"/>
              </w:rPr>
            </w:pPr>
            <w:ins w:id="1323" w:author="Arjan Kloosterboer" w:date="2017-08-14T16:52:00Z">
              <w:r>
                <w:rPr>
                  <w:rFonts w:ascii="Calibri" w:hAnsi="Calibri" w:cs="Calibri"/>
                  <w:color w:val="000000"/>
                  <w:sz w:val="22"/>
                  <w:szCs w:val="22"/>
                </w:rPr>
                <w:t>Nee</w:t>
              </w:r>
            </w:ins>
          </w:p>
        </w:tc>
      </w:tr>
      <w:tr w:rsidR="00F655B6" w14:paraId="485C3161" w14:textId="77777777" w:rsidTr="00BC3B80">
        <w:trPr>
          <w:ins w:id="1324"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37CECC0B" w14:textId="77777777" w:rsidR="00F655B6" w:rsidRDefault="00F655B6" w:rsidP="00BC3B80">
            <w:pPr>
              <w:rPr>
                <w:ins w:id="1325" w:author="Arjan Kloosterboer" w:date="2017-08-14T16:52:00Z"/>
                <w:rFonts w:ascii="Calibri" w:hAnsi="Calibri" w:cs="Calibri"/>
                <w:color w:val="000000"/>
                <w:sz w:val="22"/>
                <w:szCs w:val="22"/>
              </w:rPr>
            </w:pPr>
            <w:ins w:id="1326" w:author="Arjan Kloosterboer" w:date="2017-08-14T16:52: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13769C70" w14:textId="77777777" w:rsidR="00F655B6" w:rsidRDefault="00F655B6" w:rsidP="00BC3B80">
            <w:pPr>
              <w:rPr>
                <w:ins w:id="1327" w:author="Arjan Kloosterboer" w:date="2017-08-14T16:52:00Z"/>
                <w:rFonts w:ascii="Calibri" w:hAnsi="Calibri" w:cs="Calibri"/>
                <w:color w:val="000000"/>
                <w:sz w:val="22"/>
                <w:szCs w:val="22"/>
              </w:rPr>
            </w:pPr>
            <w:ins w:id="1328" w:author="Arjan Kloosterboer" w:date="2017-08-14T16:52:00Z">
              <w:r>
                <w:rPr>
                  <w:rFonts w:ascii="Calibri" w:hAnsi="Calibri" w:cs="Calibri"/>
                  <w:color w:val="000000"/>
                  <w:sz w:val="22"/>
                  <w:szCs w:val="22"/>
                </w:rPr>
                <w:t>1 - 1</w:t>
              </w:r>
            </w:ins>
          </w:p>
        </w:tc>
      </w:tr>
      <w:tr w:rsidR="00F655B6" w14:paraId="67A35D5C" w14:textId="77777777" w:rsidTr="00BC3B80">
        <w:trPr>
          <w:ins w:id="1329"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13DF3507" w14:textId="77777777" w:rsidR="00F655B6" w:rsidRDefault="00F655B6" w:rsidP="00BC3B80">
            <w:pPr>
              <w:rPr>
                <w:ins w:id="1330" w:author="Arjan Kloosterboer" w:date="2017-08-14T16:52:00Z"/>
                <w:rFonts w:ascii="Calibri" w:hAnsi="Calibri" w:cs="Calibri"/>
                <w:color w:val="000000"/>
                <w:sz w:val="22"/>
                <w:szCs w:val="22"/>
              </w:rPr>
            </w:pPr>
            <w:ins w:id="1331" w:author="Arjan Kloosterboer" w:date="2017-08-14T16:52: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7501F866" w14:textId="77777777" w:rsidR="00F655B6" w:rsidRDefault="00F655B6" w:rsidP="00BC3B80">
            <w:pPr>
              <w:rPr>
                <w:ins w:id="1332" w:author="Arjan Kloosterboer" w:date="2017-08-14T16:52:00Z"/>
                <w:rFonts w:ascii="Calibri" w:hAnsi="Calibri" w:cs="Calibri"/>
                <w:color w:val="000000"/>
                <w:sz w:val="22"/>
                <w:szCs w:val="22"/>
              </w:rPr>
            </w:pPr>
            <w:ins w:id="1333" w:author="Arjan Kloosterboer" w:date="2017-08-14T16:52:00Z">
              <w:r>
                <w:rPr>
                  <w:rFonts w:ascii="Calibri" w:hAnsi="Calibri" w:cs="Calibri"/>
                  <w:color w:val="000000"/>
                  <w:sz w:val="22"/>
                  <w:szCs w:val="22"/>
                </w:rPr>
                <w:t>Gemeentelijk kerngegeven</w:t>
              </w:r>
            </w:ins>
          </w:p>
        </w:tc>
      </w:tr>
      <w:tr w:rsidR="00F655B6" w14:paraId="0485D13E" w14:textId="77777777" w:rsidTr="00BC3B80">
        <w:trPr>
          <w:ins w:id="1334"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01417974" w14:textId="77777777" w:rsidR="00F655B6" w:rsidRDefault="00F655B6" w:rsidP="00BC3B80">
            <w:pPr>
              <w:rPr>
                <w:ins w:id="1335" w:author="Arjan Kloosterboer" w:date="2017-08-14T16:52:00Z"/>
                <w:rFonts w:ascii="Calibri" w:hAnsi="Calibri" w:cs="Calibri"/>
                <w:color w:val="000000"/>
                <w:sz w:val="22"/>
                <w:szCs w:val="22"/>
              </w:rPr>
            </w:pPr>
            <w:ins w:id="1336" w:author="Arjan Kloosterboer" w:date="2017-08-14T16:52: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47DD0140" w14:textId="77777777" w:rsidR="00F655B6" w:rsidRDefault="00F655B6" w:rsidP="00BC3B80">
            <w:pPr>
              <w:rPr>
                <w:ins w:id="1337" w:author="Arjan Kloosterboer" w:date="2017-08-14T16:52:00Z"/>
                <w:rFonts w:ascii="Calibri" w:hAnsi="Calibri" w:cs="Calibri"/>
                <w:color w:val="000000"/>
                <w:sz w:val="22"/>
                <w:szCs w:val="22"/>
              </w:rPr>
            </w:pPr>
            <w:ins w:id="1338" w:author="Arjan Kloosterboer" w:date="2017-08-14T16:52:00Z">
              <w:r>
                <w:rPr>
                  <w:rFonts w:ascii="Calibri" w:hAnsi="Calibri" w:cs="Calibri"/>
                  <w:color w:val="000000"/>
                  <w:sz w:val="22"/>
                  <w:szCs w:val="22"/>
                </w:rPr>
                <w:t>-</w:t>
              </w:r>
            </w:ins>
          </w:p>
        </w:tc>
      </w:tr>
      <w:tr w:rsidR="00F655B6" w14:paraId="7B78838D" w14:textId="77777777" w:rsidTr="00BC3B80">
        <w:trPr>
          <w:ins w:id="1339" w:author="Arjan Kloosterboer" w:date="2017-08-14T16:52:00Z"/>
        </w:trPr>
        <w:tc>
          <w:tcPr>
            <w:tcW w:w="9360" w:type="dxa"/>
            <w:gridSpan w:val="3"/>
            <w:tcBorders>
              <w:top w:val="nil"/>
              <w:left w:val="nil"/>
              <w:bottom w:val="nil"/>
              <w:right w:val="nil"/>
            </w:tcBorders>
            <w:tcMar>
              <w:top w:w="0" w:type="dxa"/>
              <w:left w:w="60" w:type="dxa"/>
              <w:bottom w:w="0" w:type="dxa"/>
              <w:right w:w="60" w:type="dxa"/>
            </w:tcMar>
          </w:tcPr>
          <w:p w14:paraId="1CB8E010" w14:textId="77777777" w:rsidR="00F655B6" w:rsidRDefault="00F655B6" w:rsidP="00BC3B80">
            <w:pPr>
              <w:rPr>
                <w:ins w:id="1340" w:author="Arjan Kloosterboer" w:date="2017-08-14T16:52:00Z"/>
                <w:rFonts w:ascii="Calibri" w:hAnsi="Calibri" w:cs="Calibri"/>
                <w:color w:val="0F0F0F"/>
                <w:sz w:val="22"/>
                <w:szCs w:val="22"/>
              </w:rPr>
            </w:pPr>
            <w:ins w:id="1341" w:author="Arjan Kloosterboer" w:date="2017-08-14T16:52:00Z">
              <w:r>
                <w:rPr>
                  <w:rFonts w:ascii="Calibri" w:hAnsi="Calibri" w:cs="Calibri"/>
                  <w:b/>
                  <w:bCs/>
                  <w:color w:val="0F0F0F"/>
                  <w:sz w:val="22"/>
                  <w:szCs w:val="22"/>
                </w:rPr>
                <w:t>Toelichting</w:t>
              </w:r>
            </w:ins>
          </w:p>
        </w:tc>
      </w:tr>
      <w:tr w:rsidR="00F655B6" w14:paraId="1F15C58F" w14:textId="77777777" w:rsidTr="00BC3B80">
        <w:trPr>
          <w:ins w:id="1342" w:author="Arjan Kloosterboer" w:date="2017-08-14T16:52:00Z"/>
        </w:trPr>
        <w:tc>
          <w:tcPr>
            <w:tcW w:w="450" w:type="dxa"/>
            <w:tcBorders>
              <w:top w:val="nil"/>
              <w:left w:val="nil"/>
              <w:bottom w:val="nil"/>
              <w:right w:val="nil"/>
            </w:tcBorders>
            <w:tcMar>
              <w:top w:w="0" w:type="dxa"/>
              <w:left w:w="60" w:type="dxa"/>
              <w:bottom w:w="0" w:type="dxa"/>
              <w:right w:w="60" w:type="dxa"/>
            </w:tcMar>
          </w:tcPr>
          <w:p w14:paraId="595BABD6" w14:textId="77777777" w:rsidR="00F655B6" w:rsidRDefault="00F655B6" w:rsidP="00BC3B80">
            <w:pPr>
              <w:rPr>
                <w:ins w:id="1343" w:author="Arjan Kloosterboer" w:date="2017-08-14T16:52: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2CDC1513" w14:textId="77777777" w:rsidR="00F655B6" w:rsidRDefault="00F655B6" w:rsidP="00BC3B80">
            <w:pPr>
              <w:rPr>
                <w:ins w:id="1344" w:author="Arjan Kloosterboer" w:date="2017-08-14T16:52:00Z"/>
                <w:rFonts w:ascii="Calibri" w:hAnsi="Calibri" w:cs="Calibri"/>
                <w:color w:val="0F0F0F"/>
                <w:sz w:val="22"/>
                <w:szCs w:val="22"/>
              </w:rPr>
            </w:pPr>
            <w:ins w:id="1345" w:author="Arjan Kloosterboer" w:date="2017-08-14T16:52:00Z">
              <w:r>
                <w:rPr>
                  <w:rFonts w:ascii="Calibri" w:hAnsi="Calibri" w:cs="Calibri"/>
                  <w:color w:val="0F0F0F"/>
                  <w:sz w:val="22"/>
                  <w:szCs w:val="22"/>
                </w:rPr>
                <w:t xml:space="preserve">In bijvoorbeeld de gemeentelijke selectielijst 2017 gaat het om de aanduiding van de unieke combinatie van selectielijstproces, resultaat en procesobjectomschrijving, zoals vermeld in de kolom 'Nr.', bijvoorbeeld "5.1.4" voor Procestype 5: 'Producten en diensten leveren', Resultaat 1 ('Geleverd') en procesobjectomschrijving 4: 'Reisdocument, identiteitsbewijs'.  </w:t>
              </w:r>
            </w:ins>
          </w:p>
          <w:p w14:paraId="122135B3" w14:textId="77777777" w:rsidR="00F655B6" w:rsidRDefault="00F655B6" w:rsidP="00BC3B80">
            <w:pPr>
              <w:rPr>
                <w:ins w:id="1346" w:author="Arjan Kloosterboer" w:date="2017-08-14T16:52:00Z"/>
                <w:rFonts w:ascii="Calibri" w:hAnsi="Calibri" w:cs="Calibri"/>
                <w:color w:val="0F0F0F"/>
                <w:sz w:val="22"/>
                <w:szCs w:val="22"/>
              </w:rPr>
            </w:pPr>
            <w:ins w:id="1347" w:author="Arjan Kloosterboer" w:date="2017-08-14T16:52:00Z">
              <w:r>
                <w:rPr>
                  <w:rFonts w:ascii="Calibri" w:hAnsi="Calibri" w:cs="Calibri"/>
                  <w:color w:val="0F0F0F"/>
                  <w:sz w:val="22"/>
                  <w:szCs w:val="22"/>
                </w:rPr>
                <w:t>De waarde kan ontleend worden aan het van toepassing zijnde Resultaattype, attribuutsoort Selectielijstklasse, bij het desbetreffende Zaatype in de toegepaste Zaaktypecatalogus.</w:t>
              </w:r>
            </w:ins>
          </w:p>
        </w:tc>
        <w:bookmarkEnd w:id="1182"/>
      </w:tr>
      <w:bookmarkEnd w:id="1108"/>
    </w:tbl>
    <w:p w14:paraId="2148B4E6" w14:textId="77777777" w:rsidR="00F655B6" w:rsidRDefault="00F655B6" w:rsidP="00F655B6">
      <w:pPr>
        <w:rPr>
          <w:ins w:id="1348" w:author="Arjan Kloosterboer" w:date="2017-08-14T16:52:00Z"/>
          <w:rFonts w:ascii="Calibri" w:hAnsi="Calibri" w:cs="Calibri"/>
          <w:color w:val="000000"/>
          <w:sz w:val="20"/>
          <w:szCs w:val="20"/>
        </w:rPr>
      </w:pPr>
    </w:p>
    <w:p w14:paraId="7D50AD00"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Archiefnominatie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3582A39C" w14:textId="77777777" w:rsidTr="00341AFA">
        <w:trPr>
          <w:trHeight w:val="230"/>
        </w:trPr>
        <w:tc>
          <w:tcPr>
            <w:tcW w:w="3330" w:type="dxa"/>
            <w:gridSpan w:val="2"/>
            <w:tcBorders>
              <w:top w:val="nil"/>
              <w:left w:val="nil"/>
              <w:bottom w:val="nil"/>
              <w:right w:val="nil"/>
            </w:tcBorders>
          </w:tcPr>
          <w:p w14:paraId="1B09C3D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60AB369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Archiefnominatie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2359579B"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22FA1831" w14:textId="77777777" w:rsidTr="00341AFA">
        <w:tc>
          <w:tcPr>
            <w:tcW w:w="3330" w:type="dxa"/>
            <w:gridSpan w:val="2"/>
            <w:tcBorders>
              <w:top w:val="nil"/>
              <w:left w:val="nil"/>
              <w:bottom w:val="nil"/>
              <w:right w:val="nil"/>
            </w:tcBorders>
          </w:tcPr>
          <w:p w14:paraId="6FCB6A6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69BD6C8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5373BB72" w14:textId="77777777" w:rsidTr="00341AFA">
        <w:tc>
          <w:tcPr>
            <w:tcW w:w="3330" w:type="dxa"/>
            <w:gridSpan w:val="2"/>
            <w:tcBorders>
              <w:top w:val="nil"/>
              <w:left w:val="nil"/>
              <w:bottom w:val="nil"/>
              <w:right w:val="nil"/>
            </w:tcBorders>
          </w:tcPr>
          <w:p w14:paraId="6F7EE7C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728E2D7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A7CE345" w14:textId="77777777" w:rsidTr="00341AFA">
        <w:tc>
          <w:tcPr>
            <w:tcW w:w="3330" w:type="dxa"/>
            <w:gridSpan w:val="2"/>
            <w:tcBorders>
              <w:top w:val="nil"/>
              <w:left w:val="nil"/>
              <w:bottom w:val="nil"/>
              <w:right w:val="nil"/>
            </w:tcBorders>
          </w:tcPr>
          <w:p w14:paraId="19EAF6A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66064B1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archiefnominatie</w:t>
            </w:r>
            <w:r w:rsidRPr="008A6917">
              <w:rPr>
                <w:rFonts w:ascii="Arial" w:hAnsi="Arial" w:cs="Arial"/>
                <w:color w:val="000000"/>
                <w:szCs w:val="24"/>
                <w:lang w:val="en-AU" w:eastAsia="en-US"/>
              </w:rPr>
              <w:fldChar w:fldCharType="end"/>
            </w:r>
          </w:p>
        </w:tc>
      </w:tr>
      <w:tr w:rsidR="00341AFA" w:rsidRPr="008A6917" w14:paraId="1A6AA6AF" w14:textId="77777777" w:rsidTr="00341AFA">
        <w:tc>
          <w:tcPr>
            <w:tcW w:w="3330" w:type="dxa"/>
            <w:gridSpan w:val="2"/>
            <w:tcBorders>
              <w:top w:val="nil"/>
              <w:left w:val="nil"/>
              <w:bottom w:val="nil"/>
              <w:right w:val="nil"/>
            </w:tcBorders>
          </w:tcPr>
          <w:p w14:paraId="44277CF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39F22B0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Aanduiding of het zaakdossier blijvend bewaard of na een bepaalde termijn vernietigd moet worden.</w:t>
            </w:r>
            <w:r w:rsidRPr="008A6917">
              <w:rPr>
                <w:rFonts w:ascii="Arial" w:hAnsi="Arial" w:cs="Arial"/>
                <w:color w:val="000000"/>
                <w:szCs w:val="24"/>
                <w:lang w:val="en-AU" w:eastAsia="en-US"/>
              </w:rPr>
              <w:fldChar w:fldCharType="end"/>
            </w:r>
          </w:p>
        </w:tc>
      </w:tr>
      <w:tr w:rsidR="00341AFA" w:rsidRPr="008A6917" w14:paraId="102D0566" w14:textId="77777777" w:rsidTr="00341AFA">
        <w:trPr>
          <w:trHeight w:val="230"/>
        </w:trPr>
        <w:tc>
          <w:tcPr>
            <w:tcW w:w="3330" w:type="dxa"/>
            <w:gridSpan w:val="2"/>
            <w:tcBorders>
              <w:top w:val="nil"/>
              <w:left w:val="nil"/>
              <w:bottom w:val="nil"/>
              <w:right w:val="nil"/>
            </w:tcBorders>
          </w:tcPr>
          <w:p w14:paraId="08893EF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1440ACA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3060C32D" w14:textId="77777777" w:rsidTr="00341AFA">
        <w:tc>
          <w:tcPr>
            <w:tcW w:w="3330" w:type="dxa"/>
            <w:gridSpan w:val="2"/>
            <w:tcBorders>
              <w:top w:val="nil"/>
              <w:left w:val="nil"/>
              <w:bottom w:val="nil"/>
              <w:right w:val="nil"/>
            </w:tcBorders>
          </w:tcPr>
          <w:p w14:paraId="2A34D56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47EB7E8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238F8D17" w14:textId="77777777" w:rsidTr="00341AFA">
        <w:tc>
          <w:tcPr>
            <w:tcW w:w="3330" w:type="dxa"/>
            <w:gridSpan w:val="2"/>
            <w:tcBorders>
              <w:top w:val="nil"/>
              <w:left w:val="nil"/>
              <w:bottom w:val="nil"/>
              <w:right w:val="nil"/>
            </w:tcBorders>
          </w:tcPr>
          <w:p w14:paraId="0B2C648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411A287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AN16</w:t>
            </w:r>
            <w:r w:rsidRPr="008A6917">
              <w:rPr>
                <w:rFonts w:ascii="Arial" w:hAnsi="Arial" w:cs="Arial"/>
                <w:color w:val="000000"/>
                <w:szCs w:val="24"/>
                <w:lang w:val="en-AU" w:eastAsia="en-US"/>
              </w:rPr>
              <w:fldChar w:fldCharType="end"/>
            </w:r>
          </w:p>
        </w:tc>
      </w:tr>
      <w:tr w:rsidR="00341AFA" w:rsidRPr="008A6917" w14:paraId="1BEE4E01" w14:textId="77777777" w:rsidTr="00341AFA">
        <w:trPr>
          <w:trHeight w:val="230"/>
        </w:trPr>
        <w:tc>
          <w:tcPr>
            <w:tcW w:w="3330" w:type="dxa"/>
            <w:gridSpan w:val="2"/>
            <w:tcBorders>
              <w:top w:val="nil"/>
              <w:left w:val="nil"/>
              <w:bottom w:val="nil"/>
              <w:right w:val="nil"/>
            </w:tcBorders>
          </w:tcPr>
          <w:p w14:paraId="55246AB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711FEE7C" w14:textId="5862CF09"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w:t>
            </w:r>
            <w:del w:id="1349" w:author="Arjan Kloosterboer" w:date="2017-09-20T10:18:00Z">
              <w:r w:rsidRPr="008A6917" w:rsidDel="00AE3D9E">
                <w:rPr>
                  <w:rFonts w:ascii="Calibri" w:hAnsi="Calibri" w:cs="Arial"/>
                  <w:color w:val="000000"/>
                  <w:sz w:val="22"/>
                  <w:szCs w:val="24"/>
                  <w:lang w:eastAsia="en-US"/>
                </w:rPr>
                <w:delText>v</w:delText>
              </w:r>
            </w:del>
            <w:ins w:id="1350" w:author="Arjan Kloosterboer" w:date="2017-09-20T10:18:00Z">
              <w:r w:rsidR="00AE3D9E">
                <w:rPr>
                  <w:rFonts w:ascii="Calibri" w:hAnsi="Calibri" w:cs="Arial"/>
                  <w:color w:val="000000"/>
                  <w:sz w:val="22"/>
                  <w:szCs w:val="24"/>
                  <w:lang w:eastAsia="en-US"/>
                </w:rPr>
                <w:t>V</w:t>
              </w:r>
            </w:ins>
            <w:r w:rsidRPr="008A6917">
              <w:rPr>
                <w:rFonts w:ascii="Calibri" w:hAnsi="Calibri" w:cs="Arial"/>
                <w:color w:val="000000"/>
                <w:sz w:val="22"/>
                <w:szCs w:val="24"/>
                <w:lang w:eastAsia="en-US"/>
              </w:rPr>
              <w:t>ernietigen” (het zaakdossier moet op of na de Archiefactiedatum vernietigd worden)</w:t>
            </w:r>
          </w:p>
          <w:p w14:paraId="710D07BA" w14:textId="12F6C3A2"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w:t>
            </w:r>
            <w:del w:id="1351" w:author="Arjan Kloosterboer" w:date="2017-09-20T10:18:00Z">
              <w:r w:rsidRPr="008A6917" w:rsidDel="00AE3D9E">
                <w:rPr>
                  <w:rFonts w:ascii="Calibri" w:hAnsi="Calibri" w:cs="Arial"/>
                  <w:color w:val="000000"/>
                  <w:sz w:val="22"/>
                  <w:szCs w:val="24"/>
                  <w:lang w:eastAsia="en-US"/>
                </w:rPr>
                <w:delText>b</w:delText>
              </w:r>
            </w:del>
            <w:ins w:id="1352" w:author="Arjan Kloosterboer" w:date="2017-09-20T10:18:00Z">
              <w:r w:rsidR="00AE3D9E">
                <w:rPr>
                  <w:rFonts w:ascii="Calibri" w:hAnsi="Calibri" w:cs="Arial"/>
                  <w:color w:val="000000"/>
                  <w:sz w:val="22"/>
                  <w:szCs w:val="24"/>
                  <w:lang w:eastAsia="en-US"/>
                </w:rPr>
                <w:t>B</w:t>
              </w:r>
            </w:ins>
            <w:r w:rsidRPr="008A6917">
              <w:rPr>
                <w:rFonts w:ascii="Calibri" w:hAnsi="Calibri" w:cs="Arial"/>
                <w:color w:val="000000"/>
                <w:sz w:val="22"/>
                <w:szCs w:val="24"/>
                <w:lang w:eastAsia="en-US"/>
              </w:rPr>
              <w:t>lijvend bewaren” (het zaakdossier moet bewaard blijven en op de Archiefactiedatum overgedragen worden naar een archiefbewaarplaats)</w:t>
            </w:r>
          </w:p>
        </w:tc>
      </w:tr>
      <w:tr w:rsidR="00341AFA" w:rsidRPr="008A6917" w14:paraId="6A401D7E" w14:textId="77777777" w:rsidTr="00341AFA">
        <w:trPr>
          <w:trHeight w:val="215"/>
        </w:trPr>
        <w:tc>
          <w:tcPr>
            <w:tcW w:w="3330" w:type="dxa"/>
            <w:gridSpan w:val="2"/>
            <w:tcBorders>
              <w:top w:val="nil"/>
              <w:left w:val="nil"/>
              <w:bottom w:val="nil"/>
              <w:right w:val="nil"/>
            </w:tcBorders>
          </w:tcPr>
          <w:p w14:paraId="2033315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66F89A3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07005D2E" w14:textId="77777777" w:rsidTr="00341AFA">
        <w:trPr>
          <w:trHeight w:val="230"/>
        </w:trPr>
        <w:tc>
          <w:tcPr>
            <w:tcW w:w="3330" w:type="dxa"/>
            <w:gridSpan w:val="2"/>
            <w:tcBorders>
              <w:top w:val="nil"/>
              <w:left w:val="nil"/>
              <w:bottom w:val="nil"/>
              <w:right w:val="nil"/>
            </w:tcBorders>
          </w:tcPr>
          <w:p w14:paraId="38B866D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154EB19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709A3698" w14:textId="77777777" w:rsidTr="00341AFA">
        <w:trPr>
          <w:trHeight w:val="230"/>
        </w:trPr>
        <w:tc>
          <w:tcPr>
            <w:tcW w:w="3330" w:type="dxa"/>
            <w:gridSpan w:val="2"/>
            <w:tcBorders>
              <w:top w:val="nil"/>
              <w:left w:val="nil"/>
              <w:bottom w:val="nil"/>
              <w:right w:val="nil"/>
            </w:tcBorders>
          </w:tcPr>
          <w:p w14:paraId="3403675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019FF58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0F848DA" w14:textId="77777777" w:rsidTr="00341AFA">
        <w:trPr>
          <w:trHeight w:val="230"/>
        </w:trPr>
        <w:tc>
          <w:tcPr>
            <w:tcW w:w="3330" w:type="dxa"/>
            <w:gridSpan w:val="2"/>
            <w:tcBorders>
              <w:top w:val="nil"/>
              <w:left w:val="nil"/>
              <w:bottom w:val="nil"/>
              <w:right w:val="nil"/>
            </w:tcBorders>
          </w:tcPr>
          <w:p w14:paraId="672D522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50B5FEA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2616DBB" w14:textId="77777777" w:rsidTr="00341AFA">
        <w:trPr>
          <w:trHeight w:val="230"/>
        </w:trPr>
        <w:tc>
          <w:tcPr>
            <w:tcW w:w="3330" w:type="dxa"/>
            <w:gridSpan w:val="2"/>
            <w:tcBorders>
              <w:top w:val="nil"/>
              <w:left w:val="nil"/>
              <w:bottom w:val="nil"/>
              <w:right w:val="nil"/>
            </w:tcBorders>
          </w:tcPr>
          <w:p w14:paraId="000FC5C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7822995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11EF4B6" w14:textId="77777777" w:rsidTr="00341AFA">
        <w:tc>
          <w:tcPr>
            <w:tcW w:w="3330" w:type="dxa"/>
            <w:gridSpan w:val="2"/>
            <w:tcBorders>
              <w:top w:val="nil"/>
              <w:left w:val="nil"/>
              <w:bottom w:val="nil"/>
              <w:right w:val="nil"/>
            </w:tcBorders>
          </w:tcPr>
          <w:p w14:paraId="4EBB7F5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0A120A3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D572C14" w14:textId="77777777" w:rsidTr="00341AFA">
        <w:trPr>
          <w:trHeight w:val="230"/>
        </w:trPr>
        <w:tc>
          <w:tcPr>
            <w:tcW w:w="3330" w:type="dxa"/>
            <w:gridSpan w:val="2"/>
            <w:tcBorders>
              <w:top w:val="nil"/>
              <w:left w:val="nil"/>
              <w:bottom w:val="nil"/>
              <w:right w:val="nil"/>
            </w:tcBorders>
          </w:tcPr>
          <w:p w14:paraId="4B9ED94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28039AD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769DC727" w14:textId="77777777" w:rsidTr="00341AFA">
        <w:trPr>
          <w:trHeight w:val="230"/>
        </w:trPr>
        <w:tc>
          <w:tcPr>
            <w:tcW w:w="3330" w:type="dxa"/>
            <w:gridSpan w:val="2"/>
            <w:tcBorders>
              <w:top w:val="nil"/>
              <w:left w:val="nil"/>
              <w:bottom w:val="nil"/>
              <w:right w:val="nil"/>
            </w:tcBorders>
          </w:tcPr>
          <w:p w14:paraId="0442C12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0FF9A0E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5CD94DA1" w14:textId="77777777" w:rsidTr="00341AFA">
        <w:trPr>
          <w:trHeight w:val="230"/>
        </w:trPr>
        <w:tc>
          <w:tcPr>
            <w:tcW w:w="3330" w:type="dxa"/>
            <w:gridSpan w:val="2"/>
            <w:tcBorders>
              <w:top w:val="nil"/>
              <w:left w:val="nil"/>
              <w:bottom w:val="nil"/>
              <w:right w:val="nil"/>
            </w:tcBorders>
          </w:tcPr>
          <w:p w14:paraId="1DEE273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54625EBD" w14:textId="77777777" w:rsidR="00341AFA" w:rsidRPr="008A6917" w:rsidRDefault="00A90F8D"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ins w:id="1353" w:author="Arjan Kloosterboer" w:date="2017-08-08T21:30:00Z">
              <w:r>
                <w:rPr>
                  <w:rFonts w:ascii="Calibri" w:hAnsi="Calibri" w:cs="Arial"/>
                  <w:color w:val="000000"/>
                  <w:sz w:val="22"/>
                  <w:szCs w:val="24"/>
                  <w:lang w:eastAsia="en-US"/>
                </w:rPr>
                <w:t xml:space="preserve">1) </w:t>
              </w:r>
            </w:ins>
            <w:r w:rsidR="00341AFA" w:rsidRPr="008A6917">
              <w:rPr>
                <w:rFonts w:ascii="Calibri" w:hAnsi="Calibri" w:cs="Arial"/>
                <w:color w:val="000000"/>
                <w:sz w:val="22"/>
                <w:szCs w:val="24"/>
                <w:lang w:eastAsia="en-US"/>
              </w:rPr>
              <w:t>Dit attribuutsoort moet van een waarde voorzien zijn als de attribuutsoort ‘Archief</w:t>
            </w:r>
            <w:del w:id="1354" w:author="Arjan Kloosterboer" w:date="2017-08-08T21:30:00Z">
              <w:r w:rsidR="00341AFA" w:rsidRPr="008A6917" w:rsidDel="00A90F8D">
                <w:rPr>
                  <w:rFonts w:ascii="Calibri" w:hAnsi="Calibri" w:cs="Arial"/>
                  <w:color w:val="000000"/>
                  <w:sz w:val="22"/>
                  <w:szCs w:val="24"/>
                  <w:lang w:eastAsia="en-US"/>
                </w:rPr>
                <w:delText>actiedatum</w:delText>
              </w:r>
            </w:del>
            <w:ins w:id="1355" w:author="Arjan Kloosterboer" w:date="2017-08-08T21:30:00Z">
              <w:r>
                <w:rPr>
                  <w:rFonts w:ascii="Calibri" w:hAnsi="Calibri" w:cs="Arial"/>
                  <w:color w:val="000000"/>
                  <w:sz w:val="22"/>
                  <w:szCs w:val="24"/>
                  <w:lang w:eastAsia="en-US"/>
                </w:rPr>
                <w:t>status</w:t>
              </w:r>
            </w:ins>
            <w:r w:rsidR="00341AFA" w:rsidRPr="008A6917">
              <w:rPr>
                <w:rFonts w:ascii="Calibri" w:hAnsi="Calibri" w:cs="Arial"/>
                <w:color w:val="000000"/>
                <w:sz w:val="22"/>
                <w:szCs w:val="24"/>
                <w:lang w:eastAsia="en-US"/>
              </w:rPr>
              <w:t xml:space="preserve">’ een waarde </w:t>
            </w:r>
            <w:ins w:id="1356" w:author="Arjan Kloosterboer" w:date="2017-08-08T21:30:00Z">
              <w:r w:rsidRPr="00A90F8D">
                <w:rPr>
                  <w:rFonts w:ascii="Calibri" w:hAnsi="Calibri" w:cs="Arial"/>
                  <w:color w:val="000000"/>
                  <w:sz w:val="22"/>
                  <w:szCs w:val="24"/>
                  <w:lang w:eastAsia="en-US"/>
                </w:rPr>
                <w:t xml:space="preserve">ongelijk "Nog te archiveren" </w:t>
              </w:r>
            </w:ins>
            <w:r w:rsidR="00341AFA" w:rsidRPr="008A6917">
              <w:rPr>
                <w:rFonts w:ascii="Calibri" w:hAnsi="Calibri" w:cs="Arial"/>
                <w:color w:val="000000"/>
                <w:sz w:val="22"/>
                <w:szCs w:val="24"/>
                <w:lang w:eastAsia="en-US"/>
              </w:rPr>
              <w:t>heeft.</w:t>
            </w:r>
            <w:ins w:id="1357" w:author="Arjan Kloosterboer" w:date="2017-08-08T21:29:00Z">
              <w:r>
                <w:rPr>
                  <w:rFonts w:ascii="Calibri" w:hAnsi="Calibri" w:cs="Arial"/>
                  <w:color w:val="000000"/>
                  <w:sz w:val="22"/>
                  <w:szCs w:val="24"/>
                  <w:lang w:eastAsia="en-US"/>
                </w:rPr>
                <w:t xml:space="preserve"> </w:t>
              </w:r>
            </w:ins>
          </w:p>
        </w:tc>
      </w:tr>
      <w:tr w:rsidR="00341AFA" w:rsidRPr="008A6917" w14:paraId="3BFDF07B" w14:textId="77777777" w:rsidTr="00341AFA">
        <w:tc>
          <w:tcPr>
            <w:tcW w:w="9360" w:type="dxa"/>
            <w:gridSpan w:val="4"/>
            <w:tcBorders>
              <w:top w:val="nil"/>
              <w:left w:val="nil"/>
              <w:bottom w:val="nil"/>
              <w:right w:val="nil"/>
            </w:tcBorders>
          </w:tcPr>
          <w:p w14:paraId="1783F29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2F3D4E24" w14:textId="77777777" w:rsidTr="00341AFA">
        <w:tc>
          <w:tcPr>
            <w:tcW w:w="450" w:type="dxa"/>
            <w:tcBorders>
              <w:top w:val="nil"/>
              <w:left w:val="nil"/>
              <w:bottom w:val="nil"/>
              <w:right w:val="nil"/>
            </w:tcBorders>
          </w:tcPr>
          <w:p w14:paraId="17FF7AE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3F1B7A3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Een gearchiveerd zaakdossier moet blijvend bewaard worden dan wel, na enige tijd bewaard te zijn,  worden vernietigd.  In het geval van blijvend bewaren vindt na enige tijd overbrenging plaats naar een archiefbewaarplaats. </w:t>
            </w:r>
          </w:p>
          <w:p w14:paraId="1C2C589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Van welke van de twee situaties sprake is, hangt af van het zaaktype, het resultaat van de zaak en de resultaten van eventuele andere gerelateerde zaken. </w:t>
            </w:r>
          </w:p>
          <w:p w14:paraId="6C4F4CB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archiefnominatie van een gearchiveerd zaakdossier kan derhalve wijzigen als gevolg van resultaten van gerelateerde zaken. Voorbeelden zijn een vergunningzaak met als resultaat een verleende vergunning, gevolgd door een bezwaarzaak met als resultaat het nietig verklaren van de eerder verleende vergunning.</w:t>
            </w:r>
          </w:p>
          <w:p w14:paraId="393E89E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Zie voor een toelichting op de term ‘zaakdossier’ de attribuutsoort ‘Archiefstatus’.</w:t>
            </w:r>
          </w:p>
        </w:tc>
      </w:tr>
    </w:tbl>
    <w:p w14:paraId="10EBDF42" w14:textId="77777777" w:rsidR="00AE3D9E" w:rsidRPr="00A261F7" w:rsidRDefault="00AE3D9E" w:rsidP="00AE3D9E">
      <w:pPr>
        <w:rPr>
          <w:lang w:eastAsia="en-US"/>
          <w:rPrChange w:id="1358" w:author="Arjan Kloosterboer" w:date="2017-09-21T15:18:00Z">
            <w:rPr>
              <w:lang w:val="en-AU" w:eastAsia="en-US"/>
            </w:rPr>
          </w:rPrChange>
        </w:rPr>
      </w:pPr>
      <w:bookmarkStart w:id="1359" w:name="BKM_83118799_13A0_4b9a_A0D0_F2149EC56621"/>
      <w:bookmarkEnd w:id="1359"/>
    </w:p>
    <w:p w14:paraId="5DEB9225" w14:textId="49433EE0"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Archiefstatus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3C344EE7" w14:textId="77777777" w:rsidTr="00341AFA">
        <w:trPr>
          <w:trHeight w:val="230"/>
        </w:trPr>
        <w:tc>
          <w:tcPr>
            <w:tcW w:w="3330" w:type="dxa"/>
            <w:gridSpan w:val="2"/>
            <w:tcBorders>
              <w:top w:val="nil"/>
              <w:left w:val="nil"/>
              <w:bottom w:val="nil"/>
              <w:right w:val="nil"/>
            </w:tcBorders>
          </w:tcPr>
          <w:p w14:paraId="315271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42E5AA6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Archiefstatus</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7FC824AF"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5D00BF4F" w14:textId="77777777" w:rsidTr="00341AFA">
        <w:tc>
          <w:tcPr>
            <w:tcW w:w="3330" w:type="dxa"/>
            <w:gridSpan w:val="2"/>
            <w:tcBorders>
              <w:top w:val="nil"/>
              <w:left w:val="nil"/>
              <w:bottom w:val="nil"/>
              <w:right w:val="nil"/>
            </w:tcBorders>
          </w:tcPr>
          <w:p w14:paraId="3DC3BB2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18F07D3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4F8718CF" w14:textId="77777777" w:rsidTr="00341AFA">
        <w:tc>
          <w:tcPr>
            <w:tcW w:w="3330" w:type="dxa"/>
            <w:gridSpan w:val="2"/>
            <w:tcBorders>
              <w:top w:val="nil"/>
              <w:left w:val="nil"/>
              <w:bottom w:val="nil"/>
              <w:right w:val="nil"/>
            </w:tcBorders>
          </w:tcPr>
          <w:p w14:paraId="00B81E1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3267B49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7782BBA" w14:textId="77777777" w:rsidTr="00341AFA">
        <w:tc>
          <w:tcPr>
            <w:tcW w:w="3330" w:type="dxa"/>
            <w:gridSpan w:val="2"/>
            <w:tcBorders>
              <w:top w:val="nil"/>
              <w:left w:val="nil"/>
              <w:bottom w:val="nil"/>
              <w:right w:val="nil"/>
            </w:tcBorders>
          </w:tcPr>
          <w:p w14:paraId="0CCFA56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1508A394"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archiefstatus</w:t>
            </w:r>
            <w:r w:rsidRPr="008A6917">
              <w:rPr>
                <w:rFonts w:ascii="Arial" w:hAnsi="Arial" w:cs="Arial"/>
                <w:color w:val="000000"/>
                <w:szCs w:val="24"/>
                <w:lang w:val="en-AU" w:eastAsia="en-US"/>
              </w:rPr>
              <w:fldChar w:fldCharType="end"/>
            </w:r>
          </w:p>
        </w:tc>
      </w:tr>
      <w:tr w:rsidR="00341AFA" w:rsidRPr="008A6917" w14:paraId="0B119989" w14:textId="77777777" w:rsidTr="00341AFA">
        <w:tc>
          <w:tcPr>
            <w:tcW w:w="3330" w:type="dxa"/>
            <w:gridSpan w:val="2"/>
            <w:tcBorders>
              <w:top w:val="nil"/>
              <w:left w:val="nil"/>
              <w:bottom w:val="nil"/>
              <w:right w:val="nil"/>
            </w:tcBorders>
          </w:tcPr>
          <w:p w14:paraId="2832329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28CAE72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fase waarin het zaakdossier zich qua archivering bevindt</w:t>
            </w:r>
            <w:r w:rsidRPr="008A6917">
              <w:rPr>
                <w:rFonts w:ascii="Arial" w:hAnsi="Arial" w:cs="Arial"/>
                <w:color w:val="000000"/>
                <w:szCs w:val="24"/>
                <w:lang w:val="en-AU" w:eastAsia="en-US"/>
              </w:rPr>
              <w:fldChar w:fldCharType="end"/>
            </w:r>
          </w:p>
        </w:tc>
      </w:tr>
      <w:tr w:rsidR="00341AFA" w:rsidRPr="008A6917" w14:paraId="7B88EE75" w14:textId="77777777" w:rsidTr="00341AFA">
        <w:trPr>
          <w:trHeight w:val="230"/>
        </w:trPr>
        <w:tc>
          <w:tcPr>
            <w:tcW w:w="3330" w:type="dxa"/>
            <w:gridSpan w:val="2"/>
            <w:tcBorders>
              <w:top w:val="nil"/>
              <w:left w:val="nil"/>
              <w:bottom w:val="nil"/>
              <w:right w:val="nil"/>
            </w:tcBorders>
          </w:tcPr>
          <w:p w14:paraId="3D3BC74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3957E21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148CA68F" w14:textId="77777777" w:rsidTr="00341AFA">
        <w:tc>
          <w:tcPr>
            <w:tcW w:w="3330" w:type="dxa"/>
            <w:gridSpan w:val="2"/>
            <w:tcBorders>
              <w:top w:val="nil"/>
              <w:left w:val="nil"/>
              <w:bottom w:val="nil"/>
              <w:right w:val="nil"/>
            </w:tcBorders>
          </w:tcPr>
          <w:p w14:paraId="4F30EC7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22EDB6D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14:paraId="03B92C4F" w14:textId="77777777" w:rsidTr="00341AFA">
        <w:tc>
          <w:tcPr>
            <w:tcW w:w="3330" w:type="dxa"/>
            <w:gridSpan w:val="2"/>
            <w:tcBorders>
              <w:top w:val="nil"/>
              <w:left w:val="nil"/>
              <w:bottom w:val="nil"/>
              <w:right w:val="nil"/>
            </w:tcBorders>
          </w:tcPr>
          <w:p w14:paraId="72DE7BD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5C42A4C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w:t>
            </w:r>
            <w:r w:rsidRPr="008A6917">
              <w:rPr>
                <w:rFonts w:ascii="Arial" w:hAnsi="Arial" w:cs="Arial"/>
                <w:color w:val="000000"/>
                <w:szCs w:val="24"/>
                <w:lang w:val="en-AU" w:eastAsia="en-US"/>
              </w:rPr>
              <w:fldChar w:fldCharType="end"/>
            </w:r>
          </w:p>
        </w:tc>
      </w:tr>
      <w:tr w:rsidR="00341AFA" w:rsidRPr="008A6917" w14:paraId="3E79E330" w14:textId="77777777" w:rsidTr="00341AFA">
        <w:trPr>
          <w:trHeight w:val="230"/>
        </w:trPr>
        <w:tc>
          <w:tcPr>
            <w:tcW w:w="3330" w:type="dxa"/>
            <w:gridSpan w:val="2"/>
            <w:tcBorders>
              <w:top w:val="nil"/>
              <w:left w:val="nil"/>
              <w:bottom w:val="nil"/>
              <w:right w:val="nil"/>
            </w:tcBorders>
          </w:tcPr>
          <w:p w14:paraId="71E5926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0F2DC8F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“nog te archiveren”</w:t>
            </w:r>
          </w:p>
          <w:p w14:paraId="6A828B7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“gearchiveerd” (</w:t>
            </w:r>
            <w:ins w:id="1360" w:author="Arjan Kloosterboer" w:date="2017-08-08T22:01:00Z">
              <w:r w:rsidR="00D74FEB">
                <w:rPr>
                  <w:rFonts w:ascii="Calibri" w:hAnsi="Calibri" w:cs="Arial"/>
                  <w:color w:val="000000"/>
                  <w:sz w:val="22"/>
                  <w:szCs w:val="24"/>
                  <w:lang w:eastAsia="en-US"/>
                </w:rPr>
                <w:t>d</w:t>
              </w:r>
              <w:r w:rsidR="00D74FEB" w:rsidRPr="00D74FEB">
                <w:rPr>
                  <w:rFonts w:ascii="Calibri" w:hAnsi="Calibri" w:cs="Arial"/>
                  <w:color w:val="000000"/>
                  <w:sz w:val="22"/>
                  <w:szCs w:val="24"/>
                  <w:lang w:eastAsia="en-US"/>
                </w:rPr>
                <w:t xml:space="preserve">e zaak cq. het zaakdossier is als geheel </w:t>
              </w:r>
            </w:ins>
            <w:r w:rsidRPr="008A6917">
              <w:rPr>
                <w:rFonts w:ascii="Calibri" w:hAnsi="Calibri" w:cs="Arial"/>
                <w:color w:val="000000"/>
                <w:sz w:val="22"/>
                <w:szCs w:val="24"/>
                <w:lang w:eastAsia="en-US"/>
              </w:rPr>
              <w:t>niet-wijzigbaar bewaarbaar gemaakt)</w:t>
            </w:r>
          </w:p>
          <w:p w14:paraId="2D2CF367" w14:textId="77777777" w:rsidR="00D74FEB" w:rsidRDefault="00D74FEB" w:rsidP="00341AFA">
            <w:pPr>
              <w:widowControl w:val="0"/>
              <w:autoSpaceDE w:val="0"/>
              <w:autoSpaceDN w:val="0"/>
              <w:adjustRightInd w:val="0"/>
              <w:spacing w:line="240" w:lineRule="auto"/>
              <w:contextualSpacing w:val="0"/>
              <w:rPr>
                <w:ins w:id="1361" w:author="Arjan Kloosterboer" w:date="2017-08-08T22:00:00Z"/>
                <w:rFonts w:ascii="Calibri" w:hAnsi="Calibri" w:cs="Arial"/>
                <w:color w:val="000000"/>
                <w:sz w:val="22"/>
                <w:szCs w:val="24"/>
                <w:lang w:eastAsia="en-US"/>
              </w:rPr>
            </w:pPr>
            <w:ins w:id="1362" w:author="Arjan Kloosterboer" w:date="2017-08-08T22:00:00Z">
              <w:r>
                <w:rPr>
                  <w:rFonts w:ascii="Calibri" w:hAnsi="Calibri" w:cs="Arial"/>
                  <w:color w:val="000000"/>
                  <w:sz w:val="22"/>
                  <w:szCs w:val="24"/>
                  <w:lang w:eastAsia="en-US"/>
                </w:rPr>
                <w:t>- “</w:t>
              </w:r>
              <w:r w:rsidRPr="00D74FEB">
                <w:rPr>
                  <w:rFonts w:ascii="Calibri" w:hAnsi="Calibri" w:cs="Arial"/>
                  <w:color w:val="000000"/>
                  <w:sz w:val="22"/>
                  <w:szCs w:val="24"/>
                  <w:lang w:eastAsia="en-US"/>
                </w:rPr>
                <w:t>gearchiveerd (procestermijn onbekend)</w:t>
              </w:r>
              <w:r>
                <w:rPr>
                  <w:rFonts w:ascii="Calibri" w:hAnsi="Calibri" w:cs="Arial"/>
                  <w:color w:val="000000"/>
                  <w:sz w:val="22"/>
                  <w:szCs w:val="24"/>
                  <w:lang w:eastAsia="en-US"/>
                </w:rPr>
                <w:t>”</w:t>
              </w:r>
            </w:ins>
            <w:ins w:id="1363" w:author="Arjan Kloosterboer" w:date="2017-08-08T22:01:00Z">
              <w:r>
                <w:rPr>
                  <w:rFonts w:ascii="Calibri" w:hAnsi="Calibri" w:cs="Arial"/>
                  <w:color w:val="000000"/>
                  <w:sz w:val="22"/>
                  <w:szCs w:val="24"/>
                  <w:lang w:eastAsia="en-US"/>
                </w:rPr>
                <w:t xml:space="preserve"> (d</w:t>
              </w:r>
              <w:r w:rsidRPr="00D74FEB">
                <w:rPr>
                  <w:rFonts w:ascii="Calibri" w:hAnsi="Calibri" w:cs="Arial"/>
                  <w:color w:val="000000"/>
                  <w:sz w:val="22"/>
                  <w:szCs w:val="24"/>
                  <w:lang w:eastAsia="en-US"/>
                </w:rPr>
                <w:t>e zaak cq. het zaakdossier is als geheel niet-wijzigbaar bewaarbaar gemaakt maar de vernietigingsdatum kan nog niet bepaald worden.</w:t>
              </w:r>
              <w:r>
                <w:rPr>
                  <w:rFonts w:ascii="Calibri" w:hAnsi="Calibri" w:cs="Arial"/>
                  <w:color w:val="000000"/>
                  <w:sz w:val="22"/>
                  <w:szCs w:val="24"/>
                  <w:lang w:eastAsia="en-US"/>
                </w:rPr>
                <w:t>)</w:t>
              </w:r>
            </w:ins>
          </w:p>
          <w:p w14:paraId="30827F7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 “vernietigd” </w:t>
            </w:r>
          </w:p>
          <w:p w14:paraId="1961229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“overgedragen” (naar een archiefbewaarplaats)</w:t>
            </w:r>
          </w:p>
        </w:tc>
      </w:tr>
      <w:tr w:rsidR="00341AFA" w:rsidRPr="008A6917" w14:paraId="1D8D6F11" w14:textId="77777777" w:rsidTr="00341AFA">
        <w:trPr>
          <w:trHeight w:val="215"/>
        </w:trPr>
        <w:tc>
          <w:tcPr>
            <w:tcW w:w="3330" w:type="dxa"/>
            <w:gridSpan w:val="2"/>
            <w:tcBorders>
              <w:top w:val="nil"/>
              <w:left w:val="nil"/>
              <w:bottom w:val="nil"/>
              <w:right w:val="nil"/>
            </w:tcBorders>
          </w:tcPr>
          <w:p w14:paraId="650D6F7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4F7A2FE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6D881B37" w14:textId="77777777" w:rsidTr="00341AFA">
        <w:trPr>
          <w:trHeight w:val="230"/>
        </w:trPr>
        <w:tc>
          <w:tcPr>
            <w:tcW w:w="3330" w:type="dxa"/>
            <w:gridSpan w:val="2"/>
            <w:tcBorders>
              <w:top w:val="nil"/>
              <w:left w:val="nil"/>
              <w:bottom w:val="nil"/>
              <w:right w:val="nil"/>
            </w:tcBorders>
          </w:tcPr>
          <w:p w14:paraId="55EA9C1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2473120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2150B90" w14:textId="77777777" w:rsidTr="00341AFA">
        <w:trPr>
          <w:trHeight w:val="230"/>
        </w:trPr>
        <w:tc>
          <w:tcPr>
            <w:tcW w:w="3330" w:type="dxa"/>
            <w:gridSpan w:val="2"/>
            <w:tcBorders>
              <w:top w:val="nil"/>
              <w:left w:val="nil"/>
              <w:bottom w:val="nil"/>
              <w:right w:val="nil"/>
            </w:tcBorders>
          </w:tcPr>
          <w:p w14:paraId="19890A6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39613AA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2257B0B8" w14:textId="77777777" w:rsidTr="00341AFA">
        <w:trPr>
          <w:trHeight w:val="230"/>
        </w:trPr>
        <w:tc>
          <w:tcPr>
            <w:tcW w:w="3330" w:type="dxa"/>
            <w:gridSpan w:val="2"/>
            <w:tcBorders>
              <w:top w:val="nil"/>
              <w:left w:val="nil"/>
              <w:bottom w:val="nil"/>
              <w:right w:val="nil"/>
            </w:tcBorders>
          </w:tcPr>
          <w:p w14:paraId="5C6971C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543F7AD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764DA4E" w14:textId="77777777" w:rsidTr="00341AFA">
        <w:trPr>
          <w:trHeight w:val="230"/>
        </w:trPr>
        <w:tc>
          <w:tcPr>
            <w:tcW w:w="3330" w:type="dxa"/>
            <w:gridSpan w:val="2"/>
            <w:tcBorders>
              <w:top w:val="nil"/>
              <w:left w:val="nil"/>
              <w:bottom w:val="nil"/>
              <w:right w:val="nil"/>
            </w:tcBorders>
          </w:tcPr>
          <w:p w14:paraId="192341F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78A5456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282D95E" w14:textId="77777777" w:rsidTr="00341AFA">
        <w:tc>
          <w:tcPr>
            <w:tcW w:w="3330" w:type="dxa"/>
            <w:gridSpan w:val="2"/>
            <w:tcBorders>
              <w:top w:val="nil"/>
              <w:left w:val="nil"/>
              <w:bottom w:val="nil"/>
              <w:right w:val="nil"/>
            </w:tcBorders>
          </w:tcPr>
          <w:p w14:paraId="7317EAA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77910BE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BF9D21E" w14:textId="77777777" w:rsidTr="00341AFA">
        <w:trPr>
          <w:trHeight w:val="230"/>
        </w:trPr>
        <w:tc>
          <w:tcPr>
            <w:tcW w:w="3330" w:type="dxa"/>
            <w:gridSpan w:val="2"/>
            <w:tcBorders>
              <w:top w:val="nil"/>
              <w:left w:val="nil"/>
              <w:bottom w:val="nil"/>
              <w:right w:val="nil"/>
            </w:tcBorders>
          </w:tcPr>
          <w:p w14:paraId="40D9980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76AA3D2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33339920" w14:textId="77777777" w:rsidTr="00341AFA">
        <w:trPr>
          <w:trHeight w:val="230"/>
        </w:trPr>
        <w:tc>
          <w:tcPr>
            <w:tcW w:w="3330" w:type="dxa"/>
            <w:gridSpan w:val="2"/>
            <w:tcBorders>
              <w:top w:val="nil"/>
              <w:left w:val="nil"/>
              <w:bottom w:val="nil"/>
              <w:right w:val="nil"/>
            </w:tcBorders>
          </w:tcPr>
          <w:p w14:paraId="39FEC2F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7D8A06C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4976A31E" w14:textId="77777777" w:rsidTr="00341AFA">
        <w:trPr>
          <w:trHeight w:val="230"/>
        </w:trPr>
        <w:tc>
          <w:tcPr>
            <w:tcW w:w="3330" w:type="dxa"/>
            <w:gridSpan w:val="2"/>
            <w:tcBorders>
              <w:top w:val="nil"/>
              <w:left w:val="nil"/>
              <w:bottom w:val="nil"/>
              <w:right w:val="nil"/>
            </w:tcBorders>
          </w:tcPr>
          <w:p w14:paraId="5D86325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004746E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Indien het attribuutsoort een waarde ongelijk "Nog te archiveren" heeft, dan moet van alle ENKELVOUDIGE INFORMATIEOBJECTen die via INFORMATIEOBJECT en de ZAAK-INFORMATIEOBJECT-relatie aan de zaak gerelateerd zijn, het attribuutsoort 'Status' de waarde "Gearchiveerd" hebben.</w:t>
            </w:r>
          </w:p>
        </w:tc>
      </w:tr>
      <w:tr w:rsidR="00341AFA" w:rsidRPr="008A6917" w14:paraId="62F51D62" w14:textId="77777777" w:rsidTr="00341AFA">
        <w:tc>
          <w:tcPr>
            <w:tcW w:w="9360" w:type="dxa"/>
            <w:gridSpan w:val="4"/>
            <w:tcBorders>
              <w:top w:val="nil"/>
              <w:left w:val="nil"/>
              <w:bottom w:val="nil"/>
              <w:right w:val="nil"/>
            </w:tcBorders>
          </w:tcPr>
          <w:p w14:paraId="675C820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00FADD5E" w14:textId="77777777" w:rsidTr="00341AFA">
        <w:tc>
          <w:tcPr>
            <w:tcW w:w="450" w:type="dxa"/>
            <w:tcBorders>
              <w:top w:val="nil"/>
              <w:left w:val="nil"/>
              <w:bottom w:val="nil"/>
              <w:right w:val="nil"/>
            </w:tcBorders>
          </w:tcPr>
          <w:p w14:paraId="7075267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5950C83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Met de attribuutsoorten 'Archiefnominatie' en 'Archiefactiedatum' wordt aangegeven wat er met het zaakdossier qua archivering wanneer dient te gebeuren. Het attribuutsoort 'Archiefstatus' geeft aan wat de feitelijke status is van het zaakdossier in het archiveringsproces. </w:t>
            </w:r>
          </w:p>
          <w:p w14:paraId="0B1CE57B" w14:textId="77777777" w:rsidR="00D74FEB" w:rsidRPr="00D74FEB" w:rsidRDefault="00341AFA" w:rsidP="00D74FEB">
            <w:pPr>
              <w:widowControl w:val="0"/>
              <w:autoSpaceDE w:val="0"/>
              <w:autoSpaceDN w:val="0"/>
              <w:adjustRightInd w:val="0"/>
              <w:spacing w:line="240" w:lineRule="auto"/>
              <w:contextualSpacing w:val="0"/>
              <w:rPr>
                <w:ins w:id="1364" w:author="Arjan Kloosterboer" w:date="2017-08-08T22:00:00Z"/>
                <w:rFonts w:ascii="Calibri" w:hAnsi="Calibri" w:cs="Arial"/>
                <w:color w:val="000000"/>
                <w:sz w:val="22"/>
                <w:szCs w:val="24"/>
                <w:lang w:eastAsia="en-US"/>
              </w:rPr>
            </w:pPr>
            <w:r w:rsidRPr="008A6917">
              <w:rPr>
                <w:rFonts w:ascii="Calibri" w:hAnsi="Calibri" w:cs="Arial"/>
                <w:color w:val="000000"/>
                <w:sz w:val="22"/>
                <w:szCs w:val="24"/>
                <w:lang w:eastAsia="en-US"/>
              </w:rPr>
              <w:t>De defaultwaarde is 'Nog te archiveren'. Zolang het attribuutsoort deze waarde heeft, omvat het zaakdossier alle kenmerken van de zaak, inclusief alle daaraan gerelateerde betrokkenen, objecten, informatieobjecten, etcetera. Indien het attribuutsoort een andere waarde heeft, dan betreft het zaakdossier alle aan de zaak gerelateerde en duurzaam bewaarbaar gemaakte informatieobjecten. Alle kenmerken van de zaak, anders dan de daaraan gerelateerde informatieobjecten, zijn bij archivering van de zaak vastgelegd in een duurzaam bewaarbaar gemaakt informatieobject dat aan de zaak gerelateerd is.</w:t>
            </w:r>
            <w:ins w:id="1365" w:author="Arjan Kloosterboer" w:date="2017-08-08T22:00:00Z">
              <w:r w:rsidR="00D74FEB">
                <w:t xml:space="preserve"> </w:t>
              </w:r>
            </w:ins>
          </w:p>
          <w:p w14:paraId="6E9C65D0" w14:textId="77777777" w:rsidR="00341AFA" w:rsidRPr="008A6917" w:rsidRDefault="00D74FEB" w:rsidP="00D74FEB">
            <w:pPr>
              <w:widowControl w:val="0"/>
              <w:autoSpaceDE w:val="0"/>
              <w:autoSpaceDN w:val="0"/>
              <w:adjustRightInd w:val="0"/>
              <w:spacing w:line="240" w:lineRule="auto"/>
              <w:contextualSpacing w:val="0"/>
              <w:rPr>
                <w:rFonts w:ascii="Calibri" w:hAnsi="Calibri" w:cs="Arial"/>
                <w:color w:val="000000"/>
                <w:sz w:val="22"/>
                <w:szCs w:val="24"/>
                <w:lang w:eastAsia="en-US"/>
              </w:rPr>
            </w:pPr>
            <w:ins w:id="1366" w:author="Arjan Kloosterboer" w:date="2017-08-08T22:00:00Z">
              <w:r w:rsidRPr="00D74FEB">
                <w:rPr>
                  <w:rFonts w:ascii="Calibri" w:hAnsi="Calibri" w:cs="Arial"/>
                  <w:color w:val="000000"/>
                  <w:sz w:val="22"/>
                  <w:szCs w:val="24"/>
                  <w:lang w:eastAsia="en-US"/>
                </w:rPr>
                <w:t>Idealiter is bij afronding van de zaak het 'archiefregime' (waardering en, i.v.t, de vernietigingsdatum) bepaald. De vernietigingsdatum (attribuutsoort 'Archiefactiedatum') is mede afhankelijk van de datum waarop het procesobject (waarden van 'Procesobjectaard') vervalt (einde Selectielijst-procestermijn). In sommige gevallen is die datum bij afronding van de zaak nog niet te bepalen. 'Archiefstatus' krigt dan de waarde "gearchiveerd (procestermijn onbekend)". Zo gauw de vervaldatum van het procesobject bekend is, kan de vernietigingsdatum bepaald worden en krijgt 'Archiefstatus' de waarde "gearchiveerd".</w:t>
              </w:r>
            </w:ins>
          </w:p>
        </w:tc>
      </w:tr>
    </w:tbl>
    <w:bookmarkStart w:id="1367" w:name="BKM_95D1CF5F_7994_46f6_84FF_0EC1C5E55606"/>
    <w:bookmarkEnd w:id="1367"/>
    <w:p w14:paraId="330B1BEB"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Archiefactiedatum</w:t>
      </w:r>
      <w:r w:rsidRPr="008A6917">
        <w:rPr>
          <w:rFonts w:ascii="Arial" w:hAnsi="Arial" w:cs="Arial"/>
          <w:b/>
          <w:color w:val="00000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39FF233B" w14:textId="77777777" w:rsidTr="00F655B6">
        <w:trPr>
          <w:trHeight w:val="230"/>
        </w:trPr>
        <w:tc>
          <w:tcPr>
            <w:tcW w:w="3330" w:type="dxa"/>
            <w:gridSpan w:val="2"/>
            <w:tcBorders>
              <w:top w:val="nil"/>
              <w:left w:val="nil"/>
              <w:bottom w:val="nil"/>
              <w:right w:val="nil"/>
            </w:tcBorders>
          </w:tcPr>
          <w:p w14:paraId="4C3AC5C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05C1A27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Archiefactiedatum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7081AE0D"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1B17CAB6" w14:textId="77777777" w:rsidTr="00F655B6">
        <w:tc>
          <w:tcPr>
            <w:tcW w:w="3330" w:type="dxa"/>
            <w:gridSpan w:val="2"/>
            <w:tcBorders>
              <w:top w:val="nil"/>
              <w:left w:val="nil"/>
              <w:bottom w:val="nil"/>
              <w:right w:val="nil"/>
            </w:tcBorders>
          </w:tcPr>
          <w:p w14:paraId="0BF767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2D51182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045CCEA3" w14:textId="77777777" w:rsidTr="00F655B6">
        <w:tc>
          <w:tcPr>
            <w:tcW w:w="3330" w:type="dxa"/>
            <w:gridSpan w:val="2"/>
            <w:tcBorders>
              <w:top w:val="nil"/>
              <w:left w:val="nil"/>
              <w:bottom w:val="nil"/>
              <w:right w:val="nil"/>
            </w:tcBorders>
          </w:tcPr>
          <w:p w14:paraId="7AC8735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76FDDEE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D9FF450" w14:textId="77777777" w:rsidTr="00F655B6">
        <w:tc>
          <w:tcPr>
            <w:tcW w:w="3330" w:type="dxa"/>
            <w:gridSpan w:val="2"/>
            <w:tcBorders>
              <w:top w:val="nil"/>
              <w:left w:val="nil"/>
              <w:bottom w:val="nil"/>
              <w:right w:val="nil"/>
            </w:tcBorders>
          </w:tcPr>
          <w:p w14:paraId="776FF5C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1D35378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datumArchiefactie</w:t>
            </w:r>
            <w:r w:rsidRPr="008A6917">
              <w:rPr>
                <w:rFonts w:ascii="Arial" w:hAnsi="Arial" w:cs="Arial"/>
                <w:color w:val="000000"/>
                <w:szCs w:val="24"/>
                <w:lang w:val="en-AU" w:eastAsia="en-US"/>
              </w:rPr>
              <w:fldChar w:fldCharType="end"/>
            </w:r>
          </w:p>
        </w:tc>
      </w:tr>
      <w:tr w:rsidR="00341AFA" w:rsidRPr="008A6917" w14:paraId="6848D065" w14:textId="77777777" w:rsidTr="00F655B6">
        <w:tc>
          <w:tcPr>
            <w:tcW w:w="3330" w:type="dxa"/>
            <w:gridSpan w:val="2"/>
            <w:tcBorders>
              <w:top w:val="nil"/>
              <w:left w:val="nil"/>
              <w:bottom w:val="nil"/>
              <w:right w:val="nil"/>
            </w:tcBorders>
          </w:tcPr>
          <w:p w14:paraId="1C6C525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02A0A78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datum waarop het gearchiveerde zaakdossier  vernietigd moet worden dan wel overgebracht moet worden naar een archiefbewaarplaats.</w:t>
            </w:r>
          </w:p>
        </w:tc>
      </w:tr>
      <w:tr w:rsidR="00341AFA" w:rsidRPr="008A6917" w14:paraId="0B6474C7" w14:textId="77777777" w:rsidTr="00F655B6">
        <w:trPr>
          <w:trHeight w:val="230"/>
        </w:trPr>
        <w:tc>
          <w:tcPr>
            <w:tcW w:w="3330" w:type="dxa"/>
            <w:gridSpan w:val="2"/>
            <w:tcBorders>
              <w:top w:val="nil"/>
              <w:left w:val="nil"/>
              <w:bottom w:val="nil"/>
              <w:right w:val="nil"/>
            </w:tcBorders>
          </w:tcPr>
          <w:p w14:paraId="4C6F9C6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70D08AA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7FD69D5B" w14:textId="77777777" w:rsidTr="00F655B6">
        <w:tc>
          <w:tcPr>
            <w:tcW w:w="3330" w:type="dxa"/>
            <w:gridSpan w:val="2"/>
            <w:tcBorders>
              <w:top w:val="nil"/>
              <w:left w:val="nil"/>
              <w:bottom w:val="nil"/>
              <w:right w:val="nil"/>
            </w:tcBorders>
          </w:tcPr>
          <w:p w14:paraId="27E0A1A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6FA74A3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1110DC41" w14:textId="77777777" w:rsidTr="00F655B6">
        <w:tc>
          <w:tcPr>
            <w:tcW w:w="3330" w:type="dxa"/>
            <w:gridSpan w:val="2"/>
            <w:tcBorders>
              <w:top w:val="nil"/>
              <w:left w:val="nil"/>
              <w:bottom w:val="nil"/>
              <w:right w:val="nil"/>
            </w:tcBorders>
          </w:tcPr>
          <w:p w14:paraId="675F9E9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5A552F9F"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14:paraId="79E6E96D" w14:textId="77777777" w:rsidTr="00F655B6">
        <w:trPr>
          <w:trHeight w:val="230"/>
        </w:trPr>
        <w:tc>
          <w:tcPr>
            <w:tcW w:w="3330" w:type="dxa"/>
            <w:gridSpan w:val="2"/>
            <w:tcBorders>
              <w:top w:val="nil"/>
              <w:left w:val="nil"/>
              <w:bottom w:val="nil"/>
              <w:right w:val="nil"/>
            </w:tcBorders>
          </w:tcPr>
          <w:p w14:paraId="4EDE55E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4292197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voor of na de huidige datum en tijd</w:t>
            </w:r>
          </w:p>
        </w:tc>
      </w:tr>
      <w:tr w:rsidR="00341AFA" w:rsidRPr="008A6917" w14:paraId="23DDF048" w14:textId="77777777" w:rsidTr="00F655B6">
        <w:trPr>
          <w:trHeight w:val="215"/>
        </w:trPr>
        <w:tc>
          <w:tcPr>
            <w:tcW w:w="3330" w:type="dxa"/>
            <w:gridSpan w:val="2"/>
            <w:tcBorders>
              <w:top w:val="nil"/>
              <w:left w:val="nil"/>
              <w:bottom w:val="nil"/>
              <w:right w:val="nil"/>
            </w:tcBorders>
          </w:tcPr>
          <w:p w14:paraId="2A95F19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5561CC0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9978B4D" w14:textId="77777777" w:rsidTr="00F655B6">
        <w:trPr>
          <w:trHeight w:val="230"/>
        </w:trPr>
        <w:tc>
          <w:tcPr>
            <w:tcW w:w="3330" w:type="dxa"/>
            <w:gridSpan w:val="2"/>
            <w:tcBorders>
              <w:top w:val="nil"/>
              <w:left w:val="nil"/>
              <w:bottom w:val="nil"/>
              <w:right w:val="nil"/>
            </w:tcBorders>
          </w:tcPr>
          <w:p w14:paraId="1457C0A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058710A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119D0E38" w14:textId="77777777" w:rsidTr="00F655B6">
        <w:trPr>
          <w:trHeight w:val="230"/>
        </w:trPr>
        <w:tc>
          <w:tcPr>
            <w:tcW w:w="3330" w:type="dxa"/>
            <w:gridSpan w:val="2"/>
            <w:tcBorders>
              <w:top w:val="nil"/>
              <w:left w:val="nil"/>
              <w:bottom w:val="nil"/>
              <w:right w:val="nil"/>
            </w:tcBorders>
          </w:tcPr>
          <w:p w14:paraId="35C7C34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4B9AEDA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B2DA7F4" w14:textId="77777777" w:rsidTr="00F655B6">
        <w:trPr>
          <w:trHeight w:val="230"/>
        </w:trPr>
        <w:tc>
          <w:tcPr>
            <w:tcW w:w="3330" w:type="dxa"/>
            <w:gridSpan w:val="2"/>
            <w:tcBorders>
              <w:top w:val="nil"/>
              <w:left w:val="nil"/>
              <w:bottom w:val="nil"/>
              <w:right w:val="nil"/>
            </w:tcBorders>
          </w:tcPr>
          <w:p w14:paraId="5137444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5043FC2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1AA005A" w14:textId="77777777" w:rsidTr="00F655B6">
        <w:trPr>
          <w:trHeight w:val="230"/>
        </w:trPr>
        <w:tc>
          <w:tcPr>
            <w:tcW w:w="3330" w:type="dxa"/>
            <w:gridSpan w:val="2"/>
            <w:tcBorders>
              <w:top w:val="nil"/>
              <w:left w:val="nil"/>
              <w:bottom w:val="nil"/>
              <w:right w:val="nil"/>
            </w:tcBorders>
          </w:tcPr>
          <w:p w14:paraId="01912D8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398C97D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15C5A1D" w14:textId="77777777" w:rsidTr="00F655B6">
        <w:tc>
          <w:tcPr>
            <w:tcW w:w="3330" w:type="dxa"/>
            <w:gridSpan w:val="2"/>
            <w:tcBorders>
              <w:top w:val="nil"/>
              <w:left w:val="nil"/>
              <w:bottom w:val="nil"/>
              <w:right w:val="nil"/>
            </w:tcBorders>
          </w:tcPr>
          <w:p w14:paraId="51DC5B8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0DB12EC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2C63092" w14:textId="77777777" w:rsidTr="00F655B6">
        <w:trPr>
          <w:trHeight w:val="230"/>
        </w:trPr>
        <w:tc>
          <w:tcPr>
            <w:tcW w:w="3330" w:type="dxa"/>
            <w:gridSpan w:val="2"/>
            <w:tcBorders>
              <w:top w:val="nil"/>
              <w:left w:val="nil"/>
              <w:bottom w:val="nil"/>
              <w:right w:val="nil"/>
            </w:tcBorders>
          </w:tcPr>
          <w:p w14:paraId="2EF9F1D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45C0714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5F920408" w14:textId="77777777" w:rsidTr="00F655B6">
        <w:trPr>
          <w:trHeight w:val="230"/>
        </w:trPr>
        <w:tc>
          <w:tcPr>
            <w:tcW w:w="3330" w:type="dxa"/>
            <w:gridSpan w:val="2"/>
            <w:tcBorders>
              <w:top w:val="nil"/>
              <w:left w:val="nil"/>
              <w:bottom w:val="nil"/>
              <w:right w:val="nil"/>
            </w:tcBorders>
          </w:tcPr>
          <w:p w14:paraId="084215F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6A51CF7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735634FF" w14:textId="77777777" w:rsidTr="00F655B6">
        <w:trPr>
          <w:trHeight w:val="230"/>
        </w:trPr>
        <w:tc>
          <w:tcPr>
            <w:tcW w:w="3330" w:type="dxa"/>
            <w:gridSpan w:val="2"/>
            <w:tcBorders>
              <w:top w:val="nil"/>
              <w:left w:val="nil"/>
              <w:bottom w:val="nil"/>
              <w:right w:val="nil"/>
            </w:tcBorders>
          </w:tcPr>
          <w:p w14:paraId="7FB18DB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59963AAF" w14:textId="77777777" w:rsidR="00341AFA" w:rsidRPr="008A6917" w:rsidRDefault="00CB7A65"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ins w:id="1368" w:author="Arjan Kloosterboer" w:date="2017-08-08T21:35:00Z">
              <w:r>
                <w:rPr>
                  <w:rFonts w:ascii="Calibri" w:hAnsi="Calibri" w:cs="Arial"/>
                  <w:color w:val="000000"/>
                  <w:sz w:val="22"/>
                  <w:szCs w:val="24"/>
                  <w:lang w:eastAsia="en-US"/>
                </w:rPr>
                <w:t xml:space="preserve">1) </w:t>
              </w:r>
            </w:ins>
            <w:r w:rsidR="00341AFA" w:rsidRPr="008A6917">
              <w:rPr>
                <w:rFonts w:ascii="Calibri" w:hAnsi="Calibri" w:cs="Arial"/>
                <w:color w:val="000000"/>
                <w:sz w:val="22"/>
                <w:szCs w:val="24"/>
                <w:lang w:eastAsia="en-US"/>
              </w:rPr>
              <w:t>Dit attribuutsoort moet van een waarde voorzien zijn als de attribuutsoort ‘Archiefstatus’ een waarde ongelijk "</w:t>
            </w:r>
            <w:del w:id="1369" w:author="Arjan Kloosterboer" w:date="2017-08-08T21:35:00Z">
              <w:r w:rsidR="00341AFA" w:rsidRPr="008A6917" w:rsidDel="00CB7A65">
                <w:rPr>
                  <w:rFonts w:ascii="Calibri" w:hAnsi="Calibri" w:cs="Arial"/>
                  <w:color w:val="000000"/>
                  <w:sz w:val="22"/>
                  <w:szCs w:val="24"/>
                  <w:lang w:eastAsia="en-US"/>
                </w:rPr>
                <w:delText>N</w:delText>
              </w:r>
            </w:del>
            <w:ins w:id="1370" w:author="Arjan Kloosterboer" w:date="2017-08-08T21:35:00Z">
              <w:r>
                <w:rPr>
                  <w:rFonts w:ascii="Calibri" w:hAnsi="Calibri" w:cs="Arial"/>
                  <w:color w:val="000000"/>
                  <w:sz w:val="22"/>
                  <w:szCs w:val="24"/>
                  <w:lang w:eastAsia="en-US"/>
                </w:rPr>
                <w:t>n</w:t>
              </w:r>
            </w:ins>
            <w:r w:rsidR="00341AFA" w:rsidRPr="008A6917">
              <w:rPr>
                <w:rFonts w:ascii="Calibri" w:hAnsi="Calibri" w:cs="Arial"/>
                <w:color w:val="000000"/>
                <w:sz w:val="22"/>
                <w:szCs w:val="24"/>
                <w:lang w:eastAsia="en-US"/>
              </w:rPr>
              <w:t xml:space="preserve">og te archiveren" </w:t>
            </w:r>
            <w:ins w:id="1371" w:author="Arjan Kloosterboer" w:date="2017-08-08T21:35:00Z">
              <w:r w:rsidRPr="00CB7A65">
                <w:rPr>
                  <w:rFonts w:ascii="Calibri" w:hAnsi="Calibri" w:cs="Arial"/>
                  <w:color w:val="000000"/>
                  <w:sz w:val="22"/>
                  <w:szCs w:val="24"/>
                  <w:lang w:eastAsia="en-US"/>
                </w:rPr>
                <w:t>en "gearchiveerd (procestermijn onbekend)"</w:t>
              </w:r>
              <w:r>
                <w:rPr>
                  <w:rFonts w:ascii="Calibri" w:hAnsi="Calibri" w:cs="Arial"/>
                  <w:color w:val="000000"/>
                  <w:sz w:val="22"/>
                  <w:szCs w:val="24"/>
                  <w:lang w:eastAsia="en-US"/>
                </w:rPr>
                <w:t xml:space="preserve"> </w:t>
              </w:r>
            </w:ins>
            <w:r w:rsidR="00341AFA" w:rsidRPr="008A6917">
              <w:rPr>
                <w:rFonts w:ascii="Calibri" w:hAnsi="Calibri" w:cs="Arial"/>
                <w:color w:val="000000"/>
                <w:sz w:val="22"/>
                <w:szCs w:val="24"/>
                <w:lang w:eastAsia="en-US"/>
              </w:rPr>
              <w:t>heeft.</w:t>
            </w:r>
          </w:p>
        </w:tc>
      </w:tr>
      <w:tr w:rsidR="00341AFA" w:rsidRPr="008A6917" w14:paraId="13633883" w14:textId="77777777" w:rsidTr="00F655B6">
        <w:tc>
          <w:tcPr>
            <w:tcW w:w="9360" w:type="dxa"/>
            <w:gridSpan w:val="4"/>
            <w:tcBorders>
              <w:top w:val="nil"/>
              <w:left w:val="nil"/>
              <w:bottom w:val="nil"/>
              <w:right w:val="nil"/>
            </w:tcBorders>
          </w:tcPr>
          <w:p w14:paraId="4D3C0A4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2215FAEC" w14:textId="77777777" w:rsidTr="00F655B6">
        <w:tc>
          <w:tcPr>
            <w:tcW w:w="450" w:type="dxa"/>
            <w:tcBorders>
              <w:top w:val="nil"/>
              <w:left w:val="nil"/>
              <w:bottom w:val="nil"/>
              <w:right w:val="nil"/>
            </w:tcBorders>
          </w:tcPr>
          <w:p w14:paraId="607BB09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043250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Voor elk zaakdossier, dat gevormd is bij beëindiging van de zaak, geldt dat dit veelal gearchiveerd wordt en na een bepaalde termijn vernietigd of overgebracht moet worden. Die termijn eindigt met de Archiefactiedatum. Van welke van deze acties sprake is, blijkt uit de waarde van Archiefnominatie. De voor de zaak geldende Archiefactiedatum hangt af van het zaaktype, van het resultaat van de zaak en van de resultaten van eventuele andere gerelateerde zaken. De mogelijke bewaartermijnen zijn per resultaat gespecificeerd bij het zaaktype in de van toepassing zijnde zaaktype¬catalogus.</w:t>
            </w:r>
          </w:p>
          <w:p w14:paraId="19516D1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Voor een niet te archiveren zaakdossier is de termijn nul dagen en is de Archiefactiedatum gelijk aan de Einddatum van de zaak. </w:t>
            </w:r>
          </w:p>
          <w:p w14:paraId="63D29E7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Zie voor een toelichting op de term ‘zaakdossier’ de attribuutsoort ‘Archiefstatus’.</w:t>
            </w:r>
          </w:p>
        </w:tc>
      </w:tr>
    </w:tbl>
    <w:p w14:paraId="4047F259" w14:textId="77777777" w:rsidR="00F655B6" w:rsidRPr="008E0ED5" w:rsidRDefault="00F655B6" w:rsidP="008E0ED5">
      <w:pPr>
        <w:widowControl w:val="0"/>
        <w:autoSpaceDE w:val="0"/>
        <w:autoSpaceDN w:val="0"/>
        <w:adjustRightInd w:val="0"/>
        <w:spacing w:before="240" w:after="60" w:line="240" w:lineRule="auto"/>
        <w:contextualSpacing w:val="0"/>
        <w:outlineLvl w:val="3"/>
        <w:rPr>
          <w:ins w:id="1372" w:author="Arjan Kloosterboer" w:date="2017-08-14T16:52:00Z"/>
          <w:rFonts w:ascii="Arial" w:hAnsi="Arial" w:cs="Arial"/>
          <w:b/>
          <w:color w:val="000000"/>
          <w:sz w:val="24"/>
          <w:szCs w:val="24"/>
          <w:lang w:eastAsia="en-US"/>
        </w:rPr>
      </w:pPr>
      <w:bookmarkStart w:id="1373" w:name="BKM_AB37B072_E532_4ac1_93CA_EF6ECFC85551"/>
      <w:bookmarkStart w:id="1374" w:name="BKM_5380E6B2_9FB0_462D_AB43_0B4301303BDD"/>
      <w:bookmarkEnd w:id="1373"/>
      <w:ins w:id="1375" w:author="Arjan Kloosterboer" w:date="2017-08-14T16:52:00Z">
        <w:r w:rsidRPr="008E0ED5">
          <w:rPr>
            <w:rFonts w:ascii="Arial" w:hAnsi="Arial" w:cs="Arial"/>
            <w:b/>
            <w:color w:val="000000"/>
            <w:sz w:val="24"/>
            <w:szCs w:val="24"/>
            <w:lang w:eastAsia="en-US"/>
          </w:rPr>
          <w:t>«Gegevensgroeptype» Procesobject</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F655B6" w14:paraId="28D0249E" w14:textId="77777777" w:rsidTr="00BC3B80">
        <w:trPr>
          <w:ins w:id="1376"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2329062B" w14:textId="77777777" w:rsidR="00F655B6" w:rsidRDefault="00F655B6" w:rsidP="00BC3B80">
            <w:pPr>
              <w:rPr>
                <w:ins w:id="1377" w:author="Arjan Kloosterboer" w:date="2017-08-14T16:52:00Z"/>
                <w:rFonts w:ascii="Calibri" w:hAnsi="Calibri" w:cs="Calibri"/>
                <w:color w:val="000000"/>
                <w:sz w:val="22"/>
                <w:szCs w:val="22"/>
              </w:rPr>
            </w:pPr>
            <w:ins w:id="1378" w:author="Arjan Kloosterboer" w:date="2017-08-14T16:52: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77DE5E2F" w14:textId="77777777" w:rsidR="00F655B6" w:rsidRDefault="00F655B6" w:rsidP="00BC3B80">
            <w:pPr>
              <w:rPr>
                <w:ins w:id="1379" w:author="Arjan Kloosterboer" w:date="2017-08-14T16:52:00Z"/>
                <w:rFonts w:ascii="Calibri" w:hAnsi="Calibri" w:cs="Calibri"/>
                <w:color w:val="000000"/>
                <w:sz w:val="22"/>
                <w:szCs w:val="22"/>
              </w:rPr>
            </w:pPr>
            <w:ins w:id="1380" w:author="Arjan Kloosterboer" w:date="2017-08-14T16:52:00Z">
              <w:r>
                <w:rPr>
                  <w:rFonts w:ascii="Calibri" w:hAnsi="Calibri" w:cs="Calibri"/>
                  <w:color w:val="000000"/>
                  <w:sz w:val="22"/>
                  <w:szCs w:val="22"/>
                </w:rPr>
                <w:t>Procesobject</w:t>
              </w:r>
            </w:ins>
          </w:p>
        </w:tc>
      </w:tr>
      <w:tr w:rsidR="00F655B6" w14:paraId="696E8B80" w14:textId="77777777" w:rsidTr="00BC3B80">
        <w:trPr>
          <w:ins w:id="1381"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54197878" w14:textId="77777777" w:rsidR="00F655B6" w:rsidRDefault="00F655B6" w:rsidP="00BC3B80">
            <w:pPr>
              <w:rPr>
                <w:ins w:id="1382" w:author="Arjan Kloosterboer" w:date="2017-08-14T16:52:00Z"/>
                <w:rFonts w:ascii="Calibri" w:hAnsi="Calibri" w:cs="Calibri"/>
                <w:color w:val="000000"/>
                <w:sz w:val="22"/>
                <w:szCs w:val="22"/>
              </w:rPr>
            </w:pPr>
            <w:ins w:id="1383" w:author="Arjan Kloosterboer" w:date="2017-08-14T16:52: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702F80D6" w14:textId="77777777" w:rsidR="00F655B6" w:rsidRDefault="00F655B6" w:rsidP="00BC3B80">
            <w:pPr>
              <w:rPr>
                <w:ins w:id="1384" w:author="Arjan Kloosterboer" w:date="2017-08-14T16:52:00Z"/>
                <w:rFonts w:ascii="Calibri" w:hAnsi="Calibri" w:cs="Calibri"/>
                <w:color w:val="000000"/>
                <w:sz w:val="22"/>
                <w:szCs w:val="22"/>
              </w:rPr>
            </w:pPr>
            <w:ins w:id="1385" w:author="Arjan Kloosterboer" w:date="2017-08-14T16:52:00Z">
              <w:r>
                <w:rPr>
                  <w:rFonts w:ascii="Calibri" w:hAnsi="Calibri" w:cs="Calibri"/>
                  <w:color w:val="000000"/>
                  <w:sz w:val="22"/>
                  <w:szCs w:val="22"/>
                </w:rPr>
                <w:t>KING</w:t>
              </w:r>
            </w:ins>
          </w:p>
        </w:tc>
      </w:tr>
      <w:tr w:rsidR="00F655B6" w14:paraId="3C749DC8" w14:textId="77777777" w:rsidTr="00BC3B80">
        <w:trPr>
          <w:ins w:id="1386"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50EA8DC8" w14:textId="77777777" w:rsidR="00F655B6" w:rsidRDefault="00F655B6" w:rsidP="00BC3B80">
            <w:pPr>
              <w:rPr>
                <w:ins w:id="1387" w:author="Arjan Kloosterboer" w:date="2017-08-14T16:52:00Z"/>
                <w:rFonts w:ascii="Calibri" w:hAnsi="Calibri" w:cs="Calibri"/>
                <w:color w:val="000000"/>
                <w:sz w:val="22"/>
                <w:szCs w:val="22"/>
              </w:rPr>
            </w:pPr>
            <w:ins w:id="1388" w:author="Arjan Kloosterboer" w:date="2017-08-14T16:52: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514E1B28" w14:textId="77777777" w:rsidR="00F655B6" w:rsidRDefault="00F655B6" w:rsidP="00BC3B80">
            <w:pPr>
              <w:rPr>
                <w:ins w:id="1389" w:author="Arjan Kloosterboer" w:date="2017-08-14T16:52:00Z"/>
                <w:rFonts w:ascii="Calibri" w:hAnsi="Calibri" w:cs="Calibri"/>
                <w:color w:val="000000"/>
                <w:sz w:val="22"/>
                <w:szCs w:val="22"/>
              </w:rPr>
            </w:pPr>
          </w:p>
        </w:tc>
      </w:tr>
      <w:tr w:rsidR="00F655B6" w14:paraId="685B9E80" w14:textId="77777777" w:rsidTr="00BC3B80">
        <w:trPr>
          <w:ins w:id="1390"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60D5C9BC" w14:textId="77777777" w:rsidR="00F655B6" w:rsidRDefault="00F655B6" w:rsidP="00BC3B80">
            <w:pPr>
              <w:rPr>
                <w:ins w:id="1391" w:author="Arjan Kloosterboer" w:date="2017-08-14T16:52:00Z"/>
                <w:rFonts w:ascii="Calibri" w:hAnsi="Calibri" w:cs="Calibri"/>
                <w:color w:val="000000"/>
                <w:sz w:val="22"/>
                <w:szCs w:val="22"/>
              </w:rPr>
            </w:pPr>
            <w:ins w:id="1392" w:author="Arjan Kloosterboer" w:date="2017-08-14T16:52: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04A92776" w14:textId="77777777" w:rsidR="00F655B6" w:rsidRDefault="00F655B6" w:rsidP="00BC3B80">
            <w:pPr>
              <w:rPr>
                <w:ins w:id="1393" w:author="Arjan Kloosterboer" w:date="2017-08-14T16:52:00Z"/>
                <w:rFonts w:ascii="Calibri" w:hAnsi="Calibri" w:cs="Calibri"/>
                <w:color w:val="000000"/>
                <w:sz w:val="22"/>
                <w:szCs w:val="22"/>
              </w:rPr>
            </w:pPr>
            <w:ins w:id="1394" w:author="Arjan Kloosterboer" w:date="2017-08-14T16:52:00Z">
              <w:r>
                <w:rPr>
                  <w:rFonts w:ascii="Calibri" w:hAnsi="Calibri" w:cs="Calibri"/>
                  <w:color w:val="0F0F0F"/>
                  <w:sz w:val="22"/>
                  <w:szCs w:val="22"/>
                </w:rPr>
                <w:t>Specificatie van de attribuutsoort van het object, subject of gebeurtenis waarop, vanuit archiveringsoptiek, de zaak betrekking heeft en dat bepalend is voor de start van de archiefactietermijn.</w:t>
              </w:r>
            </w:ins>
          </w:p>
        </w:tc>
      </w:tr>
      <w:tr w:rsidR="00F655B6" w14:paraId="792F7CC0" w14:textId="77777777" w:rsidTr="00BC3B80">
        <w:trPr>
          <w:ins w:id="1395"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1DDC7D07" w14:textId="77777777" w:rsidR="00F655B6" w:rsidRDefault="00F655B6" w:rsidP="00BC3B80">
            <w:pPr>
              <w:rPr>
                <w:ins w:id="1396" w:author="Arjan Kloosterboer" w:date="2017-08-14T16:52:00Z"/>
                <w:rFonts w:ascii="Calibri" w:hAnsi="Calibri" w:cs="Calibri"/>
                <w:color w:val="000000"/>
                <w:sz w:val="22"/>
                <w:szCs w:val="22"/>
              </w:rPr>
            </w:pPr>
            <w:ins w:id="1397" w:author="Arjan Kloosterboer" w:date="2017-08-14T16:52:00Z">
              <w:r>
                <w:rPr>
                  <w:rFonts w:ascii="Calibri" w:hAnsi="Calibri" w:cs="Calibri"/>
                  <w:b/>
                  <w:bCs/>
                  <w:color w:val="000000"/>
                  <w:sz w:val="22"/>
                  <w:szCs w:val="22"/>
                </w:rPr>
                <w:t>Herkomst definitie</w:t>
              </w:r>
            </w:ins>
          </w:p>
        </w:tc>
        <w:tc>
          <w:tcPr>
            <w:tcW w:w="5670" w:type="dxa"/>
            <w:tcBorders>
              <w:top w:val="nil"/>
              <w:left w:val="nil"/>
              <w:bottom w:val="nil"/>
              <w:right w:val="nil"/>
            </w:tcBorders>
            <w:tcMar>
              <w:top w:w="0" w:type="dxa"/>
              <w:left w:w="60" w:type="dxa"/>
              <w:bottom w:w="0" w:type="dxa"/>
              <w:right w:w="60" w:type="dxa"/>
            </w:tcMar>
          </w:tcPr>
          <w:p w14:paraId="2EB537EE" w14:textId="77777777" w:rsidR="00F655B6" w:rsidRDefault="00F655B6" w:rsidP="00BC3B80">
            <w:pPr>
              <w:rPr>
                <w:ins w:id="1398" w:author="Arjan Kloosterboer" w:date="2017-08-14T16:52:00Z"/>
                <w:rFonts w:ascii="Calibri" w:hAnsi="Calibri" w:cs="Calibri"/>
                <w:color w:val="000000"/>
                <w:sz w:val="22"/>
                <w:szCs w:val="22"/>
              </w:rPr>
            </w:pPr>
            <w:ins w:id="1399" w:author="Arjan Kloosterboer" w:date="2017-08-14T16:52:00Z">
              <w:r>
                <w:rPr>
                  <w:rFonts w:ascii="Calibri" w:hAnsi="Calibri" w:cs="Calibri"/>
                  <w:color w:val="000000"/>
                  <w:sz w:val="22"/>
                  <w:szCs w:val="22"/>
                </w:rPr>
                <w:t>KING</w:t>
              </w:r>
            </w:ins>
          </w:p>
        </w:tc>
      </w:tr>
      <w:tr w:rsidR="00F655B6" w14:paraId="67E33935" w14:textId="77777777" w:rsidTr="00BC3B80">
        <w:trPr>
          <w:ins w:id="1400"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2DD1C30B" w14:textId="77777777" w:rsidR="00F655B6" w:rsidRDefault="00F655B6" w:rsidP="00BC3B80">
            <w:pPr>
              <w:rPr>
                <w:ins w:id="1401" w:author="Arjan Kloosterboer" w:date="2017-08-14T16:52:00Z"/>
                <w:rFonts w:ascii="Calibri" w:hAnsi="Calibri" w:cs="Calibri"/>
                <w:color w:val="000000"/>
                <w:sz w:val="22"/>
                <w:szCs w:val="22"/>
              </w:rPr>
            </w:pPr>
            <w:ins w:id="1402" w:author="Arjan Kloosterboer" w:date="2017-08-14T16:52: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6334490C" w14:textId="77777777" w:rsidR="00F655B6" w:rsidRDefault="00F655B6" w:rsidP="00BC3B80">
            <w:pPr>
              <w:rPr>
                <w:ins w:id="1403" w:author="Arjan Kloosterboer" w:date="2017-08-14T16:52:00Z"/>
                <w:rFonts w:ascii="Calibri" w:hAnsi="Calibri" w:cs="Calibri"/>
                <w:color w:val="000000"/>
                <w:sz w:val="22"/>
                <w:szCs w:val="22"/>
              </w:rPr>
            </w:pPr>
            <w:ins w:id="1404" w:author="Arjan Kloosterboer" w:date="2017-08-14T16:52:00Z">
              <w:r>
                <w:rPr>
                  <w:rFonts w:ascii="Calibri" w:hAnsi="Calibri" w:cs="Calibri"/>
                  <w:color w:val="000000"/>
                  <w:sz w:val="22"/>
                  <w:szCs w:val="22"/>
                </w:rPr>
                <w:t>1-2-2017</w:t>
              </w:r>
            </w:ins>
          </w:p>
        </w:tc>
      </w:tr>
      <w:tr w:rsidR="00F655B6" w14:paraId="3F248184" w14:textId="77777777" w:rsidTr="00BC3B80">
        <w:trPr>
          <w:ins w:id="1405"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13169D05" w14:textId="77777777" w:rsidR="00F655B6" w:rsidRDefault="00F655B6" w:rsidP="00BC3B80">
            <w:pPr>
              <w:rPr>
                <w:ins w:id="1406" w:author="Arjan Kloosterboer" w:date="2017-08-14T16:52:00Z"/>
                <w:rFonts w:ascii="Calibri" w:hAnsi="Calibri" w:cs="Calibri"/>
                <w:color w:val="000000"/>
                <w:sz w:val="22"/>
                <w:szCs w:val="22"/>
              </w:rPr>
            </w:pPr>
            <w:ins w:id="1407" w:author="Arjan Kloosterboer" w:date="2017-08-14T16:52:00Z">
              <w:r>
                <w:rPr>
                  <w:rFonts w:ascii="Calibri" w:hAnsi="Calibri" w:cs="Calibri"/>
                  <w:b/>
                  <w:bCs/>
                  <w:color w:val="000000"/>
                  <w:sz w:val="22"/>
                  <w:szCs w:val="22"/>
                </w:rPr>
                <w:t>Indicatie materiële historie</w:t>
              </w:r>
            </w:ins>
          </w:p>
        </w:tc>
        <w:tc>
          <w:tcPr>
            <w:tcW w:w="5670" w:type="dxa"/>
            <w:tcBorders>
              <w:top w:val="nil"/>
              <w:left w:val="nil"/>
              <w:bottom w:val="nil"/>
              <w:right w:val="nil"/>
            </w:tcBorders>
            <w:tcMar>
              <w:top w:w="0" w:type="dxa"/>
              <w:left w:w="60" w:type="dxa"/>
              <w:bottom w:w="0" w:type="dxa"/>
              <w:right w:w="60" w:type="dxa"/>
            </w:tcMar>
          </w:tcPr>
          <w:p w14:paraId="65927878" w14:textId="77777777" w:rsidR="00F655B6" w:rsidRDefault="00F655B6" w:rsidP="00BC3B80">
            <w:pPr>
              <w:rPr>
                <w:ins w:id="1408" w:author="Arjan Kloosterboer" w:date="2017-08-14T16:52:00Z"/>
                <w:rFonts w:ascii="Calibri" w:hAnsi="Calibri" w:cs="Calibri"/>
                <w:color w:val="000000"/>
                <w:sz w:val="22"/>
                <w:szCs w:val="22"/>
              </w:rPr>
            </w:pPr>
            <w:ins w:id="1409" w:author="Arjan Kloosterboer" w:date="2017-08-14T16:52:00Z">
              <w:r>
                <w:rPr>
                  <w:rFonts w:ascii="Calibri" w:hAnsi="Calibri" w:cs="Calibri"/>
                  <w:color w:val="000000"/>
                  <w:sz w:val="22"/>
                  <w:szCs w:val="22"/>
                </w:rPr>
                <w:t>Nee</w:t>
              </w:r>
            </w:ins>
          </w:p>
        </w:tc>
      </w:tr>
      <w:tr w:rsidR="00F655B6" w14:paraId="61C30D2F" w14:textId="77777777" w:rsidTr="00BC3B80">
        <w:trPr>
          <w:ins w:id="1410"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76896A55" w14:textId="77777777" w:rsidR="00F655B6" w:rsidRDefault="00F655B6" w:rsidP="00BC3B80">
            <w:pPr>
              <w:rPr>
                <w:ins w:id="1411" w:author="Arjan Kloosterboer" w:date="2017-08-14T16:52:00Z"/>
                <w:rFonts w:ascii="Calibri" w:hAnsi="Calibri" w:cs="Calibri"/>
                <w:color w:val="000000"/>
                <w:sz w:val="22"/>
                <w:szCs w:val="22"/>
              </w:rPr>
            </w:pPr>
            <w:ins w:id="1412" w:author="Arjan Kloosterboer" w:date="2017-08-14T16:52:00Z">
              <w:r>
                <w:rPr>
                  <w:rFonts w:ascii="Calibri" w:hAnsi="Calibri" w:cs="Calibri"/>
                  <w:b/>
                  <w:bCs/>
                  <w:color w:val="000000"/>
                  <w:sz w:val="22"/>
                  <w:szCs w:val="22"/>
                </w:rPr>
                <w:t>Indicatie formele historie</w:t>
              </w:r>
            </w:ins>
          </w:p>
        </w:tc>
        <w:tc>
          <w:tcPr>
            <w:tcW w:w="5670" w:type="dxa"/>
            <w:tcBorders>
              <w:top w:val="nil"/>
              <w:left w:val="nil"/>
              <w:bottom w:val="nil"/>
              <w:right w:val="nil"/>
            </w:tcBorders>
            <w:tcMar>
              <w:top w:w="0" w:type="dxa"/>
              <w:left w:w="60" w:type="dxa"/>
              <w:bottom w:w="0" w:type="dxa"/>
              <w:right w:w="60" w:type="dxa"/>
            </w:tcMar>
          </w:tcPr>
          <w:p w14:paraId="10C146BA" w14:textId="77777777" w:rsidR="00F655B6" w:rsidRDefault="00F655B6" w:rsidP="00BC3B80">
            <w:pPr>
              <w:rPr>
                <w:ins w:id="1413" w:author="Arjan Kloosterboer" w:date="2017-08-14T16:52:00Z"/>
                <w:rFonts w:ascii="Calibri" w:hAnsi="Calibri" w:cs="Calibri"/>
                <w:color w:val="000000"/>
                <w:sz w:val="22"/>
                <w:szCs w:val="22"/>
              </w:rPr>
            </w:pPr>
            <w:ins w:id="1414" w:author="Arjan Kloosterboer" w:date="2017-08-14T16:52:00Z">
              <w:r>
                <w:rPr>
                  <w:rFonts w:ascii="Calibri" w:hAnsi="Calibri" w:cs="Calibri"/>
                  <w:color w:val="000000"/>
                  <w:sz w:val="22"/>
                  <w:szCs w:val="22"/>
                </w:rPr>
                <w:t>Ja</w:t>
              </w:r>
            </w:ins>
          </w:p>
        </w:tc>
      </w:tr>
      <w:tr w:rsidR="00F655B6" w14:paraId="1AFC61AF" w14:textId="77777777" w:rsidTr="00BC3B80">
        <w:trPr>
          <w:ins w:id="1415"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12DDA615" w14:textId="77777777" w:rsidR="00F655B6" w:rsidRDefault="00F655B6" w:rsidP="00BC3B80">
            <w:pPr>
              <w:rPr>
                <w:ins w:id="1416" w:author="Arjan Kloosterboer" w:date="2017-08-14T16:52:00Z"/>
                <w:rFonts w:ascii="Calibri" w:hAnsi="Calibri" w:cs="Calibri"/>
                <w:color w:val="000000"/>
                <w:sz w:val="22"/>
                <w:szCs w:val="22"/>
              </w:rPr>
            </w:pPr>
            <w:ins w:id="1417" w:author="Arjan Kloosterboer" w:date="2017-08-14T16:52:00Z">
              <w:r>
                <w:rPr>
                  <w:rFonts w:ascii="Calibri" w:hAnsi="Calibri" w:cs="Calibri"/>
                  <w:b/>
                  <w:bCs/>
                  <w:color w:val="000000"/>
                  <w:sz w:val="22"/>
                  <w:szCs w:val="22"/>
                </w:rPr>
                <w:t>Indicatie in onderzoek</w:t>
              </w:r>
            </w:ins>
          </w:p>
        </w:tc>
        <w:tc>
          <w:tcPr>
            <w:tcW w:w="5670" w:type="dxa"/>
            <w:tcBorders>
              <w:top w:val="nil"/>
              <w:left w:val="nil"/>
              <w:bottom w:val="nil"/>
              <w:right w:val="nil"/>
            </w:tcBorders>
            <w:tcMar>
              <w:top w:w="0" w:type="dxa"/>
              <w:left w:w="60" w:type="dxa"/>
              <w:bottom w:w="0" w:type="dxa"/>
              <w:right w:w="60" w:type="dxa"/>
            </w:tcMar>
          </w:tcPr>
          <w:p w14:paraId="5C393D95" w14:textId="77777777" w:rsidR="00F655B6" w:rsidRDefault="00F655B6" w:rsidP="00BC3B80">
            <w:pPr>
              <w:rPr>
                <w:ins w:id="1418" w:author="Arjan Kloosterboer" w:date="2017-08-14T16:52:00Z"/>
                <w:rFonts w:ascii="Calibri" w:hAnsi="Calibri" w:cs="Calibri"/>
                <w:color w:val="000000"/>
                <w:sz w:val="22"/>
                <w:szCs w:val="22"/>
              </w:rPr>
            </w:pPr>
            <w:ins w:id="1419" w:author="Arjan Kloosterboer" w:date="2017-08-14T16:52:00Z">
              <w:r>
                <w:rPr>
                  <w:rFonts w:ascii="Calibri" w:hAnsi="Calibri" w:cs="Calibri"/>
                  <w:color w:val="000000"/>
                  <w:sz w:val="22"/>
                  <w:szCs w:val="22"/>
                </w:rPr>
                <w:t>Nee</w:t>
              </w:r>
            </w:ins>
          </w:p>
        </w:tc>
      </w:tr>
      <w:tr w:rsidR="00F655B6" w14:paraId="27157B71" w14:textId="77777777" w:rsidTr="00BC3B80">
        <w:trPr>
          <w:ins w:id="1420"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5F3C4745" w14:textId="77777777" w:rsidR="00F655B6" w:rsidRDefault="00F655B6" w:rsidP="00BC3B80">
            <w:pPr>
              <w:rPr>
                <w:ins w:id="1421" w:author="Arjan Kloosterboer" w:date="2017-08-14T16:52:00Z"/>
                <w:rFonts w:ascii="Calibri" w:hAnsi="Calibri" w:cs="Calibri"/>
                <w:color w:val="000000"/>
                <w:sz w:val="22"/>
                <w:szCs w:val="22"/>
              </w:rPr>
            </w:pPr>
            <w:ins w:id="1422" w:author="Arjan Kloosterboer" w:date="2017-08-14T16:52:00Z">
              <w:r>
                <w:rPr>
                  <w:rFonts w:ascii="Calibri" w:hAnsi="Calibri" w:cs="Calibri"/>
                  <w:b/>
                  <w:bCs/>
                  <w:color w:val="000000"/>
                  <w:sz w:val="22"/>
                  <w:szCs w:val="22"/>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268713F6" w14:textId="77777777" w:rsidR="00F655B6" w:rsidRDefault="00F655B6" w:rsidP="00BC3B80">
            <w:pPr>
              <w:rPr>
                <w:ins w:id="1423" w:author="Arjan Kloosterboer" w:date="2017-08-14T16:52:00Z"/>
                <w:rFonts w:ascii="Calibri" w:hAnsi="Calibri" w:cs="Calibri"/>
                <w:color w:val="000000"/>
                <w:sz w:val="22"/>
                <w:szCs w:val="22"/>
              </w:rPr>
            </w:pPr>
            <w:ins w:id="1424" w:author="Arjan Kloosterboer" w:date="2017-08-14T16:52:00Z">
              <w:r>
                <w:rPr>
                  <w:rFonts w:ascii="Calibri" w:hAnsi="Calibri" w:cs="Calibri"/>
                  <w:color w:val="000000"/>
                  <w:sz w:val="22"/>
                  <w:szCs w:val="22"/>
                </w:rPr>
                <w:t>Nee</w:t>
              </w:r>
            </w:ins>
          </w:p>
        </w:tc>
      </w:tr>
      <w:tr w:rsidR="00F655B6" w14:paraId="64905CA0" w14:textId="77777777" w:rsidTr="00BC3B80">
        <w:trPr>
          <w:ins w:id="1425"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7E2D64EE" w14:textId="77777777" w:rsidR="00F655B6" w:rsidRDefault="00F655B6" w:rsidP="00BC3B80">
            <w:pPr>
              <w:rPr>
                <w:ins w:id="1426" w:author="Arjan Kloosterboer" w:date="2017-08-14T16:52:00Z"/>
                <w:rFonts w:ascii="Calibri" w:hAnsi="Calibri" w:cs="Calibri"/>
                <w:color w:val="000000"/>
                <w:sz w:val="22"/>
                <w:szCs w:val="22"/>
              </w:rPr>
            </w:pPr>
            <w:ins w:id="1427" w:author="Arjan Kloosterboer" w:date="2017-08-14T16:52:00Z">
              <w:r>
                <w:rPr>
                  <w:rFonts w:ascii="Calibri" w:hAnsi="Calibri" w:cs="Calibri"/>
                  <w:b/>
                  <w:bCs/>
                  <w:color w:val="000000"/>
                  <w:sz w:val="22"/>
                  <w:szCs w:val="22"/>
                </w:rPr>
                <w:lastRenderedPageBreak/>
                <w:t>Indicatie kardinaliteit</w:t>
              </w:r>
            </w:ins>
          </w:p>
        </w:tc>
        <w:tc>
          <w:tcPr>
            <w:tcW w:w="5670" w:type="dxa"/>
            <w:tcBorders>
              <w:top w:val="nil"/>
              <w:left w:val="nil"/>
              <w:bottom w:val="nil"/>
              <w:right w:val="nil"/>
            </w:tcBorders>
            <w:tcMar>
              <w:top w:w="0" w:type="dxa"/>
              <w:left w:w="60" w:type="dxa"/>
              <w:bottom w:w="0" w:type="dxa"/>
              <w:right w:w="60" w:type="dxa"/>
            </w:tcMar>
          </w:tcPr>
          <w:p w14:paraId="2E85F839" w14:textId="77777777" w:rsidR="00F655B6" w:rsidRDefault="00165A93" w:rsidP="00BC3B80">
            <w:pPr>
              <w:rPr>
                <w:ins w:id="1428" w:author="Arjan Kloosterboer" w:date="2017-08-14T16:52:00Z"/>
                <w:rFonts w:ascii="Calibri" w:hAnsi="Calibri" w:cs="Calibri"/>
                <w:color w:val="000000"/>
                <w:sz w:val="22"/>
                <w:szCs w:val="22"/>
              </w:rPr>
            </w:pPr>
            <w:ins w:id="1429" w:author="Arjan Kloosterboer" w:date="2017-08-14T17:07:00Z">
              <w:r>
                <w:rPr>
                  <w:rFonts w:ascii="Calibri" w:hAnsi="Calibri" w:cs="Calibri"/>
                  <w:color w:val="000000"/>
                  <w:sz w:val="20"/>
                  <w:szCs w:val="20"/>
                </w:rPr>
                <w:t>0 -1</w:t>
              </w:r>
            </w:ins>
            <w:ins w:id="1430" w:author="Arjan Kloosterboer" w:date="2017-08-14T16:52:00Z">
              <w:r w:rsidR="00F655B6">
                <w:rPr>
                  <w:rFonts w:ascii="Calibri" w:hAnsi="Calibri" w:cs="Calibri"/>
                  <w:color w:val="000000"/>
                  <w:sz w:val="20"/>
                  <w:szCs w:val="20"/>
                </w:rPr>
                <w:t xml:space="preserve"> </w:t>
              </w:r>
            </w:ins>
          </w:p>
        </w:tc>
      </w:tr>
      <w:tr w:rsidR="00F655B6" w14:paraId="68B393F4" w14:textId="77777777" w:rsidTr="00BC3B80">
        <w:trPr>
          <w:ins w:id="1431"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113E4FA1" w14:textId="77777777" w:rsidR="00F655B6" w:rsidRDefault="00F655B6" w:rsidP="00BC3B80">
            <w:pPr>
              <w:rPr>
                <w:ins w:id="1432" w:author="Arjan Kloosterboer" w:date="2017-08-14T16:52:00Z"/>
                <w:rFonts w:ascii="Calibri" w:hAnsi="Calibri" w:cs="Calibri"/>
                <w:color w:val="000000"/>
                <w:sz w:val="22"/>
                <w:szCs w:val="22"/>
              </w:rPr>
            </w:pPr>
            <w:ins w:id="1433" w:author="Arjan Kloosterboer" w:date="2017-08-14T16:52: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1E817D60" w14:textId="77777777" w:rsidR="00F655B6" w:rsidRDefault="00F655B6" w:rsidP="00BC3B80">
            <w:pPr>
              <w:rPr>
                <w:ins w:id="1434" w:author="Arjan Kloosterboer" w:date="2017-08-14T16:52:00Z"/>
                <w:rFonts w:ascii="Calibri" w:hAnsi="Calibri" w:cs="Calibri"/>
                <w:color w:val="000000"/>
                <w:sz w:val="22"/>
                <w:szCs w:val="22"/>
              </w:rPr>
            </w:pPr>
            <w:ins w:id="1435" w:author="Arjan Kloosterboer" w:date="2017-08-14T16:52:00Z">
              <w:r>
                <w:rPr>
                  <w:rFonts w:ascii="Calibri" w:hAnsi="Calibri" w:cs="Calibri"/>
                  <w:color w:val="000000"/>
                  <w:sz w:val="22"/>
                  <w:szCs w:val="22"/>
                </w:rPr>
                <w:t>Gemeentelijk kerngegeven</w:t>
              </w:r>
            </w:ins>
          </w:p>
        </w:tc>
      </w:tr>
      <w:tr w:rsidR="00F655B6" w14:paraId="5755301E" w14:textId="77777777" w:rsidTr="00BC3B80">
        <w:trPr>
          <w:ins w:id="1436"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4C3FEDCD" w14:textId="77777777" w:rsidR="00F655B6" w:rsidRDefault="00F655B6" w:rsidP="00BC3B80">
            <w:pPr>
              <w:rPr>
                <w:ins w:id="1437" w:author="Arjan Kloosterboer" w:date="2017-08-14T16:52:00Z"/>
                <w:rFonts w:ascii="Calibri" w:hAnsi="Calibri" w:cs="Calibri"/>
                <w:color w:val="000000"/>
                <w:sz w:val="22"/>
                <w:szCs w:val="22"/>
              </w:rPr>
            </w:pPr>
            <w:ins w:id="1438" w:author="Arjan Kloosterboer" w:date="2017-08-14T16:52: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4B92BC78" w14:textId="77777777" w:rsidR="00F655B6" w:rsidRDefault="00F655B6" w:rsidP="00BC3B80">
            <w:pPr>
              <w:rPr>
                <w:ins w:id="1439" w:author="Arjan Kloosterboer" w:date="2017-08-14T16:52:00Z"/>
                <w:rFonts w:ascii="Calibri" w:hAnsi="Calibri" w:cs="Calibri"/>
                <w:color w:val="000000"/>
                <w:sz w:val="22"/>
                <w:szCs w:val="22"/>
              </w:rPr>
            </w:pPr>
            <w:ins w:id="1440" w:author="Arjan Kloosterboer" w:date="2017-08-14T16:52:00Z">
              <w:r>
                <w:rPr>
                  <w:rFonts w:ascii="Calibri" w:hAnsi="Calibri" w:cs="Calibri"/>
                  <w:color w:val="000000"/>
                  <w:sz w:val="22"/>
                  <w:szCs w:val="22"/>
                </w:rPr>
                <w:t>1) De groepattribuutsoort moet van waarden zijn voorzien indien de attribuutsoort 'Archiefstatus' de waarde "gearchiveerd (procestermijn onbekend)" heeft.</w:t>
              </w:r>
            </w:ins>
          </w:p>
        </w:tc>
      </w:tr>
      <w:tr w:rsidR="00F655B6" w14:paraId="4C14D299" w14:textId="77777777" w:rsidTr="00BC3B80">
        <w:trPr>
          <w:ins w:id="1441" w:author="Arjan Kloosterboer" w:date="2017-08-14T16:52:00Z"/>
        </w:trPr>
        <w:tc>
          <w:tcPr>
            <w:tcW w:w="9360" w:type="dxa"/>
            <w:gridSpan w:val="3"/>
            <w:tcBorders>
              <w:top w:val="nil"/>
              <w:left w:val="nil"/>
              <w:bottom w:val="nil"/>
              <w:right w:val="nil"/>
            </w:tcBorders>
            <w:tcMar>
              <w:top w:w="0" w:type="dxa"/>
              <w:left w:w="60" w:type="dxa"/>
              <w:bottom w:w="0" w:type="dxa"/>
              <w:right w:w="60" w:type="dxa"/>
            </w:tcMar>
          </w:tcPr>
          <w:p w14:paraId="7A23D7A5" w14:textId="77777777" w:rsidR="00F655B6" w:rsidRDefault="00F655B6" w:rsidP="00BC3B80">
            <w:pPr>
              <w:rPr>
                <w:ins w:id="1442" w:author="Arjan Kloosterboer" w:date="2017-08-14T16:52:00Z"/>
                <w:rFonts w:ascii="Calibri" w:hAnsi="Calibri" w:cs="Calibri"/>
                <w:color w:val="0F0F0F"/>
                <w:sz w:val="22"/>
                <w:szCs w:val="22"/>
              </w:rPr>
            </w:pPr>
            <w:ins w:id="1443" w:author="Arjan Kloosterboer" w:date="2017-08-14T16:52:00Z">
              <w:r>
                <w:rPr>
                  <w:rFonts w:ascii="Calibri" w:hAnsi="Calibri" w:cs="Calibri"/>
                  <w:b/>
                  <w:bCs/>
                  <w:color w:val="0F0F0F"/>
                  <w:sz w:val="22"/>
                  <w:szCs w:val="22"/>
                </w:rPr>
                <w:t>Toelichting</w:t>
              </w:r>
            </w:ins>
          </w:p>
        </w:tc>
      </w:tr>
      <w:tr w:rsidR="00F655B6" w14:paraId="7027EA8F" w14:textId="77777777" w:rsidTr="00BC3B80">
        <w:trPr>
          <w:ins w:id="1444" w:author="Arjan Kloosterboer" w:date="2017-08-14T16:52:00Z"/>
        </w:trPr>
        <w:tc>
          <w:tcPr>
            <w:tcW w:w="450" w:type="dxa"/>
            <w:tcBorders>
              <w:top w:val="nil"/>
              <w:left w:val="nil"/>
              <w:bottom w:val="nil"/>
              <w:right w:val="nil"/>
            </w:tcBorders>
            <w:tcMar>
              <w:top w:w="0" w:type="dxa"/>
              <w:left w:w="60" w:type="dxa"/>
              <w:bottom w:w="0" w:type="dxa"/>
              <w:right w:w="60" w:type="dxa"/>
            </w:tcMar>
          </w:tcPr>
          <w:p w14:paraId="55E00296" w14:textId="77777777" w:rsidR="00F655B6" w:rsidRDefault="00F655B6" w:rsidP="00BC3B80">
            <w:pPr>
              <w:rPr>
                <w:ins w:id="1445" w:author="Arjan Kloosterboer" w:date="2017-08-14T16:52: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0DD00784" w14:textId="77777777" w:rsidR="00F655B6" w:rsidRDefault="00F655B6" w:rsidP="00BC3B80">
            <w:pPr>
              <w:rPr>
                <w:ins w:id="1446" w:author="Arjan Kloosterboer" w:date="2017-08-14T16:52:00Z"/>
                <w:rFonts w:ascii="Calibri" w:hAnsi="Calibri" w:cs="Calibri"/>
                <w:color w:val="0F0F0F"/>
                <w:sz w:val="22"/>
                <w:szCs w:val="22"/>
              </w:rPr>
            </w:pPr>
            <w:ins w:id="1447" w:author="Arjan Kloosterboer" w:date="2017-08-14T16:52:00Z">
              <w:r>
                <w:rPr>
                  <w:rFonts w:ascii="Calibri" w:hAnsi="Calibri" w:cs="Calibri"/>
                  <w:color w:val="0F0F0F"/>
                  <w:sz w:val="22"/>
                  <w:szCs w:val="22"/>
                </w:rPr>
                <w:t xml:space="preserve">Dit groepattribuutsoort maakt het mogelijk het object te duiden waarvan de vervaldatum bepalend is voor de vernietigingsdatum van het zaakdossier. </w:t>
              </w:r>
            </w:ins>
          </w:p>
          <w:p w14:paraId="00BD1053" w14:textId="77777777" w:rsidR="00F655B6" w:rsidRDefault="00F655B6" w:rsidP="00BC3B80">
            <w:pPr>
              <w:rPr>
                <w:ins w:id="1448" w:author="Arjan Kloosterboer" w:date="2017-08-14T16:52:00Z"/>
                <w:rFonts w:ascii="Calibri" w:hAnsi="Calibri" w:cs="Calibri"/>
                <w:color w:val="0F0F0F"/>
                <w:sz w:val="22"/>
                <w:szCs w:val="22"/>
              </w:rPr>
            </w:pPr>
            <w:ins w:id="1449" w:author="Arjan Kloosterboer" w:date="2017-08-14T16:52:00Z">
              <w:r>
                <w:rPr>
                  <w:rFonts w:ascii="Calibri" w:hAnsi="Calibri" w:cs="Calibri"/>
                  <w:color w:val="0F0F0F"/>
                  <w:sz w:val="22"/>
                  <w:szCs w:val="22"/>
                </w:rPr>
                <w:t>Op basis van waarden van de attribuutsoorten Resultaatomschrijving en Procesobjectaard kan, bij afronding van de zaak, het archiefregime (waarderen en, i.v.t., de bewaartermijn) bepaald worden maar nog niet altijd de vernietigingsdatum (i.v.t.). Deze is afhankelijk van het einde van de geldigheid van het procesobject. De einddatum daarvan is niet altijd bekend bij afronding van de zaak. Om van een gearchiveerde zaak periodiek te kunnen bepalen of het procesobject inmiddels beëindigd is, wordt met dit groepattribuutsoort het desbetreffende procesobject geidentificeerd en het datumkenmerk daarvan gespecificeerd dat de vervaldatum van dat object representeert. De waarden van de attribuutsoorten worden deels ontleend aan het van toepassing zijnde Resultaattype bij het Zaaktype.</w:t>
              </w:r>
            </w:ins>
          </w:p>
        </w:tc>
      </w:tr>
    </w:tbl>
    <w:p w14:paraId="465E68CF" w14:textId="77777777" w:rsidR="00F655B6" w:rsidRPr="008E0ED5" w:rsidRDefault="00F655B6" w:rsidP="008E0ED5">
      <w:pPr>
        <w:widowControl w:val="0"/>
        <w:autoSpaceDE w:val="0"/>
        <w:autoSpaceDN w:val="0"/>
        <w:adjustRightInd w:val="0"/>
        <w:spacing w:before="240" w:after="60" w:line="240" w:lineRule="auto"/>
        <w:contextualSpacing w:val="0"/>
        <w:outlineLvl w:val="3"/>
        <w:rPr>
          <w:ins w:id="1450" w:author="Arjan Kloosterboer" w:date="2017-08-14T16:52:00Z"/>
          <w:rFonts w:ascii="Arial" w:hAnsi="Arial" w:cs="Arial"/>
          <w:b/>
          <w:color w:val="000000"/>
          <w:sz w:val="24"/>
          <w:szCs w:val="24"/>
          <w:lang w:eastAsia="en-US"/>
        </w:rPr>
      </w:pPr>
      <w:bookmarkStart w:id="1451" w:name="BKM_E24BAF57_018E_42D7_B072_EA52D862D5C9"/>
      <w:ins w:id="1452" w:author="Arjan Kloosterboer" w:date="2017-08-14T16:52:00Z">
        <w:r w:rsidRPr="008E0ED5">
          <w:rPr>
            <w:rFonts w:ascii="Arial" w:hAnsi="Arial" w:cs="Arial"/>
            <w:b/>
            <w:color w:val="000000"/>
            <w:sz w:val="24"/>
            <w:szCs w:val="24"/>
            <w:lang w:eastAsia="en-US"/>
          </w:rPr>
          <w:t>«Attribuutsoort» 'Registratie' van gegevensgroeptype 'Procesobject'</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F655B6" w14:paraId="43344D8B" w14:textId="77777777" w:rsidTr="00BC3B80">
        <w:trPr>
          <w:ins w:id="1453"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2EE7B221" w14:textId="77777777" w:rsidR="00F655B6" w:rsidRDefault="00F655B6" w:rsidP="00BC3B80">
            <w:pPr>
              <w:rPr>
                <w:ins w:id="1454" w:author="Arjan Kloosterboer" w:date="2017-08-14T16:52:00Z"/>
                <w:rFonts w:ascii="Calibri" w:hAnsi="Calibri" w:cs="Calibri"/>
                <w:color w:val="000000"/>
                <w:sz w:val="22"/>
                <w:szCs w:val="22"/>
              </w:rPr>
            </w:pPr>
            <w:ins w:id="1455" w:author="Arjan Kloosterboer" w:date="2017-08-14T16:52: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09A9692B" w14:textId="77777777" w:rsidR="00F655B6" w:rsidRDefault="00F655B6" w:rsidP="00BC3B80">
            <w:pPr>
              <w:rPr>
                <w:ins w:id="1456" w:author="Arjan Kloosterboer" w:date="2017-08-14T16:52:00Z"/>
                <w:rFonts w:ascii="Calibri" w:hAnsi="Calibri" w:cs="Calibri"/>
                <w:color w:val="000000"/>
                <w:sz w:val="22"/>
                <w:szCs w:val="22"/>
              </w:rPr>
            </w:pPr>
            <w:ins w:id="1457" w:author="Arjan Kloosterboer" w:date="2017-08-14T16:52:00Z">
              <w:r>
                <w:rPr>
                  <w:rFonts w:ascii="Calibri" w:hAnsi="Calibri" w:cs="Calibri"/>
                  <w:color w:val="000000"/>
                  <w:sz w:val="22"/>
                  <w:szCs w:val="22"/>
                </w:rPr>
                <w:t>Registratie</w:t>
              </w:r>
            </w:ins>
          </w:p>
        </w:tc>
      </w:tr>
      <w:tr w:rsidR="00F655B6" w14:paraId="56679F6A" w14:textId="77777777" w:rsidTr="00BC3B80">
        <w:trPr>
          <w:ins w:id="1458"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488FACCE" w14:textId="77777777" w:rsidR="00F655B6" w:rsidRDefault="00F655B6" w:rsidP="00BC3B80">
            <w:pPr>
              <w:rPr>
                <w:ins w:id="1459" w:author="Arjan Kloosterboer" w:date="2017-08-14T16:52:00Z"/>
                <w:rFonts w:ascii="Calibri" w:hAnsi="Calibri" w:cs="Calibri"/>
                <w:color w:val="000000"/>
                <w:sz w:val="22"/>
                <w:szCs w:val="22"/>
              </w:rPr>
            </w:pPr>
            <w:ins w:id="1460" w:author="Arjan Kloosterboer" w:date="2017-08-14T16:52: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4AE53679" w14:textId="77777777" w:rsidR="00F655B6" w:rsidRDefault="00F655B6" w:rsidP="00BC3B80">
            <w:pPr>
              <w:rPr>
                <w:ins w:id="1461" w:author="Arjan Kloosterboer" w:date="2017-08-14T16:52:00Z"/>
                <w:rFonts w:ascii="Calibri" w:hAnsi="Calibri" w:cs="Calibri"/>
                <w:color w:val="000000"/>
                <w:sz w:val="22"/>
                <w:szCs w:val="22"/>
              </w:rPr>
            </w:pPr>
            <w:ins w:id="1462" w:author="Arjan Kloosterboer" w:date="2017-08-14T16:52:00Z">
              <w:r>
                <w:rPr>
                  <w:rFonts w:ascii="Calibri" w:hAnsi="Calibri" w:cs="Calibri"/>
                  <w:color w:val="000000"/>
                  <w:sz w:val="22"/>
                  <w:szCs w:val="22"/>
                </w:rPr>
                <w:t>KING</w:t>
              </w:r>
            </w:ins>
          </w:p>
        </w:tc>
      </w:tr>
      <w:tr w:rsidR="00F655B6" w14:paraId="40DA1BCB" w14:textId="77777777" w:rsidTr="00BC3B80">
        <w:trPr>
          <w:trHeight w:val="268"/>
          <w:ins w:id="1463"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605B8F15" w14:textId="77777777" w:rsidR="00F655B6" w:rsidRDefault="00F655B6" w:rsidP="00BC3B80">
            <w:pPr>
              <w:rPr>
                <w:ins w:id="1464" w:author="Arjan Kloosterboer" w:date="2017-08-14T16:52:00Z"/>
                <w:rFonts w:ascii="Calibri" w:hAnsi="Calibri" w:cs="Calibri"/>
                <w:color w:val="000000"/>
                <w:sz w:val="22"/>
                <w:szCs w:val="22"/>
              </w:rPr>
            </w:pPr>
            <w:ins w:id="1465" w:author="Arjan Kloosterboer" w:date="2017-08-14T16:52: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338CEFD9" w14:textId="77777777" w:rsidR="00F655B6" w:rsidRDefault="00F655B6" w:rsidP="00BC3B80">
            <w:pPr>
              <w:rPr>
                <w:ins w:id="1466" w:author="Arjan Kloosterboer" w:date="2017-08-14T16:52:00Z"/>
                <w:rFonts w:ascii="Calibri" w:hAnsi="Calibri" w:cs="Calibri"/>
                <w:color w:val="000000"/>
                <w:sz w:val="22"/>
                <w:szCs w:val="22"/>
              </w:rPr>
            </w:pPr>
          </w:p>
        </w:tc>
      </w:tr>
      <w:tr w:rsidR="00F655B6" w14:paraId="4EF718C0" w14:textId="77777777" w:rsidTr="00BC3B80">
        <w:trPr>
          <w:ins w:id="1467"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0A690AEC" w14:textId="77777777" w:rsidR="00F655B6" w:rsidRDefault="00F655B6" w:rsidP="00BC3B80">
            <w:pPr>
              <w:rPr>
                <w:ins w:id="1468" w:author="Arjan Kloosterboer" w:date="2017-08-14T16:52:00Z"/>
                <w:rFonts w:ascii="Calibri" w:hAnsi="Calibri" w:cs="Calibri"/>
                <w:color w:val="000000"/>
                <w:sz w:val="22"/>
                <w:szCs w:val="22"/>
              </w:rPr>
            </w:pPr>
            <w:ins w:id="1469" w:author="Arjan Kloosterboer" w:date="2017-08-14T16:52: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7AD4C0D8" w14:textId="77777777" w:rsidR="00F655B6" w:rsidRDefault="00F655B6" w:rsidP="00BC3B80">
            <w:pPr>
              <w:rPr>
                <w:ins w:id="1470" w:author="Arjan Kloosterboer" w:date="2017-08-14T16:52:00Z"/>
                <w:rFonts w:ascii="Calibri" w:hAnsi="Calibri" w:cs="Calibri"/>
                <w:color w:val="000000"/>
                <w:sz w:val="22"/>
                <w:szCs w:val="22"/>
              </w:rPr>
            </w:pPr>
            <w:ins w:id="1471" w:author="Arjan Kloosterboer" w:date="2017-08-14T16:52:00Z">
              <w:r>
                <w:rPr>
                  <w:rFonts w:ascii="Calibri" w:hAnsi="Calibri" w:cs="Calibri"/>
                  <w:color w:val="0F0F0F"/>
                  <w:sz w:val="22"/>
                  <w:szCs w:val="22"/>
                </w:rPr>
                <w:t>De naam van de registratie waarvan het procesobject deel uit maakt</w:t>
              </w:r>
              <w:r>
                <w:rPr>
                  <w:rFonts w:ascii="Calibri" w:hAnsi="Calibri" w:cs="Calibri"/>
                  <w:color w:val="000000"/>
                  <w:sz w:val="22"/>
                  <w:szCs w:val="22"/>
                </w:rPr>
                <w:t>.</w:t>
              </w:r>
            </w:ins>
          </w:p>
        </w:tc>
      </w:tr>
      <w:tr w:rsidR="00F655B6" w14:paraId="442E7517" w14:textId="77777777" w:rsidTr="00BC3B80">
        <w:trPr>
          <w:ins w:id="1472"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787D685F" w14:textId="77777777" w:rsidR="00F655B6" w:rsidRDefault="00F655B6" w:rsidP="00BC3B80">
            <w:pPr>
              <w:rPr>
                <w:ins w:id="1473" w:author="Arjan Kloosterboer" w:date="2017-08-14T16:52:00Z"/>
                <w:rFonts w:ascii="Calibri" w:hAnsi="Calibri" w:cs="Calibri"/>
                <w:color w:val="000000"/>
                <w:sz w:val="22"/>
                <w:szCs w:val="22"/>
              </w:rPr>
            </w:pPr>
            <w:ins w:id="1474" w:author="Arjan Kloosterboer" w:date="2017-08-14T16:52:00Z">
              <w:r>
                <w:rPr>
                  <w:rFonts w:ascii="Calibri" w:hAnsi="Calibri" w:cs="Calibri"/>
                  <w:b/>
                  <w:bCs/>
                  <w:color w:val="000000"/>
                  <w:sz w:val="22"/>
                  <w:szCs w:val="22"/>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7E19F08E" w14:textId="77777777" w:rsidR="00F655B6" w:rsidRDefault="00F655B6" w:rsidP="00BC3B80">
            <w:pPr>
              <w:rPr>
                <w:ins w:id="1475" w:author="Arjan Kloosterboer" w:date="2017-08-14T16:52:00Z"/>
                <w:rFonts w:ascii="Calibri" w:hAnsi="Calibri" w:cs="Calibri"/>
                <w:color w:val="000000"/>
                <w:sz w:val="22"/>
                <w:szCs w:val="22"/>
              </w:rPr>
            </w:pPr>
            <w:ins w:id="1476" w:author="Arjan Kloosterboer" w:date="2017-08-14T16:52:00Z">
              <w:r>
                <w:rPr>
                  <w:rFonts w:ascii="Calibri" w:hAnsi="Calibri" w:cs="Calibri"/>
                  <w:color w:val="000000"/>
                  <w:sz w:val="22"/>
                  <w:szCs w:val="22"/>
                </w:rPr>
                <w:t>KING</w:t>
              </w:r>
            </w:ins>
          </w:p>
        </w:tc>
      </w:tr>
      <w:tr w:rsidR="00F655B6" w14:paraId="23B48523" w14:textId="77777777" w:rsidTr="00BC3B80">
        <w:trPr>
          <w:ins w:id="1477"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454ED6C9" w14:textId="77777777" w:rsidR="00F655B6" w:rsidRDefault="00F655B6" w:rsidP="00BC3B80">
            <w:pPr>
              <w:rPr>
                <w:ins w:id="1478" w:author="Arjan Kloosterboer" w:date="2017-08-14T16:52:00Z"/>
                <w:rFonts w:ascii="Calibri" w:hAnsi="Calibri" w:cs="Calibri"/>
                <w:color w:val="000000"/>
                <w:sz w:val="22"/>
                <w:szCs w:val="22"/>
              </w:rPr>
            </w:pPr>
            <w:ins w:id="1479" w:author="Arjan Kloosterboer" w:date="2017-08-14T16:52: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7C92B847" w14:textId="77777777" w:rsidR="00F655B6" w:rsidRDefault="00F655B6" w:rsidP="00BC3B80">
            <w:pPr>
              <w:rPr>
                <w:ins w:id="1480" w:author="Arjan Kloosterboer" w:date="2017-08-14T16:52:00Z"/>
                <w:rFonts w:ascii="Calibri" w:hAnsi="Calibri" w:cs="Calibri"/>
                <w:color w:val="000000"/>
                <w:sz w:val="22"/>
                <w:szCs w:val="22"/>
              </w:rPr>
            </w:pPr>
            <w:ins w:id="1481" w:author="Arjan Kloosterboer" w:date="2017-08-14T16:52:00Z">
              <w:r>
                <w:rPr>
                  <w:rFonts w:ascii="Calibri" w:hAnsi="Calibri" w:cs="Calibri"/>
                  <w:color w:val="000000"/>
                  <w:sz w:val="22"/>
                  <w:szCs w:val="22"/>
                </w:rPr>
                <w:t>1-2-2017</w:t>
              </w:r>
            </w:ins>
          </w:p>
        </w:tc>
      </w:tr>
      <w:tr w:rsidR="00F655B6" w14:paraId="31648236" w14:textId="77777777" w:rsidTr="00BC3B80">
        <w:trPr>
          <w:ins w:id="1482"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5F64679B" w14:textId="77777777" w:rsidR="00F655B6" w:rsidRDefault="00F655B6" w:rsidP="00BC3B80">
            <w:pPr>
              <w:rPr>
                <w:ins w:id="1483" w:author="Arjan Kloosterboer" w:date="2017-08-14T16:52:00Z"/>
                <w:rFonts w:ascii="Calibri" w:hAnsi="Calibri" w:cs="Calibri"/>
                <w:color w:val="000000"/>
                <w:sz w:val="22"/>
                <w:szCs w:val="22"/>
              </w:rPr>
            </w:pPr>
            <w:ins w:id="1484" w:author="Arjan Kloosterboer" w:date="2017-08-14T16:52:00Z">
              <w:r>
                <w:rPr>
                  <w:rFonts w:ascii="Calibri" w:hAnsi="Calibri" w:cs="Calibri"/>
                  <w:b/>
                  <w:bCs/>
                  <w:color w:val="000000"/>
                  <w:sz w:val="22"/>
                  <w:szCs w:val="22"/>
                </w:rPr>
                <w:t xml:space="preserve">Formaat </w:t>
              </w:r>
            </w:ins>
          </w:p>
        </w:tc>
        <w:tc>
          <w:tcPr>
            <w:tcW w:w="5670" w:type="dxa"/>
            <w:tcBorders>
              <w:top w:val="nil"/>
              <w:left w:val="nil"/>
              <w:bottom w:val="nil"/>
              <w:right w:val="nil"/>
            </w:tcBorders>
            <w:tcMar>
              <w:top w:w="0" w:type="dxa"/>
              <w:left w:w="60" w:type="dxa"/>
              <w:bottom w:w="0" w:type="dxa"/>
              <w:right w:w="60" w:type="dxa"/>
            </w:tcMar>
          </w:tcPr>
          <w:p w14:paraId="29E7819F" w14:textId="77777777" w:rsidR="00F655B6" w:rsidRDefault="00F655B6" w:rsidP="00BC3B80">
            <w:pPr>
              <w:rPr>
                <w:ins w:id="1485" w:author="Arjan Kloosterboer" w:date="2017-08-14T16:52:00Z"/>
                <w:rFonts w:ascii="Calibri" w:hAnsi="Calibri" w:cs="Calibri"/>
                <w:color w:val="000000"/>
                <w:sz w:val="22"/>
                <w:szCs w:val="22"/>
              </w:rPr>
            </w:pPr>
            <w:ins w:id="1486" w:author="Arjan Kloosterboer" w:date="2017-08-14T16:52:00Z">
              <w:r>
                <w:rPr>
                  <w:rFonts w:ascii="Calibri" w:hAnsi="Calibri" w:cs="Calibri"/>
                  <w:color w:val="000000"/>
                  <w:sz w:val="22"/>
                  <w:szCs w:val="22"/>
                </w:rPr>
                <w:t>AN80</w:t>
              </w:r>
            </w:ins>
          </w:p>
        </w:tc>
      </w:tr>
      <w:tr w:rsidR="00F655B6" w14:paraId="5CF729F9" w14:textId="77777777" w:rsidTr="00BC3B80">
        <w:trPr>
          <w:ins w:id="1487"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77E41619" w14:textId="77777777" w:rsidR="00F655B6" w:rsidRDefault="00F655B6" w:rsidP="00BC3B80">
            <w:pPr>
              <w:rPr>
                <w:ins w:id="1488" w:author="Arjan Kloosterboer" w:date="2017-08-14T16:52:00Z"/>
                <w:rFonts w:ascii="Calibri" w:hAnsi="Calibri" w:cs="Calibri"/>
                <w:color w:val="000000"/>
                <w:sz w:val="22"/>
                <w:szCs w:val="22"/>
              </w:rPr>
            </w:pPr>
            <w:ins w:id="1489" w:author="Arjan Kloosterboer" w:date="2017-08-14T16:52:00Z">
              <w:r>
                <w:rPr>
                  <w:rFonts w:ascii="Calibri" w:hAnsi="Calibri" w:cs="Calibri"/>
                  <w:b/>
                  <w:bCs/>
                  <w:color w:val="000000"/>
                  <w:sz w:val="22"/>
                  <w:szCs w:val="22"/>
                </w:rPr>
                <w:t>Waardenverzameling</w:t>
              </w:r>
            </w:ins>
          </w:p>
        </w:tc>
        <w:tc>
          <w:tcPr>
            <w:tcW w:w="5670" w:type="dxa"/>
            <w:tcBorders>
              <w:top w:val="nil"/>
              <w:left w:val="nil"/>
              <w:bottom w:val="nil"/>
              <w:right w:val="nil"/>
            </w:tcBorders>
            <w:tcMar>
              <w:top w:w="0" w:type="dxa"/>
              <w:left w:w="60" w:type="dxa"/>
              <w:bottom w:w="0" w:type="dxa"/>
              <w:right w:w="60" w:type="dxa"/>
            </w:tcMar>
          </w:tcPr>
          <w:p w14:paraId="0430BE0A" w14:textId="77777777" w:rsidR="00F655B6" w:rsidRDefault="00F655B6" w:rsidP="00BC3B80">
            <w:pPr>
              <w:rPr>
                <w:ins w:id="1490" w:author="Arjan Kloosterboer" w:date="2017-08-14T16:52:00Z"/>
                <w:rFonts w:ascii="Calibri" w:hAnsi="Calibri" w:cs="Calibri"/>
                <w:color w:val="000000"/>
                <w:sz w:val="22"/>
                <w:szCs w:val="22"/>
              </w:rPr>
            </w:pPr>
          </w:p>
        </w:tc>
      </w:tr>
      <w:tr w:rsidR="00F655B6" w14:paraId="137BF031" w14:textId="77777777" w:rsidTr="00BC3B80">
        <w:trPr>
          <w:ins w:id="1491"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111212F9" w14:textId="77777777" w:rsidR="00F655B6" w:rsidRDefault="00F655B6" w:rsidP="00BC3B80">
            <w:pPr>
              <w:rPr>
                <w:ins w:id="1492" w:author="Arjan Kloosterboer" w:date="2017-08-14T16:52:00Z"/>
                <w:rFonts w:ascii="Calibri" w:hAnsi="Calibri" w:cs="Calibri"/>
                <w:b/>
                <w:bCs/>
                <w:color w:val="000000"/>
                <w:sz w:val="22"/>
                <w:szCs w:val="22"/>
              </w:rPr>
            </w:pPr>
            <w:ins w:id="1493" w:author="Arjan Kloosterboer" w:date="2017-08-14T16:52:00Z">
              <w:r>
                <w:rPr>
                  <w:rFonts w:ascii="Calibri" w:hAnsi="Calibri" w:cs="Calibri"/>
                  <w:b/>
                  <w:bCs/>
                  <w:color w:val="000000"/>
                  <w:sz w:val="22"/>
                  <w:szCs w:val="22"/>
                </w:rPr>
                <w:t xml:space="preserve">Indicatie </w:t>
              </w:r>
              <w:r>
                <w:rPr>
                  <w:rFonts w:ascii="Calibri" w:hAnsi="Calibri" w:cs="Calibri"/>
                  <w:b/>
                  <w:bCs/>
                  <w:color w:val="000000"/>
                  <w:sz w:val="22"/>
                  <w:szCs w:val="22"/>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7D6E81F1" w14:textId="77777777" w:rsidR="00F655B6" w:rsidRDefault="00F655B6" w:rsidP="00BC3B80">
            <w:pPr>
              <w:rPr>
                <w:ins w:id="1494" w:author="Arjan Kloosterboer" w:date="2017-08-14T16:52:00Z"/>
                <w:rFonts w:ascii="Calibri" w:hAnsi="Calibri" w:cs="Calibri"/>
                <w:color w:val="000000"/>
                <w:sz w:val="22"/>
                <w:szCs w:val="22"/>
              </w:rPr>
            </w:pPr>
            <w:ins w:id="1495" w:author="Arjan Kloosterboer" w:date="2017-08-14T16:52:00Z">
              <w:r>
                <w:rPr>
                  <w:rFonts w:ascii="Calibri" w:hAnsi="Calibri" w:cs="Calibri"/>
                  <w:color w:val="000000"/>
                  <w:sz w:val="22"/>
                  <w:szCs w:val="22"/>
                </w:rPr>
                <w:t>Zie groep</w:t>
              </w:r>
            </w:ins>
          </w:p>
        </w:tc>
      </w:tr>
      <w:tr w:rsidR="00F655B6" w14:paraId="5817908F" w14:textId="77777777" w:rsidTr="00BC3B80">
        <w:trPr>
          <w:ins w:id="1496"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14BA422C" w14:textId="77777777" w:rsidR="00F655B6" w:rsidRDefault="00F655B6" w:rsidP="00BC3B80">
            <w:pPr>
              <w:rPr>
                <w:ins w:id="1497" w:author="Arjan Kloosterboer" w:date="2017-08-14T16:52:00Z"/>
                <w:rFonts w:ascii="Calibri" w:hAnsi="Calibri" w:cs="Calibri"/>
                <w:b/>
                <w:bCs/>
                <w:color w:val="000000"/>
                <w:sz w:val="22"/>
                <w:szCs w:val="22"/>
              </w:rPr>
            </w:pPr>
            <w:ins w:id="1498" w:author="Arjan Kloosterboer" w:date="2017-08-14T16:52:00Z">
              <w:r>
                <w:rPr>
                  <w:rFonts w:ascii="Calibri" w:hAnsi="Calibri" w:cs="Calibri"/>
                  <w:b/>
                  <w:bCs/>
                  <w:color w:val="000000"/>
                  <w:sz w:val="22"/>
                  <w:szCs w:val="22"/>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48895891" w14:textId="77777777" w:rsidR="00F655B6" w:rsidRDefault="00F655B6" w:rsidP="00BC3B80">
            <w:pPr>
              <w:rPr>
                <w:ins w:id="1499" w:author="Arjan Kloosterboer" w:date="2017-08-14T16:52:00Z"/>
                <w:rFonts w:ascii="Calibri" w:hAnsi="Calibri" w:cs="Calibri"/>
                <w:color w:val="000000"/>
                <w:sz w:val="22"/>
                <w:szCs w:val="22"/>
              </w:rPr>
            </w:pPr>
            <w:ins w:id="1500" w:author="Arjan Kloosterboer" w:date="2017-08-14T16:52:00Z">
              <w:r>
                <w:rPr>
                  <w:rFonts w:ascii="Calibri" w:hAnsi="Calibri" w:cs="Calibri"/>
                  <w:color w:val="000000"/>
                  <w:sz w:val="22"/>
                  <w:szCs w:val="22"/>
                </w:rPr>
                <w:t>Zie groep</w:t>
              </w:r>
            </w:ins>
          </w:p>
        </w:tc>
      </w:tr>
      <w:tr w:rsidR="00F655B6" w14:paraId="274F0521" w14:textId="77777777" w:rsidTr="00BC3B80">
        <w:trPr>
          <w:ins w:id="1501"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1B11AEA5" w14:textId="77777777" w:rsidR="00F655B6" w:rsidRDefault="00F655B6" w:rsidP="00BC3B80">
            <w:pPr>
              <w:rPr>
                <w:ins w:id="1502" w:author="Arjan Kloosterboer" w:date="2017-08-14T16:52:00Z"/>
                <w:rFonts w:ascii="Calibri" w:hAnsi="Calibri" w:cs="Calibri"/>
                <w:b/>
                <w:bCs/>
                <w:color w:val="000000"/>
                <w:sz w:val="22"/>
                <w:szCs w:val="22"/>
              </w:rPr>
            </w:pPr>
            <w:ins w:id="1503" w:author="Arjan Kloosterboer" w:date="2017-08-14T16:52:00Z">
              <w:r>
                <w:rPr>
                  <w:rFonts w:ascii="Calibri" w:hAnsi="Calibri" w:cs="Calibri"/>
                  <w:b/>
                  <w:bCs/>
                  <w:color w:val="000000"/>
                  <w:sz w:val="22"/>
                  <w:szCs w:val="22"/>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1065AA9D" w14:textId="77777777" w:rsidR="00F655B6" w:rsidRDefault="00F655B6" w:rsidP="00BC3B80">
            <w:pPr>
              <w:rPr>
                <w:ins w:id="1504" w:author="Arjan Kloosterboer" w:date="2017-08-14T16:52:00Z"/>
                <w:rFonts w:ascii="Calibri" w:hAnsi="Calibri" w:cs="Calibri"/>
                <w:color w:val="000000"/>
                <w:sz w:val="22"/>
                <w:szCs w:val="22"/>
              </w:rPr>
            </w:pPr>
            <w:ins w:id="1505" w:author="Arjan Kloosterboer" w:date="2017-08-14T16:52:00Z">
              <w:r>
                <w:rPr>
                  <w:rFonts w:ascii="Calibri" w:hAnsi="Calibri" w:cs="Calibri"/>
                  <w:color w:val="000000"/>
                  <w:sz w:val="22"/>
                  <w:szCs w:val="22"/>
                </w:rPr>
                <w:t>Nee</w:t>
              </w:r>
            </w:ins>
          </w:p>
        </w:tc>
      </w:tr>
      <w:tr w:rsidR="00F655B6" w14:paraId="0F3F897B" w14:textId="77777777" w:rsidTr="00BC3B80">
        <w:trPr>
          <w:ins w:id="1506"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1D849064" w14:textId="77777777" w:rsidR="00F655B6" w:rsidRDefault="00F655B6" w:rsidP="00BC3B80">
            <w:pPr>
              <w:rPr>
                <w:ins w:id="1507" w:author="Arjan Kloosterboer" w:date="2017-08-14T16:52:00Z"/>
                <w:rFonts w:ascii="Calibri" w:hAnsi="Calibri" w:cs="Calibri"/>
                <w:b/>
                <w:bCs/>
                <w:color w:val="000000"/>
                <w:sz w:val="22"/>
                <w:szCs w:val="22"/>
              </w:rPr>
            </w:pPr>
            <w:ins w:id="1508" w:author="Arjan Kloosterboer" w:date="2017-08-14T16:52:00Z">
              <w:r>
                <w:rPr>
                  <w:rFonts w:ascii="Calibri" w:hAnsi="Calibri" w:cs="Calibri"/>
                  <w:b/>
                  <w:bCs/>
                  <w:color w:val="000000"/>
                  <w:sz w:val="22"/>
                  <w:szCs w:val="22"/>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01A41829" w14:textId="77777777" w:rsidR="00F655B6" w:rsidRDefault="00F655B6" w:rsidP="00BC3B80">
            <w:pPr>
              <w:rPr>
                <w:ins w:id="1509" w:author="Arjan Kloosterboer" w:date="2017-08-14T16:52:00Z"/>
                <w:rFonts w:ascii="Calibri" w:hAnsi="Calibri" w:cs="Calibri"/>
                <w:color w:val="000000"/>
                <w:sz w:val="22"/>
                <w:szCs w:val="22"/>
              </w:rPr>
            </w:pPr>
            <w:ins w:id="1510" w:author="Arjan Kloosterboer" w:date="2017-08-14T16:52:00Z">
              <w:r>
                <w:rPr>
                  <w:rFonts w:ascii="Calibri" w:hAnsi="Calibri" w:cs="Calibri"/>
                  <w:color w:val="000000"/>
                  <w:sz w:val="22"/>
                  <w:szCs w:val="22"/>
                </w:rPr>
                <w:t>Nee</w:t>
              </w:r>
            </w:ins>
          </w:p>
        </w:tc>
      </w:tr>
      <w:tr w:rsidR="00F655B6" w14:paraId="0FCEAEF4" w14:textId="77777777" w:rsidTr="00BC3B80">
        <w:trPr>
          <w:ins w:id="1511"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1389EA16" w14:textId="77777777" w:rsidR="00F655B6" w:rsidRDefault="00F655B6" w:rsidP="00BC3B80">
            <w:pPr>
              <w:rPr>
                <w:ins w:id="1512" w:author="Arjan Kloosterboer" w:date="2017-08-14T16:52:00Z"/>
                <w:rFonts w:ascii="Calibri" w:hAnsi="Calibri" w:cs="Calibri"/>
                <w:color w:val="000000"/>
                <w:sz w:val="22"/>
                <w:szCs w:val="22"/>
              </w:rPr>
            </w:pPr>
            <w:ins w:id="1513" w:author="Arjan Kloosterboer" w:date="2017-08-14T16:52: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2CE60807" w14:textId="77777777" w:rsidR="00F655B6" w:rsidRDefault="00F655B6" w:rsidP="00BC3B80">
            <w:pPr>
              <w:rPr>
                <w:ins w:id="1514" w:author="Arjan Kloosterboer" w:date="2017-08-14T16:52:00Z"/>
                <w:rFonts w:ascii="Calibri" w:hAnsi="Calibri" w:cs="Calibri"/>
                <w:color w:val="000000"/>
                <w:sz w:val="22"/>
                <w:szCs w:val="22"/>
              </w:rPr>
            </w:pPr>
            <w:ins w:id="1515" w:author="Arjan Kloosterboer" w:date="2017-08-14T16:52:00Z">
              <w:r>
                <w:rPr>
                  <w:rFonts w:ascii="Calibri" w:hAnsi="Calibri" w:cs="Calibri"/>
                  <w:color w:val="000000"/>
                  <w:sz w:val="22"/>
                  <w:szCs w:val="22"/>
                </w:rPr>
                <w:t>1 - 1</w:t>
              </w:r>
            </w:ins>
          </w:p>
        </w:tc>
      </w:tr>
      <w:tr w:rsidR="00F655B6" w14:paraId="41AC6674" w14:textId="77777777" w:rsidTr="00BC3B80">
        <w:trPr>
          <w:ins w:id="1516"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071A7D88" w14:textId="77777777" w:rsidR="00F655B6" w:rsidRDefault="00F655B6" w:rsidP="00BC3B80">
            <w:pPr>
              <w:rPr>
                <w:ins w:id="1517" w:author="Arjan Kloosterboer" w:date="2017-08-14T16:52:00Z"/>
                <w:rFonts w:ascii="Calibri" w:hAnsi="Calibri" w:cs="Calibri"/>
                <w:color w:val="000000"/>
                <w:sz w:val="22"/>
                <w:szCs w:val="22"/>
              </w:rPr>
            </w:pPr>
            <w:ins w:id="1518" w:author="Arjan Kloosterboer" w:date="2017-08-14T16:52: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1E4E6CB0" w14:textId="77777777" w:rsidR="00F655B6" w:rsidRDefault="00F655B6" w:rsidP="00BC3B80">
            <w:pPr>
              <w:rPr>
                <w:ins w:id="1519" w:author="Arjan Kloosterboer" w:date="2017-08-14T16:52:00Z"/>
                <w:rFonts w:ascii="Calibri" w:hAnsi="Calibri" w:cs="Calibri"/>
                <w:color w:val="000000"/>
                <w:sz w:val="22"/>
                <w:szCs w:val="22"/>
              </w:rPr>
            </w:pPr>
            <w:ins w:id="1520" w:author="Arjan Kloosterboer" w:date="2017-08-14T16:52:00Z">
              <w:r>
                <w:rPr>
                  <w:rFonts w:ascii="Calibri" w:hAnsi="Calibri" w:cs="Calibri"/>
                  <w:color w:val="000000"/>
                  <w:sz w:val="22"/>
                  <w:szCs w:val="22"/>
                </w:rPr>
                <w:t>Gemeentelijk kerngegeven</w:t>
              </w:r>
            </w:ins>
          </w:p>
        </w:tc>
      </w:tr>
      <w:tr w:rsidR="00F655B6" w14:paraId="5F1C7F16" w14:textId="77777777" w:rsidTr="00BC3B80">
        <w:trPr>
          <w:ins w:id="1521"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0DE34F6A" w14:textId="77777777" w:rsidR="00F655B6" w:rsidRDefault="00F655B6" w:rsidP="00BC3B80">
            <w:pPr>
              <w:rPr>
                <w:ins w:id="1522" w:author="Arjan Kloosterboer" w:date="2017-08-14T16:52:00Z"/>
                <w:rFonts w:ascii="Calibri" w:hAnsi="Calibri" w:cs="Calibri"/>
                <w:color w:val="000000"/>
                <w:sz w:val="22"/>
                <w:szCs w:val="22"/>
              </w:rPr>
            </w:pPr>
            <w:ins w:id="1523" w:author="Arjan Kloosterboer" w:date="2017-08-14T16:52: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646A5A71" w14:textId="77777777" w:rsidR="00F655B6" w:rsidRDefault="00F655B6" w:rsidP="00BC3B80">
            <w:pPr>
              <w:rPr>
                <w:ins w:id="1524" w:author="Arjan Kloosterboer" w:date="2017-08-14T16:52:00Z"/>
                <w:rFonts w:ascii="Calibri" w:hAnsi="Calibri" w:cs="Calibri"/>
                <w:color w:val="000000"/>
                <w:sz w:val="22"/>
                <w:szCs w:val="22"/>
              </w:rPr>
            </w:pPr>
          </w:p>
        </w:tc>
      </w:tr>
      <w:tr w:rsidR="00F655B6" w14:paraId="4D6E87C4" w14:textId="77777777" w:rsidTr="00BC3B80">
        <w:trPr>
          <w:ins w:id="1525" w:author="Arjan Kloosterboer" w:date="2017-08-14T16:52:00Z"/>
        </w:trPr>
        <w:tc>
          <w:tcPr>
            <w:tcW w:w="9360" w:type="dxa"/>
            <w:gridSpan w:val="3"/>
            <w:tcBorders>
              <w:top w:val="nil"/>
              <w:left w:val="nil"/>
              <w:bottom w:val="nil"/>
              <w:right w:val="nil"/>
            </w:tcBorders>
            <w:tcMar>
              <w:top w:w="0" w:type="dxa"/>
              <w:left w:w="60" w:type="dxa"/>
              <w:bottom w:w="0" w:type="dxa"/>
              <w:right w:w="60" w:type="dxa"/>
            </w:tcMar>
          </w:tcPr>
          <w:p w14:paraId="63444742" w14:textId="77777777" w:rsidR="00F655B6" w:rsidRDefault="00F655B6" w:rsidP="00BC3B80">
            <w:pPr>
              <w:rPr>
                <w:ins w:id="1526" w:author="Arjan Kloosterboer" w:date="2017-08-14T16:52:00Z"/>
                <w:rFonts w:ascii="Calibri" w:hAnsi="Calibri" w:cs="Calibri"/>
                <w:color w:val="0F0F0F"/>
                <w:sz w:val="22"/>
                <w:szCs w:val="22"/>
              </w:rPr>
            </w:pPr>
            <w:ins w:id="1527" w:author="Arjan Kloosterboer" w:date="2017-08-14T16:52:00Z">
              <w:r>
                <w:rPr>
                  <w:rFonts w:ascii="Calibri" w:hAnsi="Calibri" w:cs="Calibri"/>
                  <w:b/>
                  <w:bCs/>
                  <w:color w:val="0F0F0F"/>
                  <w:sz w:val="22"/>
                  <w:szCs w:val="22"/>
                </w:rPr>
                <w:t>Toelichting</w:t>
              </w:r>
            </w:ins>
          </w:p>
        </w:tc>
      </w:tr>
      <w:tr w:rsidR="00F655B6" w14:paraId="164FCCD9" w14:textId="77777777" w:rsidTr="00BC3B80">
        <w:trPr>
          <w:ins w:id="1528" w:author="Arjan Kloosterboer" w:date="2017-08-14T16:52:00Z"/>
        </w:trPr>
        <w:tc>
          <w:tcPr>
            <w:tcW w:w="450" w:type="dxa"/>
            <w:tcBorders>
              <w:top w:val="nil"/>
              <w:left w:val="nil"/>
              <w:bottom w:val="nil"/>
              <w:right w:val="nil"/>
            </w:tcBorders>
            <w:tcMar>
              <w:top w:w="0" w:type="dxa"/>
              <w:left w:w="60" w:type="dxa"/>
              <w:bottom w:w="0" w:type="dxa"/>
              <w:right w:w="60" w:type="dxa"/>
            </w:tcMar>
          </w:tcPr>
          <w:p w14:paraId="245B4D69" w14:textId="77777777" w:rsidR="00F655B6" w:rsidRDefault="00F655B6" w:rsidP="00BC3B80">
            <w:pPr>
              <w:rPr>
                <w:ins w:id="1529" w:author="Arjan Kloosterboer" w:date="2017-08-14T16:52: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5DB57B80" w14:textId="77777777" w:rsidR="00F655B6" w:rsidRDefault="00F655B6" w:rsidP="00BC3B80">
            <w:pPr>
              <w:rPr>
                <w:ins w:id="1530" w:author="Arjan Kloosterboer" w:date="2017-08-14T16:52:00Z"/>
                <w:rFonts w:ascii="Calibri" w:hAnsi="Calibri" w:cs="Calibri"/>
                <w:color w:val="0F0F0F"/>
                <w:sz w:val="22"/>
                <w:szCs w:val="22"/>
              </w:rPr>
            </w:pPr>
            <w:ins w:id="1531" w:author="Arjan Kloosterboer" w:date="2017-08-14T16:52:00Z">
              <w:r>
                <w:rPr>
                  <w:rFonts w:ascii="Calibri" w:hAnsi="Calibri" w:cs="Calibri"/>
                  <w:color w:val="0F0F0F"/>
                  <w:sz w:val="22"/>
                  <w:szCs w:val="22"/>
                </w:rPr>
                <w:t>Met een waarde van deze attribuutsoort wordt de naam van de registratie (applicatie, database, ...) gespecificeerd waarin zich het procesobject bevindt. Voorbeelden: 'BasisRegistratie Personen (BRP)', 'Basisregistratie Adressen en Gebouwen (BAG)'. De waarde wordt zoveel mogelijk ontleend aan het van toepassing zijnde Resultaattype bij het Zaaktype in de van toepassing zijnde zaaktypecatalogus.</w:t>
              </w:r>
            </w:ins>
          </w:p>
        </w:tc>
        <w:bookmarkEnd w:id="1451"/>
      </w:tr>
    </w:tbl>
    <w:p w14:paraId="0E72512A" w14:textId="77777777" w:rsidR="00F655B6" w:rsidRPr="008E0ED5" w:rsidRDefault="00F655B6" w:rsidP="008E0ED5">
      <w:pPr>
        <w:widowControl w:val="0"/>
        <w:autoSpaceDE w:val="0"/>
        <w:autoSpaceDN w:val="0"/>
        <w:adjustRightInd w:val="0"/>
        <w:spacing w:before="240" w:after="60" w:line="240" w:lineRule="auto"/>
        <w:contextualSpacing w:val="0"/>
        <w:outlineLvl w:val="3"/>
        <w:rPr>
          <w:ins w:id="1532" w:author="Arjan Kloosterboer" w:date="2017-08-14T16:52:00Z"/>
          <w:rFonts w:ascii="Arial" w:hAnsi="Arial" w:cs="Arial"/>
          <w:b/>
          <w:color w:val="000000"/>
          <w:sz w:val="24"/>
          <w:szCs w:val="24"/>
          <w:lang w:eastAsia="en-US"/>
        </w:rPr>
      </w:pPr>
      <w:bookmarkStart w:id="1533" w:name="BKM_22C7B134_F6F0_48F5_BA07_4D4B8969A5D6"/>
      <w:ins w:id="1534" w:author="Arjan Kloosterboer" w:date="2017-08-14T16:52:00Z">
        <w:r w:rsidRPr="008E0ED5">
          <w:rPr>
            <w:rFonts w:ascii="Arial" w:hAnsi="Arial" w:cs="Arial"/>
            <w:b/>
            <w:color w:val="000000"/>
            <w:sz w:val="24"/>
            <w:szCs w:val="24"/>
            <w:lang w:eastAsia="en-US"/>
          </w:rPr>
          <w:t>«Attribuutsoort» 'Objecttype' van gegevensgroeptype 'Procesobject'</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F655B6" w14:paraId="16DE70A1" w14:textId="77777777" w:rsidTr="00BC3B80">
        <w:trPr>
          <w:ins w:id="1535"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52A071CD" w14:textId="77777777" w:rsidR="00F655B6" w:rsidRDefault="00F655B6" w:rsidP="00BC3B80">
            <w:pPr>
              <w:rPr>
                <w:ins w:id="1536" w:author="Arjan Kloosterboer" w:date="2017-08-14T16:52:00Z"/>
                <w:rFonts w:ascii="Calibri" w:hAnsi="Calibri" w:cs="Calibri"/>
                <w:color w:val="000000"/>
                <w:sz w:val="22"/>
                <w:szCs w:val="22"/>
              </w:rPr>
            </w:pPr>
            <w:ins w:id="1537" w:author="Arjan Kloosterboer" w:date="2017-08-14T16:52: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703AB27E" w14:textId="77777777" w:rsidR="00F655B6" w:rsidRDefault="00F655B6" w:rsidP="00BC3B80">
            <w:pPr>
              <w:rPr>
                <w:ins w:id="1538" w:author="Arjan Kloosterboer" w:date="2017-08-14T16:52:00Z"/>
                <w:rFonts w:ascii="Calibri" w:hAnsi="Calibri" w:cs="Calibri"/>
                <w:color w:val="000000"/>
                <w:sz w:val="22"/>
                <w:szCs w:val="22"/>
              </w:rPr>
            </w:pPr>
            <w:ins w:id="1539" w:author="Arjan Kloosterboer" w:date="2017-08-14T16:52:00Z">
              <w:r>
                <w:rPr>
                  <w:rFonts w:ascii="Calibri" w:hAnsi="Calibri" w:cs="Calibri"/>
                  <w:color w:val="000000"/>
                  <w:sz w:val="22"/>
                  <w:szCs w:val="22"/>
                </w:rPr>
                <w:t>Objecttype</w:t>
              </w:r>
            </w:ins>
          </w:p>
        </w:tc>
      </w:tr>
      <w:tr w:rsidR="00F655B6" w14:paraId="65ADC167" w14:textId="77777777" w:rsidTr="00BC3B80">
        <w:trPr>
          <w:ins w:id="1540"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6E9396D8" w14:textId="77777777" w:rsidR="00F655B6" w:rsidRDefault="00F655B6" w:rsidP="00BC3B80">
            <w:pPr>
              <w:rPr>
                <w:ins w:id="1541" w:author="Arjan Kloosterboer" w:date="2017-08-14T16:52:00Z"/>
                <w:rFonts w:ascii="Calibri" w:hAnsi="Calibri" w:cs="Calibri"/>
                <w:color w:val="000000"/>
                <w:sz w:val="22"/>
                <w:szCs w:val="22"/>
              </w:rPr>
            </w:pPr>
            <w:ins w:id="1542" w:author="Arjan Kloosterboer" w:date="2017-08-14T16:52: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2F0ECBD0" w14:textId="77777777" w:rsidR="00F655B6" w:rsidRDefault="00F655B6" w:rsidP="00BC3B80">
            <w:pPr>
              <w:rPr>
                <w:ins w:id="1543" w:author="Arjan Kloosterboer" w:date="2017-08-14T16:52:00Z"/>
                <w:rFonts w:ascii="Calibri" w:hAnsi="Calibri" w:cs="Calibri"/>
                <w:color w:val="000000"/>
                <w:sz w:val="22"/>
                <w:szCs w:val="22"/>
              </w:rPr>
            </w:pPr>
            <w:ins w:id="1544" w:author="Arjan Kloosterboer" w:date="2017-08-14T16:52:00Z">
              <w:r>
                <w:rPr>
                  <w:rFonts w:ascii="Calibri" w:hAnsi="Calibri" w:cs="Calibri"/>
                  <w:color w:val="000000"/>
                  <w:sz w:val="22"/>
                  <w:szCs w:val="22"/>
                </w:rPr>
                <w:t>KING</w:t>
              </w:r>
            </w:ins>
          </w:p>
        </w:tc>
      </w:tr>
      <w:tr w:rsidR="00F655B6" w14:paraId="44FB0180" w14:textId="77777777" w:rsidTr="00BC3B80">
        <w:trPr>
          <w:trHeight w:val="268"/>
          <w:ins w:id="1545"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55E17A43" w14:textId="77777777" w:rsidR="00F655B6" w:rsidRDefault="00F655B6" w:rsidP="00BC3B80">
            <w:pPr>
              <w:rPr>
                <w:ins w:id="1546" w:author="Arjan Kloosterboer" w:date="2017-08-14T16:52:00Z"/>
                <w:rFonts w:ascii="Calibri" w:hAnsi="Calibri" w:cs="Calibri"/>
                <w:color w:val="000000"/>
                <w:sz w:val="22"/>
                <w:szCs w:val="22"/>
              </w:rPr>
            </w:pPr>
            <w:ins w:id="1547" w:author="Arjan Kloosterboer" w:date="2017-08-14T16:52: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461C411E" w14:textId="77777777" w:rsidR="00F655B6" w:rsidRDefault="00F655B6" w:rsidP="00BC3B80">
            <w:pPr>
              <w:rPr>
                <w:ins w:id="1548" w:author="Arjan Kloosterboer" w:date="2017-08-14T16:52:00Z"/>
                <w:rFonts w:ascii="Calibri" w:hAnsi="Calibri" w:cs="Calibri"/>
                <w:color w:val="000000"/>
                <w:sz w:val="22"/>
                <w:szCs w:val="22"/>
              </w:rPr>
            </w:pPr>
          </w:p>
        </w:tc>
      </w:tr>
      <w:tr w:rsidR="00F655B6" w14:paraId="2BA3E047" w14:textId="77777777" w:rsidTr="00BC3B80">
        <w:trPr>
          <w:ins w:id="1549"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6C757107" w14:textId="77777777" w:rsidR="00F655B6" w:rsidRDefault="00F655B6" w:rsidP="00BC3B80">
            <w:pPr>
              <w:rPr>
                <w:ins w:id="1550" w:author="Arjan Kloosterboer" w:date="2017-08-14T16:52:00Z"/>
                <w:rFonts w:ascii="Calibri" w:hAnsi="Calibri" w:cs="Calibri"/>
                <w:color w:val="000000"/>
                <w:sz w:val="22"/>
                <w:szCs w:val="22"/>
              </w:rPr>
            </w:pPr>
            <w:ins w:id="1551" w:author="Arjan Kloosterboer" w:date="2017-08-14T16:52: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707DF81A" w14:textId="77777777" w:rsidR="00F655B6" w:rsidRDefault="00F655B6" w:rsidP="00BC3B80">
            <w:pPr>
              <w:rPr>
                <w:ins w:id="1552" w:author="Arjan Kloosterboer" w:date="2017-08-14T16:52:00Z"/>
                <w:rFonts w:ascii="Calibri" w:hAnsi="Calibri" w:cs="Calibri"/>
                <w:color w:val="000000"/>
                <w:sz w:val="22"/>
                <w:szCs w:val="22"/>
              </w:rPr>
            </w:pPr>
            <w:ins w:id="1553" w:author="Arjan Kloosterboer" w:date="2017-08-14T16:52:00Z">
              <w:r>
                <w:rPr>
                  <w:rFonts w:ascii="Calibri" w:hAnsi="Calibri" w:cs="Calibri"/>
                  <w:color w:val="000000"/>
                  <w:sz w:val="22"/>
                  <w:szCs w:val="22"/>
                </w:rPr>
                <w:t>Het soort object dat het procesobject representeert.</w:t>
              </w:r>
            </w:ins>
          </w:p>
        </w:tc>
      </w:tr>
      <w:tr w:rsidR="00F655B6" w14:paraId="07C87A41" w14:textId="77777777" w:rsidTr="00BC3B80">
        <w:trPr>
          <w:ins w:id="1554"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48DFCDBF" w14:textId="77777777" w:rsidR="00F655B6" w:rsidRDefault="00F655B6" w:rsidP="00BC3B80">
            <w:pPr>
              <w:rPr>
                <w:ins w:id="1555" w:author="Arjan Kloosterboer" w:date="2017-08-14T16:52:00Z"/>
                <w:rFonts w:ascii="Calibri" w:hAnsi="Calibri" w:cs="Calibri"/>
                <w:color w:val="000000"/>
                <w:sz w:val="22"/>
                <w:szCs w:val="22"/>
              </w:rPr>
            </w:pPr>
            <w:ins w:id="1556" w:author="Arjan Kloosterboer" w:date="2017-08-14T16:52:00Z">
              <w:r>
                <w:rPr>
                  <w:rFonts w:ascii="Calibri" w:hAnsi="Calibri" w:cs="Calibri"/>
                  <w:b/>
                  <w:bCs/>
                  <w:color w:val="000000"/>
                  <w:sz w:val="22"/>
                  <w:szCs w:val="22"/>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4CE4FCF1" w14:textId="77777777" w:rsidR="00F655B6" w:rsidRDefault="00F655B6" w:rsidP="00BC3B80">
            <w:pPr>
              <w:rPr>
                <w:ins w:id="1557" w:author="Arjan Kloosterboer" w:date="2017-08-14T16:52:00Z"/>
                <w:rFonts w:ascii="Calibri" w:hAnsi="Calibri" w:cs="Calibri"/>
                <w:color w:val="000000"/>
                <w:sz w:val="22"/>
                <w:szCs w:val="22"/>
              </w:rPr>
            </w:pPr>
            <w:ins w:id="1558" w:author="Arjan Kloosterboer" w:date="2017-08-14T16:52:00Z">
              <w:r>
                <w:rPr>
                  <w:rFonts w:ascii="Calibri" w:hAnsi="Calibri" w:cs="Calibri"/>
                  <w:color w:val="000000"/>
                  <w:sz w:val="22"/>
                  <w:szCs w:val="22"/>
                </w:rPr>
                <w:t>KING</w:t>
              </w:r>
            </w:ins>
          </w:p>
        </w:tc>
      </w:tr>
      <w:tr w:rsidR="00F655B6" w14:paraId="0CCBB3D2" w14:textId="77777777" w:rsidTr="00BC3B80">
        <w:trPr>
          <w:ins w:id="1559"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3106B4C7" w14:textId="77777777" w:rsidR="00F655B6" w:rsidRDefault="00F655B6" w:rsidP="00BC3B80">
            <w:pPr>
              <w:rPr>
                <w:ins w:id="1560" w:author="Arjan Kloosterboer" w:date="2017-08-14T16:52:00Z"/>
                <w:rFonts w:ascii="Calibri" w:hAnsi="Calibri" w:cs="Calibri"/>
                <w:color w:val="000000"/>
                <w:sz w:val="22"/>
                <w:szCs w:val="22"/>
              </w:rPr>
            </w:pPr>
            <w:ins w:id="1561" w:author="Arjan Kloosterboer" w:date="2017-08-14T16:52: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695213BA" w14:textId="77777777" w:rsidR="00F655B6" w:rsidRDefault="00F655B6" w:rsidP="00BC3B80">
            <w:pPr>
              <w:rPr>
                <w:ins w:id="1562" w:author="Arjan Kloosterboer" w:date="2017-08-14T16:52:00Z"/>
                <w:rFonts w:ascii="Calibri" w:hAnsi="Calibri" w:cs="Calibri"/>
                <w:color w:val="000000"/>
                <w:sz w:val="22"/>
                <w:szCs w:val="22"/>
              </w:rPr>
            </w:pPr>
            <w:ins w:id="1563" w:author="Arjan Kloosterboer" w:date="2017-08-14T16:52:00Z">
              <w:r>
                <w:rPr>
                  <w:rFonts w:ascii="Calibri" w:hAnsi="Calibri" w:cs="Calibri"/>
                  <w:color w:val="000000"/>
                  <w:sz w:val="22"/>
                  <w:szCs w:val="22"/>
                </w:rPr>
                <w:t>1-2-2017</w:t>
              </w:r>
            </w:ins>
          </w:p>
        </w:tc>
      </w:tr>
      <w:tr w:rsidR="00F655B6" w14:paraId="24398A2B" w14:textId="77777777" w:rsidTr="00BC3B80">
        <w:trPr>
          <w:ins w:id="1564"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7DBE2C51" w14:textId="77777777" w:rsidR="00F655B6" w:rsidRDefault="00F655B6" w:rsidP="00BC3B80">
            <w:pPr>
              <w:rPr>
                <w:ins w:id="1565" w:author="Arjan Kloosterboer" w:date="2017-08-14T16:52:00Z"/>
                <w:rFonts w:ascii="Calibri" w:hAnsi="Calibri" w:cs="Calibri"/>
                <w:color w:val="000000"/>
                <w:sz w:val="22"/>
                <w:szCs w:val="22"/>
              </w:rPr>
            </w:pPr>
            <w:ins w:id="1566" w:author="Arjan Kloosterboer" w:date="2017-08-14T16:52:00Z">
              <w:r>
                <w:rPr>
                  <w:rFonts w:ascii="Calibri" w:hAnsi="Calibri" w:cs="Calibri"/>
                  <w:b/>
                  <w:bCs/>
                  <w:color w:val="000000"/>
                  <w:sz w:val="22"/>
                  <w:szCs w:val="22"/>
                </w:rPr>
                <w:lastRenderedPageBreak/>
                <w:t xml:space="preserve">Formaat </w:t>
              </w:r>
            </w:ins>
          </w:p>
        </w:tc>
        <w:tc>
          <w:tcPr>
            <w:tcW w:w="5670" w:type="dxa"/>
            <w:tcBorders>
              <w:top w:val="nil"/>
              <w:left w:val="nil"/>
              <w:bottom w:val="nil"/>
              <w:right w:val="nil"/>
            </w:tcBorders>
            <w:tcMar>
              <w:top w:w="0" w:type="dxa"/>
              <w:left w:w="60" w:type="dxa"/>
              <w:bottom w:w="0" w:type="dxa"/>
              <w:right w:w="60" w:type="dxa"/>
            </w:tcMar>
          </w:tcPr>
          <w:p w14:paraId="03B72600" w14:textId="77777777" w:rsidR="00F655B6" w:rsidRDefault="00F655B6" w:rsidP="00BC3B80">
            <w:pPr>
              <w:rPr>
                <w:ins w:id="1567" w:author="Arjan Kloosterboer" w:date="2017-08-14T16:52:00Z"/>
                <w:rFonts w:ascii="Calibri" w:hAnsi="Calibri" w:cs="Calibri"/>
                <w:color w:val="000000"/>
                <w:sz w:val="22"/>
                <w:szCs w:val="22"/>
              </w:rPr>
            </w:pPr>
            <w:ins w:id="1568" w:author="Arjan Kloosterboer" w:date="2017-08-14T16:52:00Z">
              <w:r>
                <w:rPr>
                  <w:rFonts w:ascii="Calibri" w:hAnsi="Calibri" w:cs="Calibri"/>
                  <w:color w:val="000000"/>
                  <w:sz w:val="22"/>
                  <w:szCs w:val="22"/>
                </w:rPr>
                <w:t>AN80</w:t>
              </w:r>
            </w:ins>
          </w:p>
        </w:tc>
      </w:tr>
      <w:tr w:rsidR="00F655B6" w14:paraId="66966A80" w14:textId="77777777" w:rsidTr="00BC3B80">
        <w:trPr>
          <w:ins w:id="1569"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4E7667FD" w14:textId="77777777" w:rsidR="00F655B6" w:rsidRDefault="00F655B6" w:rsidP="00BC3B80">
            <w:pPr>
              <w:rPr>
                <w:ins w:id="1570" w:author="Arjan Kloosterboer" w:date="2017-08-14T16:52:00Z"/>
                <w:rFonts w:ascii="Calibri" w:hAnsi="Calibri" w:cs="Calibri"/>
                <w:color w:val="000000"/>
                <w:sz w:val="22"/>
                <w:szCs w:val="22"/>
              </w:rPr>
            </w:pPr>
            <w:ins w:id="1571" w:author="Arjan Kloosterboer" w:date="2017-08-14T16:52:00Z">
              <w:r>
                <w:rPr>
                  <w:rFonts w:ascii="Calibri" w:hAnsi="Calibri" w:cs="Calibri"/>
                  <w:b/>
                  <w:bCs/>
                  <w:color w:val="000000"/>
                  <w:sz w:val="22"/>
                  <w:szCs w:val="22"/>
                </w:rPr>
                <w:t>Waardenverzameling</w:t>
              </w:r>
            </w:ins>
          </w:p>
        </w:tc>
        <w:tc>
          <w:tcPr>
            <w:tcW w:w="5670" w:type="dxa"/>
            <w:tcBorders>
              <w:top w:val="nil"/>
              <w:left w:val="nil"/>
              <w:bottom w:val="nil"/>
              <w:right w:val="nil"/>
            </w:tcBorders>
            <w:tcMar>
              <w:top w:w="0" w:type="dxa"/>
              <w:left w:w="60" w:type="dxa"/>
              <w:bottom w:w="0" w:type="dxa"/>
              <w:right w:w="60" w:type="dxa"/>
            </w:tcMar>
          </w:tcPr>
          <w:p w14:paraId="2F8042FB" w14:textId="77777777" w:rsidR="00F655B6" w:rsidRDefault="00F655B6" w:rsidP="00BC3B80">
            <w:pPr>
              <w:rPr>
                <w:ins w:id="1572" w:author="Arjan Kloosterboer" w:date="2017-08-14T16:52:00Z"/>
                <w:rFonts w:ascii="Calibri" w:hAnsi="Calibri" w:cs="Calibri"/>
                <w:color w:val="000000"/>
                <w:sz w:val="22"/>
                <w:szCs w:val="22"/>
              </w:rPr>
            </w:pPr>
          </w:p>
        </w:tc>
      </w:tr>
      <w:tr w:rsidR="00F655B6" w14:paraId="306CDF14" w14:textId="77777777" w:rsidTr="00BC3B80">
        <w:trPr>
          <w:ins w:id="1573"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3380B01B" w14:textId="77777777" w:rsidR="00F655B6" w:rsidRDefault="00F655B6" w:rsidP="00BC3B80">
            <w:pPr>
              <w:rPr>
                <w:ins w:id="1574" w:author="Arjan Kloosterboer" w:date="2017-08-14T16:52:00Z"/>
                <w:rFonts w:ascii="Calibri" w:hAnsi="Calibri" w:cs="Calibri"/>
                <w:b/>
                <w:bCs/>
                <w:color w:val="000000"/>
                <w:sz w:val="22"/>
                <w:szCs w:val="22"/>
              </w:rPr>
            </w:pPr>
            <w:ins w:id="1575" w:author="Arjan Kloosterboer" w:date="2017-08-14T16:52:00Z">
              <w:r>
                <w:rPr>
                  <w:rFonts w:ascii="Calibri" w:hAnsi="Calibri" w:cs="Calibri"/>
                  <w:b/>
                  <w:bCs/>
                  <w:color w:val="000000"/>
                  <w:sz w:val="22"/>
                  <w:szCs w:val="22"/>
                </w:rPr>
                <w:t xml:space="preserve">Indicatie </w:t>
              </w:r>
              <w:r>
                <w:rPr>
                  <w:rFonts w:ascii="Calibri" w:hAnsi="Calibri" w:cs="Calibri"/>
                  <w:b/>
                  <w:bCs/>
                  <w:color w:val="000000"/>
                  <w:sz w:val="22"/>
                  <w:szCs w:val="22"/>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6AF0BC18" w14:textId="77777777" w:rsidR="00F655B6" w:rsidRDefault="00F655B6" w:rsidP="00BC3B80">
            <w:pPr>
              <w:rPr>
                <w:ins w:id="1576" w:author="Arjan Kloosterboer" w:date="2017-08-14T16:52:00Z"/>
                <w:rFonts w:ascii="Calibri" w:hAnsi="Calibri" w:cs="Calibri"/>
                <w:color w:val="000000"/>
                <w:sz w:val="22"/>
                <w:szCs w:val="22"/>
              </w:rPr>
            </w:pPr>
            <w:ins w:id="1577" w:author="Arjan Kloosterboer" w:date="2017-08-14T16:52:00Z">
              <w:r>
                <w:rPr>
                  <w:rFonts w:ascii="Calibri" w:hAnsi="Calibri" w:cs="Calibri"/>
                  <w:color w:val="000000"/>
                  <w:sz w:val="22"/>
                  <w:szCs w:val="22"/>
                </w:rPr>
                <w:t>Zie groep</w:t>
              </w:r>
            </w:ins>
          </w:p>
        </w:tc>
      </w:tr>
      <w:tr w:rsidR="00F655B6" w14:paraId="06B00E4A" w14:textId="77777777" w:rsidTr="00BC3B80">
        <w:trPr>
          <w:ins w:id="1578"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5BB6CD91" w14:textId="77777777" w:rsidR="00F655B6" w:rsidRDefault="00F655B6" w:rsidP="00BC3B80">
            <w:pPr>
              <w:rPr>
                <w:ins w:id="1579" w:author="Arjan Kloosterboer" w:date="2017-08-14T16:52:00Z"/>
                <w:rFonts w:ascii="Calibri" w:hAnsi="Calibri" w:cs="Calibri"/>
                <w:b/>
                <w:bCs/>
                <w:color w:val="000000"/>
                <w:sz w:val="22"/>
                <w:szCs w:val="22"/>
              </w:rPr>
            </w:pPr>
            <w:ins w:id="1580" w:author="Arjan Kloosterboer" w:date="2017-08-14T16:52:00Z">
              <w:r>
                <w:rPr>
                  <w:rFonts w:ascii="Calibri" w:hAnsi="Calibri" w:cs="Calibri"/>
                  <w:b/>
                  <w:bCs/>
                  <w:color w:val="000000"/>
                  <w:sz w:val="22"/>
                  <w:szCs w:val="22"/>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0EF92293" w14:textId="77777777" w:rsidR="00F655B6" w:rsidRDefault="00F655B6" w:rsidP="00BC3B80">
            <w:pPr>
              <w:rPr>
                <w:ins w:id="1581" w:author="Arjan Kloosterboer" w:date="2017-08-14T16:52:00Z"/>
                <w:rFonts w:ascii="Calibri" w:hAnsi="Calibri" w:cs="Calibri"/>
                <w:color w:val="000000"/>
                <w:sz w:val="22"/>
                <w:szCs w:val="22"/>
              </w:rPr>
            </w:pPr>
            <w:ins w:id="1582" w:author="Arjan Kloosterboer" w:date="2017-08-14T16:52:00Z">
              <w:r>
                <w:rPr>
                  <w:rFonts w:ascii="Calibri" w:hAnsi="Calibri" w:cs="Calibri"/>
                  <w:color w:val="000000"/>
                  <w:sz w:val="22"/>
                  <w:szCs w:val="22"/>
                </w:rPr>
                <w:t>Zie groep</w:t>
              </w:r>
            </w:ins>
          </w:p>
        </w:tc>
      </w:tr>
      <w:tr w:rsidR="00F655B6" w14:paraId="2724DA27" w14:textId="77777777" w:rsidTr="00BC3B80">
        <w:trPr>
          <w:ins w:id="1583"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2B20D8CB" w14:textId="77777777" w:rsidR="00F655B6" w:rsidRDefault="00F655B6" w:rsidP="00BC3B80">
            <w:pPr>
              <w:rPr>
                <w:ins w:id="1584" w:author="Arjan Kloosterboer" w:date="2017-08-14T16:52:00Z"/>
                <w:rFonts w:ascii="Calibri" w:hAnsi="Calibri" w:cs="Calibri"/>
                <w:b/>
                <w:bCs/>
                <w:color w:val="000000"/>
                <w:sz w:val="22"/>
                <w:szCs w:val="22"/>
              </w:rPr>
            </w:pPr>
            <w:ins w:id="1585" w:author="Arjan Kloosterboer" w:date="2017-08-14T16:52:00Z">
              <w:r>
                <w:rPr>
                  <w:rFonts w:ascii="Calibri" w:hAnsi="Calibri" w:cs="Calibri"/>
                  <w:b/>
                  <w:bCs/>
                  <w:color w:val="000000"/>
                  <w:sz w:val="22"/>
                  <w:szCs w:val="22"/>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2629A828" w14:textId="77777777" w:rsidR="00F655B6" w:rsidRDefault="00F655B6" w:rsidP="00BC3B80">
            <w:pPr>
              <w:rPr>
                <w:ins w:id="1586" w:author="Arjan Kloosterboer" w:date="2017-08-14T16:52:00Z"/>
                <w:rFonts w:ascii="Calibri" w:hAnsi="Calibri" w:cs="Calibri"/>
                <w:color w:val="000000"/>
                <w:sz w:val="22"/>
                <w:szCs w:val="22"/>
              </w:rPr>
            </w:pPr>
            <w:ins w:id="1587" w:author="Arjan Kloosterboer" w:date="2017-08-14T16:52:00Z">
              <w:r>
                <w:rPr>
                  <w:rFonts w:ascii="Calibri" w:hAnsi="Calibri" w:cs="Calibri"/>
                  <w:color w:val="000000"/>
                  <w:sz w:val="22"/>
                  <w:szCs w:val="22"/>
                </w:rPr>
                <w:t>Nee</w:t>
              </w:r>
            </w:ins>
          </w:p>
        </w:tc>
      </w:tr>
      <w:tr w:rsidR="00F655B6" w14:paraId="39BED4A0" w14:textId="77777777" w:rsidTr="00BC3B80">
        <w:trPr>
          <w:ins w:id="1588"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4BD1D8EB" w14:textId="77777777" w:rsidR="00F655B6" w:rsidRDefault="00F655B6" w:rsidP="00BC3B80">
            <w:pPr>
              <w:rPr>
                <w:ins w:id="1589" w:author="Arjan Kloosterboer" w:date="2017-08-14T16:52:00Z"/>
                <w:rFonts w:ascii="Calibri" w:hAnsi="Calibri" w:cs="Calibri"/>
                <w:b/>
                <w:bCs/>
                <w:color w:val="000000"/>
                <w:sz w:val="22"/>
                <w:szCs w:val="22"/>
              </w:rPr>
            </w:pPr>
            <w:ins w:id="1590" w:author="Arjan Kloosterboer" w:date="2017-08-14T16:52:00Z">
              <w:r>
                <w:rPr>
                  <w:rFonts w:ascii="Calibri" w:hAnsi="Calibri" w:cs="Calibri"/>
                  <w:b/>
                  <w:bCs/>
                  <w:color w:val="000000"/>
                  <w:sz w:val="22"/>
                  <w:szCs w:val="22"/>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4C7B858A" w14:textId="77777777" w:rsidR="00F655B6" w:rsidRDefault="00F655B6" w:rsidP="00BC3B80">
            <w:pPr>
              <w:rPr>
                <w:ins w:id="1591" w:author="Arjan Kloosterboer" w:date="2017-08-14T16:52:00Z"/>
                <w:rFonts w:ascii="Calibri" w:hAnsi="Calibri" w:cs="Calibri"/>
                <w:color w:val="000000"/>
                <w:sz w:val="22"/>
                <w:szCs w:val="22"/>
              </w:rPr>
            </w:pPr>
            <w:ins w:id="1592" w:author="Arjan Kloosterboer" w:date="2017-08-14T16:52:00Z">
              <w:r>
                <w:rPr>
                  <w:rFonts w:ascii="Calibri" w:hAnsi="Calibri" w:cs="Calibri"/>
                  <w:color w:val="000000"/>
                  <w:sz w:val="22"/>
                  <w:szCs w:val="22"/>
                </w:rPr>
                <w:t>Nee</w:t>
              </w:r>
            </w:ins>
          </w:p>
        </w:tc>
      </w:tr>
      <w:tr w:rsidR="00F655B6" w14:paraId="525AD4B4" w14:textId="77777777" w:rsidTr="00BC3B80">
        <w:trPr>
          <w:ins w:id="1593"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68EFE1A1" w14:textId="77777777" w:rsidR="00F655B6" w:rsidRDefault="00F655B6" w:rsidP="00BC3B80">
            <w:pPr>
              <w:rPr>
                <w:ins w:id="1594" w:author="Arjan Kloosterboer" w:date="2017-08-14T16:52:00Z"/>
                <w:rFonts w:ascii="Calibri" w:hAnsi="Calibri" w:cs="Calibri"/>
                <w:color w:val="000000"/>
                <w:sz w:val="22"/>
                <w:szCs w:val="22"/>
              </w:rPr>
            </w:pPr>
            <w:ins w:id="1595" w:author="Arjan Kloosterboer" w:date="2017-08-14T16:52: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55AFBFB8" w14:textId="77777777" w:rsidR="00F655B6" w:rsidRDefault="00F655B6" w:rsidP="00BC3B80">
            <w:pPr>
              <w:rPr>
                <w:ins w:id="1596" w:author="Arjan Kloosterboer" w:date="2017-08-14T16:52:00Z"/>
                <w:rFonts w:ascii="Calibri" w:hAnsi="Calibri" w:cs="Calibri"/>
                <w:color w:val="000000"/>
                <w:sz w:val="22"/>
                <w:szCs w:val="22"/>
              </w:rPr>
            </w:pPr>
            <w:ins w:id="1597" w:author="Arjan Kloosterboer" w:date="2017-08-14T16:52:00Z">
              <w:r>
                <w:rPr>
                  <w:rFonts w:ascii="Calibri" w:hAnsi="Calibri" w:cs="Calibri"/>
                  <w:color w:val="000000"/>
                  <w:sz w:val="22"/>
                  <w:szCs w:val="22"/>
                </w:rPr>
                <w:t>1 - 1</w:t>
              </w:r>
            </w:ins>
          </w:p>
        </w:tc>
      </w:tr>
      <w:tr w:rsidR="00F655B6" w14:paraId="2269FF9B" w14:textId="77777777" w:rsidTr="00BC3B80">
        <w:trPr>
          <w:ins w:id="1598"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019ED596" w14:textId="77777777" w:rsidR="00F655B6" w:rsidRDefault="00F655B6" w:rsidP="00BC3B80">
            <w:pPr>
              <w:rPr>
                <w:ins w:id="1599" w:author="Arjan Kloosterboer" w:date="2017-08-14T16:52:00Z"/>
                <w:rFonts w:ascii="Calibri" w:hAnsi="Calibri" w:cs="Calibri"/>
                <w:color w:val="000000"/>
                <w:sz w:val="22"/>
                <w:szCs w:val="22"/>
              </w:rPr>
            </w:pPr>
            <w:ins w:id="1600" w:author="Arjan Kloosterboer" w:date="2017-08-14T16:52: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457486F3" w14:textId="77777777" w:rsidR="00F655B6" w:rsidRDefault="00F655B6" w:rsidP="00BC3B80">
            <w:pPr>
              <w:rPr>
                <w:ins w:id="1601" w:author="Arjan Kloosterboer" w:date="2017-08-14T16:52:00Z"/>
                <w:rFonts w:ascii="Calibri" w:hAnsi="Calibri" w:cs="Calibri"/>
                <w:color w:val="000000"/>
                <w:sz w:val="22"/>
                <w:szCs w:val="22"/>
              </w:rPr>
            </w:pPr>
            <w:ins w:id="1602" w:author="Arjan Kloosterboer" w:date="2017-08-14T16:52:00Z">
              <w:r>
                <w:rPr>
                  <w:rFonts w:ascii="Calibri" w:hAnsi="Calibri" w:cs="Calibri"/>
                  <w:color w:val="000000"/>
                  <w:sz w:val="22"/>
                  <w:szCs w:val="22"/>
                </w:rPr>
                <w:t>Gemeentelijk kerngegeven</w:t>
              </w:r>
            </w:ins>
          </w:p>
        </w:tc>
      </w:tr>
      <w:tr w:rsidR="00F655B6" w14:paraId="77DE13F4" w14:textId="77777777" w:rsidTr="00BC3B80">
        <w:trPr>
          <w:ins w:id="1603"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577FAEC1" w14:textId="77777777" w:rsidR="00F655B6" w:rsidRDefault="00F655B6" w:rsidP="00BC3B80">
            <w:pPr>
              <w:rPr>
                <w:ins w:id="1604" w:author="Arjan Kloosterboer" w:date="2017-08-14T16:52:00Z"/>
                <w:rFonts w:ascii="Calibri" w:hAnsi="Calibri" w:cs="Calibri"/>
                <w:color w:val="000000"/>
                <w:sz w:val="22"/>
                <w:szCs w:val="22"/>
              </w:rPr>
            </w:pPr>
            <w:ins w:id="1605" w:author="Arjan Kloosterboer" w:date="2017-08-14T16:52: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58600CF6" w14:textId="77777777" w:rsidR="00F655B6" w:rsidRDefault="00F655B6" w:rsidP="00BC3B80">
            <w:pPr>
              <w:rPr>
                <w:ins w:id="1606" w:author="Arjan Kloosterboer" w:date="2017-08-14T16:52:00Z"/>
                <w:rFonts w:ascii="Calibri" w:hAnsi="Calibri" w:cs="Calibri"/>
                <w:color w:val="000000"/>
                <w:sz w:val="22"/>
                <w:szCs w:val="22"/>
              </w:rPr>
            </w:pPr>
          </w:p>
        </w:tc>
      </w:tr>
      <w:tr w:rsidR="00F655B6" w14:paraId="13AAE566" w14:textId="77777777" w:rsidTr="00BC3B80">
        <w:trPr>
          <w:ins w:id="1607" w:author="Arjan Kloosterboer" w:date="2017-08-14T16:52:00Z"/>
        </w:trPr>
        <w:tc>
          <w:tcPr>
            <w:tcW w:w="9360" w:type="dxa"/>
            <w:gridSpan w:val="3"/>
            <w:tcBorders>
              <w:top w:val="nil"/>
              <w:left w:val="nil"/>
              <w:bottom w:val="nil"/>
              <w:right w:val="nil"/>
            </w:tcBorders>
            <w:tcMar>
              <w:top w:w="0" w:type="dxa"/>
              <w:left w:w="60" w:type="dxa"/>
              <w:bottom w:w="0" w:type="dxa"/>
              <w:right w:w="60" w:type="dxa"/>
            </w:tcMar>
          </w:tcPr>
          <w:p w14:paraId="1DB068A3" w14:textId="77777777" w:rsidR="00F655B6" w:rsidRDefault="00F655B6" w:rsidP="00BC3B80">
            <w:pPr>
              <w:rPr>
                <w:ins w:id="1608" w:author="Arjan Kloosterboer" w:date="2017-08-14T16:52:00Z"/>
                <w:rFonts w:ascii="Calibri" w:hAnsi="Calibri" w:cs="Calibri"/>
                <w:color w:val="0F0F0F"/>
                <w:sz w:val="22"/>
                <w:szCs w:val="22"/>
              </w:rPr>
            </w:pPr>
            <w:ins w:id="1609" w:author="Arjan Kloosterboer" w:date="2017-08-14T16:52:00Z">
              <w:r>
                <w:rPr>
                  <w:rFonts w:ascii="Calibri" w:hAnsi="Calibri" w:cs="Calibri"/>
                  <w:b/>
                  <w:bCs/>
                  <w:color w:val="0F0F0F"/>
                  <w:sz w:val="22"/>
                  <w:szCs w:val="22"/>
                </w:rPr>
                <w:t>Toelichting</w:t>
              </w:r>
            </w:ins>
          </w:p>
        </w:tc>
      </w:tr>
      <w:tr w:rsidR="00F655B6" w14:paraId="43134623" w14:textId="77777777" w:rsidTr="00BC3B80">
        <w:trPr>
          <w:ins w:id="1610" w:author="Arjan Kloosterboer" w:date="2017-08-14T16:52:00Z"/>
        </w:trPr>
        <w:tc>
          <w:tcPr>
            <w:tcW w:w="450" w:type="dxa"/>
            <w:tcBorders>
              <w:top w:val="nil"/>
              <w:left w:val="nil"/>
              <w:bottom w:val="nil"/>
              <w:right w:val="nil"/>
            </w:tcBorders>
            <w:tcMar>
              <w:top w:w="0" w:type="dxa"/>
              <w:left w:w="60" w:type="dxa"/>
              <w:bottom w:w="0" w:type="dxa"/>
              <w:right w:w="60" w:type="dxa"/>
            </w:tcMar>
          </w:tcPr>
          <w:p w14:paraId="1E2F25AA" w14:textId="77777777" w:rsidR="00F655B6" w:rsidRDefault="00F655B6" w:rsidP="00BC3B80">
            <w:pPr>
              <w:rPr>
                <w:ins w:id="1611" w:author="Arjan Kloosterboer" w:date="2017-08-14T16:52: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11C4B9A9" w14:textId="77777777" w:rsidR="00F655B6" w:rsidRDefault="00F655B6" w:rsidP="00BC3B80">
            <w:pPr>
              <w:rPr>
                <w:ins w:id="1612" w:author="Arjan Kloosterboer" w:date="2017-08-14T16:52:00Z"/>
                <w:rFonts w:ascii="Calibri" w:hAnsi="Calibri" w:cs="Calibri"/>
                <w:color w:val="0F0F0F"/>
                <w:sz w:val="22"/>
                <w:szCs w:val="22"/>
              </w:rPr>
            </w:pPr>
            <w:ins w:id="1613" w:author="Arjan Kloosterboer" w:date="2017-08-14T16:52:00Z">
              <w:r>
                <w:rPr>
                  <w:rFonts w:ascii="Calibri" w:hAnsi="Calibri" w:cs="Calibri"/>
                  <w:color w:val="0F0F0F"/>
                  <w:sz w:val="22"/>
                  <w:szCs w:val="22"/>
                </w:rPr>
                <w:t>Met een waarde van deze attribuutsoort wordt de naam van het procesobjecttype gespecificeerd dat in de desbetreffende registratie het procesobject representeert. Voorbeelden: 'Persoon' (in de BRP); 'Pand' (in de BAG). De waarde wordt zoveel mogelijk ontleend aan het van toepassing zijnde Resultaattype bij het Zaaktype in de van toepassing zijnde zaaktypecatalogus.</w:t>
              </w:r>
            </w:ins>
          </w:p>
        </w:tc>
        <w:bookmarkEnd w:id="1533"/>
      </w:tr>
    </w:tbl>
    <w:p w14:paraId="557679F7" w14:textId="77777777" w:rsidR="00F655B6" w:rsidRPr="008E0ED5" w:rsidRDefault="00F655B6" w:rsidP="008E0ED5">
      <w:pPr>
        <w:widowControl w:val="0"/>
        <w:autoSpaceDE w:val="0"/>
        <w:autoSpaceDN w:val="0"/>
        <w:adjustRightInd w:val="0"/>
        <w:spacing w:before="240" w:after="60" w:line="240" w:lineRule="auto"/>
        <w:contextualSpacing w:val="0"/>
        <w:outlineLvl w:val="3"/>
        <w:rPr>
          <w:ins w:id="1614" w:author="Arjan Kloosterboer" w:date="2017-08-14T16:52:00Z"/>
          <w:rFonts w:ascii="Arial" w:hAnsi="Arial" w:cs="Arial"/>
          <w:b/>
          <w:color w:val="000000"/>
          <w:sz w:val="24"/>
          <w:szCs w:val="24"/>
          <w:lang w:eastAsia="en-US"/>
        </w:rPr>
      </w:pPr>
      <w:bookmarkStart w:id="1615" w:name="BKM_C0C31560_3F8A_4156_AF12_522447AEE01F"/>
      <w:ins w:id="1616" w:author="Arjan Kloosterboer" w:date="2017-08-14T16:52:00Z">
        <w:r w:rsidRPr="008E0ED5">
          <w:rPr>
            <w:rFonts w:ascii="Arial" w:hAnsi="Arial" w:cs="Arial"/>
            <w:b/>
            <w:color w:val="000000"/>
            <w:sz w:val="24"/>
            <w:szCs w:val="24"/>
            <w:lang w:eastAsia="en-US"/>
          </w:rPr>
          <w:t>«Attribuutsoort» 'Identificatie' van gegevensgroeptype 'Procesobject'</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F655B6" w14:paraId="7F922A4E" w14:textId="77777777" w:rsidTr="00BC3B80">
        <w:trPr>
          <w:ins w:id="1617"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3D31DCFC" w14:textId="77777777" w:rsidR="00F655B6" w:rsidRDefault="00F655B6" w:rsidP="00BC3B80">
            <w:pPr>
              <w:rPr>
                <w:ins w:id="1618" w:author="Arjan Kloosterboer" w:date="2017-08-14T16:52:00Z"/>
                <w:rFonts w:ascii="Calibri" w:hAnsi="Calibri" w:cs="Calibri"/>
                <w:color w:val="000000"/>
                <w:sz w:val="22"/>
                <w:szCs w:val="22"/>
              </w:rPr>
            </w:pPr>
            <w:ins w:id="1619" w:author="Arjan Kloosterboer" w:date="2017-08-14T16:52: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3CF78ABC" w14:textId="77777777" w:rsidR="00F655B6" w:rsidRDefault="00F655B6" w:rsidP="00BC3B80">
            <w:pPr>
              <w:rPr>
                <w:ins w:id="1620" w:author="Arjan Kloosterboer" w:date="2017-08-14T16:52:00Z"/>
                <w:rFonts w:ascii="Calibri" w:hAnsi="Calibri" w:cs="Calibri"/>
                <w:color w:val="000000"/>
                <w:sz w:val="22"/>
                <w:szCs w:val="22"/>
              </w:rPr>
            </w:pPr>
            <w:ins w:id="1621" w:author="Arjan Kloosterboer" w:date="2017-08-14T16:52:00Z">
              <w:r>
                <w:rPr>
                  <w:rFonts w:ascii="Calibri" w:hAnsi="Calibri" w:cs="Calibri"/>
                  <w:color w:val="000000"/>
                  <w:sz w:val="22"/>
                  <w:szCs w:val="22"/>
                </w:rPr>
                <w:t>Identificatie</w:t>
              </w:r>
            </w:ins>
          </w:p>
        </w:tc>
      </w:tr>
      <w:tr w:rsidR="00F655B6" w14:paraId="1BE4520A" w14:textId="77777777" w:rsidTr="00BC3B80">
        <w:trPr>
          <w:ins w:id="1622"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256DF4A3" w14:textId="77777777" w:rsidR="00F655B6" w:rsidRDefault="00F655B6" w:rsidP="00BC3B80">
            <w:pPr>
              <w:rPr>
                <w:ins w:id="1623" w:author="Arjan Kloosterboer" w:date="2017-08-14T16:52:00Z"/>
                <w:rFonts w:ascii="Calibri" w:hAnsi="Calibri" w:cs="Calibri"/>
                <w:color w:val="000000"/>
                <w:sz w:val="22"/>
                <w:szCs w:val="22"/>
              </w:rPr>
            </w:pPr>
            <w:ins w:id="1624" w:author="Arjan Kloosterboer" w:date="2017-08-14T16:52: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064EE643" w14:textId="77777777" w:rsidR="00F655B6" w:rsidRDefault="00F655B6" w:rsidP="00BC3B80">
            <w:pPr>
              <w:rPr>
                <w:ins w:id="1625" w:author="Arjan Kloosterboer" w:date="2017-08-14T16:52:00Z"/>
                <w:rFonts w:ascii="Calibri" w:hAnsi="Calibri" w:cs="Calibri"/>
                <w:color w:val="000000"/>
                <w:sz w:val="22"/>
                <w:szCs w:val="22"/>
              </w:rPr>
            </w:pPr>
            <w:ins w:id="1626" w:author="Arjan Kloosterboer" w:date="2017-08-14T16:52:00Z">
              <w:r>
                <w:rPr>
                  <w:rFonts w:ascii="Calibri" w:hAnsi="Calibri" w:cs="Calibri"/>
                  <w:color w:val="000000"/>
                  <w:sz w:val="22"/>
                  <w:szCs w:val="22"/>
                </w:rPr>
                <w:t>KING</w:t>
              </w:r>
            </w:ins>
          </w:p>
        </w:tc>
      </w:tr>
      <w:tr w:rsidR="00F655B6" w14:paraId="17DEFF84" w14:textId="77777777" w:rsidTr="00BC3B80">
        <w:trPr>
          <w:trHeight w:val="268"/>
          <w:ins w:id="1627"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212BF7DE" w14:textId="77777777" w:rsidR="00F655B6" w:rsidRDefault="00F655B6" w:rsidP="00BC3B80">
            <w:pPr>
              <w:rPr>
                <w:ins w:id="1628" w:author="Arjan Kloosterboer" w:date="2017-08-14T16:52:00Z"/>
                <w:rFonts w:ascii="Calibri" w:hAnsi="Calibri" w:cs="Calibri"/>
                <w:color w:val="000000"/>
                <w:sz w:val="22"/>
                <w:szCs w:val="22"/>
              </w:rPr>
            </w:pPr>
            <w:ins w:id="1629" w:author="Arjan Kloosterboer" w:date="2017-08-14T16:52: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2ED0B5E6" w14:textId="77777777" w:rsidR="00F655B6" w:rsidRDefault="00F655B6" w:rsidP="00BC3B80">
            <w:pPr>
              <w:rPr>
                <w:ins w:id="1630" w:author="Arjan Kloosterboer" w:date="2017-08-14T16:52:00Z"/>
                <w:rFonts w:ascii="Calibri" w:hAnsi="Calibri" w:cs="Calibri"/>
                <w:color w:val="000000"/>
                <w:sz w:val="22"/>
                <w:szCs w:val="22"/>
              </w:rPr>
            </w:pPr>
          </w:p>
        </w:tc>
      </w:tr>
      <w:tr w:rsidR="00F655B6" w14:paraId="3A078C7A" w14:textId="77777777" w:rsidTr="00BC3B80">
        <w:trPr>
          <w:ins w:id="1631"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60FD1EF4" w14:textId="77777777" w:rsidR="00F655B6" w:rsidRDefault="00F655B6" w:rsidP="00BC3B80">
            <w:pPr>
              <w:rPr>
                <w:ins w:id="1632" w:author="Arjan Kloosterboer" w:date="2017-08-14T16:52:00Z"/>
                <w:rFonts w:ascii="Calibri" w:hAnsi="Calibri" w:cs="Calibri"/>
                <w:color w:val="000000"/>
                <w:sz w:val="22"/>
                <w:szCs w:val="22"/>
              </w:rPr>
            </w:pPr>
            <w:ins w:id="1633" w:author="Arjan Kloosterboer" w:date="2017-08-14T16:52: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699952BA" w14:textId="77777777" w:rsidR="00F655B6" w:rsidRDefault="00F655B6" w:rsidP="00BC3B80">
            <w:pPr>
              <w:rPr>
                <w:ins w:id="1634" w:author="Arjan Kloosterboer" w:date="2017-08-14T16:52:00Z"/>
                <w:rFonts w:ascii="Calibri" w:hAnsi="Calibri" w:cs="Calibri"/>
                <w:color w:val="000000"/>
                <w:sz w:val="22"/>
                <w:szCs w:val="22"/>
              </w:rPr>
            </w:pPr>
            <w:ins w:id="1635" w:author="Arjan Kloosterboer" w:date="2017-08-14T16:52:00Z">
              <w:r>
                <w:rPr>
                  <w:rFonts w:ascii="Calibri" w:hAnsi="Calibri" w:cs="Calibri"/>
                  <w:color w:val="0F0F0F"/>
                  <w:sz w:val="22"/>
                  <w:szCs w:val="22"/>
                </w:rPr>
                <w:t>De unieke aanduiding van het procesobject.</w:t>
              </w:r>
            </w:ins>
          </w:p>
        </w:tc>
      </w:tr>
      <w:tr w:rsidR="00F655B6" w14:paraId="2199BD30" w14:textId="77777777" w:rsidTr="00BC3B80">
        <w:trPr>
          <w:ins w:id="1636"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4EA4F52B" w14:textId="77777777" w:rsidR="00F655B6" w:rsidRDefault="00F655B6" w:rsidP="00BC3B80">
            <w:pPr>
              <w:rPr>
                <w:ins w:id="1637" w:author="Arjan Kloosterboer" w:date="2017-08-14T16:52:00Z"/>
                <w:rFonts w:ascii="Calibri" w:hAnsi="Calibri" w:cs="Calibri"/>
                <w:color w:val="000000"/>
                <w:sz w:val="22"/>
                <w:szCs w:val="22"/>
              </w:rPr>
            </w:pPr>
            <w:ins w:id="1638" w:author="Arjan Kloosterboer" w:date="2017-08-14T16:52:00Z">
              <w:r>
                <w:rPr>
                  <w:rFonts w:ascii="Calibri" w:hAnsi="Calibri" w:cs="Calibri"/>
                  <w:b/>
                  <w:bCs/>
                  <w:color w:val="000000"/>
                  <w:sz w:val="22"/>
                  <w:szCs w:val="22"/>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295E4C16" w14:textId="77777777" w:rsidR="00F655B6" w:rsidRDefault="00F655B6" w:rsidP="00BC3B80">
            <w:pPr>
              <w:rPr>
                <w:ins w:id="1639" w:author="Arjan Kloosterboer" w:date="2017-08-14T16:52:00Z"/>
                <w:rFonts w:ascii="Calibri" w:hAnsi="Calibri" w:cs="Calibri"/>
                <w:color w:val="000000"/>
                <w:sz w:val="22"/>
                <w:szCs w:val="22"/>
              </w:rPr>
            </w:pPr>
            <w:ins w:id="1640" w:author="Arjan Kloosterboer" w:date="2017-08-14T16:52:00Z">
              <w:r>
                <w:rPr>
                  <w:rFonts w:ascii="Calibri" w:hAnsi="Calibri" w:cs="Calibri"/>
                  <w:color w:val="000000"/>
                  <w:sz w:val="22"/>
                  <w:szCs w:val="22"/>
                </w:rPr>
                <w:t>KING</w:t>
              </w:r>
            </w:ins>
          </w:p>
        </w:tc>
      </w:tr>
      <w:tr w:rsidR="00F655B6" w14:paraId="0FB00031" w14:textId="77777777" w:rsidTr="00BC3B80">
        <w:trPr>
          <w:ins w:id="1641"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21FBA212" w14:textId="77777777" w:rsidR="00F655B6" w:rsidRDefault="00F655B6" w:rsidP="00BC3B80">
            <w:pPr>
              <w:rPr>
                <w:ins w:id="1642" w:author="Arjan Kloosterboer" w:date="2017-08-14T16:52:00Z"/>
                <w:rFonts w:ascii="Calibri" w:hAnsi="Calibri" w:cs="Calibri"/>
                <w:color w:val="000000"/>
                <w:sz w:val="22"/>
                <w:szCs w:val="22"/>
              </w:rPr>
            </w:pPr>
            <w:ins w:id="1643" w:author="Arjan Kloosterboer" w:date="2017-08-14T16:52: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4D8558E4" w14:textId="77777777" w:rsidR="00F655B6" w:rsidRDefault="00F655B6" w:rsidP="00BC3B80">
            <w:pPr>
              <w:rPr>
                <w:ins w:id="1644" w:author="Arjan Kloosterboer" w:date="2017-08-14T16:52:00Z"/>
                <w:rFonts w:ascii="Calibri" w:hAnsi="Calibri" w:cs="Calibri"/>
                <w:color w:val="000000"/>
                <w:sz w:val="22"/>
                <w:szCs w:val="22"/>
              </w:rPr>
            </w:pPr>
            <w:ins w:id="1645" w:author="Arjan Kloosterboer" w:date="2017-08-14T16:52:00Z">
              <w:r>
                <w:rPr>
                  <w:rFonts w:ascii="Calibri" w:hAnsi="Calibri" w:cs="Calibri"/>
                  <w:color w:val="000000"/>
                  <w:sz w:val="22"/>
                  <w:szCs w:val="22"/>
                </w:rPr>
                <w:t>1-2-2017</w:t>
              </w:r>
            </w:ins>
          </w:p>
        </w:tc>
      </w:tr>
      <w:tr w:rsidR="00F655B6" w14:paraId="01F67C79" w14:textId="77777777" w:rsidTr="00BC3B80">
        <w:trPr>
          <w:ins w:id="1646"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6E0417B6" w14:textId="77777777" w:rsidR="00F655B6" w:rsidRDefault="00F655B6" w:rsidP="00BC3B80">
            <w:pPr>
              <w:rPr>
                <w:ins w:id="1647" w:author="Arjan Kloosterboer" w:date="2017-08-14T16:52:00Z"/>
                <w:rFonts w:ascii="Calibri" w:hAnsi="Calibri" w:cs="Calibri"/>
                <w:color w:val="000000"/>
                <w:sz w:val="22"/>
                <w:szCs w:val="22"/>
              </w:rPr>
            </w:pPr>
            <w:ins w:id="1648" w:author="Arjan Kloosterboer" w:date="2017-08-14T16:52:00Z">
              <w:r>
                <w:rPr>
                  <w:rFonts w:ascii="Calibri" w:hAnsi="Calibri" w:cs="Calibri"/>
                  <w:b/>
                  <w:bCs/>
                  <w:color w:val="000000"/>
                  <w:sz w:val="22"/>
                  <w:szCs w:val="22"/>
                </w:rPr>
                <w:t xml:space="preserve">Formaat </w:t>
              </w:r>
            </w:ins>
          </w:p>
        </w:tc>
        <w:tc>
          <w:tcPr>
            <w:tcW w:w="5670" w:type="dxa"/>
            <w:tcBorders>
              <w:top w:val="nil"/>
              <w:left w:val="nil"/>
              <w:bottom w:val="nil"/>
              <w:right w:val="nil"/>
            </w:tcBorders>
            <w:tcMar>
              <w:top w:w="0" w:type="dxa"/>
              <w:left w:w="60" w:type="dxa"/>
              <w:bottom w:w="0" w:type="dxa"/>
              <w:right w:w="60" w:type="dxa"/>
            </w:tcMar>
          </w:tcPr>
          <w:p w14:paraId="2E0E9F00" w14:textId="77777777" w:rsidR="00F655B6" w:rsidRDefault="00F655B6" w:rsidP="00BC3B80">
            <w:pPr>
              <w:rPr>
                <w:ins w:id="1649" w:author="Arjan Kloosterboer" w:date="2017-08-14T16:52:00Z"/>
                <w:rFonts w:ascii="Calibri" w:hAnsi="Calibri" w:cs="Calibri"/>
                <w:color w:val="000000"/>
                <w:sz w:val="22"/>
                <w:szCs w:val="22"/>
              </w:rPr>
            </w:pPr>
            <w:ins w:id="1650" w:author="Arjan Kloosterboer" w:date="2017-08-14T16:52:00Z">
              <w:r>
                <w:rPr>
                  <w:rFonts w:ascii="Calibri" w:hAnsi="Calibri" w:cs="Calibri"/>
                  <w:color w:val="000000"/>
                  <w:sz w:val="22"/>
                  <w:szCs w:val="22"/>
                </w:rPr>
                <w:t>AN</w:t>
              </w:r>
            </w:ins>
          </w:p>
        </w:tc>
      </w:tr>
      <w:tr w:rsidR="00F655B6" w14:paraId="52F40335" w14:textId="77777777" w:rsidTr="00BC3B80">
        <w:trPr>
          <w:ins w:id="1651"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6811EDA5" w14:textId="77777777" w:rsidR="00F655B6" w:rsidRDefault="00F655B6" w:rsidP="00BC3B80">
            <w:pPr>
              <w:rPr>
                <w:ins w:id="1652" w:author="Arjan Kloosterboer" w:date="2017-08-14T16:52:00Z"/>
                <w:rFonts w:ascii="Calibri" w:hAnsi="Calibri" w:cs="Calibri"/>
                <w:color w:val="000000"/>
                <w:sz w:val="22"/>
                <w:szCs w:val="22"/>
              </w:rPr>
            </w:pPr>
            <w:ins w:id="1653" w:author="Arjan Kloosterboer" w:date="2017-08-14T16:52:00Z">
              <w:r>
                <w:rPr>
                  <w:rFonts w:ascii="Calibri" w:hAnsi="Calibri" w:cs="Calibri"/>
                  <w:b/>
                  <w:bCs/>
                  <w:color w:val="000000"/>
                  <w:sz w:val="22"/>
                  <w:szCs w:val="22"/>
                </w:rPr>
                <w:t>Waardenverzameling</w:t>
              </w:r>
            </w:ins>
          </w:p>
        </w:tc>
        <w:tc>
          <w:tcPr>
            <w:tcW w:w="5670" w:type="dxa"/>
            <w:tcBorders>
              <w:top w:val="nil"/>
              <w:left w:val="nil"/>
              <w:bottom w:val="nil"/>
              <w:right w:val="nil"/>
            </w:tcBorders>
            <w:tcMar>
              <w:top w:w="0" w:type="dxa"/>
              <w:left w:w="60" w:type="dxa"/>
              <w:bottom w:w="0" w:type="dxa"/>
              <w:right w:w="60" w:type="dxa"/>
            </w:tcMar>
          </w:tcPr>
          <w:p w14:paraId="12D6BBEC" w14:textId="77777777" w:rsidR="00F655B6" w:rsidRDefault="00F655B6" w:rsidP="00BC3B80">
            <w:pPr>
              <w:rPr>
                <w:ins w:id="1654" w:author="Arjan Kloosterboer" w:date="2017-08-14T16:52:00Z"/>
                <w:rFonts w:ascii="Calibri" w:hAnsi="Calibri" w:cs="Calibri"/>
                <w:color w:val="000000"/>
                <w:sz w:val="22"/>
                <w:szCs w:val="22"/>
              </w:rPr>
            </w:pPr>
            <w:ins w:id="1655" w:author="Arjan Kloosterboer" w:date="2017-08-14T16:52:00Z">
              <w:r>
                <w:rPr>
                  <w:rFonts w:ascii="Calibri" w:hAnsi="Calibri" w:cs="Calibri"/>
                  <w:color w:val="000000"/>
                  <w:sz w:val="22"/>
                  <w:szCs w:val="22"/>
                </w:rPr>
                <w:t>Notatie in XML</w:t>
              </w:r>
            </w:ins>
          </w:p>
        </w:tc>
      </w:tr>
      <w:tr w:rsidR="00F655B6" w14:paraId="4D89F4D7" w14:textId="77777777" w:rsidTr="00BC3B80">
        <w:trPr>
          <w:ins w:id="1656"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762BE41D" w14:textId="77777777" w:rsidR="00F655B6" w:rsidRDefault="00F655B6" w:rsidP="00BC3B80">
            <w:pPr>
              <w:rPr>
                <w:ins w:id="1657" w:author="Arjan Kloosterboer" w:date="2017-08-14T16:52:00Z"/>
                <w:rFonts w:ascii="Calibri" w:hAnsi="Calibri" w:cs="Calibri"/>
                <w:b/>
                <w:bCs/>
                <w:color w:val="000000"/>
                <w:sz w:val="22"/>
                <w:szCs w:val="22"/>
              </w:rPr>
            </w:pPr>
            <w:ins w:id="1658" w:author="Arjan Kloosterboer" w:date="2017-08-14T16:52:00Z">
              <w:r>
                <w:rPr>
                  <w:rFonts w:ascii="Calibri" w:hAnsi="Calibri" w:cs="Calibri"/>
                  <w:b/>
                  <w:bCs/>
                  <w:color w:val="000000"/>
                  <w:sz w:val="22"/>
                  <w:szCs w:val="22"/>
                </w:rPr>
                <w:t xml:space="preserve">Indicatie </w:t>
              </w:r>
              <w:r>
                <w:rPr>
                  <w:rFonts w:ascii="Calibri" w:hAnsi="Calibri" w:cs="Calibri"/>
                  <w:b/>
                  <w:bCs/>
                  <w:color w:val="000000"/>
                  <w:sz w:val="22"/>
                  <w:szCs w:val="22"/>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0CDB20E7" w14:textId="77777777" w:rsidR="00F655B6" w:rsidRDefault="00F655B6" w:rsidP="00BC3B80">
            <w:pPr>
              <w:rPr>
                <w:ins w:id="1659" w:author="Arjan Kloosterboer" w:date="2017-08-14T16:52:00Z"/>
                <w:rFonts w:ascii="Calibri" w:hAnsi="Calibri" w:cs="Calibri"/>
                <w:color w:val="000000"/>
                <w:sz w:val="22"/>
                <w:szCs w:val="22"/>
              </w:rPr>
            </w:pPr>
            <w:ins w:id="1660" w:author="Arjan Kloosterboer" w:date="2017-08-14T16:52:00Z">
              <w:r>
                <w:rPr>
                  <w:rFonts w:ascii="Calibri" w:hAnsi="Calibri" w:cs="Calibri"/>
                  <w:color w:val="000000"/>
                  <w:sz w:val="22"/>
                  <w:szCs w:val="22"/>
                </w:rPr>
                <w:t>Zie groep</w:t>
              </w:r>
            </w:ins>
          </w:p>
        </w:tc>
      </w:tr>
      <w:tr w:rsidR="00F655B6" w14:paraId="686B43E6" w14:textId="77777777" w:rsidTr="00BC3B80">
        <w:trPr>
          <w:ins w:id="1661"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4082BB6A" w14:textId="77777777" w:rsidR="00F655B6" w:rsidRDefault="00F655B6" w:rsidP="00BC3B80">
            <w:pPr>
              <w:rPr>
                <w:ins w:id="1662" w:author="Arjan Kloosterboer" w:date="2017-08-14T16:52:00Z"/>
                <w:rFonts w:ascii="Calibri" w:hAnsi="Calibri" w:cs="Calibri"/>
                <w:b/>
                <w:bCs/>
                <w:color w:val="000000"/>
                <w:sz w:val="22"/>
                <w:szCs w:val="22"/>
              </w:rPr>
            </w:pPr>
            <w:ins w:id="1663" w:author="Arjan Kloosterboer" w:date="2017-08-14T16:52:00Z">
              <w:r>
                <w:rPr>
                  <w:rFonts w:ascii="Calibri" w:hAnsi="Calibri" w:cs="Calibri"/>
                  <w:b/>
                  <w:bCs/>
                  <w:color w:val="000000"/>
                  <w:sz w:val="22"/>
                  <w:szCs w:val="22"/>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725CAD24" w14:textId="77777777" w:rsidR="00F655B6" w:rsidRDefault="00F655B6" w:rsidP="00BC3B80">
            <w:pPr>
              <w:rPr>
                <w:ins w:id="1664" w:author="Arjan Kloosterboer" w:date="2017-08-14T16:52:00Z"/>
                <w:rFonts w:ascii="Calibri" w:hAnsi="Calibri" w:cs="Calibri"/>
                <w:color w:val="000000"/>
                <w:sz w:val="22"/>
                <w:szCs w:val="22"/>
              </w:rPr>
            </w:pPr>
            <w:ins w:id="1665" w:author="Arjan Kloosterboer" w:date="2017-08-14T16:52:00Z">
              <w:r>
                <w:rPr>
                  <w:rFonts w:ascii="Calibri" w:hAnsi="Calibri" w:cs="Calibri"/>
                  <w:color w:val="000000"/>
                  <w:sz w:val="22"/>
                  <w:szCs w:val="22"/>
                </w:rPr>
                <w:t>Zie groep</w:t>
              </w:r>
            </w:ins>
          </w:p>
        </w:tc>
      </w:tr>
      <w:tr w:rsidR="00F655B6" w14:paraId="322E0625" w14:textId="77777777" w:rsidTr="00BC3B80">
        <w:trPr>
          <w:ins w:id="1666"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7618B847" w14:textId="77777777" w:rsidR="00F655B6" w:rsidRDefault="00F655B6" w:rsidP="00BC3B80">
            <w:pPr>
              <w:rPr>
                <w:ins w:id="1667" w:author="Arjan Kloosterboer" w:date="2017-08-14T16:52:00Z"/>
                <w:rFonts w:ascii="Calibri" w:hAnsi="Calibri" w:cs="Calibri"/>
                <w:b/>
                <w:bCs/>
                <w:color w:val="000000"/>
                <w:sz w:val="22"/>
                <w:szCs w:val="22"/>
              </w:rPr>
            </w:pPr>
            <w:ins w:id="1668" w:author="Arjan Kloosterboer" w:date="2017-08-14T16:52:00Z">
              <w:r>
                <w:rPr>
                  <w:rFonts w:ascii="Calibri" w:hAnsi="Calibri" w:cs="Calibri"/>
                  <w:b/>
                  <w:bCs/>
                  <w:color w:val="000000"/>
                  <w:sz w:val="22"/>
                  <w:szCs w:val="22"/>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2D6260F3" w14:textId="77777777" w:rsidR="00F655B6" w:rsidRDefault="00F655B6" w:rsidP="00BC3B80">
            <w:pPr>
              <w:rPr>
                <w:ins w:id="1669" w:author="Arjan Kloosterboer" w:date="2017-08-14T16:52:00Z"/>
                <w:rFonts w:ascii="Calibri" w:hAnsi="Calibri" w:cs="Calibri"/>
                <w:color w:val="000000"/>
                <w:sz w:val="22"/>
                <w:szCs w:val="22"/>
              </w:rPr>
            </w:pPr>
            <w:ins w:id="1670" w:author="Arjan Kloosterboer" w:date="2017-08-14T16:52:00Z">
              <w:r>
                <w:rPr>
                  <w:rFonts w:ascii="Calibri" w:hAnsi="Calibri" w:cs="Calibri"/>
                  <w:color w:val="000000"/>
                  <w:sz w:val="22"/>
                  <w:szCs w:val="22"/>
                </w:rPr>
                <w:t>Nee</w:t>
              </w:r>
            </w:ins>
          </w:p>
        </w:tc>
      </w:tr>
      <w:tr w:rsidR="00F655B6" w14:paraId="62C80F14" w14:textId="77777777" w:rsidTr="00BC3B80">
        <w:trPr>
          <w:ins w:id="1671"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2AAE984D" w14:textId="77777777" w:rsidR="00F655B6" w:rsidRDefault="00F655B6" w:rsidP="00BC3B80">
            <w:pPr>
              <w:rPr>
                <w:ins w:id="1672" w:author="Arjan Kloosterboer" w:date="2017-08-14T16:52:00Z"/>
                <w:rFonts w:ascii="Calibri" w:hAnsi="Calibri" w:cs="Calibri"/>
                <w:b/>
                <w:bCs/>
                <w:color w:val="000000"/>
                <w:sz w:val="22"/>
                <w:szCs w:val="22"/>
              </w:rPr>
            </w:pPr>
            <w:ins w:id="1673" w:author="Arjan Kloosterboer" w:date="2017-08-14T16:52:00Z">
              <w:r>
                <w:rPr>
                  <w:rFonts w:ascii="Calibri" w:hAnsi="Calibri" w:cs="Calibri"/>
                  <w:b/>
                  <w:bCs/>
                  <w:color w:val="000000"/>
                  <w:sz w:val="22"/>
                  <w:szCs w:val="22"/>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07159A2B" w14:textId="77777777" w:rsidR="00F655B6" w:rsidRDefault="00F655B6" w:rsidP="00BC3B80">
            <w:pPr>
              <w:rPr>
                <w:ins w:id="1674" w:author="Arjan Kloosterboer" w:date="2017-08-14T16:52:00Z"/>
                <w:rFonts w:ascii="Calibri" w:hAnsi="Calibri" w:cs="Calibri"/>
                <w:color w:val="000000"/>
                <w:sz w:val="22"/>
                <w:szCs w:val="22"/>
              </w:rPr>
            </w:pPr>
            <w:ins w:id="1675" w:author="Arjan Kloosterboer" w:date="2017-08-14T16:52:00Z">
              <w:r>
                <w:rPr>
                  <w:rFonts w:ascii="Calibri" w:hAnsi="Calibri" w:cs="Calibri"/>
                  <w:color w:val="000000"/>
                  <w:sz w:val="22"/>
                  <w:szCs w:val="22"/>
                </w:rPr>
                <w:t>Nee</w:t>
              </w:r>
            </w:ins>
          </w:p>
        </w:tc>
      </w:tr>
      <w:tr w:rsidR="00F655B6" w14:paraId="6AD6B164" w14:textId="77777777" w:rsidTr="00BC3B80">
        <w:trPr>
          <w:ins w:id="1676"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2FF75998" w14:textId="77777777" w:rsidR="00F655B6" w:rsidRDefault="00F655B6" w:rsidP="00BC3B80">
            <w:pPr>
              <w:rPr>
                <w:ins w:id="1677" w:author="Arjan Kloosterboer" w:date="2017-08-14T16:52:00Z"/>
                <w:rFonts w:ascii="Calibri" w:hAnsi="Calibri" w:cs="Calibri"/>
                <w:color w:val="000000"/>
                <w:sz w:val="22"/>
                <w:szCs w:val="22"/>
              </w:rPr>
            </w:pPr>
            <w:ins w:id="1678" w:author="Arjan Kloosterboer" w:date="2017-08-14T16:52: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3F34E234" w14:textId="77777777" w:rsidR="00F655B6" w:rsidRDefault="00F655B6" w:rsidP="00BC3B80">
            <w:pPr>
              <w:rPr>
                <w:ins w:id="1679" w:author="Arjan Kloosterboer" w:date="2017-08-14T16:52:00Z"/>
                <w:rFonts w:ascii="Calibri" w:hAnsi="Calibri" w:cs="Calibri"/>
                <w:color w:val="000000"/>
                <w:sz w:val="22"/>
                <w:szCs w:val="22"/>
              </w:rPr>
            </w:pPr>
            <w:ins w:id="1680" w:author="Arjan Kloosterboer" w:date="2017-08-14T16:52:00Z">
              <w:r>
                <w:rPr>
                  <w:rFonts w:ascii="Calibri" w:hAnsi="Calibri" w:cs="Calibri"/>
                  <w:color w:val="000000"/>
                  <w:sz w:val="22"/>
                  <w:szCs w:val="22"/>
                </w:rPr>
                <w:t>1 - 1</w:t>
              </w:r>
            </w:ins>
          </w:p>
        </w:tc>
      </w:tr>
      <w:tr w:rsidR="00F655B6" w14:paraId="5E724929" w14:textId="77777777" w:rsidTr="00BC3B80">
        <w:trPr>
          <w:ins w:id="1681"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496034A0" w14:textId="77777777" w:rsidR="00F655B6" w:rsidRDefault="00F655B6" w:rsidP="00BC3B80">
            <w:pPr>
              <w:rPr>
                <w:ins w:id="1682" w:author="Arjan Kloosterboer" w:date="2017-08-14T16:52:00Z"/>
                <w:rFonts w:ascii="Calibri" w:hAnsi="Calibri" w:cs="Calibri"/>
                <w:color w:val="000000"/>
                <w:sz w:val="22"/>
                <w:szCs w:val="22"/>
              </w:rPr>
            </w:pPr>
            <w:ins w:id="1683" w:author="Arjan Kloosterboer" w:date="2017-08-14T16:52: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0ACFBC2A" w14:textId="77777777" w:rsidR="00F655B6" w:rsidRDefault="00F655B6" w:rsidP="00BC3B80">
            <w:pPr>
              <w:rPr>
                <w:ins w:id="1684" w:author="Arjan Kloosterboer" w:date="2017-08-14T16:52:00Z"/>
                <w:rFonts w:ascii="Calibri" w:hAnsi="Calibri" w:cs="Calibri"/>
                <w:color w:val="000000"/>
                <w:sz w:val="22"/>
                <w:szCs w:val="22"/>
              </w:rPr>
            </w:pPr>
            <w:ins w:id="1685" w:author="Arjan Kloosterboer" w:date="2017-08-14T16:52:00Z">
              <w:r>
                <w:rPr>
                  <w:rFonts w:ascii="Calibri" w:hAnsi="Calibri" w:cs="Calibri"/>
                  <w:color w:val="000000"/>
                  <w:sz w:val="22"/>
                  <w:szCs w:val="22"/>
                </w:rPr>
                <w:t>Gemeentelijk kerngegeven</w:t>
              </w:r>
            </w:ins>
          </w:p>
        </w:tc>
      </w:tr>
      <w:tr w:rsidR="00F655B6" w14:paraId="1C7CFD04" w14:textId="77777777" w:rsidTr="00BC3B80">
        <w:trPr>
          <w:ins w:id="1686"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616D82AF" w14:textId="77777777" w:rsidR="00F655B6" w:rsidRDefault="00F655B6" w:rsidP="00BC3B80">
            <w:pPr>
              <w:rPr>
                <w:ins w:id="1687" w:author="Arjan Kloosterboer" w:date="2017-08-14T16:52:00Z"/>
                <w:rFonts w:ascii="Calibri" w:hAnsi="Calibri" w:cs="Calibri"/>
                <w:color w:val="000000"/>
                <w:sz w:val="22"/>
                <w:szCs w:val="22"/>
              </w:rPr>
            </w:pPr>
            <w:ins w:id="1688" w:author="Arjan Kloosterboer" w:date="2017-08-14T16:52: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413B56C8" w14:textId="77777777" w:rsidR="00F655B6" w:rsidRDefault="00F655B6" w:rsidP="00BC3B80">
            <w:pPr>
              <w:rPr>
                <w:ins w:id="1689" w:author="Arjan Kloosterboer" w:date="2017-08-14T16:52:00Z"/>
                <w:rFonts w:ascii="Calibri" w:hAnsi="Calibri" w:cs="Calibri"/>
                <w:color w:val="000000"/>
                <w:sz w:val="22"/>
                <w:szCs w:val="22"/>
              </w:rPr>
            </w:pPr>
            <w:ins w:id="1690" w:author="Arjan Kloosterboer" w:date="2017-08-14T16:52:00Z">
              <w:r>
                <w:rPr>
                  <w:rFonts w:ascii="Calibri" w:hAnsi="Calibri" w:cs="Calibri"/>
                  <w:color w:val="000000"/>
                  <w:sz w:val="22"/>
                  <w:szCs w:val="22"/>
                </w:rPr>
                <w:t>-</w:t>
              </w:r>
            </w:ins>
          </w:p>
        </w:tc>
      </w:tr>
      <w:tr w:rsidR="00F655B6" w14:paraId="5371B804" w14:textId="77777777" w:rsidTr="00BC3B80">
        <w:trPr>
          <w:ins w:id="1691" w:author="Arjan Kloosterboer" w:date="2017-08-14T16:52:00Z"/>
        </w:trPr>
        <w:tc>
          <w:tcPr>
            <w:tcW w:w="9360" w:type="dxa"/>
            <w:gridSpan w:val="3"/>
            <w:tcBorders>
              <w:top w:val="nil"/>
              <w:left w:val="nil"/>
              <w:bottom w:val="nil"/>
              <w:right w:val="nil"/>
            </w:tcBorders>
            <w:tcMar>
              <w:top w:w="0" w:type="dxa"/>
              <w:left w:w="60" w:type="dxa"/>
              <w:bottom w:w="0" w:type="dxa"/>
              <w:right w:w="60" w:type="dxa"/>
            </w:tcMar>
          </w:tcPr>
          <w:p w14:paraId="02034B70" w14:textId="77777777" w:rsidR="00F655B6" w:rsidRDefault="00F655B6" w:rsidP="00BC3B80">
            <w:pPr>
              <w:rPr>
                <w:ins w:id="1692" w:author="Arjan Kloosterboer" w:date="2017-08-14T16:52:00Z"/>
                <w:rFonts w:ascii="Calibri" w:hAnsi="Calibri" w:cs="Calibri"/>
                <w:color w:val="0F0F0F"/>
                <w:sz w:val="22"/>
                <w:szCs w:val="22"/>
              </w:rPr>
            </w:pPr>
            <w:ins w:id="1693" w:author="Arjan Kloosterboer" w:date="2017-08-14T16:52:00Z">
              <w:r>
                <w:rPr>
                  <w:rFonts w:ascii="Calibri" w:hAnsi="Calibri" w:cs="Calibri"/>
                  <w:b/>
                  <w:bCs/>
                  <w:color w:val="0F0F0F"/>
                  <w:sz w:val="22"/>
                  <w:szCs w:val="22"/>
                </w:rPr>
                <w:t>Toelichting</w:t>
              </w:r>
            </w:ins>
          </w:p>
        </w:tc>
      </w:tr>
      <w:tr w:rsidR="00F655B6" w14:paraId="17624712" w14:textId="77777777" w:rsidTr="00BC3B80">
        <w:trPr>
          <w:ins w:id="1694" w:author="Arjan Kloosterboer" w:date="2017-08-14T16:52:00Z"/>
        </w:trPr>
        <w:tc>
          <w:tcPr>
            <w:tcW w:w="450" w:type="dxa"/>
            <w:tcBorders>
              <w:top w:val="nil"/>
              <w:left w:val="nil"/>
              <w:bottom w:val="nil"/>
              <w:right w:val="nil"/>
            </w:tcBorders>
            <w:tcMar>
              <w:top w:w="0" w:type="dxa"/>
              <w:left w:w="60" w:type="dxa"/>
              <w:bottom w:w="0" w:type="dxa"/>
              <w:right w:w="60" w:type="dxa"/>
            </w:tcMar>
          </w:tcPr>
          <w:p w14:paraId="4CAD515D" w14:textId="77777777" w:rsidR="00F655B6" w:rsidRDefault="00F655B6" w:rsidP="00BC3B80">
            <w:pPr>
              <w:rPr>
                <w:ins w:id="1695" w:author="Arjan Kloosterboer" w:date="2017-08-14T16:52: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30173A72" w14:textId="77777777" w:rsidR="00F655B6" w:rsidRDefault="00F655B6" w:rsidP="00BC3B80">
            <w:pPr>
              <w:rPr>
                <w:ins w:id="1696" w:author="Arjan Kloosterboer" w:date="2017-08-14T16:52:00Z"/>
                <w:rFonts w:ascii="Calibri" w:hAnsi="Calibri" w:cs="Calibri"/>
                <w:color w:val="0F0F0F"/>
                <w:sz w:val="22"/>
                <w:szCs w:val="22"/>
              </w:rPr>
            </w:pPr>
            <w:ins w:id="1697" w:author="Arjan Kloosterboer" w:date="2017-08-14T16:52:00Z">
              <w:r>
                <w:rPr>
                  <w:rFonts w:ascii="Calibri" w:hAnsi="Calibri" w:cs="Calibri"/>
                  <w:color w:val="0F0F0F"/>
                  <w:sz w:val="22"/>
                  <w:szCs w:val="22"/>
                </w:rPr>
                <w:t xml:space="preserve">Met een waarde van deze attribuutsoort wordt de unieke aanduiding gespecificeerd van het object van het procesobjecttype dat in de desbetreffende registratie het procesobject representeert.  </w:t>
              </w:r>
            </w:ins>
          </w:p>
          <w:p w14:paraId="062A0334" w14:textId="77777777" w:rsidR="00F655B6" w:rsidRDefault="00F655B6" w:rsidP="00BC3B80">
            <w:pPr>
              <w:rPr>
                <w:ins w:id="1698" w:author="Arjan Kloosterboer" w:date="2017-08-14T16:52:00Z"/>
                <w:rFonts w:ascii="Calibri" w:hAnsi="Calibri" w:cs="Calibri"/>
                <w:color w:val="0F0F0F"/>
                <w:sz w:val="22"/>
                <w:szCs w:val="22"/>
              </w:rPr>
            </w:pPr>
            <w:ins w:id="1699" w:author="Arjan Kloosterboer" w:date="2017-08-14T16:52:00Z">
              <w:r>
                <w:rPr>
                  <w:rFonts w:ascii="Calibri" w:hAnsi="Calibri" w:cs="Calibri"/>
                  <w:color w:val="0F0F0F"/>
                  <w:sz w:val="22"/>
                  <w:szCs w:val="22"/>
                </w:rPr>
                <w:t xml:space="preserve">Voor de XML-schrijfwijze is gekozen opdat ook samengestelde identificaties (identificaties die uit meer onderdelen bestaan) eenduidig vermeld kunnen worden. </w:t>
              </w:r>
            </w:ins>
          </w:p>
          <w:p w14:paraId="14C9A8ED" w14:textId="77777777" w:rsidR="00F655B6" w:rsidRDefault="00F655B6" w:rsidP="00BC3B80">
            <w:pPr>
              <w:rPr>
                <w:ins w:id="1700" w:author="Arjan Kloosterboer" w:date="2017-08-14T16:52:00Z"/>
                <w:rFonts w:ascii="Calibri" w:hAnsi="Calibri" w:cs="Calibri"/>
                <w:color w:val="0F0F0F"/>
                <w:sz w:val="22"/>
                <w:szCs w:val="22"/>
              </w:rPr>
            </w:pPr>
            <w:ins w:id="1701" w:author="Arjan Kloosterboer" w:date="2017-08-14T16:52:00Z">
              <w:r>
                <w:rPr>
                  <w:rFonts w:ascii="Calibri" w:hAnsi="Calibri" w:cs="Calibri"/>
                  <w:color w:val="0F0F0F"/>
                  <w:sz w:val="22"/>
                  <w:szCs w:val="22"/>
                </w:rPr>
                <w:t>Voorbeeld voor een kadastraal object: &lt;kadastraleGemeente&gt;OTB00&lt;/kadastraleGemeente&gt;&lt;sectie&gt;A&lt;/sectie&gt;&lt;nummer&gt;1234&lt;/nummer&gt;</w:t>
              </w:r>
            </w:ins>
          </w:p>
        </w:tc>
        <w:bookmarkEnd w:id="1615"/>
      </w:tr>
    </w:tbl>
    <w:p w14:paraId="304D2F25" w14:textId="77777777" w:rsidR="00F655B6" w:rsidRPr="008E0ED5" w:rsidRDefault="00F655B6" w:rsidP="008E0ED5">
      <w:pPr>
        <w:widowControl w:val="0"/>
        <w:autoSpaceDE w:val="0"/>
        <w:autoSpaceDN w:val="0"/>
        <w:adjustRightInd w:val="0"/>
        <w:spacing w:before="240" w:after="60" w:line="240" w:lineRule="auto"/>
        <w:contextualSpacing w:val="0"/>
        <w:outlineLvl w:val="3"/>
        <w:rPr>
          <w:ins w:id="1702" w:author="Arjan Kloosterboer" w:date="2017-08-14T16:52:00Z"/>
          <w:rFonts w:ascii="Arial" w:hAnsi="Arial" w:cs="Arial"/>
          <w:b/>
          <w:color w:val="000000"/>
          <w:sz w:val="24"/>
          <w:szCs w:val="24"/>
          <w:lang w:eastAsia="en-US"/>
        </w:rPr>
      </w:pPr>
      <w:bookmarkStart w:id="1703" w:name="BKM_2B1F7D03_8027_46DF_9879_6DE5AD083709"/>
      <w:ins w:id="1704" w:author="Arjan Kloosterboer" w:date="2017-08-14T16:52:00Z">
        <w:r w:rsidRPr="008E0ED5">
          <w:rPr>
            <w:rFonts w:ascii="Arial" w:hAnsi="Arial" w:cs="Arial"/>
            <w:b/>
            <w:color w:val="000000"/>
            <w:sz w:val="24"/>
            <w:szCs w:val="24"/>
            <w:lang w:eastAsia="en-US"/>
          </w:rPr>
          <w:t>«Attribuutsoort» 'Datumkenmerk' van gegevensgroeptype 'Procesobject'</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F655B6" w14:paraId="59D27B9C" w14:textId="77777777" w:rsidTr="00BC3B80">
        <w:trPr>
          <w:ins w:id="1705"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1C165B5C" w14:textId="77777777" w:rsidR="00F655B6" w:rsidRDefault="00F655B6" w:rsidP="00BC3B80">
            <w:pPr>
              <w:rPr>
                <w:ins w:id="1706" w:author="Arjan Kloosterboer" w:date="2017-08-14T16:52:00Z"/>
                <w:rFonts w:ascii="Calibri" w:hAnsi="Calibri" w:cs="Calibri"/>
                <w:color w:val="000000"/>
                <w:sz w:val="22"/>
                <w:szCs w:val="22"/>
              </w:rPr>
            </w:pPr>
            <w:ins w:id="1707" w:author="Arjan Kloosterboer" w:date="2017-08-14T16:52: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20BBA5C0" w14:textId="77777777" w:rsidR="00F655B6" w:rsidRDefault="00F655B6" w:rsidP="00BC3B80">
            <w:pPr>
              <w:rPr>
                <w:ins w:id="1708" w:author="Arjan Kloosterboer" w:date="2017-08-14T16:52:00Z"/>
                <w:rFonts w:ascii="Calibri" w:hAnsi="Calibri" w:cs="Calibri"/>
                <w:color w:val="000000"/>
                <w:sz w:val="22"/>
                <w:szCs w:val="22"/>
              </w:rPr>
            </w:pPr>
            <w:ins w:id="1709" w:author="Arjan Kloosterboer" w:date="2017-08-14T16:52:00Z">
              <w:r>
                <w:rPr>
                  <w:rFonts w:ascii="Calibri" w:hAnsi="Calibri" w:cs="Calibri"/>
                  <w:color w:val="000000"/>
                  <w:sz w:val="22"/>
                  <w:szCs w:val="22"/>
                </w:rPr>
                <w:t>Datumkenmerk</w:t>
              </w:r>
            </w:ins>
          </w:p>
        </w:tc>
      </w:tr>
      <w:tr w:rsidR="00F655B6" w14:paraId="3D3D4DDA" w14:textId="77777777" w:rsidTr="00BC3B80">
        <w:trPr>
          <w:ins w:id="1710"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7ADCE6BC" w14:textId="77777777" w:rsidR="00F655B6" w:rsidRDefault="00F655B6" w:rsidP="00BC3B80">
            <w:pPr>
              <w:rPr>
                <w:ins w:id="1711" w:author="Arjan Kloosterboer" w:date="2017-08-14T16:52:00Z"/>
                <w:rFonts w:ascii="Calibri" w:hAnsi="Calibri" w:cs="Calibri"/>
                <w:color w:val="000000"/>
                <w:sz w:val="22"/>
                <w:szCs w:val="22"/>
              </w:rPr>
            </w:pPr>
            <w:ins w:id="1712" w:author="Arjan Kloosterboer" w:date="2017-08-14T16:52: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078CBD0D" w14:textId="77777777" w:rsidR="00F655B6" w:rsidRDefault="00F655B6" w:rsidP="00BC3B80">
            <w:pPr>
              <w:rPr>
                <w:ins w:id="1713" w:author="Arjan Kloosterboer" w:date="2017-08-14T16:52:00Z"/>
                <w:rFonts w:ascii="Calibri" w:hAnsi="Calibri" w:cs="Calibri"/>
                <w:color w:val="000000"/>
                <w:sz w:val="22"/>
                <w:szCs w:val="22"/>
              </w:rPr>
            </w:pPr>
            <w:ins w:id="1714" w:author="Arjan Kloosterboer" w:date="2017-08-14T16:52:00Z">
              <w:r>
                <w:rPr>
                  <w:rFonts w:ascii="Calibri" w:hAnsi="Calibri" w:cs="Calibri"/>
                  <w:color w:val="000000"/>
                  <w:sz w:val="22"/>
                  <w:szCs w:val="22"/>
                </w:rPr>
                <w:t>KING</w:t>
              </w:r>
            </w:ins>
          </w:p>
        </w:tc>
      </w:tr>
      <w:tr w:rsidR="00F655B6" w14:paraId="5DEAFC05" w14:textId="77777777" w:rsidTr="00BC3B80">
        <w:trPr>
          <w:trHeight w:val="268"/>
          <w:ins w:id="1715"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73E06B86" w14:textId="77777777" w:rsidR="00F655B6" w:rsidRDefault="00F655B6" w:rsidP="00BC3B80">
            <w:pPr>
              <w:rPr>
                <w:ins w:id="1716" w:author="Arjan Kloosterboer" w:date="2017-08-14T16:52:00Z"/>
                <w:rFonts w:ascii="Calibri" w:hAnsi="Calibri" w:cs="Calibri"/>
                <w:color w:val="000000"/>
                <w:sz w:val="22"/>
                <w:szCs w:val="22"/>
              </w:rPr>
            </w:pPr>
            <w:ins w:id="1717" w:author="Arjan Kloosterboer" w:date="2017-08-14T16:52: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0389F0E4" w14:textId="77777777" w:rsidR="00F655B6" w:rsidRDefault="00F655B6" w:rsidP="00BC3B80">
            <w:pPr>
              <w:rPr>
                <w:ins w:id="1718" w:author="Arjan Kloosterboer" w:date="2017-08-14T16:52:00Z"/>
                <w:rFonts w:ascii="Calibri" w:hAnsi="Calibri" w:cs="Calibri"/>
                <w:color w:val="000000"/>
                <w:sz w:val="22"/>
                <w:szCs w:val="22"/>
              </w:rPr>
            </w:pPr>
          </w:p>
        </w:tc>
      </w:tr>
      <w:tr w:rsidR="00F655B6" w14:paraId="1C7F01A7" w14:textId="77777777" w:rsidTr="00BC3B80">
        <w:trPr>
          <w:ins w:id="1719"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1AD33791" w14:textId="77777777" w:rsidR="00F655B6" w:rsidRDefault="00F655B6" w:rsidP="00BC3B80">
            <w:pPr>
              <w:rPr>
                <w:ins w:id="1720" w:author="Arjan Kloosterboer" w:date="2017-08-14T16:52:00Z"/>
                <w:rFonts w:ascii="Calibri" w:hAnsi="Calibri" w:cs="Calibri"/>
                <w:color w:val="000000"/>
                <w:sz w:val="22"/>
                <w:szCs w:val="22"/>
              </w:rPr>
            </w:pPr>
            <w:ins w:id="1721" w:author="Arjan Kloosterboer" w:date="2017-08-14T16:52: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340770CC" w14:textId="77777777" w:rsidR="00F655B6" w:rsidRDefault="00F655B6" w:rsidP="00BC3B80">
            <w:pPr>
              <w:rPr>
                <w:ins w:id="1722" w:author="Arjan Kloosterboer" w:date="2017-08-14T16:52:00Z"/>
                <w:rFonts w:ascii="Calibri" w:hAnsi="Calibri" w:cs="Calibri"/>
                <w:color w:val="000000"/>
                <w:sz w:val="22"/>
                <w:szCs w:val="22"/>
              </w:rPr>
            </w:pPr>
            <w:ins w:id="1723" w:author="Arjan Kloosterboer" w:date="2017-08-14T16:52:00Z">
              <w:r>
                <w:rPr>
                  <w:rFonts w:ascii="Calibri" w:hAnsi="Calibri" w:cs="Calibri"/>
                  <w:color w:val="0F0F0F"/>
                  <w:sz w:val="22"/>
                  <w:szCs w:val="22"/>
                </w:rPr>
                <w:t>De naam van de attribuutsoort van het procesobject dat bepalend is voor het einde van de procestermijn.</w:t>
              </w:r>
            </w:ins>
          </w:p>
        </w:tc>
      </w:tr>
      <w:tr w:rsidR="00F655B6" w14:paraId="1A25A82E" w14:textId="77777777" w:rsidTr="00BC3B80">
        <w:trPr>
          <w:ins w:id="1724"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4F6F1858" w14:textId="77777777" w:rsidR="00F655B6" w:rsidRDefault="00F655B6" w:rsidP="00BC3B80">
            <w:pPr>
              <w:rPr>
                <w:ins w:id="1725" w:author="Arjan Kloosterboer" w:date="2017-08-14T16:52:00Z"/>
                <w:rFonts w:ascii="Calibri" w:hAnsi="Calibri" w:cs="Calibri"/>
                <w:color w:val="000000"/>
                <w:sz w:val="22"/>
                <w:szCs w:val="22"/>
              </w:rPr>
            </w:pPr>
            <w:ins w:id="1726" w:author="Arjan Kloosterboer" w:date="2017-08-14T16:52:00Z">
              <w:r>
                <w:rPr>
                  <w:rFonts w:ascii="Calibri" w:hAnsi="Calibri" w:cs="Calibri"/>
                  <w:b/>
                  <w:bCs/>
                  <w:color w:val="000000"/>
                  <w:sz w:val="22"/>
                  <w:szCs w:val="22"/>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7405B60B" w14:textId="77777777" w:rsidR="00F655B6" w:rsidRDefault="00F655B6" w:rsidP="00BC3B80">
            <w:pPr>
              <w:rPr>
                <w:ins w:id="1727" w:author="Arjan Kloosterboer" w:date="2017-08-14T16:52:00Z"/>
                <w:rFonts w:ascii="Calibri" w:hAnsi="Calibri" w:cs="Calibri"/>
                <w:color w:val="000000"/>
                <w:sz w:val="22"/>
                <w:szCs w:val="22"/>
              </w:rPr>
            </w:pPr>
            <w:ins w:id="1728" w:author="Arjan Kloosterboer" w:date="2017-08-14T16:52:00Z">
              <w:r>
                <w:rPr>
                  <w:rFonts w:ascii="Calibri" w:hAnsi="Calibri" w:cs="Calibri"/>
                  <w:color w:val="000000"/>
                  <w:sz w:val="22"/>
                  <w:szCs w:val="22"/>
                </w:rPr>
                <w:t>KING</w:t>
              </w:r>
            </w:ins>
          </w:p>
        </w:tc>
      </w:tr>
      <w:tr w:rsidR="00F655B6" w14:paraId="110426A8" w14:textId="77777777" w:rsidTr="00BC3B80">
        <w:trPr>
          <w:ins w:id="1729"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31B19AA5" w14:textId="77777777" w:rsidR="00F655B6" w:rsidRDefault="00F655B6" w:rsidP="00BC3B80">
            <w:pPr>
              <w:rPr>
                <w:ins w:id="1730" w:author="Arjan Kloosterboer" w:date="2017-08-14T16:52:00Z"/>
                <w:rFonts w:ascii="Calibri" w:hAnsi="Calibri" w:cs="Calibri"/>
                <w:color w:val="000000"/>
                <w:sz w:val="22"/>
                <w:szCs w:val="22"/>
              </w:rPr>
            </w:pPr>
            <w:ins w:id="1731" w:author="Arjan Kloosterboer" w:date="2017-08-14T16:52: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05866CAF" w14:textId="77777777" w:rsidR="00F655B6" w:rsidRDefault="00F655B6" w:rsidP="00BC3B80">
            <w:pPr>
              <w:rPr>
                <w:ins w:id="1732" w:author="Arjan Kloosterboer" w:date="2017-08-14T16:52:00Z"/>
                <w:rFonts w:ascii="Calibri" w:hAnsi="Calibri" w:cs="Calibri"/>
                <w:color w:val="000000"/>
                <w:sz w:val="22"/>
                <w:szCs w:val="22"/>
              </w:rPr>
            </w:pPr>
            <w:ins w:id="1733" w:author="Arjan Kloosterboer" w:date="2017-08-14T16:52:00Z">
              <w:r>
                <w:rPr>
                  <w:rFonts w:ascii="Calibri" w:hAnsi="Calibri" w:cs="Calibri"/>
                  <w:color w:val="000000"/>
                  <w:sz w:val="22"/>
                  <w:szCs w:val="22"/>
                </w:rPr>
                <w:t>1-2-2017</w:t>
              </w:r>
            </w:ins>
          </w:p>
        </w:tc>
      </w:tr>
      <w:tr w:rsidR="00F655B6" w14:paraId="73812A5D" w14:textId="77777777" w:rsidTr="00BC3B80">
        <w:trPr>
          <w:ins w:id="1734"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674BAD88" w14:textId="77777777" w:rsidR="00F655B6" w:rsidRDefault="00F655B6" w:rsidP="00BC3B80">
            <w:pPr>
              <w:rPr>
                <w:ins w:id="1735" w:author="Arjan Kloosterboer" w:date="2017-08-14T16:52:00Z"/>
                <w:rFonts w:ascii="Calibri" w:hAnsi="Calibri" w:cs="Calibri"/>
                <w:color w:val="000000"/>
                <w:sz w:val="22"/>
                <w:szCs w:val="22"/>
              </w:rPr>
            </w:pPr>
            <w:ins w:id="1736" w:author="Arjan Kloosterboer" w:date="2017-08-14T16:52:00Z">
              <w:r>
                <w:rPr>
                  <w:rFonts w:ascii="Calibri" w:hAnsi="Calibri" w:cs="Calibri"/>
                  <w:b/>
                  <w:bCs/>
                  <w:color w:val="000000"/>
                  <w:sz w:val="22"/>
                  <w:szCs w:val="22"/>
                </w:rPr>
                <w:lastRenderedPageBreak/>
                <w:t xml:space="preserve">Formaat </w:t>
              </w:r>
            </w:ins>
          </w:p>
        </w:tc>
        <w:tc>
          <w:tcPr>
            <w:tcW w:w="5670" w:type="dxa"/>
            <w:tcBorders>
              <w:top w:val="nil"/>
              <w:left w:val="nil"/>
              <w:bottom w:val="nil"/>
              <w:right w:val="nil"/>
            </w:tcBorders>
            <w:tcMar>
              <w:top w:w="0" w:type="dxa"/>
              <w:left w:w="60" w:type="dxa"/>
              <w:bottom w:w="0" w:type="dxa"/>
              <w:right w:w="60" w:type="dxa"/>
            </w:tcMar>
          </w:tcPr>
          <w:p w14:paraId="5D4D2494" w14:textId="77777777" w:rsidR="00F655B6" w:rsidRDefault="00F655B6" w:rsidP="00BC3B80">
            <w:pPr>
              <w:rPr>
                <w:ins w:id="1737" w:author="Arjan Kloosterboer" w:date="2017-08-14T16:52:00Z"/>
                <w:rFonts w:ascii="Calibri" w:hAnsi="Calibri" w:cs="Calibri"/>
                <w:color w:val="000000"/>
                <w:sz w:val="22"/>
                <w:szCs w:val="22"/>
              </w:rPr>
            </w:pPr>
            <w:ins w:id="1738" w:author="Arjan Kloosterboer" w:date="2017-08-14T16:52:00Z">
              <w:r>
                <w:rPr>
                  <w:rFonts w:ascii="Calibri" w:hAnsi="Calibri" w:cs="Calibri"/>
                  <w:color w:val="000000"/>
                  <w:sz w:val="22"/>
                  <w:szCs w:val="22"/>
                </w:rPr>
                <w:t>AN80</w:t>
              </w:r>
            </w:ins>
          </w:p>
        </w:tc>
      </w:tr>
      <w:tr w:rsidR="00F655B6" w14:paraId="03C17572" w14:textId="77777777" w:rsidTr="00BC3B80">
        <w:trPr>
          <w:ins w:id="1739"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3D432181" w14:textId="77777777" w:rsidR="00F655B6" w:rsidRDefault="00F655B6" w:rsidP="00BC3B80">
            <w:pPr>
              <w:rPr>
                <w:ins w:id="1740" w:author="Arjan Kloosterboer" w:date="2017-08-14T16:52:00Z"/>
                <w:rFonts w:ascii="Calibri" w:hAnsi="Calibri" w:cs="Calibri"/>
                <w:color w:val="000000"/>
                <w:sz w:val="22"/>
                <w:szCs w:val="22"/>
              </w:rPr>
            </w:pPr>
            <w:ins w:id="1741" w:author="Arjan Kloosterboer" w:date="2017-08-14T16:52:00Z">
              <w:r>
                <w:rPr>
                  <w:rFonts w:ascii="Calibri" w:hAnsi="Calibri" w:cs="Calibri"/>
                  <w:b/>
                  <w:bCs/>
                  <w:color w:val="000000"/>
                  <w:sz w:val="22"/>
                  <w:szCs w:val="22"/>
                </w:rPr>
                <w:t>Waardenverzameling</w:t>
              </w:r>
            </w:ins>
          </w:p>
        </w:tc>
        <w:tc>
          <w:tcPr>
            <w:tcW w:w="5670" w:type="dxa"/>
            <w:tcBorders>
              <w:top w:val="nil"/>
              <w:left w:val="nil"/>
              <w:bottom w:val="nil"/>
              <w:right w:val="nil"/>
            </w:tcBorders>
            <w:tcMar>
              <w:top w:w="0" w:type="dxa"/>
              <w:left w:w="60" w:type="dxa"/>
              <w:bottom w:w="0" w:type="dxa"/>
              <w:right w:w="60" w:type="dxa"/>
            </w:tcMar>
          </w:tcPr>
          <w:p w14:paraId="5369251C" w14:textId="77777777" w:rsidR="00F655B6" w:rsidRDefault="00F655B6" w:rsidP="00BC3B80">
            <w:pPr>
              <w:rPr>
                <w:ins w:id="1742" w:author="Arjan Kloosterboer" w:date="2017-08-14T16:52:00Z"/>
                <w:rFonts w:ascii="Calibri" w:hAnsi="Calibri" w:cs="Calibri"/>
                <w:color w:val="000000"/>
                <w:sz w:val="22"/>
                <w:szCs w:val="22"/>
              </w:rPr>
            </w:pPr>
          </w:p>
        </w:tc>
      </w:tr>
      <w:tr w:rsidR="00F655B6" w14:paraId="72FC602D" w14:textId="77777777" w:rsidTr="00BC3B80">
        <w:trPr>
          <w:ins w:id="1743"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2FC35AD3" w14:textId="77777777" w:rsidR="00F655B6" w:rsidRDefault="00F655B6" w:rsidP="00BC3B80">
            <w:pPr>
              <w:rPr>
                <w:ins w:id="1744" w:author="Arjan Kloosterboer" w:date="2017-08-14T16:52:00Z"/>
                <w:rFonts w:ascii="Calibri" w:hAnsi="Calibri" w:cs="Calibri"/>
                <w:b/>
                <w:bCs/>
                <w:color w:val="000000"/>
                <w:sz w:val="22"/>
                <w:szCs w:val="22"/>
              </w:rPr>
            </w:pPr>
            <w:ins w:id="1745" w:author="Arjan Kloosterboer" w:date="2017-08-14T16:52:00Z">
              <w:r>
                <w:rPr>
                  <w:rFonts w:ascii="Calibri" w:hAnsi="Calibri" w:cs="Calibri"/>
                  <w:b/>
                  <w:bCs/>
                  <w:color w:val="000000"/>
                  <w:sz w:val="22"/>
                  <w:szCs w:val="22"/>
                </w:rPr>
                <w:t xml:space="preserve">Indicatie </w:t>
              </w:r>
              <w:r>
                <w:rPr>
                  <w:rFonts w:ascii="Calibri" w:hAnsi="Calibri" w:cs="Calibri"/>
                  <w:b/>
                  <w:bCs/>
                  <w:color w:val="000000"/>
                  <w:sz w:val="22"/>
                  <w:szCs w:val="22"/>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74802445" w14:textId="77777777" w:rsidR="00F655B6" w:rsidRDefault="00F655B6" w:rsidP="00BC3B80">
            <w:pPr>
              <w:rPr>
                <w:ins w:id="1746" w:author="Arjan Kloosterboer" w:date="2017-08-14T16:52:00Z"/>
                <w:rFonts w:ascii="Calibri" w:hAnsi="Calibri" w:cs="Calibri"/>
                <w:color w:val="000000"/>
                <w:sz w:val="22"/>
                <w:szCs w:val="22"/>
              </w:rPr>
            </w:pPr>
            <w:ins w:id="1747" w:author="Arjan Kloosterboer" w:date="2017-08-14T16:52:00Z">
              <w:r>
                <w:rPr>
                  <w:rFonts w:ascii="Calibri" w:hAnsi="Calibri" w:cs="Calibri"/>
                  <w:color w:val="000000"/>
                  <w:sz w:val="22"/>
                  <w:szCs w:val="22"/>
                </w:rPr>
                <w:t>Zie groep</w:t>
              </w:r>
            </w:ins>
          </w:p>
        </w:tc>
      </w:tr>
      <w:tr w:rsidR="00F655B6" w14:paraId="74F327B2" w14:textId="77777777" w:rsidTr="00BC3B80">
        <w:trPr>
          <w:ins w:id="1748"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57029AF4" w14:textId="77777777" w:rsidR="00F655B6" w:rsidRDefault="00F655B6" w:rsidP="00BC3B80">
            <w:pPr>
              <w:rPr>
                <w:ins w:id="1749" w:author="Arjan Kloosterboer" w:date="2017-08-14T16:52:00Z"/>
                <w:rFonts w:ascii="Calibri" w:hAnsi="Calibri" w:cs="Calibri"/>
                <w:b/>
                <w:bCs/>
                <w:color w:val="000000"/>
                <w:sz w:val="22"/>
                <w:szCs w:val="22"/>
              </w:rPr>
            </w:pPr>
            <w:ins w:id="1750" w:author="Arjan Kloosterboer" w:date="2017-08-14T16:52:00Z">
              <w:r>
                <w:rPr>
                  <w:rFonts w:ascii="Calibri" w:hAnsi="Calibri" w:cs="Calibri"/>
                  <w:b/>
                  <w:bCs/>
                  <w:color w:val="000000"/>
                  <w:sz w:val="22"/>
                  <w:szCs w:val="22"/>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19FF5F2E" w14:textId="77777777" w:rsidR="00F655B6" w:rsidRDefault="00F655B6" w:rsidP="00BC3B80">
            <w:pPr>
              <w:rPr>
                <w:ins w:id="1751" w:author="Arjan Kloosterboer" w:date="2017-08-14T16:52:00Z"/>
                <w:rFonts w:ascii="Calibri" w:hAnsi="Calibri" w:cs="Calibri"/>
                <w:color w:val="000000"/>
                <w:sz w:val="22"/>
                <w:szCs w:val="22"/>
              </w:rPr>
            </w:pPr>
            <w:ins w:id="1752" w:author="Arjan Kloosterboer" w:date="2017-08-14T16:52:00Z">
              <w:r>
                <w:rPr>
                  <w:rFonts w:ascii="Calibri" w:hAnsi="Calibri" w:cs="Calibri"/>
                  <w:color w:val="000000"/>
                  <w:sz w:val="22"/>
                  <w:szCs w:val="22"/>
                </w:rPr>
                <w:t>Zie groep</w:t>
              </w:r>
            </w:ins>
          </w:p>
        </w:tc>
      </w:tr>
      <w:tr w:rsidR="00F655B6" w14:paraId="5B857545" w14:textId="77777777" w:rsidTr="00BC3B80">
        <w:trPr>
          <w:ins w:id="1753"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2F46DC83" w14:textId="77777777" w:rsidR="00F655B6" w:rsidRDefault="00F655B6" w:rsidP="00BC3B80">
            <w:pPr>
              <w:rPr>
                <w:ins w:id="1754" w:author="Arjan Kloosterboer" w:date="2017-08-14T16:52:00Z"/>
                <w:rFonts w:ascii="Calibri" w:hAnsi="Calibri" w:cs="Calibri"/>
                <w:b/>
                <w:bCs/>
                <w:color w:val="000000"/>
                <w:sz w:val="22"/>
                <w:szCs w:val="22"/>
              </w:rPr>
            </w:pPr>
            <w:ins w:id="1755" w:author="Arjan Kloosterboer" w:date="2017-08-14T16:52:00Z">
              <w:r>
                <w:rPr>
                  <w:rFonts w:ascii="Calibri" w:hAnsi="Calibri" w:cs="Calibri"/>
                  <w:b/>
                  <w:bCs/>
                  <w:color w:val="000000"/>
                  <w:sz w:val="22"/>
                  <w:szCs w:val="22"/>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4C866960" w14:textId="77777777" w:rsidR="00F655B6" w:rsidRDefault="00F655B6" w:rsidP="00BC3B80">
            <w:pPr>
              <w:rPr>
                <w:ins w:id="1756" w:author="Arjan Kloosterboer" w:date="2017-08-14T16:52:00Z"/>
                <w:rFonts w:ascii="Calibri" w:hAnsi="Calibri" w:cs="Calibri"/>
                <w:color w:val="000000"/>
                <w:sz w:val="22"/>
                <w:szCs w:val="22"/>
              </w:rPr>
            </w:pPr>
            <w:ins w:id="1757" w:author="Arjan Kloosterboer" w:date="2017-08-14T16:52:00Z">
              <w:r>
                <w:rPr>
                  <w:rFonts w:ascii="Calibri" w:hAnsi="Calibri" w:cs="Calibri"/>
                  <w:color w:val="000000"/>
                  <w:sz w:val="22"/>
                  <w:szCs w:val="22"/>
                </w:rPr>
                <w:t>Nee</w:t>
              </w:r>
            </w:ins>
          </w:p>
        </w:tc>
      </w:tr>
      <w:tr w:rsidR="00F655B6" w14:paraId="4EC1E119" w14:textId="77777777" w:rsidTr="00BC3B80">
        <w:trPr>
          <w:ins w:id="1758"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29F0B966" w14:textId="77777777" w:rsidR="00F655B6" w:rsidRDefault="00F655B6" w:rsidP="00BC3B80">
            <w:pPr>
              <w:rPr>
                <w:ins w:id="1759" w:author="Arjan Kloosterboer" w:date="2017-08-14T16:52:00Z"/>
                <w:rFonts w:ascii="Calibri" w:hAnsi="Calibri" w:cs="Calibri"/>
                <w:b/>
                <w:bCs/>
                <w:color w:val="000000"/>
                <w:sz w:val="22"/>
                <w:szCs w:val="22"/>
              </w:rPr>
            </w:pPr>
            <w:ins w:id="1760" w:author="Arjan Kloosterboer" w:date="2017-08-14T16:52:00Z">
              <w:r>
                <w:rPr>
                  <w:rFonts w:ascii="Calibri" w:hAnsi="Calibri" w:cs="Calibri"/>
                  <w:b/>
                  <w:bCs/>
                  <w:color w:val="000000"/>
                  <w:sz w:val="22"/>
                  <w:szCs w:val="22"/>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13055606" w14:textId="77777777" w:rsidR="00F655B6" w:rsidRDefault="00F655B6" w:rsidP="00BC3B80">
            <w:pPr>
              <w:rPr>
                <w:ins w:id="1761" w:author="Arjan Kloosterboer" w:date="2017-08-14T16:52:00Z"/>
                <w:rFonts w:ascii="Calibri" w:hAnsi="Calibri" w:cs="Calibri"/>
                <w:color w:val="000000"/>
                <w:sz w:val="22"/>
                <w:szCs w:val="22"/>
              </w:rPr>
            </w:pPr>
            <w:ins w:id="1762" w:author="Arjan Kloosterboer" w:date="2017-08-14T16:52:00Z">
              <w:r>
                <w:rPr>
                  <w:rFonts w:ascii="Calibri" w:hAnsi="Calibri" w:cs="Calibri"/>
                  <w:color w:val="000000"/>
                  <w:sz w:val="22"/>
                  <w:szCs w:val="22"/>
                </w:rPr>
                <w:t>Nee</w:t>
              </w:r>
            </w:ins>
          </w:p>
        </w:tc>
      </w:tr>
      <w:tr w:rsidR="00F655B6" w14:paraId="0F792B82" w14:textId="77777777" w:rsidTr="00BC3B80">
        <w:trPr>
          <w:ins w:id="1763"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7EE54968" w14:textId="77777777" w:rsidR="00F655B6" w:rsidRDefault="00F655B6" w:rsidP="00BC3B80">
            <w:pPr>
              <w:rPr>
                <w:ins w:id="1764" w:author="Arjan Kloosterboer" w:date="2017-08-14T16:52:00Z"/>
                <w:rFonts w:ascii="Calibri" w:hAnsi="Calibri" w:cs="Calibri"/>
                <w:color w:val="000000"/>
                <w:sz w:val="22"/>
                <w:szCs w:val="22"/>
              </w:rPr>
            </w:pPr>
            <w:ins w:id="1765" w:author="Arjan Kloosterboer" w:date="2017-08-14T16:52: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3D3E0601" w14:textId="77777777" w:rsidR="00F655B6" w:rsidRDefault="00F655B6" w:rsidP="00BC3B80">
            <w:pPr>
              <w:rPr>
                <w:ins w:id="1766" w:author="Arjan Kloosterboer" w:date="2017-08-14T16:52:00Z"/>
                <w:rFonts w:ascii="Calibri" w:hAnsi="Calibri" w:cs="Calibri"/>
                <w:color w:val="000000"/>
                <w:sz w:val="22"/>
                <w:szCs w:val="22"/>
              </w:rPr>
            </w:pPr>
            <w:ins w:id="1767" w:author="Arjan Kloosterboer" w:date="2017-08-14T16:52:00Z">
              <w:r>
                <w:rPr>
                  <w:rFonts w:ascii="Calibri" w:hAnsi="Calibri" w:cs="Calibri"/>
                  <w:color w:val="000000"/>
                  <w:sz w:val="22"/>
                  <w:szCs w:val="22"/>
                </w:rPr>
                <w:t>1 - 1</w:t>
              </w:r>
            </w:ins>
          </w:p>
        </w:tc>
      </w:tr>
      <w:tr w:rsidR="00F655B6" w14:paraId="5DC47B51" w14:textId="77777777" w:rsidTr="00BC3B80">
        <w:trPr>
          <w:ins w:id="1768"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3686D738" w14:textId="77777777" w:rsidR="00F655B6" w:rsidRDefault="00F655B6" w:rsidP="00BC3B80">
            <w:pPr>
              <w:rPr>
                <w:ins w:id="1769" w:author="Arjan Kloosterboer" w:date="2017-08-14T16:52:00Z"/>
                <w:rFonts w:ascii="Calibri" w:hAnsi="Calibri" w:cs="Calibri"/>
                <w:color w:val="000000"/>
                <w:sz w:val="22"/>
                <w:szCs w:val="22"/>
              </w:rPr>
            </w:pPr>
            <w:ins w:id="1770" w:author="Arjan Kloosterboer" w:date="2017-08-14T16:52: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6DFB53A3" w14:textId="77777777" w:rsidR="00F655B6" w:rsidRDefault="00F655B6" w:rsidP="00BC3B80">
            <w:pPr>
              <w:rPr>
                <w:ins w:id="1771" w:author="Arjan Kloosterboer" w:date="2017-08-14T16:52:00Z"/>
                <w:rFonts w:ascii="Calibri" w:hAnsi="Calibri" w:cs="Calibri"/>
                <w:color w:val="000000"/>
                <w:sz w:val="22"/>
                <w:szCs w:val="22"/>
              </w:rPr>
            </w:pPr>
            <w:ins w:id="1772" w:author="Arjan Kloosterboer" w:date="2017-08-14T16:52:00Z">
              <w:r>
                <w:rPr>
                  <w:rFonts w:ascii="Calibri" w:hAnsi="Calibri" w:cs="Calibri"/>
                  <w:color w:val="000000"/>
                  <w:sz w:val="22"/>
                  <w:szCs w:val="22"/>
                </w:rPr>
                <w:t>Gemeentelijk kerngegeven</w:t>
              </w:r>
            </w:ins>
          </w:p>
        </w:tc>
      </w:tr>
      <w:tr w:rsidR="00F655B6" w14:paraId="464BC5C3" w14:textId="77777777" w:rsidTr="00BC3B80">
        <w:trPr>
          <w:ins w:id="1773" w:author="Arjan Kloosterboer" w:date="2017-08-14T16:52:00Z"/>
        </w:trPr>
        <w:tc>
          <w:tcPr>
            <w:tcW w:w="3690" w:type="dxa"/>
            <w:gridSpan w:val="2"/>
            <w:tcBorders>
              <w:top w:val="nil"/>
              <w:left w:val="nil"/>
              <w:bottom w:val="nil"/>
              <w:right w:val="nil"/>
            </w:tcBorders>
            <w:tcMar>
              <w:top w:w="0" w:type="dxa"/>
              <w:left w:w="60" w:type="dxa"/>
              <w:bottom w:w="0" w:type="dxa"/>
              <w:right w:w="60" w:type="dxa"/>
            </w:tcMar>
          </w:tcPr>
          <w:p w14:paraId="55BBA9DE" w14:textId="77777777" w:rsidR="00F655B6" w:rsidRDefault="00F655B6" w:rsidP="00BC3B80">
            <w:pPr>
              <w:rPr>
                <w:ins w:id="1774" w:author="Arjan Kloosterboer" w:date="2017-08-14T16:52:00Z"/>
                <w:rFonts w:ascii="Calibri" w:hAnsi="Calibri" w:cs="Calibri"/>
                <w:color w:val="000000"/>
                <w:sz w:val="22"/>
                <w:szCs w:val="22"/>
              </w:rPr>
            </w:pPr>
            <w:ins w:id="1775" w:author="Arjan Kloosterboer" w:date="2017-08-14T16:52: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1B708284" w14:textId="77777777" w:rsidR="00F655B6" w:rsidRDefault="00F655B6" w:rsidP="00BC3B80">
            <w:pPr>
              <w:rPr>
                <w:ins w:id="1776" w:author="Arjan Kloosterboer" w:date="2017-08-14T16:52:00Z"/>
                <w:rFonts w:ascii="Calibri" w:hAnsi="Calibri" w:cs="Calibri"/>
                <w:color w:val="000000"/>
                <w:sz w:val="22"/>
                <w:szCs w:val="22"/>
              </w:rPr>
            </w:pPr>
          </w:p>
        </w:tc>
      </w:tr>
      <w:tr w:rsidR="00F655B6" w14:paraId="57406268" w14:textId="77777777" w:rsidTr="00BC3B80">
        <w:trPr>
          <w:ins w:id="1777" w:author="Arjan Kloosterboer" w:date="2017-08-14T16:52:00Z"/>
        </w:trPr>
        <w:tc>
          <w:tcPr>
            <w:tcW w:w="9360" w:type="dxa"/>
            <w:gridSpan w:val="3"/>
            <w:tcBorders>
              <w:top w:val="nil"/>
              <w:left w:val="nil"/>
              <w:bottom w:val="nil"/>
              <w:right w:val="nil"/>
            </w:tcBorders>
            <w:tcMar>
              <w:top w:w="0" w:type="dxa"/>
              <w:left w:w="60" w:type="dxa"/>
              <w:bottom w:w="0" w:type="dxa"/>
              <w:right w:w="60" w:type="dxa"/>
            </w:tcMar>
          </w:tcPr>
          <w:p w14:paraId="63EEB270" w14:textId="77777777" w:rsidR="00F655B6" w:rsidRDefault="00F655B6" w:rsidP="00BC3B80">
            <w:pPr>
              <w:rPr>
                <w:ins w:id="1778" w:author="Arjan Kloosterboer" w:date="2017-08-14T16:52:00Z"/>
                <w:rFonts w:ascii="Calibri" w:hAnsi="Calibri" w:cs="Calibri"/>
                <w:color w:val="0F0F0F"/>
                <w:sz w:val="22"/>
                <w:szCs w:val="22"/>
              </w:rPr>
            </w:pPr>
            <w:ins w:id="1779" w:author="Arjan Kloosterboer" w:date="2017-08-14T16:52:00Z">
              <w:r>
                <w:rPr>
                  <w:rFonts w:ascii="Calibri" w:hAnsi="Calibri" w:cs="Calibri"/>
                  <w:b/>
                  <w:bCs/>
                  <w:color w:val="0F0F0F"/>
                  <w:sz w:val="22"/>
                  <w:szCs w:val="22"/>
                </w:rPr>
                <w:t>Toelichting</w:t>
              </w:r>
            </w:ins>
          </w:p>
        </w:tc>
      </w:tr>
      <w:tr w:rsidR="00F655B6" w14:paraId="7088AD71" w14:textId="77777777" w:rsidTr="00BC3B80">
        <w:trPr>
          <w:ins w:id="1780" w:author="Arjan Kloosterboer" w:date="2017-08-14T16:52:00Z"/>
        </w:trPr>
        <w:tc>
          <w:tcPr>
            <w:tcW w:w="450" w:type="dxa"/>
            <w:tcBorders>
              <w:top w:val="nil"/>
              <w:left w:val="nil"/>
              <w:bottom w:val="nil"/>
              <w:right w:val="nil"/>
            </w:tcBorders>
            <w:tcMar>
              <w:top w:w="0" w:type="dxa"/>
              <w:left w:w="60" w:type="dxa"/>
              <w:bottom w:w="0" w:type="dxa"/>
              <w:right w:w="60" w:type="dxa"/>
            </w:tcMar>
          </w:tcPr>
          <w:p w14:paraId="5C0C02F3" w14:textId="77777777" w:rsidR="00F655B6" w:rsidRDefault="00F655B6" w:rsidP="00BC3B80">
            <w:pPr>
              <w:rPr>
                <w:ins w:id="1781" w:author="Arjan Kloosterboer" w:date="2017-08-14T16:52: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53DA15F1" w14:textId="77777777" w:rsidR="00F655B6" w:rsidRDefault="00F655B6" w:rsidP="00BC3B80">
            <w:pPr>
              <w:rPr>
                <w:ins w:id="1782" w:author="Arjan Kloosterboer" w:date="2017-08-14T16:52:00Z"/>
                <w:rFonts w:ascii="Calibri" w:hAnsi="Calibri" w:cs="Calibri"/>
                <w:color w:val="0F0F0F"/>
                <w:sz w:val="22"/>
                <w:szCs w:val="22"/>
              </w:rPr>
            </w:pPr>
            <w:ins w:id="1783" w:author="Arjan Kloosterboer" w:date="2017-08-14T16:52:00Z">
              <w:r>
                <w:rPr>
                  <w:rFonts w:ascii="Calibri" w:hAnsi="Calibri" w:cs="Calibri"/>
                  <w:color w:val="0F0F0F"/>
                  <w:sz w:val="22"/>
                  <w:szCs w:val="22"/>
                </w:rPr>
                <w:t>Met een waarde van deze attribuutsoort wordt de naam van de attribuutsoort gespecificeerd dat hoort bij het procesobjecttype dat in de desbetteffende registratie het procesobject representeert. Het betreft het datumkenmerk waarin de datum vastgelegd wordt waarop het procesobject is vervallen. Voorbeelden: 'Overlijdendatum (van objecttype Persoon; 'Sloopdatum' (van objecttype Pand). De waarde wordt zoveel mogelijk ontleend aan het van toepassing zijnde Resultaattype bij het Zaaktype in de van toepassing zijnde zaaktypecatalogus.</w:t>
              </w:r>
            </w:ins>
          </w:p>
        </w:tc>
        <w:bookmarkEnd w:id="1703"/>
      </w:tr>
      <w:bookmarkEnd w:id="1374"/>
    </w:tbl>
    <w:p w14:paraId="4672C1A9" w14:textId="77777777" w:rsidR="00F655B6" w:rsidRDefault="00F655B6" w:rsidP="00F655B6">
      <w:pPr>
        <w:rPr>
          <w:ins w:id="1784" w:author="Arjan Kloosterboer" w:date="2017-08-14T16:52:00Z"/>
          <w:rFonts w:ascii="Calibri" w:hAnsi="Calibri" w:cs="Calibri"/>
          <w:color w:val="000000"/>
          <w:sz w:val="20"/>
          <w:szCs w:val="20"/>
        </w:rPr>
      </w:pPr>
    </w:p>
    <w:p w14:paraId="3B7C42BE" w14:textId="77777777" w:rsidR="00F655B6" w:rsidRPr="008E0ED5" w:rsidRDefault="00F655B6" w:rsidP="008E0ED5">
      <w:pPr>
        <w:widowControl w:val="0"/>
        <w:autoSpaceDE w:val="0"/>
        <w:autoSpaceDN w:val="0"/>
        <w:adjustRightInd w:val="0"/>
        <w:spacing w:before="240" w:after="60" w:line="240" w:lineRule="auto"/>
        <w:contextualSpacing w:val="0"/>
        <w:outlineLvl w:val="3"/>
        <w:rPr>
          <w:ins w:id="1785" w:author="Arjan Kloosterboer" w:date="2017-08-14T16:53:00Z"/>
          <w:rFonts w:ascii="Arial" w:hAnsi="Arial" w:cs="Arial"/>
          <w:b/>
          <w:color w:val="000000"/>
          <w:sz w:val="24"/>
          <w:szCs w:val="24"/>
          <w:lang w:eastAsia="en-US"/>
        </w:rPr>
      </w:pPr>
      <w:bookmarkStart w:id="1786" w:name="BKM_0F734979_5FD8_4CF3_A263_E59FEC1D28F9"/>
      <w:ins w:id="1787" w:author="Arjan Kloosterboer" w:date="2017-08-14T16:53:00Z">
        <w:r w:rsidRPr="008E0ED5">
          <w:rPr>
            <w:rFonts w:ascii="Arial" w:hAnsi="Arial" w:cs="Arial"/>
            <w:b/>
            <w:color w:val="000000"/>
            <w:sz w:val="24"/>
            <w:szCs w:val="24"/>
            <w:lang w:eastAsia="en-US"/>
          </w:rPr>
          <w:t>«Attribuutsoort» Startdatum bewaartermijn</w:t>
        </w:r>
      </w:ins>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F655B6" w14:paraId="2156ECC9" w14:textId="77777777" w:rsidTr="00F655B6">
        <w:trPr>
          <w:trHeight w:val="230"/>
          <w:ins w:id="1788" w:author="Arjan Kloosterboer" w:date="2017-08-14T16:53:00Z"/>
        </w:trPr>
        <w:tc>
          <w:tcPr>
            <w:tcW w:w="3330" w:type="dxa"/>
            <w:gridSpan w:val="2"/>
            <w:tcBorders>
              <w:top w:val="nil"/>
              <w:left w:val="nil"/>
              <w:bottom w:val="nil"/>
              <w:right w:val="nil"/>
            </w:tcBorders>
            <w:tcMar>
              <w:top w:w="0" w:type="dxa"/>
              <w:left w:w="60" w:type="dxa"/>
              <w:bottom w:w="0" w:type="dxa"/>
              <w:right w:w="60" w:type="dxa"/>
            </w:tcMar>
          </w:tcPr>
          <w:p w14:paraId="29193E67" w14:textId="77777777" w:rsidR="00F655B6" w:rsidRDefault="00F655B6" w:rsidP="00BC3B80">
            <w:pPr>
              <w:rPr>
                <w:ins w:id="1789" w:author="Arjan Kloosterboer" w:date="2017-08-14T16:53:00Z"/>
                <w:rFonts w:ascii="Calibri" w:hAnsi="Calibri" w:cs="Calibri"/>
                <w:color w:val="000000"/>
                <w:sz w:val="22"/>
                <w:szCs w:val="22"/>
              </w:rPr>
            </w:pPr>
            <w:ins w:id="1790" w:author="Arjan Kloosterboer" w:date="2017-08-14T16:53:00Z">
              <w:r>
                <w:rPr>
                  <w:rFonts w:ascii="Calibri" w:hAnsi="Calibri" w:cs="Calibri"/>
                  <w:b/>
                  <w:bCs/>
                  <w:color w:val="000000"/>
                  <w:sz w:val="22"/>
                  <w:szCs w:val="22"/>
                </w:rPr>
                <w:t xml:space="preserve">Naam </w:t>
              </w:r>
            </w:ins>
          </w:p>
        </w:tc>
        <w:tc>
          <w:tcPr>
            <w:tcW w:w="4320" w:type="dxa"/>
            <w:tcBorders>
              <w:top w:val="nil"/>
              <w:left w:val="nil"/>
              <w:bottom w:val="nil"/>
              <w:right w:val="nil"/>
            </w:tcBorders>
            <w:tcMar>
              <w:top w:w="0" w:type="dxa"/>
              <w:left w:w="60" w:type="dxa"/>
              <w:bottom w:w="0" w:type="dxa"/>
              <w:right w:w="60" w:type="dxa"/>
            </w:tcMar>
          </w:tcPr>
          <w:p w14:paraId="487BC4EB" w14:textId="77777777" w:rsidR="00F655B6" w:rsidRDefault="00F655B6" w:rsidP="00BC3B80">
            <w:pPr>
              <w:rPr>
                <w:ins w:id="1791" w:author="Arjan Kloosterboer" w:date="2017-08-14T16:53:00Z"/>
                <w:rFonts w:ascii="Calibri" w:hAnsi="Calibri" w:cs="Calibri"/>
                <w:color w:val="0F0F0F"/>
                <w:sz w:val="22"/>
                <w:szCs w:val="22"/>
              </w:rPr>
            </w:pPr>
            <w:ins w:id="1792" w:author="Arjan Kloosterboer" w:date="2017-08-14T16:53:00Z">
              <w:r>
                <w:rPr>
                  <w:rFonts w:ascii="Calibri" w:hAnsi="Calibri" w:cs="Calibri"/>
                  <w:color w:val="0F0F0F"/>
                  <w:sz w:val="22"/>
                  <w:szCs w:val="22"/>
                </w:rPr>
                <w:t>Startdatum bewaartermijn</w:t>
              </w:r>
            </w:ins>
          </w:p>
        </w:tc>
        <w:tc>
          <w:tcPr>
            <w:tcW w:w="1710" w:type="dxa"/>
            <w:tcBorders>
              <w:top w:val="nil"/>
              <w:left w:val="nil"/>
              <w:bottom w:val="nil"/>
              <w:right w:val="nil"/>
            </w:tcBorders>
            <w:tcMar>
              <w:top w:w="0" w:type="dxa"/>
              <w:left w:w="60" w:type="dxa"/>
              <w:bottom w:w="0" w:type="dxa"/>
              <w:right w:w="60" w:type="dxa"/>
            </w:tcMar>
          </w:tcPr>
          <w:p w14:paraId="4F3E3A7F" w14:textId="77777777" w:rsidR="00F655B6" w:rsidRDefault="00F655B6" w:rsidP="00BC3B80">
            <w:pPr>
              <w:jc w:val="right"/>
              <w:rPr>
                <w:ins w:id="1793" w:author="Arjan Kloosterboer" w:date="2017-08-14T16:53:00Z"/>
                <w:rFonts w:ascii="Calibri" w:hAnsi="Calibri" w:cs="Calibri"/>
                <w:color w:val="0F0F0F"/>
                <w:sz w:val="22"/>
                <w:szCs w:val="22"/>
              </w:rPr>
            </w:pPr>
            <w:ins w:id="1794" w:author="Arjan Kloosterboer" w:date="2017-08-14T16:53:00Z">
              <w:r>
                <w:rPr>
                  <w:rFonts w:ascii="Calibri" w:hAnsi="Calibri" w:cs="Calibri"/>
                  <w:color w:val="0F0F0F"/>
                  <w:sz w:val="22"/>
                  <w:szCs w:val="22"/>
                </w:rPr>
                <w:t>False</w:t>
              </w:r>
            </w:ins>
          </w:p>
        </w:tc>
      </w:tr>
      <w:tr w:rsidR="00F655B6" w14:paraId="7DEB3C04" w14:textId="77777777" w:rsidTr="00F655B6">
        <w:trPr>
          <w:ins w:id="1795" w:author="Arjan Kloosterboer" w:date="2017-08-14T16:53:00Z"/>
        </w:trPr>
        <w:tc>
          <w:tcPr>
            <w:tcW w:w="3330" w:type="dxa"/>
            <w:gridSpan w:val="2"/>
            <w:tcBorders>
              <w:top w:val="nil"/>
              <w:left w:val="nil"/>
              <w:bottom w:val="nil"/>
              <w:right w:val="nil"/>
            </w:tcBorders>
            <w:tcMar>
              <w:top w:w="0" w:type="dxa"/>
              <w:left w:w="60" w:type="dxa"/>
              <w:bottom w:w="0" w:type="dxa"/>
              <w:right w:w="60" w:type="dxa"/>
            </w:tcMar>
          </w:tcPr>
          <w:p w14:paraId="1EC69BE9" w14:textId="77777777" w:rsidR="00F655B6" w:rsidRDefault="00F655B6" w:rsidP="00BC3B80">
            <w:pPr>
              <w:rPr>
                <w:ins w:id="1796" w:author="Arjan Kloosterboer" w:date="2017-08-14T16:53:00Z"/>
                <w:rFonts w:ascii="Calibri" w:hAnsi="Calibri" w:cs="Calibri"/>
                <w:color w:val="000000"/>
                <w:sz w:val="22"/>
                <w:szCs w:val="22"/>
              </w:rPr>
            </w:pPr>
            <w:ins w:id="1797" w:author="Arjan Kloosterboer" w:date="2017-08-14T16:53:00Z">
              <w:r>
                <w:rPr>
                  <w:rFonts w:ascii="Calibri" w:hAnsi="Calibri" w:cs="Calibri"/>
                  <w:b/>
                  <w:bCs/>
                  <w:color w:val="000000"/>
                  <w:sz w:val="22"/>
                  <w:szCs w:val="22"/>
                </w:rPr>
                <w:t xml:space="preserve">Herkomst </w:t>
              </w:r>
            </w:ins>
          </w:p>
        </w:tc>
        <w:tc>
          <w:tcPr>
            <w:tcW w:w="6030" w:type="dxa"/>
            <w:gridSpan w:val="2"/>
            <w:tcBorders>
              <w:top w:val="nil"/>
              <w:left w:val="nil"/>
              <w:bottom w:val="nil"/>
              <w:right w:val="nil"/>
            </w:tcBorders>
            <w:tcMar>
              <w:top w:w="0" w:type="dxa"/>
              <w:left w:w="60" w:type="dxa"/>
              <w:bottom w:w="0" w:type="dxa"/>
              <w:right w:w="60" w:type="dxa"/>
            </w:tcMar>
          </w:tcPr>
          <w:p w14:paraId="4457F8A9" w14:textId="77777777" w:rsidR="00F655B6" w:rsidRDefault="00F655B6" w:rsidP="00BC3B80">
            <w:pPr>
              <w:rPr>
                <w:ins w:id="1798" w:author="Arjan Kloosterboer" w:date="2017-08-14T16:53:00Z"/>
                <w:rFonts w:ascii="Calibri" w:hAnsi="Calibri" w:cs="Calibri"/>
                <w:color w:val="0F0F0F"/>
                <w:sz w:val="22"/>
                <w:szCs w:val="22"/>
              </w:rPr>
            </w:pPr>
            <w:ins w:id="1799" w:author="Arjan Kloosterboer" w:date="2017-08-14T16:53:00Z">
              <w:r>
                <w:rPr>
                  <w:rFonts w:ascii="Calibri" w:hAnsi="Calibri" w:cs="Calibri"/>
                  <w:color w:val="0F0F0F"/>
                  <w:sz w:val="22"/>
                  <w:szCs w:val="22"/>
                </w:rPr>
                <w:t>KING</w:t>
              </w:r>
            </w:ins>
          </w:p>
        </w:tc>
      </w:tr>
      <w:tr w:rsidR="00F655B6" w14:paraId="64A8CCB3" w14:textId="77777777" w:rsidTr="00F655B6">
        <w:trPr>
          <w:ins w:id="1800" w:author="Arjan Kloosterboer" w:date="2017-08-14T16:53:00Z"/>
        </w:trPr>
        <w:tc>
          <w:tcPr>
            <w:tcW w:w="3330" w:type="dxa"/>
            <w:gridSpan w:val="2"/>
            <w:tcBorders>
              <w:top w:val="nil"/>
              <w:left w:val="nil"/>
              <w:bottom w:val="nil"/>
              <w:right w:val="nil"/>
            </w:tcBorders>
            <w:tcMar>
              <w:top w:w="0" w:type="dxa"/>
              <w:left w:w="60" w:type="dxa"/>
              <w:bottom w:w="0" w:type="dxa"/>
              <w:right w:w="60" w:type="dxa"/>
            </w:tcMar>
          </w:tcPr>
          <w:p w14:paraId="446A5060" w14:textId="77777777" w:rsidR="00F655B6" w:rsidRDefault="00F655B6" w:rsidP="00BC3B80">
            <w:pPr>
              <w:rPr>
                <w:ins w:id="1801" w:author="Arjan Kloosterboer" w:date="2017-08-14T16:53:00Z"/>
                <w:rFonts w:ascii="Calibri" w:hAnsi="Calibri" w:cs="Calibri"/>
                <w:color w:val="000000"/>
                <w:sz w:val="22"/>
                <w:szCs w:val="22"/>
              </w:rPr>
            </w:pPr>
            <w:ins w:id="1802" w:author="Arjan Kloosterboer" w:date="2017-08-14T16:53:00Z">
              <w:r>
                <w:rPr>
                  <w:rFonts w:ascii="Calibri" w:hAnsi="Calibri" w:cs="Calibri"/>
                  <w:b/>
                  <w:bCs/>
                  <w:color w:val="000000"/>
                  <w:sz w:val="22"/>
                  <w:szCs w:val="22"/>
                </w:rPr>
                <w:t xml:space="preserve">Code </w:t>
              </w:r>
            </w:ins>
          </w:p>
        </w:tc>
        <w:tc>
          <w:tcPr>
            <w:tcW w:w="6030" w:type="dxa"/>
            <w:gridSpan w:val="2"/>
            <w:tcBorders>
              <w:top w:val="nil"/>
              <w:left w:val="nil"/>
              <w:bottom w:val="nil"/>
              <w:right w:val="nil"/>
            </w:tcBorders>
            <w:tcMar>
              <w:top w:w="0" w:type="dxa"/>
              <w:left w:w="60" w:type="dxa"/>
              <w:bottom w:w="0" w:type="dxa"/>
              <w:right w:w="60" w:type="dxa"/>
            </w:tcMar>
          </w:tcPr>
          <w:p w14:paraId="3D9A5482" w14:textId="77777777" w:rsidR="00F655B6" w:rsidRDefault="00F655B6" w:rsidP="00BC3B80">
            <w:pPr>
              <w:rPr>
                <w:ins w:id="1803" w:author="Arjan Kloosterboer" w:date="2017-08-14T16:53:00Z"/>
                <w:rFonts w:ascii="Calibri" w:hAnsi="Calibri" w:cs="Calibri"/>
                <w:color w:val="0F0F0F"/>
                <w:sz w:val="22"/>
                <w:szCs w:val="22"/>
              </w:rPr>
            </w:pPr>
          </w:p>
        </w:tc>
      </w:tr>
      <w:tr w:rsidR="00F655B6" w14:paraId="4BE20F7A" w14:textId="77777777" w:rsidTr="00F655B6">
        <w:trPr>
          <w:ins w:id="1804" w:author="Arjan Kloosterboer" w:date="2017-08-14T16:53:00Z"/>
        </w:trPr>
        <w:tc>
          <w:tcPr>
            <w:tcW w:w="3330" w:type="dxa"/>
            <w:gridSpan w:val="2"/>
            <w:tcBorders>
              <w:top w:val="nil"/>
              <w:left w:val="nil"/>
              <w:bottom w:val="nil"/>
              <w:right w:val="nil"/>
            </w:tcBorders>
            <w:tcMar>
              <w:top w:w="0" w:type="dxa"/>
              <w:left w:w="60" w:type="dxa"/>
              <w:bottom w:w="0" w:type="dxa"/>
              <w:right w:w="60" w:type="dxa"/>
            </w:tcMar>
          </w:tcPr>
          <w:p w14:paraId="3AC1E830" w14:textId="77777777" w:rsidR="00F655B6" w:rsidRDefault="00F655B6" w:rsidP="00BC3B80">
            <w:pPr>
              <w:rPr>
                <w:ins w:id="1805" w:author="Arjan Kloosterboer" w:date="2017-08-14T16:53:00Z"/>
                <w:rFonts w:ascii="Calibri" w:hAnsi="Calibri" w:cs="Calibri"/>
                <w:color w:val="000000"/>
                <w:sz w:val="22"/>
                <w:szCs w:val="22"/>
              </w:rPr>
            </w:pPr>
            <w:ins w:id="1806" w:author="Arjan Kloosterboer" w:date="2017-08-14T16:53:00Z">
              <w:r>
                <w:rPr>
                  <w:rFonts w:ascii="Calibri" w:hAnsi="Calibri" w:cs="Calibri"/>
                  <w:b/>
                  <w:bCs/>
                  <w:color w:val="000000"/>
                  <w:sz w:val="22"/>
                  <w:szCs w:val="22"/>
                </w:rPr>
                <w:t xml:space="preserve">Definitie </w:t>
              </w:r>
            </w:ins>
          </w:p>
        </w:tc>
        <w:tc>
          <w:tcPr>
            <w:tcW w:w="6030" w:type="dxa"/>
            <w:gridSpan w:val="2"/>
            <w:tcBorders>
              <w:top w:val="nil"/>
              <w:left w:val="nil"/>
              <w:bottom w:val="nil"/>
              <w:right w:val="nil"/>
            </w:tcBorders>
            <w:tcMar>
              <w:top w:w="0" w:type="dxa"/>
              <w:left w:w="60" w:type="dxa"/>
              <w:bottom w:w="0" w:type="dxa"/>
              <w:right w:w="60" w:type="dxa"/>
            </w:tcMar>
          </w:tcPr>
          <w:p w14:paraId="3BF54843" w14:textId="77777777" w:rsidR="00F655B6" w:rsidRDefault="00F655B6" w:rsidP="00BC3B80">
            <w:pPr>
              <w:rPr>
                <w:ins w:id="1807" w:author="Arjan Kloosterboer" w:date="2017-08-14T16:53:00Z"/>
                <w:rFonts w:ascii="Calibri" w:hAnsi="Calibri" w:cs="Calibri"/>
                <w:color w:val="0F0F0F"/>
                <w:sz w:val="22"/>
                <w:szCs w:val="22"/>
              </w:rPr>
            </w:pPr>
            <w:ins w:id="1808" w:author="Arjan Kloosterboer" w:date="2017-08-14T16:53:00Z">
              <w:r>
                <w:rPr>
                  <w:rFonts w:ascii="Calibri" w:hAnsi="Calibri" w:cs="Calibri"/>
                  <w:color w:val="0F0F0F"/>
                  <w:sz w:val="22"/>
                  <w:szCs w:val="22"/>
                </w:rPr>
                <w:t>De datum die de start markeert van de termijn waarop het zaakdossier vernietigd moet worden.</w:t>
              </w:r>
            </w:ins>
          </w:p>
        </w:tc>
      </w:tr>
      <w:tr w:rsidR="00F655B6" w14:paraId="2E23316C" w14:textId="77777777" w:rsidTr="00F655B6">
        <w:trPr>
          <w:trHeight w:val="230"/>
          <w:ins w:id="1809" w:author="Arjan Kloosterboer" w:date="2017-08-14T16:53:00Z"/>
        </w:trPr>
        <w:tc>
          <w:tcPr>
            <w:tcW w:w="3330" w:type="dxa"/>
            <w:gridSpan w:val="2"/>
            <w:tcBorders>
              <w:top w:val="nil"/>
              <w:left w:val="nil"/>
              <w:bottom w:val="nil"/>
              <w:right w:val="nil"/>
            </w:tcBorders>
            <w:tcMar>
              <w:top w:w="0" w:type="dxa"/>
              <w:left w:w="60" w:type="dxa"/>
              <w:bottom w:w="0" w:type="dxa"/>
              <w:right w:w="60" w:type="dxa"/>
            </w:tcMar>
          </w:tcPr>
          <w:p w14:paraId="3A788CB1" w14:textId="77777777" w:rsidR="00F655B6" w:rsidRDefault="00F655B6" w:rsidP="00BC3B80">
            <w:pPr>
              <w:rPr>
                <w:ins w:id="1810" w:author="Arjan Kloosterboer" w:date="2017-08-14T16:53:00Z"/>
                <w:rFonts w:ascii="Calibri" w:hAnsi="Calibri" w:cs="Calibri"/>
                <w:color w:val="000000"/>
                <w:sz w:val="22"/>
                <w:szCs w:val="22"/>
              </w:rPr>
            </w:pPr>
            <w:ins w:id="1811" w:author="Arjan Kloosterboer" w:date="2017-08-14T16:53:00Z">
              <w:r>
                <w:rPr>
                  <w:rFonts w:ascii="Calibri" w:hAnsi="Calibri" w:cs="Calibri"/>
                  <w:b/>
                  <w:bCs/>
                  <w:color w:val="000000"/>
                  <w:sz w:val="22"/>
                  <w:szCs w:val="22"/>
                </w:rPr>
                <w:t xml:space="preserve">Herkomst definitie </w:t>
              </w:r>
            </w:ins>
          </w:p>
        </w:tc>
        <w:tc>
          <w:tcPr>
            <w:tcW w:w="6030" w:type="dxa"/>
            <w:gridSpan w:val="2"/>
            <w:tcBorders>
              <w:top w:val="nil"/>
              <w:left w:val="nil"/>
              <w:bottom w:val="nil"/>
              <w:right w:val="nil"/>
            </w:tcBorders>
            <w:tcMar>
              <w:top w:w="0" w:type="dxa"/>
              <w:left w:w="60" w:type="dxa"/>
              <w:bottom w:w="0" w:type="dxa"/>
              <w:right w:w="60" w:type="dxa"/>
            </w:tcMar>
          </w:tcPr>
          <w:p w14:paraId="3DBA462E" w14:textId="77777777" w:rsidR="00F655B6" w:rsidRDefault="00F655B6" w:rsidP="00BC3B80">
            <w:pPr>
              <w:rPr>
                <w:ins w:id="1812" w:author="Arjan Kloosterboer" w:date="2017-08-14T16:53:00Z"/>
                <w:rFonts w:ascii="Calibri" w:hAnsi="Calibri" w:cs="Calibri"/>
                <w:color w:val="0F0F0F"/>
                <w:sz w:val="22"/>
                <w:szCs w:val="22"/>
              </w:rPr>
            </w:pPr>
            <w:ins w:id="1813" w:author="Arjan Kloosterboer" w:date="2017-08-14T16:53:00Z">
              <w:r>
                <w:rPr>
                  <w:rFonts w:ascii="Calibri" w:hAnsi="Calibri" w:cs="Calibri"/>
                  <w:color w:val="0F0F0F"/>
                  <w:sz w:val="22"/>
                  <w:szCs w:val="22"/>
                </w:rPr>
                <w:t>KING</w:t>
              </w:r>
            </w:ins>
          </w:p>
        </w:tc>
      </w:tr>
      <w:tr w:rsidR="00F655B6" w14:paraId="62429F88" w14:textId="77777777" w:rsidTr="00F655B6">
        <w:trPr>
          <w:ins w:id="1814" w:author="Arjan Kloosterboer" w:date="2017-08-14T16:53:00Z"/>
        </w:trPr>
        <w:tc>
          <w:tcPr>
            <w:tcW w:w="3330" w:type="dxa"/>
            <w:gridSpan w:val="2"/>
            <w:tcBorders>
              <w:top w:val="nil"/>
              <w:left w:val="nil"/>
              <w:bottom w:val="nil"/>
              <w:right w:val="nil"/>
            </w:tcBorders>
            <w:tcMar>
              <w:top w:w="0" w:type="dxa"/>
              <w:left w:w="60" w:type="dxa"/>
              <w:bottom w:w="0" w:type="dxa"/>
              <w:right w:w="60" w:type="dxa"/>
            </w:tcMar>
          </w:tcPr>
          <w:p w14:paraId="172BC67E" w14:textId="77777777" w:rsidR="00F655B6" w:rsidRDefault="00F655B6" w:rsidP="00BC3B80">
            <w:pPr>
              <w:rPr>
                <w:ins w:id="1815" w:author="Arjan Kloosterboer" w:date="2017-08-14T16:53:00Z"/>
                <w:rFonts w:ascii="Calibri" w:hAnsi="Calibri" w:cs="Calibri"/>
                <w:color w:val="000000"/>
                <w:sz w:val="22"/>
                <w:szCs w:val="22"/>
              </w:rPr>
            </w:pPr>
            <w:ins w:id="1816" w:author="Arjan Kloosterboer" w:date="2017-08-14T16:53:00Z">
              <w:r>
                <w:rPr>
                  <w:rFonts w:ascii="Calibri" w:hAnsi="Calibri" w:cs="Calibri"/>
                  <w:b/>
                  <w:bCs/>
                  <w:color w:val="000000"/>
                  <w:sz w:val="22"/>
                  <w:szCs w:val="22"/>
                </w:rPr>
                <w:t xml:space="preserve">Datum opname </w:t>
              </w:r>
            </w:ins>
          </w:p>
        </w:tc>
        <w:tc>
          <w:tcPr>
            <w:tcW w:w="6030" w:type="dxa"/>
            <w:gridSpan w:val="2"/>
            <w:tcBorders>
              <w:top w:val="nil"/>
              <w:left w:val="nil"/>
              <w:bottom w:val="nil"/>
              <w:right w:val="nil"/>
            </w:tcBorders>
            <w:tcMar>
              <w:top w:w="0" w:type="dxa"/>
              <w:left w:w="60" w:type="dxa"/>
              <w:bottom w:w="0" w:type="dxa"/>
              <w:right w:w="60" w:type="dxa"/>
            </w:tcMar>
          </w:tcPr>
          <w:p w14:paraId="056A837A" w14:textId="77777777" w:rsidR="00F655B6" w:rsidRDefault="00F655B6" w:rsidP="00BC3B80">
            <w:pPr>
              <w:rPr>
                <w:ins w:id="1817" w:author="Arjan Kloosterboer" w:date="2017-08-14T16:53:00Z"/>
                <w:rFonts w:ascii="Calibri" w:hAnsi="Calibri" w:cs="Calibri"/>
                <w:color w:val="0F0F0F"/>
                <w:sz w:val="22"/>
                <w:szCs w:val="22"/>
              </w:rPr>
            </w:pPr>
            <w:ins w:id="1818" w:author="Arjan Kloosterboer" w:date="2017-08-14T16:53:00Z">
              <w:r>
                <w:rPr>
                  <w:rFonts w:ascii="Calibri" w:hAnsi="Calibri" w:cs="Calibri"/>
                  <w:color w:val="0F0F0F"/>
                  <w:sz w:val="22"/>
                  <w:szCs w:val="22"/>
                </w:rPr>
                <w:t>1-2-2017</w:t>
              </w:r>
            </w:ins>
          </w:p>
        </w:tc>
      </w:tr>
      <w:tr w:rsidR="00F655B6" w14:paraId="02FABC0F" w14:textId="77777777" w:rsidTr="00F655B6">
        <w:trPr>
          <w:ins w:id="1819" w:author="Arjan Kloosterboer" w:date="2017-08-14T16:53:00Z"/>
        </w:trPr>
        <w:tc>
          <w:tcPr>
            <w:tcW w:w="3330" w:type="dxa"/>
            <w:gridSpan w:val="2"/>
            <w:tcBorders>
              <w:top w:val="nil"/>
              <w:left w:val="nil"/>
              <w:bottom w:val="nil"/>
              <w:right w:val="nil"/>
            </w:tcBorders>
            <w:tcMar>
              <w:top w:w="0" w:type="dxa"/>
              <w:left w:w="60" w:type="dxa"/>
              <w:bottom w:w="0" w:type="dxa"/>
              <w:right w:w="60" w:type="dxa"/>
            </w:tcMar>
          </w:tcPr>
          <w:p w14:paraId="30EF17CC" w14:textId="77777777" w:rsidR="00F655B6" w:rsidRDefault="00F655B6" w:rsidP="00BC3B80">
            <w:pPr>
              <w:rPr>
                <w:ins w:id="1820" w:author="Arjan Kloosterboer" w:date="2017-08-14T16:53:00Z"/>
                <w:rFonts w:ascii="Calibri" w:hAnsi="Calibri" w:cs="Calibri"/>
                <w:color w:val="000000"/>
                <w:sz w:val="22"/>
                <w:szCs w:val="22"/>
              </w:rPr>
            </w:pPr>
            <w:ins w:id="1821" w:author="Arjan Kloosterboer" w:date="2017-08-14T16:53:00Z">
              <w:r>
                <w:rPr>
                  <w:rFonts w:ascii="Calibri" w:hAnsi="Calibri" w:cs="Calibri"/>
                  <w:b/>
                  <w:bCs/>
                  <w:color w:val="000000"/>
                  <w:sz w:val="22"/>
                  <w:szCs w:val="22"/>
                </w:rPr>
                <w:t xml:space="preserve">Formaat </w:t>
              </w:r>
            </w:ins>
          </w:p>
        </w:tc>
        <w:tc>
          <w:tcPr>
            <w:tcW w:w="6030" w:type="dxa"/>
            <w:gridSpan w:val="2"/>
            <w:tcBorders>
              <w:top w:val="nil"/>
              <w:left w:val="nil"/>
              <w:bottom w:val="nil"/>
              <w:right w:val="nil"/>
            </w:tcBorders>
            <w:tcMar>
              <w:top w:w="0" w:type="dxa"/>
              <w:left w:w="60" w:type="dxa"/>
              <w:bottom w:w="0" w:type="dxa"/>
              <w:right w:w="60" w:type="dxa"/>
            </w:tcMar>
          </w:tcPr>
          <w:p w14:paraId="5F70BC75" w14:textId="77777777" w:rsidR="00F655B6" w:rsidRDefault="00F655B6" w:rsidP="00BC3B80">
            <w:pPr>
              <w:rPr>
                <w:ins w:id="1822" w:author="Arjan Kloosterboer" w:date="2017-08-14T16:53:00Z"/>
                <w:rFonts w:ascii="Calibri" w:hAnsi="Calibri" w:cs="Calibri"/>
                <w:color w:val="0F0F0F"/>
                <w:sz w:val="22"/>
                <w:szCs w:val="22"/>
              </w:rPr>
            </w:pPr>
            <w:ins w:id="1823" w:author="Arjan Kloosterboer" w:date="2017-08-14T16:53:00Z">
              <w:r>
                <w:rPr>
                  <w:rFonts w:ascii="Calibri" w:hAnsi="Calibri" w:cs="Calibri"/>
                  <w:color w:val="0F0F0F"/>
                  <w:sz w:val="22"/>
                  <w:szCs w:val="22"/>
                </w:rPr>
                <w:t>DATUM</w:t>
              </w:r>
            </w:ins>
          </w:p>
        </w:tc>
      </w:tr>
      <w:tr w:rsidR="00F655B6" w14:paraId="6B5CCF6D" w14:textId="77777777" w:rsidTr="00F655B6">
        <w:trPr>
          <w:trHeight w:val="230"/>
          <w:ins w:id="1824" w:author="Arjan Kloosterboer" w:date="2017-08-14T16:53:00Z"/>
        </w:trPr>
        <w:tc>
          <w:tcPr>
            <w:tcW w:w="3330" w:type="dxa"/>
            <w:gridSpan w:val="2"/>
            <w:tcBorders>
              <w:top w:val="nil"/>
              <w:left w:val="nil"/>
              <w:bottom w:val="nil"/>
              <w:right w:val="nil"/>
            </w:tcBorders>
            <w:tcMar>
              <w:top w:w="0" w:type="dxa"/>
              <w:left w:w="60" w:type="dxa"/>
              <w:bottom w:w="0" w:type="dxa"/>
              <w:right w:w="60" w:type="dxa"/>
            </w:tcMar>
          </w:tcPr>
          <w:p w14:paraId="680D3FF9" w14:textId="77777777" w:rsidR="00F655B6" w:rsidRDefault="00F655B6" w:rsidP="00BC3B80">
            <w:pPr>
              <w:rPr>
                <w:ins w:id="1825" w:author="Arjan Kloosterboer" w:date="2017-08-14T16:53:00Z"/>
                <w:rFonts w:ascii="Calibri" w:hAnsi="Calibri" w:cs="Calibri"/>
                <w:color w:val="000000"/>
                <w:sz w:val="22"/>
                <w:szCs w:val="22"/>
              </w:rPr>
            </w:pPr>
            <w:ins w:id="1826" w:author="Arjan Kloosterboer" w:date="2017-08-14T16:53:00Z">
              <w:r>
                <w:rPr>
                  <w:rFonts w:ascii="Calibri" w:hAnsi="Calibri" w:cs="Calibri"/>
                  <w:b/>
                  <w:bCs/>
                  <w:color w:val="000000"/>
                  <w:sz w:val="22"/>
                  <w:szCs w:val="22"/>
                </w:rPr>
                <w:t>Waardenverzameling</w:t>
              </w:r>
            </w:ins>
          </w:p>
        </w:tc>
        <w:tc>
          <w:tcPr>
            <w:tcW w:w="6030" w:type="dxa"/>
            <w:gridSpan w:val="2"/>
            <w:tcBorders>
              <w:top w:val="nil"/>
              <w:left w:val="nil"/>
              <w:bottom w:val="nil"/>
              <w:right w:val="nil"/>
            </w:tcBorders>
            <w:tcMar>
              <w:top w:w="0" w:type="dxa"/>
              <w:left w:w="60" w:type="dxa"/>
              <w:bottom w:w="0" w:type="dxa"/>
              <w:right w:w="60" w:type="dxa"/>
            </w:tcMar>
          </w:tcPr>
          <w:p w14:paraId="5F5C19F6" w14:textId="77777777" w:rsidR="00F655B6" w:rsidRDefault="00F655B6" w:rsidP="00BC3B80">
            <w:pPr>
              <w:rPr>
                <w:ins w:id="1827" w:author="Arjan Kloosterboer" w:date="2017-08-14T16:53:00Z"/>
                <w:rFonts w:ascii="Calibri" w:hAnsi="Calibri" w:cs="Calibri"/>
                <w:color w:val="0F0F0F"/>
                <w:sz w:val="22"/>
                <w:szCs w:val="22"/>
              </w:rPr>
            </w:pPr>
          </w:p>
        </w:tc>
      </w:tr>
      <w:tr w:rsidR="00F655B6" w14:paraId="4809F93A" w14:textId="77777777" w:rsidTr="00F655B6">
        <w:trPr>
          <w:trHeight w:val="215"/>
          <w:ins w:id="1828" w:author="Arjan Kloosterboer" w:date="2017-08-14T16:53:00Z"/>
        </w:trPr>
        <w:tc>
          <w:tcPr>
            <w:tcW w:w="3330" w:type="dxa"/>
            <w:gridSpan w:val="2"/>
            <w:tcBorders>
              <w:top w:val="nil"/>
              <w:left w:val="nil"/>
              <w:bottom w:val="nil"/>
              <w:right w:val="nil"/>
            </w:tcBorders>
            <w:tcMar>
              <w:top w:w="0" w:type="dxa"/>
              <w:left w:w="60" w:type="dxa"/>
              <w:bottom w:w="0" w:type="dxa"/>
              <w:right w:w="60" w:type="dxa"/>
            </w:tcMar>
          </w:tcPr>
          <w:p w14:paraId="628E795D" w14:textId="77777777" w:rsidR="00F655B6" w:rsidRDefault="00F655B6" w:rsidP="00BC3B80">
            <w:pPr>
              <w:rPr>
                <w:ins w:id="1829" w:author="Arjan Kloosterboer" w:date="2017-08-14T16:53:00Z"/>
                <w:rFonts w:ascii="Calibri" w:hAnsi="Calibri" w:cs="Calibri"/>
                <w:color w:val="000000"/>
                <w:sz w:val="22"/>
                <w:szCs w:val="22"/>
              </w:rPr>
            </w:pPr>
            <w:ins w:id="1830" w:author="Arjan Kloosterboer" w:date="2017-08-14T16:53:00Z">
              <w:r>
                <w:rPr>
                  <w:rFonts w:ascii="Calibri" w:hAnsi="Calibri" w:cs="Calibri"/>
                  <w:b/>
                  <w:bCs/>
                  <w:color w:val="000000"/>
                  <w:sz w:val="22"/>
                  <w:szCs w:val="22"/>
                </w:rPr>
                <w:t>Indicatie materiële historie</w:t>
              </w:r>
            </w:ins>
          </w:p>
        </w:tc>
        <w:tc>
          <w:tcPr>
            <w:tcW w:w="6030" w:type="dxa"/>
            <w:gridSpan w:val="2"/>
            <w:tcBorders>
              <w:top w:val="nil"/>
              <w:left w:val="nil"/>
              <w:bottom w:val="nil"/>
              <w:right w:val="nil"/>
            </w:tcBorders>
            <w:tcMar>
              <w:top w:w="0" w:type="dxa"/>
              <w:left w:w="60" w:type="dxa"/>
              <w:bottom w:w="0" w:type="dxa"/>
              <w:right w:w="60" w:type="dxa"/>
            </w:tcMar>
          </w:tcPr>
          <w:p w14:paraId="0ED2CCDD" w14:textId="77777777" w:rsidR="00F655B6" w:rsidRDefault="00F655B6" w:rsidP="00BC3B80">
            <w:pPr>
              <w:rPr>
                <w:ins w:id="1831" w:author="Arjan Kloosterboer" w:date="2017-08-14T16:53:00Z"/>
                <w:rFonts w:ascii="Calibri" w:hAnsi="Calibri" w:cs="Calibri"/>
                <w:color w:val="0F0F0F"/>
                <w:sz w:val="22"/>
                <w:szCs w:val="22"/>
              </w:rPr>
            </w:pPr>
            <w:ins w:id="1832" w:author="Arjan Kloosterboer" w:date="2017-08-14T16:53:00Z">
              <w:r>
                <w:rPr>
                  <w:rFonts w:ascii="Calibri" w:hAnsi="Calibri" w:cs="Calibri"/>
                  <w:color w:val="0F0F0F"/>
                  <w:sz w:val="22"/>
                  <w:szCs w:val="22"/>
                </w:rPr>
                <w:t>Nee</w:t>
              </w:r>
            </w:ins>
          </w:p>
        </w:tc>
      </w:tr>
      <w:tr w:rsidR="00F655B6" w14:paraId="1474276F" w14:textId="77777777" w:rsidTr="00F655B6">
        <w:trPr>
          <w:trHeight w:val="230"/>
          <w:ins w:id="1833" w:author="Arjan Kloosterboer" w:date="2017-08-14T16:53:00Z"/>
        </w:trPr>
        <w:tc>
          <w:tcPr>
            <w:tcW w:w="3330" w:type="dxa"/>
            <w:gridSpan w:val="2"/>
            <w:tcBorders>
              <w:top w:val="nil"/>
              <w:left w:val="nil"/>
              <w:bottom w:val="nil"/>
              <w:right w:val="nil"/>
            </w:tcBorders>
            <w:tcMar>
              <w:top w:w="0" w:type="dxa"/>
              <w:left w:w="60" w:type="dxa"/>
              <w:bottom w:w="0" w:type="dxa"/>
              <w:right w:w="60" w:type="dxa"/>
            </w:tcMar>
          </w:tcPr>
          <w:p w14:paraId="41AAEFBA" w14:textId="77777777" w:rsidR="00F655B6" w:rsidRDefault="00F655B6" w:rsidP="00BC3B80">
            <w:pPr>
              <w:rPr>
                <w:ins w:id="1834" w:author="Arjan Kloosterboer" w:date="2017-08-14T16:53:00Z"/>
                <w:rFonts w:ascii="Calibri" w:hAnsi="Calibri" w:cs="Calibri"/>
                <w:color w:val="000000"/>
                <w:sz w:val="22"/>
                <w:szCs w:val="22"/>
              </w:rPr>
            </w:pPr>
            <w:ins w:id="1835" w:author="Arjan Kloosterboer" w:date="2017-08-14T16:53:00Z">
              <w:r>
                <w:rPr>
                  <w:rFonts w:ascii="Calibri" w:hAnsi="Calibri" w:cs="Calibri"/>
                  <w:b/>
                  <w:bCs/>
                  <w:color w:val="000000"/>
                  <w:sz w:val="22"/>
                  <w:szCs w:val="22"/>
                </w:rPr>
                <w:t>Indicatie formele historie</w:t>
              </w:r>
            </w:ins>
          </w:p>
        </w:tc>
        <w:tc>
          <w:tcPr>
            <w:tcW w:w="6030" w:type="dxa"/>
            <w:gridSpan w:val="2"/>
            <w:tcBorders>
              <w:top w:val="nil"/>
              <w:left w:val="nil"/>
              <w:bottom w:val="nil"/>
              <w:right w:val="nil"/>
            </w:tcBorders>
            <w:tcMar>
              <w:top w:w="0" w:type="dxa"/>
              <w:left w:w="60" w:type="dxa"/>
              <w:bottom w:w="0" w:type="dxa"/>
              <w:right w:w="60" w:type="dxa"/>
            </w:tcMar>
          </w:tcPr>
          <w:p w14:paraId="55BB7B40" w14:textId="77777777" w:rsidR="00F655B6" w:rsidRDefault="00F655B6" w:rsidP="00BC3B80">
            <w:pPr>
              <w:rPr>
                <w:ins w:id="1836" w:author="Arjan Kloosterboer" w:date="2017-08-14T16:53:00Z"/>
                <w:rFonts w:ascii="Calibri" w:hAnsi="Calibri" w:cs="Calibri"/>
                <w:color w:val="0F0F0F"/>
                <w:sz w:val="22"/>
                <w:szCs w:val="22"/>
              </w:rPr>
            </w:pPr>
            <w:ins w:id="1837" w:author="Arjan Kloosterboer" w:date="2017-08-14T16:53:00Z">
              <w:r>
                <w:rPr>
                  <w:rFonts w:ascii="Calibri" w:hAnsi="Calibri" w:cs="Calibri"/>
                  <w:color w:val="0F0F0F"/>
                  <w:sz w:val="22"/>
                  <w:szCs w:val="22"/>
                </w:rPr>
                <w:t>Ja</w:t>
              </w:r>
            </w:ins>
          </w:p>
        </w:tc>
      </w:tr>
      <w:tr w:rsidR="00F655B6" w14:paraId="3FAF87EC" w14:textId="77777777" w:rsidTr="00F655B6">
        <w:trPr>
          <w:trHeight w:val="230"/>
          <w:ins w:id="1838" w:author="Arjan Kloosterboer" w:date="2017-08-14T16:53:00Z"/>
        </w:trPr>
        <w:tc>
          <w:tcPr>
            <w:tcW w:w="3330" w:type="dxa"/>
            <w:gridSpan w:val="2"/>
            <w:tcBorders>
              <w:top w:val="nil"/>
              <w:left w:val="nil"/>
              <w:bottom w:val="nil"/>
              <w:right w:val="nil"/>
            </w:tcBorders>
            <w:tcMar>
              <w:top w:w="0" w:type="dxa"/>
              <w:left w:w="60" w:type="dxa"/>
              <w:bottom w:w="0" w:type="dxa"/>
              <w:right w:w="60" w:type="dxa"/>
            </w:tcMar>
          </w:tcPr>
          <w:p w14:paraId="4719975A" w14:textId="77777777" w:rsidR="00F655B6" w:rsidRDefault="00F655B6" w:rsidP="00BC3B80">
            <w:pPr>
              <w:rPr>
                <w:ins w:id="1839" w:author="Arjan Kloosterboer" w:date="2017-08-14T16:53:00Z"/>
                <w:rFonts w:ascii="Calibri" w:hAnsi="Calibri" w:cs="Calibri"/>
                <w:color w:val="000000"/>
                <w:sz w:val="22"/>
                <w:szCs w:val="22"/>
              </w:rPr>
            </w:pPr>
            <w:ins w:id="1840" w:author="Arjan Kloosterboer" w:date="2017-08-14T16:53:00Z">
              <w:r>
                <w:rPr>
                  <w:rFonts w:ascii="Calibri" w:hAnsi="Calibri" w:cs="Calibri"/>
                  <w:b/>
                  <w:bCs/>
                  <w:color w:val="000000"/>
                  <w:sz w:val="22"/>
                  <w:szCs w:val="22"/>
                </w:rPr>
                <w:t>Indicatie in onderzoek</w:t>
              </w:r>
            </w:ins>
          </w:p>
        </w:tc>
        <w:tc>
          <w:tcPr>
            <w:tcW w:w="6030" w:type="dxa"/>
            <w:gridSpan w:val="2"/>
            <w:tcBorders>
              <w:top w:val="nil"/>
              <w:left w:val="nil"/>
              <w:bottom w:val="nil"/>
              <w:right w:val="nil"/>
            </w:tcBorders>
            <w:tcMar>
              <w:top w:w="0" w:type="dxa"/>
              <w:left w:w="60" w:type="dxa"/>
              <w:bottom w:w="0" w:type="dxa"/>
              <w:right w:w="60" w:type="dxa"/>
            </w:tcMar>
          </w:tcPr>
          <w:p w14:paraId="3BD04338" w14:textId="77777777" w:rsidR="00F655B6" w:rsidRDefault="00F655B6" w:rsidP="00BC3B80">
            <w:pPr>
              <w:rPr>
                <w:ins w:id="1841" w:author="Arjan Kloosterboer" w:date="2017-08-14T16:53:00Z"/>
                <w:rFonts w:ascii="Calibri" w:hAnsi="Calibri" w:cs="Calibri"/>
                <w:color w:val="0F0F0F"/>
                <w:sz w:val="22"/>
                <w:szCs w:val="22"/>
              </w:rPr>
            </w:pPr>
            <w:ins w:id="1842" w:author="Arjan Kloosterboer" w:date="2017-08-14T16:53:00Z">
              <w:r>
                <w:rPr>
                  <w:rFonts w:ascii="Calibri" w:hAnsi="Calibri" w:cs="Calibri"/>
                  <w:color w:val="0F0F0F"/>
                  <w:sz w:val="22"/>
                  <w:szCs w:val="22"/>
                </w:rPr>
                <w:t>Nee</w:t>
              </w:r>
            </w:ins>
          </w:p>
        </w:tc>
      </w:tr>
      <w:tr w:rsidR="00F655B6" w14:paraId="232169A1" w14:textId="77777777" w:rsidTr="00F655B6">
        <w:trPr>
          <w:ins w:id="1843" w:author="Arjan Kloosterboer" w:date="2017-08-14T16:53:00Z"/>
        </w:trPr>
        <w:tc>
          <w:tcPr>
            <w:tcW w:w="3330" w:type="dxa"/>
            <w:gridSpan w:val="2"/>
            <w:tcBorders>
              <w:top w:val="nil"/>
              <w:left w:val="nil"/>
              <w:bottom w:val="nil"/>
              <w:right w:val="nil"/>
            </w:tcBorders>
            <w:tcMar>
              <w:top w:w="0" w:type="dxa"/>
              <w:left w:w="60" w:type="dxa"/>
              <w:bottom w:w="0" w:type="dxa"/>
              <w:right w:w="60" w:type="dxa"/>
            </w:tcMar>
          </w:tcPr>
          <w:p w14:paraId="4BFE34A3" w14:textId="77777777" w:rsidR="00F655B6" w:rsidRDefault="00F655B6" w:rsidP="00BC3B80">
            <w:pPr>
              <w:rPr>
                <w:ins w:id="1844" w:author="Arjan Kloosterboer" w:date="2017-08-14T16:53:00Z"/>
                <w:rFonts w:ascii="Calibri" w:hAnsi="Calibri" w:cs="Calibri"/>
                <w:color w:val="000000"/>
                <w:sz w:val="22"/>
                <w:szCs w:val="22"/>
              </w:rPr>
            </w:pPr>
            <w:ins w:id="1845" w:author="Arjan Kloosterboer" w:date="2017-08-14T16:53:00Z">
              <w:r>
                <w:rPr>
                  <w:rFonts w:ascii="Calibri" w:hAnsi="Calibri" w:cs="Calibri"/>
                  <w:b/>
                  <w:bCs/>
                  <w:color w:val="000000"/>
                  <w:sz w:val="22"/>
                  <w:szCs w:val="22"/>
                </w:rPr>
                <w:t>Aanduiding strijdigheid/nietigheid</w:t>
              </w:r>
            </w:ins>
          </w:p>
        </w:tc>
        <w:tc>
          <w:tcPr>
            <w:tcW w:w="6030" w:type="dxa"/>
            <w:gridSpan w:val="2"/>
            <w:tcBorders>
              <w:top w:val="nil"/>
              <w:left w:val="nil"/>
              <w:bottom w:val="nil"/>
              <w:right w:val="nil"/>
            </w:tcBorders>
            <w:tcMar>
              <w:top w:w="0" w:type="dxa"/>
              <w:left w:w="60" w:type="dxa"/>
              <w:bottom w:w="0" w:type="dxa"/>
              <w:right w:w="60" w:type="dxa"/>
            </w:tcMar>
          </w:tcPr>
          <w:p w14:paraId="72362B20" w14:textId="77777777" w:rsidR="00F655B6" w:rsidRDefault="00F655B6" w:rsidP="00BC3B80">
            <w:pPr>
              <w:rPr>
                <w:ins w:id="1846" w:author="Arjan Kloosterboer" w:date="2017-08-14T16:53:00Z"/>
                <w:rFonts w:ascii="Calibri" w:hAnsi="Calibri" w:cs="Calibri"/>
                <w:color w:val="0F0F0F"/>
                <w:sz w:val="22"/>
                <w:szCs w:val="22"/>
              </w:rPr>
            </w:pPr>
            <w:ins w:id="1847" w:author="Arjan Kloosterboer" w:date="2017-08-14T16:53:00Z">
              <w:r>
                <w:rPr>
                  <w:rFonts w:ascii="Calibri" w:hAnsi="Calibri" w:cs="Calibri"/>
                  <w:color w:val="0F0F0F"/>
                  <w:sz w:val="22"/>
                  <w:szCs w:val="22"/>
                </w:rPr>
                <w:t>Nee</w:t>
              </w:r>
            </w:ins>
          </w:p>
        </w:tc>
      </w:tr>
      <w:tr w:rsidR="00F655B6" w14:paraId="57875863" w14:textId="77777777" w:rsidTr="00F655B6">
        <w:trPr>
          <w:trHeight w:val="230"/>
          <w:ins w:id="1848" w:author="Arjan Kloosterboer" w:date="2017-08-14T16:53:00Z"/>
        </w:trPr>
        <w:tc>
          <w:tcPr>
            <w:tcW w:w="3330" w:type="dxa"/>
            <w:gridSpan w:val="2"/>
            <w:tcBorders>
              <w:top w:val="nil"/>
              <w:left w:val="nil"/>
              <w:bottom w:val="nil"/>
              <w:right w:val="nil"/>
            </w:tcBorders>
            <w:tcMar>
              <w:top w:w="0" w:type="dxa"/>
              <w:left w:w="60" w:type="dxa"/>
              <w:bottom w:w="0" w:type="dxa"/>
              <w:right w:w="60" w:type="dxa"/>
            </w:tcMar>
          </w:tcPr>
          <w:p w14:paraId="53DE1AD5" w14:textId="77777777" w:rsidR="00F655B6" w:rsidRDefault="00F655B6" w:rsidP="00BC3B80">
            <w:pPr>
              <w:rPr>
                <w:ins w:id="1849" w:author="Arjan Kloosterboer" w:date="2017-08-14T16:53:00Z"/>
                <w:rFonts w:ascii="Calibri" w:hAnsi="Calibri" w:cs="Calibri"/>
                <w:color w:val="000000"/>
                <w:sz w:val="22"/>
                <w:szCs w:val="22"/>
              </w:rPr>
            </w:pPr>
            <w:ins w:id="1850" w:author="Arjan Kloosterboer" w:date="2017-08-14T16:53:00Z">
              <w:r>
                <w:rPr>
                  <w:rFonts w:ascii="Calibri" w:hAnsi="Calibri" w:cs="Calibri"/>
                  <w:b/>
                  <w:bCs/>
                  <w:color w:val="000000"/>
                  <w:sz w:val="22"/>
                  <w:szCs w:val="22"/>
                </w:rPr>
                <w:t>Kardinaliteit</w:t>
              </w:r>
            </w:ins>
          </w:p>
        </w:tc>
        <w:tc>
          <w:tcPr>
            <w:tcW w:w="6030" w:type="dxa"/>
            <w:gridSpan w:val="2"/>
            <w:tcBorders>
              <w:top w:val="nil"/>
              <w:left w:val="nil"/>
              <w:bottom w:val="nil"/>
              <w:right w:val="nil"/>
            </w:tcBorders>
            <w:tcMar>
              <w:top w:w="0" w:type="dxa"/>
              <w:left w:w="60" w:type="dxa"/>
              <w:bottom w:w="0" w:type="dxa"/>
              <w:right w:w="60" w:type="dxa"/>
            </w:tcMar>
          </w:tcPr>
          <w:p w14:paraId="0AB832F3" w14:textId="77777777" w:rsidR="00F655B6" w:rsidRDefault="00F655B6" w:rsidP="00BC3B80">
            <w:pPr>
              <w:rPr>
                <w:ins w:id="1851" w:author="Arjan Kloosterboer" w:date="2017-08-14T16:53:00Z"/>
                <w:rFonts w:ascii="Calibri" w:hAnsi="Calibri" w:cs="Calibri"/>
                <w:color w:val="0F0F0F"/>
                <w:sz w:val="22"/>
                <w:szCs w:val="22"/>
              </w:rPr>
            </w:pPr>
            <w:ins w:id="1852" w:author="Arjan Kloosterboer" w:date="2017-08-14T16:53:00Z">
              <w:r>
                <w:rPr>
                  <w:rFonts w:ascii="Calibri" w:hAnsi="Calibri" w:cs="Calibri"/>
                  <w:color w:val="0F0F0F"/>
                  <w:sz w:val="22"/>
                  <w:szCs w:val="22"/>
                </w:rPr>
                <w:t>1 - 1</w:t>
              </w:r>
            </w:ins>
          </w:p>
        </w:tc>
      </w:tr>
      <w:tr w:rsidR="00F655B6" w14:paraId="4820F775" w14:textId="77777777" w:rsidTr="00F655B6">
        <w:trPr>
          <w:trHeight w:val="230"/>
          <w:ins w:id="1853" w:author="Arjan Kloosterboer" w:date="2017-08-14T16:53:00Z"/>
        </w:trPr>
        <w:tc>
          <w:tcPr>
            <w:tcW w:w="3330" w:type="dxa"/>
            <w:gridSpan w:val="2"/>
            <w:tcBorders>
              <w:top w:val="nil"/>
              <w:left w:val="nil"/>
              <w:bottom w:val="nil"/>
              <w:right w:val="nil"/>
            </w:tcBorders>
            <w:tcMar>
              <w:top w:w="0" w:type="dxa"/>
              <w:left w:w="60" w:type="dxa"/>
              <w:bottom w:w="0" w:type="dxa"/>
              <w:right w:w="60" w:type="dxa"/>
            </w:tcMar>
          </w:tcPr>
          <w:p w14:paraId="7E56AC12" w14:textId="77777777" w:rsidR="00F655B6" w:rsidRDefault="00F655B6" w:rsidP="00BC3B80">
            <w:pPr>
              <w:rPr>
                <w:ins w:id="1854" w:author="Arjan Kloosterboer" w:date="2017-08-14T16:53:00Z"/>
                <w:rFonts w:ascii="Calibri" w:hAnsi="Calibri" w:cs="Calibri"/>
                <w:color w:val="000000"/>
                <w:sz w:val="22"/>
                <w:szCs w:val="22"/>
              </w:rPr>
            </w:pPr>
            <w:ins w:id="1855" w:author="Arjan Kloosterboer" w:date="2017-08-14T16:53:00Z">
              <w:r>
                <w:rPr>
                  <w:rFonts w:ascii="Calibri" w:hAnsi="Calibri" w:cs="Calibri"/>
                  <w:b/>
                  <w:bCs/>
                  <w:color w:val="000000"/>
                  <w:sz w:val="22"/>
                  <w:szCs w:val="22"/>
                </w:rPr>
                <w:t>Indicatie authentiek</w:t>
              </w:r>
            </w:ins>
          </w:p>
        </w:tc>
        <w:tc>
          <w:tcPr>
            <w:tcW w:w="6030" w:type="dxa"/>
            <w:gridSpan w:val="2"/>
            <w:tcBorders>
              <w:top w:val="nil"/>
              <w:left w:val="nil"/>
              <w:bottom w:val="nil"/>
              <w:right w:val="nil"/>
            </w:tcBorders>
            <w:tcMar>
              <w:top w:w="0" w:type="dxa"/>
              <w:left w:w="60" w:type="dxa"/>
              <w:bottom w:w="0" w:type="dxa"/>
              <w:right w:w="60" w:type="dxa"/>
            </w:tcMar>
          </w:tcPr>
          <w:p w14:paraId="5E143422" w14:textId="77777777" w:rsidR="00F655B6" w:rsidRDefault="00F655B6" w:rsidP="00BC3B80">
            <w:pPr>
              <w:rPr>
                <w:ins w:id="1856" w:author="Arjan Kloosterboer" w:date="2017-08-14T16:53:00Z"/>
                <w:rFonts w:ascii="Calibri" w:hAnsi="Calibri" w:cs="Calibri"/>
                <w:color w:val="0F0F0F"/>
                <w:sz w:val="22"/>
                <w:szCs w:val="22"/>
              </w:rPr>
            </w:pPr>
            <w:ins w:id="1857" w:author="Arjan Kloosterboer" w:date="2017-08-14T16:53:00Z">
              <w:r>
                <w:rPr>
                  <w:rFonts w:ascii="Calibri" w:hAnsi="Calibri" w:cs="Calibri"/>
                  <w:color w:val="0F0F0F"/>
                  <w:sz w:val="22"/>
                  <w:szCs w:val="22"/>
                </w:rPr>
                <w:t>Gemeentelijk kerngegeven</w:t>
              </w:r>
            </w:ins>
          </w:p>
        </w:tc>
      </w:tr>
      <w:tr w:rsidR="00F655B6" w14:paraId="74E5CC95" w14:textId="77777777" w:rsidTr="00F655B6">
        <w:trPr>
          <w:trHeight w:val="230"/>
          <w:ins w:id="1858" w:author="Arjan Kloosterboer" w:date="2017-08-14T16:53:00Z"/>
        </w:trPr>
        <w:tc>
          <w:tcPr>
            <w:tcW w:w="3330" w:type="dxa"/>
            <w:gridSpan w:val="2"/>
            <w:tcBorders>
              <w:top w:val="nil"/>
              <w:left w:val="nil"/>
              <w:bottom w:val="nil"/>
              <w:right w:val="nil"/>
            </w:tcBorders>
            <w:tcMar>
              <w:top w:w="0" w:type="dxa"/>
              <w:left w:w="60" w:type="dxa"/>
              <w:bottom w:w="0" w:type="dxa"/>
              <w:right w:w="60" w:type="dxa"/>
            </w:tcMar>
          </w:tcPr>
          <w:p w14:paraId="33C22E0E" w14:textId="77777777" w:rsidR="00F655B6" w:rsidRDefault="00F655B6" w:rsidP="00BC3B80">
            <w:pPr>
              <w:rPr>
                <w:ins w:id="1859" w:author="Arjan Kloosterboer" w:date="2017-08-14T16:53:00Z"/>
                <w:rFonts w:ascii="Calibri" w:hAnsi="Calibri" w:cs="Calibri"/>
                <w:b/>
                <w:bCs/>
                <w:color w:val="000000"/>
                <w:sz w:val="22"/>
                <w:szCs w:val="22"/>
              </w:rPr>
            </w:pPr>
            <w:ins w:id="1860" w:author="Arjan Kloosterboer" w:date="2017-08-14T16:53:00Z">
              <w:r>
                <w:rPr>
                  <w:rFonts w:ascii="Calibri" w:hAnsi="Calibri" w:cs="Calibri"/>
                  <w:b/>
                  <w:bCs/>
                  <w:color w:val="000000"/>
                  <w:sz w:val="22"/>
                  <w:szCs w:val="22"/>
                </w:rPr>
                <w:t xml:space="preserve">Regels </w:t>
              </w:r>
            </w:ins>
          </w:p>
        </w:tc>
        <w:tc>
          <w:tcPr>
            <w:tcW w:w="6030" w:type="dxa"/>
            <w:gridSpan w:val="2"/>
            <w:tcBorders>
              <w:top w:val="nil"/>
              <w:left w:val="nil"/>
              <w:bottom w:val="nil"/>
              <w:right w:val="nil"/>
            </w:tcBorders>
            <w:tcMar>
              <w:top w:w="0" w:type="dxa"/>
              <w:left w:w="60" w:type="dxa"/>
              <w:bottom w:w="0" w:type="dxa"/>
              <w:right w:w="60" w:type="dxa"/>
            </w:tcMar>
          </w:tcPr>
          <w:p w14:paraId="3B6D8DCD" w14:textId="77777777" w:rsidR="00F655B6" w:rsidRDefault="00F655B6" w:rsidP="00BC3B80">
            <w:pPr>
              <w:rPr>
                <w:ins w:id="1861" w:author="Arjan Kloosterboer" w:date="2017-08-14T16:53:00Z"/>
                <w:rFonts w:ascii="Calibri" w:hAnsi="Calibri" w:cs="Calibri"/>
                <w:color w:val="0F0F0F"/>
                <w:sz w:val="22"/>
                <w:szCs w:val="22"/>
              </w:rPr>
            </w:pPr>
            <w:ins w:id="1862" w:author="Arjan Kloosterboer" w:date="2017-08-14T16:53:00Z">
              <w:r>
                <w:rPr>
                  <w:rFonts w:ascii="Calibri" w:hAnsi="Calibri" w:cs="Calibri"/>
                  <w:color w:val="0F0F0F"/>
                  <w:sz w:val="22"/>
                  <w:szCs w:val="22"/>
                </w:rPr>
                <w:t>1) De attribuursoort is van een waarde voorzien indien de attribuutsoort 'Archiefstatus' de waarde "gearchiveerd" heeft en de attribuutsoort 'Archiefnominatie' de waarde "vernietigen" heeft.</w:t>
              </w:r>
            </w:ins>
          </w:p>
        </w:tc>
      </w:tr>
      <w:tr w:rsidR="00F655B6" w14:paraId="58B846E7" w14:textId="77777777" w:rsidTr="00F655B6">
        <w:trPr>
          <w:ins w:id="1863" w:author="Arjan Kloosterboer" w:date="2017-08-14T16:53:00Z"/>
        </w:trPr>
        <w:tc>
          <w:tcPr>
            <w:tcW w:w="9360" w:type="dxa"/>
            <w:gridSpan w:val="4"/>
            <w:tcBorders>
              <w:top w:val="nil"/>
              <w:left w:val="nil"/>
              <w:bottom w:val="nil"/>
              <w:right w:val="nil"/>
            </w:tcBorders>
            <w:tcMar>
              <w:top w:w="0" w:type="dxa"/>
              <w:left w:w="60" w:type="dxa"/>
              <w:bottom w:w="0" w:type="dxa"/>
              <w:right w:w="60" w:type="dxa"/>
            </w:tcMar>
          </w:tcPr>
          <w:p w14:paraId="2EE66B8A" w14:textId="77777777" w:rsidR="00F655B6" w:rsidRDefault="00F655B6" w:rsidP="00BC3B80">
            <w:pPr>
              <w:rPr>
                <w:ins w:id="1864" w:author="Arjan Kloosterboer" w:date="2017-08-14T16:53:00Z"/>
                <w:rFonts w:ascii="Calibri" w:hAnsi="Calibri" w:cs="Calibri"/>
                <w:color w:val="0F0F0F"/>
                <w:sz w:val="22"/>
                <w:szCs w:val="22"/>
              </w:rPr>
            </w:pPr>
            <w:ins w:id="1865" w:author="Arjan Kloosterboer" w:date="2017-08-14T16:53:00Z">
              <w:r>
                <w:rPr>
                  <w:rFonts w:ascii="Calibri" w:hAnsi="Calibri" w:cs="Calibri"/>
                  <w:b/>
                  <w:bCs/>
                  <w:color w:val="0F0F0F"/>
                  <w:sz w:val="22"/>
                  <w:szCs w:val="22"/>
                </w:rPr>
                <w:t>Toelichting</w:t>
              </w:r>
            </w:ins>
          </w:p>
        </w:tc>
      </w:tr>
      <w:tr w:rsidR="00F655B6" w14:paraId="16F84992" w14:textId="77777777" w:rsidTr="00F655B6">
        <w:trPr>
          <w:ins w:id="1866" w:author="Arjan Kloosterboer" w:date="2017-08-14T16:53:00Z"/>
        </w:trPr>
        <w:tc>
          <w:tcPr>
            <w:tcW w:w="450" w:type="dxa"/>
            <w:tcBorders>
              <w:top w:val="nil"/>
              <w:left w:val="nil"/>
              <w:bottom w:val="nil"/>
              <w:right w:val="nil"/>
            </w:tcBorders>
            <w:tcMar>
              <w:top w:w="0" w:type="dxa"/>
              <w:left w:w="60" w:type="dxa"/>
              <w:bottom w:w="0" w:type="dxa"/>
              <w:right w:w="60" w:type="dxa"/>
            </w:tcMar>
          </w:tcPr>
          <w:p w14:paraId="3084E77B" w14:textId="77777777" w:rsidR="00F655B6" w:rsidRDefault="00F655B6" w:rsidP="00BC3B80">
            <w:pPr>
              <w:rPr>
                <w:ins w:id="1867" w:author="Arjan Kloosterboer" w:date="2017-08-14T16:53:00Z"/>
                <w:rFonts w:ascii="Calibri" w:hAnsi="Calibri" w:cs="Calibri"/>
                <w:b/>
                <w:bCs/>
                <w:color w:val="0F0F0F"/>
                <w:sz w:val="22"/>
                <w:szCs w:val="22"/>
              </w:rPr>
            </w:pPr>
          </w:p>
        </w:tc>
        <w:tc>
          <w:tcPr>
            <w:tcW w:w="8910" w:type="dxa"/>
            <w:gridSpan w:val="3"/>
            <w:tcBorders>
              <w:top w:val="nil"/>
              <w:left w:val="nil"/>
              <w:bottom w:val="nil"/>
              <w:right w:val="nil"/>
            </w:tcBorders>
            <w:tcMar>
              <w:top w:w="0" w:type="dxa"/>
              <w:left w:w="60" w:type="dxa"/>
              <w:bottom w:w="0" w:type="dxa"/>
              <w:right w:w="60" w:type="dxa"/>
            </w:tcMar>
          </w:tcPr>
          <w:p w14:paraId="75B1322C" w14:textId="77777777" w:rsidR="00F655B6" w:rsidRDefault="00F655B6" w:rsidP="00BC3B80">
            <w:pPr>
              <w:rPr>
                <w:ins w:id="1868" w:author="Arjan Kloosterboer" w:date="2017-08-14T16:53:00Z"/>
                <w:rFonts w:ascii="Calibri" w:hAnsi="Calibri" w:cs="Calibri"/>
                <w:color w:val="0F0F0F"/>
                <w:sz w:val="22"/>
                <w:szCs w:val="22"/>
              </w:rPr>
            </w:pPr>
            <w:ins w:id="1869" w:author="Arjan Kloosterboer" w:date="2017-08-14T16:53:00Z">
              <w:r>
                <w:rPr>
                  <w:rFonts w:ascii="Calibri" w:hAnsi="Calibri" w:cs="Calibri"/>
                  <w:color w:val="0F0F0F"/>
                  <w:sz w:val="22"/>
                  <w:szCs w:val="22"/>
                </w:rPr>
                <w:t xml:space="preserve">De 'Startdatum bewaartermijn' markeert het einde van de Selectielijst-procestermijn en het begin van de Selectielijst-bewaartermijn. De periode waarover een zaakdossier na afronding van de zaak gearchiveerd blijft, bestaat in de Selectieljst uit twee gedeelten: achtereenvolgens de Procestermijn en de Bewaartermijn. De procestermijn eindigt bij het vervallen van het procesobject waarop de zaak betrekking heeft (zie attribuutsoort Procesobjectaard). Dit is het startmoment van de bewaartermijn d.w.z. van de periode waarover het zaakdossier vervolgens bewaard dient te blijven. </w:t>
              </w:r>
            </w:ins>
          </w:p>
          <w:p w14:paraId="29DEAFAE" w14:textId="77777777" w:rsidR="00F655B6" w:rsidRDefault="00F655B6" w:rsidP="00BC3B80">
            <w:pPr>
              <w:rPr>
                <w:ins w:id="1870" w:author="Arjan Kloosterboer" w:date="2017-08-14T16:53:00Z"/>
                <w:rFonts w:ascii="Calibri" w:hAnsi="Calibri" w:cs="Calibri"/>
                <w:color w:val="0F0F0F"/>
                <w:sz w:val="22"/>
                <w:szCs w:val="22"/>
              </w:rPr>
            </w:pPr>
            <w:ins w:id="1871" w:author="Arjan Kloosterboer" w:date="2017-08-14T16:53:00Z">
              <w:r>
                <w:rPr>
                  <w:rFonts w:ascii="Calibri" w:hAnsi="Calibri" w:cs="Calibri"/>
                  <w:color w:val="0F0F0F"/>
                  <w:sz w:val="22"/>
                  <w:szCs w:val="22"/>
                </w:rPr>
                <w:t>De attribuutsoort wordt alleen van een waarde voorzien voor te vernietigen zaakdossiers. Voor altijd te bewaren zaakdossiers start de bewaartermijn op de datum van afronding van de zaak.</w:t>
              </w:r>
            </w:ins>
          </w:p>
          <w:p w14:paraId="5F067D0D" w14:textId="77777777" w:rsidR="00F655B6" w:rsidRDefault="00F655B6" w:rsidP="00BC3B80">
            <w:pPr>
              <w:rPr>
                <w:ins w:id="1872" w:author="Arjan Kloosterboer" w:date="2017-08-14T16:53:00Z"/>
                <w:rFonts w:ascii="Calibri" w:hAnsi="Calibri" w:cs="Calibri"/>
                <w:color w:val="0F0F0F"/>
                <w:sz w:val="22"/>
                <w:szCs w:val="22"/>
              </w:rPr>
            </w:pPr>
            <w:ins w:id="1873" w:author="Arjan Kloosterboer" w:date="2017-08-14T16:53:00Z">
              <w:r>
                <w:rPr>
                  <w:rFonts w:ascii="Calibri" w:hAnsi="Calibri" w:cs="Calibri"/>
                  <w:color w:val="0F0F0F"/>
                  <w:sz w:val="22"/>
                  <w:szCs w:val="22"/>
                </w:rPr>
                <w:t xml:space="preserve">De waarde van de attribuutsoort wordt zoveel als mogelijk bepaald gedurende de behandeling </w:t>
              </w:r>
              <w:r>
                <w:rPr>
                  <w:rFonts w:ascii="Calibri" w:hAnsi="Calibri" w:cs="Calibri"/>
                  <w:color w:val="0F0F0F"/>
                  <w:sz w:val="22"/>
                  <w:szCs w:val="22"/>
                </w:rPr>
                <w:lastRenderedPageBreak/>
                <w:t>van de zaak, teneinde de archiefactiedatum (cq. datum vernietiging) te kunnen bepalen bij afronding van de zaak. In sommige gevallen is evenwel van het vervallen van het procesobject pas sprake nadat de zaak afgerond is. Een dergelijk procesobject moet gevolgd worden (m.b.v. de waarden van de groepattribuutsoort 'Procesobject') teneinde het vervallen daarvan te constateren en alsnog de waarde van 'Startdatum bewaartermijn' te kunnen bepalen.</w:t>
              </w:r>
            </w:ins>
          </w:p>
        </w:tc>
        <w:bookmarkEnd w:id="1786"/>
      </w:tr>
    </w:tbl>
    <w:p w14:paraId="031FA687"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Betalingsindicatie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3299363D" w14:textId="77777777" w:rsidTr="00341AFA">
        <w:trPr>
          <w:trHeight w:val="230"/>
        </w:trPr>
        <w:tc>
          <w:tcPr>
            <w:tcW w:w="3330" w:type="dxa"/>
            <w:gridSpan w:val="2"/>
            <w:tcBorders>
              <w:top w:val="nil"/>
              <w:left w:val="nil"/>
              <w:bottom w:val="nil"/>
              <w:right w:val="nil"/>
            </w:tcBorders>
          </w:tcPr>
          <w:p w14:paraId="70443AF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04962EB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Betalingsindicatie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108AA99A"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5AF08445" w14:textId="77777777" w:rsidTr="00341AFA">
        <w:tc>
          <w:tcPr>
            <w:tcW w:w="3330" w:type="dxa"/>
            <w:gridSpan w:val="2"/>
            <w:tcBorders>
              <w:top w:val="nil"/>
              <w:left w:val="nil"/>
              <w:bottom w:val="nil"/>
              <w:right w:val="nil"/>
            </w:tcBorders>
          </w:tcPr>
          <w:p w14:paraId="3AC28BF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5480595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309A7307" w14:textId="77777777" w:rsidTr="00341AFA">
        <w:tc>
          <w:tcPr>
            <w:tcW w:w="3330" w:type="dxa"/>
            <w:gridSpan w:val="2"/>
            <w:tcBorders>
              <w:top w:val="nil"/>
              <w:left w:val="nil"/>
              <w:bottom w:val="nil"/>
              <w:right w:val="nil"/>
            </w:tcBorders>
          </w:tcPr>
          <w:p w14:paraId="580F3C3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5B85A1B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466C7B0" w14:textId="77777777" w:rsidTr="00341AFA">
        <w:tc>
          <w:tcPr>
            <w:tcW w:w="3330" w:type="dxa"/>
            <w:gridSpan w:val="2"/>
            <w:tcBorders>
              <w:top w:val="nil"/>
              <w:left w:val="nil"/>
              <w:bottom w:val="nil"/>
              <w:right w:val="nil"/>
            </w:tcBorders>
          </w:tcPr>
          <w:p w14:paraId="303BA33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7AF06BD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betalingsIndicatie</w:t>
            </w:r>
            <w:r w:rsidRPr="008A6917">
              <w:rPr>
                <w:rFonts w:ascii="Arial" w:hAnsi="Arial" w:cs="Arial"/>
                <w:color w:val="000000"/>
                <w:szCs w:val="24"/>
                <w:lang w:val="en-AU" w:eastAsia="en-US"/>
              </w:rPr>
              <w:fldChar w:fldCharType="end"/>
            </w:r>
          </w:p>
        </w:tc>
      </w:tr>
      <w:tr w:rsidR="00341AFA" w:rsidRPr="008A6917" w14:paraId="0A812F38" w14:textId="77777777" w:rsidTr="00341AFA">
        <w:tc>
          <w:tcPr>
            <w:tcW w:w="3330" w:type="dxa"/>
            <w:gridSpan w:val="2"/>
            <w:tcBorders>
              <w:top w:val="nil"/>
              <w:left w:val="nil"/>
              <w:bottom w:val="nil"/>
              <w:right w:val="nil"/>
            </w:tcBorders>
          </w:tcPr>
          <w:p w14:paraId="2607930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0B9FBF7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Indicatie of de, met behandeling van de zaak gemoeide, kosten betaald zijn door de desbetreffende betrokkene.</w:t>
            </w:r>
          </w:p>
        </w:tc>
      </w:tr>
      <w:tr w:rsidR="00341AFA" w:rsidRPr="008A6917" w14:paraId="209C84D5" w14:textId="77777777" w:rsidTr="00341AFA">
        <w:trPr>
          <w:trHeight w:val="230"/>
        </w:trPr>
        <w:tc>
          <w:tcPr>
            <w:tcW w:w="3330" w:type="dxa"/>
            <w:gridSpan w:val="2"/>
            <w:tcBorders>
              <w:top w:val="nil"/>
              <w:left w:val="nil"/>
              <w:bottom w:val="nil"/>
              <w:right w:val="nil"/>
            </w:tcBorders>
          </w:tcPr>
          <w:p w14:paraId="18FD3BE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45EFEE7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52FE6816" w14:textId="77777777" w:rsidTr="00341AFA">
        <w:tc>
          <w:tcPr>
            <w:tcW w:w="3330" w:type="dxa"/>
            <w:gridSpan w:val="2"/>
            <w:tcBorders>
              <w:top w:val="nil"/>
              <w:left w:val="nil"/>
              <w:bottom w:val="nil"/>
              <w:right w:val="nil"/>
            </w:tcBorders>
          </w:tcPr>
          <w:p w14:paraId="2FA08FE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3DBE924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45228C66" w14:textId="77777777" w:rsidTr="00341AFA">
        <w:tc>
          <w:tcPr>
            <w:tcW w:w="3330" w:type="dxa"/>
            <w:gridSpan w:val="2"/>
            <w:tcBorders>
              <w:top w:val="nil"/>
              <w:left w:val="nil"/>
              <w:bottom w:val="nil"/>
              <w:right w:val="nil"/>
            </w:tcBorders>
          </w:tcPr>
          <w:p w14:paraId="04EBF9F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6BE1811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AN12</w:t>
            </w:r>
            <w:r w:rsidRPr="008A6917">
              <w:rPr>
                <w:rFonts w:ascii="Arial" w:hAnsi="Arial" w:cs="Arial"/>
                <w:color w:val="000000"/>
                <w:szCs w:val="24"/>
                <w:lang w:val="en-AU" w:eastAsia="en-US"/>
              </w:rPr>
              <w:fldChar w:fldCharType="end"/>
            </w:r>
          </w:p>
        </w:tc>
      </w:tr>
      <w:tr w:rsidR="00341AFA" w:rsidRPr="008A6917" w14:paraId="4453BD89" w14:textId="77777777" w:rsidTr="00341AFA">
        <w:trPr>
          <w:trHeight w:val="230"/>
        </w:trPr>
        <w:tc>
          <w:tcPr>
            <w:tcW w:w="3330" w:type="dxa"/>
            <w:gridSpan w:val="2"/>
            <w:tcBorders>
              <w:top w:val="nil"/>
              <w:left w:val="nil"/>
              <w:bottom w:val="nil"/>
              <w:right w:val="nil"/>
            </w:tcBorders>
          </w:tcPr>
          <w:p w14:paraId="597109A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608D563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N,v.t.</w:t>
            </w:r>
          </w:p>
          <w:p w14:paraId="29324FE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(Nog) niet</w:t>
            </w:r>
          </w:p>
          <w:p w14:paraId="0A313B4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Gedeeltelijk</w:t>
            </w:r>
          </w:p>
          <w:p w14:paraId="1DBBAFC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Geheel</w:t>
            </w:r>
          </w:p>
        </w:tc>
      </w:tr>
      <w:tr w:rsidR="00341AFA" w:rsidRPr="008A6917" w14:paraId="120A8D56" w14:textId="77777777" w:rsidTr="00341AFA">
        <w:trPr>
          <w:trHeight w:val="215"/>
        </w:trPr>
        <w:tc>
          <w:tcPr>
            <w:tcW w:w="3330" w:type="dxa"/>
            <w:gridSpan w:val="2"/>
            <w:tcBorders>
              <w:top w:val="nil"/>
              <w:left w:val="nil"/>
              <w:bottom w:val="nil"/>
              <w:right w:val="nil"/>
            </w:tcBorders>
          </w:tcPr>
          <w:p w14:paraId="5B9B12D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672F061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5A81722" w14:textId="77777777" w:rsidTr="00341AFA">
        <w:trPr>
          <w:trHeight w:val="230"/>
        </w:trPr>
        <w:tc>
          <w:tcPr>
            <w:tcW w:w="3330" w:type="dxa"/>
            <w:gridSpan w:val="2"/>
            <w:tcBorders>
              <w:top w:val="nil"/>
              <w:left w:val="nil"/>
              <w:bottom w:val="nil"/>
              <w:right w:val="nil"/>
            </w:tcBorders>
          </w:tcPr>
          <w:p w14:paraId="39DCC6F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65C946A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7A9AE2A" w14:textId="77777777" w:rsidTr="00341AFA">
        <w:trPr>
          <w:trHeight w:val="230"/>
        </w:trPr>
        <w:tc>
          <w:tcPr>
            <w:tcW w:w="3330" w:type="dxa"/>
            <w:gridSpan w:val="2"/>
            <w:tcBorders>
              <w:top w:val="nil"/>
              <w:left w:val="nil"/>
              <w:bottom w:val="nil"/>
              <w:right w:val="nil"/>
            </w:tcBorders>
          </w:tcPr>
          <w:p w14:paraId="4C8C627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40AA7DD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450782C" w14:textId="77777777" w:rsidTr="00341AFA">
        <w:trPr>
          <w:trHeight w:val="230"/>
        </w:trPr>
        <w:tc>
          <w:tcPr>
            <w:tcW w:w="3330" w:type="dxa"/>
            <w:gridSpan w:val="2"/>
            <w:tcBorders>
              <w:top w:val="nil"/>
              <w:left w:val="nil"/>
              <w:bottom w:val="nil"/>
              <w:right w:val="nil"/>
            </w:tcBorders>
          </w:tcPr>
          <w:p w14:paraId="738B690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464947B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A9043C0" w14:textId="77777777" w:rsidTr="00341AFA">
        <w:trPr>
          <w:trHeight w:val="230"/>
        </w:trPr>
        <w:tc>
          <w:tcPr>
            <w:tcW w:w="3330" w:type="dxa"/>
            <w:gridSpan w:val="2"/>
            <w:tcBorders>
              <w:top w:val="nil"/>
              <w:left w:val="nil"/>
              <w:bottom w:val="nil"/>
              <w:right w:val="nil"/>
            </w:tcBorders>
          </w:tcPr>
          <w:p w14:paraId="1E1ED0C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1F3D37B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3BC1D8C" w14:textId="77777777" w:rsidTr="00341AFA">
        <w:tc>
          <w:tcPr>
            <w:tcW w:w="3330" w:type="dxa"/>
            <w:gridSpan w:val="2"/>
            <w:tcBorders>
              <w:top w:val="nil"/>
              <w:left w:val="nil"/>
              <w:bottom w:val="nil"/>
              <w:right w:val="nil"/>
            </w:tcBorders>
          </w:tcPr>
          <w:p w14:paraId="5B83DA6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6C5F012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95447DF" w14:textId="77777777" w:rsidTr="00341AFA">
        <w:trPr>
          <w:trHeight w:val="230"/>
        </w:trPr>
        <w:tc>
          <w:tcPr>
            <w:tcW w:w="3330" w:type="dxa"/>
            <w:gridSpan w:val="2"/>
            <w:tcBorders>
              <w:top w:val="nil"/>
              <w:left w:val="nil"/>
              <w:bottom w:val="nil"/>
              <w:right w:val="nil"/>
            </w:tcBorders>
          </w:tcPr>
          <w:p w14:paraId="32C6386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796DEE1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45D26A34" w14:textId="77777777" w:rsidTr="00341AFA">
        <w:trPr>
          <w:trHeight w:val="230"/>
        </w:trPr>
        <w:tc>
          <w:tcPr>
            <w:tcW w:w="3330" w:type="dxa"/>
            <w:gridSpan w:val="2"/>
            <w:tcBorders>
              <w:top w:val="nil"/>
              <w:left w:val="nil"/>
              <w:bottom w:val="nil"/>
              <w:right w:val="nil"/>
            </w:tcBorders>
          </w:tcPr>
          <w:p w14:paraId="0155E3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56F9BCF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47DA3EDC" w14:textId="77777777" w:rsidTr="00341AFA">
        <w:trPr>
          <w:trHeight w:val="230"/>
        </w:trPr>
        <w:tc>
          <w:tcPr>
            <w:tcW w:w="3330" w:type="dxa"/>
            <w:gridSpan w:val="2"/>
            <w:tcBorders>
              <w:top w:val="nil"/>
              <w:left w:val="nil"/>
              <w:bottom w:val="nil"/>
              <w:right w:val="nil"/>
            </w:tcBorders>
          </w:tcPr>
          <w:p w14:paraId="34412D7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437A59F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1185E194" w14:textId="77777777" w:rsidTr="00341AFA">
        <w:tc>
          <w:tcPr>
            <w:tcW w:w="9360" w:type="dxa"/>
            <w:gridSpan w:val="4"/>
            <w:tcBorders>
              <w:top w:val="nil"/>
              <w:left w:val="nil"/>
              <w:bottom w:val="nil"/>
              <w:right w:val="nil"/>
            </w:tcBorders>
          </w:tcPr>
          <w:p w14:paraId="1AAA478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723EDAD2" w14:textId="77777777" w:rsidTr="00341AFA">
        <w:tc>
          <w:tcPr>
            <w:tcW w:w="450" w:type="dxa"/>
            <w:tcBorders>
              <w:top w:val="nil"/>
              <w:left w:val="nil"/>
              <w:bottom w:val="nil"/>
              <w:right w:val="nil"/>
            </w:tcBorders>
          </w:tcPr>
          <w:p w14:paraId="582BA9B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1E1A4E6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gaat hier om kosten zoals leges. Idealiter wordt deze informatie alleen geregistreerd in een financiele administratie. Dit vereist minimaal het opnemen van de Zaakidentificatie daarin.</w:t>
            </w:r>
          </w:p>
        </w:tc>
      </w:tr>
    </w:tbl>
    <w:bookmarkStart w:id="1874" w:name="BKM_A7A56294_D2F6_46a5_802F_07883A4947F2"/>
    <w:bookmarkEnd w:id="1874"/>
    <w:p w14:paraId="705DB1D5"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Laatste betaaldatum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664A5DD1" w14:textId="77777777" w:rsidTr="00341AFA">
        <w:trPr>
          <w:trHeight w:val="230"/>
        </w:trPr>
        <w:tc>
          <w:tcPr>
            <w:tcW w:w="3330" w:type="dxa"/>
            <w:gridSpan w:val="2"/>
            <w:tcBorders>
              <w:top w:val="nil"/>
              <w:left w:val="nil"/>
              <w:bottom w:val="nil"/>
              <w:right w:val="nil"/>
            </w:tcBorders>
          </w:tcPr>
          <w:p w14:paraId="557C28D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1737D90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Laatste betaaldatum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548DFDB1"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65B74144" w14:textId="77777777" w:rsidTr="00341AFA">
        <w:tc>
          <w:tcPr>
            <w:tcW w:w="3330" w:type="dxa"/>
            <w:gridSpan w:val="2"/>
            <w:tcBorders>
              <w:top w:val="nil"/>
              <w:left w:val="nil"/>
              <w:bottom w:val="nil"/>
              <w:right w:val="nil"/>
            </w:tcBorders>
          </w:tcPr>
          <w:p w14:paraId="4DFE180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27EDB7F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66949764" w14:textId="77777777" w:rsidTr="00341AFA">
        <w:tc>
          <w:tcPr>
            <w:tcW w:w="3330" w:type="dxa"/>
            <w:gridSpan w:val="2"/>
            <w:tcBorders>
              <w:top w:val="nil"/>
              <w:left w:val="nil"/>
              <w:bottom w:val="nil"/>
              <w:right w:val="nil"/>
            </w:tcBorders>
          </w:tcPr>
          <w:p w14:paraId="424FB2E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06903D8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855DE8A" w14:textId="77777777" w:rsidTr="00341AFA">
        <w:tc>
          <w:tcPr>
            <w:tcW w:w="3330" w:type="dxa"/>
            <w:gridSpan w:val="2"/>
            <w:tcBorders>
              <w:top w:val="nil"/>
              <w:left w:val="nil"/>
              <w:bottom w:val="nil"/>
              <w:right w:val="nil"/>
            </w:tcBorders>
          </w:tcPr>
          <w:p w14:paraId="6D80B82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7E24E443"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laatsteBetaaldatum</w:t>
            </w:r>
            <w:r w:rsidRPr="008A6917">
              <w:rPr>
                <w:rFonts w:ascii="Arial" w:hAnsi="Arial" w:cs="Arial"/>
                <w:color w:val="000000"/>
                <w:szCs w:val="24"/>
                <w:lang w:val="en-AU" w:eastAsia="en-US"/>
              </w:rPr>
              <w:fldChar w:fldCharType="end"/>
            </w:r>
          </w:p>
        </w:tc>
      </w:tr>
      <w:tr w:rsidR="00341AFA" w:rsidRPr="008A6917" w14:paraId="548E9634" w14:textId="77777777" w:rsidTr="00341AFA">
        <w:tc>
          <w:tcPr>
            <w:tcW w:w="3330" w:type="dxa"/>
            <w:gridSpan w:val="2"/>
            <w:tcBorders>
              <w:top w:val="nil"/>
              <w:left w:val="nil"/>
              <w:bottom w:val="nil"/>
              <w:right w:val="nil"/>
            </w:tcBorders>
          </w:tcPr>
          <w:p w14:paraId="41474C3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6744C6E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datum waarop de meest recente betaling is verwerkt van kosten die gemoeid zijn met behandeling van de zaak.</w:t>
            </w:r>
          </w:p>
        </w:tc>
      </w:tr>
      <w:tr w:rsidR="00341AFA" w:rsidRPr="008A6917" w14:paraId="4BA3F6CD" w14:textId="77777777" w:rsidTr="00341AFA">
        <w:trPr>
          <w:trHeight w:val="230"/>
        </w:trPr>
        <w:tc>
          <w:tcPr>
            <w:tcW w:w="3330" w:type="dxa"/>
            <w:gridSpan w:val="2"/>
            <w:tcBorders>
              <w:top w:val="nil"/>
              <w:left w:val="nil"/>
              <w:bottom w:val="nil"/>
              <w:right w:val="nil"/>
            </w:tcBorders>
          </w:tcPr>
          <w:p w14:paraId="7D253B6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1863E70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2310BCA0" w14:textId="77777777" w:rsidTr="00341AFA">
        <w:tc>
          <w:tcPr>
            <w:tcW w:w="3330" w:type="dxa"/>
            <w:gridSpan w:val="2"/>
            <w:tcBorders>
              <w:top w:val="nil"/>
              <w:left w:val="nil"/>
              <w:bottom w:val="nil"/>
              <w:right w:val="nil"/>
            </w:tcBorders>
          </w:tcPr>
          <w:p w14:paraId="6C3FF3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6C7A18A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6BC131C3" w14:textId="77777777" w:rsidTr="00341AFA">
        <w:tc>
          <w:tcPr>
            <w:tcW w:w="3330" w:type="dxa"/>
            <w:gridSpan w:val="2"/>
            <w:tcBorders>
              <w:top w:val="nil"/>
              <w:left w:val="nil"/>
              <w:bottom w:val="nil"/>
              <w:right w:val="nil"/>
            </w:tcBorders>
          </w:tcPr>
          <w:p w14:paraId="542106A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1208841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datum/tijd (JJJJMMDDHHMM)</w:t>
            </w:r>
            <w:r w:rsidRPr="008A6917">
              <w:rPr>
                <w:rFonts w:ascii="Arial" w:hAnsi="Arial" w:cs="Arial"/>
                <w:color w:val="000000"/>
                <w:szCs w:val="24"/>
                <w:lang w:val="en-AU" w:eastAsia="en-US"/>
              </w:rPr>
              <w:fldChar w:fldCharType="end"/>
            </w:r>
          </w:p>
        </w:tc>
      </w:tr>
      <w:tr w:rsidR="00341AFA" w:rsidRPr="008A6917" w14:paraId="6D635A1C" w14:textId="77777777" w:rsidTr="00341AFA">
        <w:trPr>
          <w:trHeight w:val="230"/>
        </w:trPr>
        <w:tc>
          <w:tcPr>
            <w:tcW w:w="3330" w:type="dxa"/>
            <w:gridSpan w:val="2"/>
            <w:tcBorders>
              <w:top w:val="nil"/>
              <w:left w:val="nil"/>
              <w:bottom w:val="nil"/>
              <w:right w:val="nil"/>
            </w:tcBorders>
          </w:tcPr>
          <w:p w14:paraId="6D9EEEE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053F6DC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en tijdstippen gelegen op of voor de huidige datum en tijd</w:t>
            </w:r>
          </w:p>
        </w:tc>
      </w:tr>
      <w:tr w:rsidR="00341AFA" w:rsidRPr="008A6917" w14:paraId="35A39DC8" w14:textId="77777777" w:rsidTr="00341AFA">
        <w:trPr>
          <w:trHeight w:val="215"/>
        </w:trPr>
        <w:tc>
          <w:tcPr>
            <w:tcW w:w="3330" w:type="dxa"/>
            <w:gridSpan w:val="2"/>
            <w:tcBorders>
              <w:top w:val="nil"/>
              <w:left w:val="nil"/>
              <w:bottom w:val="nil"/>
              <w:right w:val="nil"/>
            </w:tcBorders>
          </w:tcPr>
          <w:p w14:paraId="1784D6D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5E31C01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14E428E" w14:textId="77777777" w:rsidTr="00341AFA">
        <w:trPr>
          <w:trHeight w:val="230"/>
        </w:trPr>
        <w:tc>
          <w:tcPr>
            <w:tcW w:w="3330" w:type="dxa"/>
            <w:gridSpan w:val="2"/>
            <w:tcBorders>
              <w:top w:val="nil"/>
              <w:left w:val="nil"/>
              <w:bottom w:val="nil"/>
              <w:right w:val="nil"/>
            </w:tcBorders>
          </w:tcPr>
          <w:p w14:paraId="60E8D08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5E95BBB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3B20453D" w14:textId="77777777" w:rsidTr="00341AFA">
        <w:trPr>
          <w:trHeight w:val="230"/>
        </w:trPr>
        <w:tc>
          <w:tcPr>
            <w:tcW w:w="3330" w:type="dxa"/>
            <w:gridSpan w:val="2"/>
            <w:tcBorders>
              <w:top w:val="nil"/>
              <w:left w:val="nil"/>
              <w:bottom w:val="nil"/>
              <w:right w:val="nil"/>
            </w:tcBorders>
          </w:tcPr>
          <w:p w14:paraId="225BFF7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3E64C68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4DBE8D0" w14:textId="77777777" w:rsidTr="00341AFA">
        <w:trPr>
          <w:trHeight w:val="230"/>
        </w:trPr>
        <w:tc>
          <w:tcPr>
            <w:tcW w:w="3330" w:type="dxa"/>
            <w:gridSpan w:val="2"/>
            <w:tcBorders>
              <w:top w:val="nil"/>
              <w:left w:val="nil"/>
              <w:bottom w:val="nil"/>
              <w:right w:val="nil"/>
            </w:tcBorders>
          </w:tcPr>
          <w:p w14:paraId="600D111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7055C10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6BEC9346" w14:textId="77777777" w:rsidTr="00341AFA">
        <w:trPr>
          <w:trHeight w:val="230"/>
        </w:trPr>
        <w:tc>
          <w:tcPr>
            <w:tcW w:w="3330" w:type="dxa"/>
            <w:gridSpan w:val="2"/>
            <w:tcBorders>
              <w:top w:val="nil"/>
              <w:left w:val="nil"/>
              <w:bottom w:val="nil"/>
              <w:right w:val="nil"/>
            </w:tcBorders>
          </w:tcPr>
          <w:p w14:paraId="237F4C5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65A0FBE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047E587D" w14:textId="77777777" w:rsidTr="00341AFA">
        <w:tc>
          <w:tcPr>
            <w:tcW w:w="3330" w:type="dxa"/>
            <w:gridSpan w:val="2"/>
            <w:tcBorders>
              <w:top w:val="nil"/>
              <w:left w:val="nil"/>
              <w:bottom w:val="nil"/>
              <w:right w:val="nil"/>
            </w:tcBorders>
          </w:tcPr>
          <w:p w14:paraId="6DDAD3C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Aanduiding strijdigheid/nietigheid</w:t>
            </w:r>
          </w:p>
        </w:tc>
        <w:tc>
          <w:tcPr>
            <w:tcW w:w="6030" w:type="dxa"/>
            <w:gridSpan w:val="2"/>
            <w:tcBorders>
              <w:top w:val="nil"/>
              <w:left w:val="nil"/>
              <w:bottom w:val="nil"/>
              <w:right w:val="nil"/>
            </w:tcBorders>
          </w:tcPr>
          <w:p w14:paraId="7EFB29C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5F83204" w14:textId="77777777" w:rsidTr="00341AFA">
        <w:trPr>
          <w:trHeight w:val="230"/>
        </w:trPr>
        <w:tc>
          <w:tcPr>
            <w:tcW w:w="3330" w:type="dxa"/>
            <w:gridSpan w:val="2"/>
            <w:tcBorders>
              <w:top w:val="nil"/>
              <w:left w:val="nil"/>
              <w:bottom w:val="nil"/>
              <w:right w:val="nil"/>
            </w:tcBorders>
          </w:tcPr>
          <w:p w14:paraId="7E1578D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18CAC51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467C431C" w14:textId="77777777" w:rsidTr="00341AFA">
        <w:trPr>
          <w:trHeight w:val="230"/>
        </w:trPr>
        <w:tc>
          <w:tcPr>
            <w:tcW w:w="3330" w:type="dxa"/>
            <w:gridSpan w:val="2"/>
            <w:tcBorders>
              <w:top w:val="nil"/>
              <w:left w:val="nil"/>
              <w:bottom w:val="nil"/>
              <w:right w:val="nil"/>
            </w:tcBorders>
          </w:tcPr>
          <w:p w14:paraId="0DA3867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55695F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577BF0F9" w14:textId="77777777" w:rsidTr="00341AFA">
        <w:trPr>
          <w:trHeight w:val="230"/>
        </w:trPr>
        <w:tc>
          <w:tcPr>
            <w:tcW w:w="3330" w:type="dxa"/>
            <w:gridSpan w:val="2"/>
            <w:tcBorders>
              <w:top w:val="nil"/>
              <w:left w:val="nil"/>
              <w:bottom w:val="nil"/>
              <w:right w:val="nil"/>
            </w:tcBorders>
          </w:tcPr>
          <w:p w14:paraId="2827583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08704E6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30B93403" w14:textId="77777777" w:rsidTr="00341AFA">
        <w:tc>
          <w:tcPr>
            <w:tcW w:w="9360" w:type="dxa"/>
            <w:gridSpan w:val="4"/>
            <w:tcBorders>
              <w:top w:val="nil"/>
              <w:left w:val="nil"/>
              <w:bottom w:val="nil"/>
              <w:right w:val="nil"/>
            </w:tcBorders>
          </w:tcPr>
          <w:p w14:paraId="48D8657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7F244E6C" w14:textId="77777777" w:rsidTr="00341AFA">
        <w:tc>
          <w:tcPr>
            <w:tcW w:w="450" w:type="dxa"/>
            <w:tcBorders>
              <w:top w:val="nil"/>
              <w:left w:val="nil"/>
              <w:bottom w:val="nil"/>
              <w:right w:val="nil"/>
            </w:tcBorders>
          </w:tcPr>
          <w:p w14:paraId="4C0D304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31010D4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te betalen kosten kunnen in één keer maar ook in gedeeltes betaald worden. De attribuutsoort geeft alleen de datum weer waarop de laatste betaling is verwerkt. Idealiter wordt deze informatie alleen geregistreerd in een financiele administratie. Dit vereist minimaal het opnemen van de Zaakidentificatie daarin.</w:t>
            </w:r>
          </w:p>
          <w:p w14:paraId="1067F4B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Zie ook de attribuutsoort ‘Betalingsindicatie’.</w:t>
            </w:r>
          </w:p>
        </w:tc>
      </w:tr>
    </w:tbl>
    <w:bookmarkStart w:id="1875" w:name="BKM_1709F1A0_E022_46eb_BBDB_67F561618FFA"/>
    <w:bookmarkStart w:id="1876" w:name="BKM_DCC08F9E_D84A_405a_923B_C20EE2394DAE"/>
    <w:bookmarkStart w:id="1877" w:name="BKM_88728433_FFAC_45f2_8A00_1BE5F4CEDD38"/>
    <w:bookmarkEnd w:id="1875"/>
    <w:bookmarkEnd w:id="1876"/>
    <w:p w14:paraId="2EE170AF"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Element.Stereotype</w:instrText>
      </w:r>
      <w:r w:rsidRPr="008A6917">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Opschorting ZAAK</w:t>
      </w:r>
      <w:r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771E6266" w14:textId="77777777" w:rsidTr="00341AFA">
        <w:tc>
          <w:tcPr>
            <w:tcW w:w="3690" w:type="dxa"/>
            <w:gridSpan w:val="2"/>
            <w:tcBorders>
              <w:top w:val="nil"/>
              <w:left w:val="nil"/>
              <w:bottom w:val="nil"/>
              <w:right w:val="nil"/>
            </w:tcBorders>
          </w:tcPr>
          <w:p w14:paraId="19ACAF5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10CF2DD8"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Opschorting ZAAK</w:t>
            </w:r>
            <w:r w:rsidRPr="008A6917">
              <w:rPr>
                <w:rFonts w:ascii="Arial" w:hAnsi="Arial" w:cs="Arial"/>
                <w:color w:val="000000"/>
                <w:szCs w:val="20"/>
                <w:lang w:val="en-AU" w:eastAsia="en-US"/>
              </w:rPr>
              <w:fldChar w:fldCharType="end"/>
            </w:r>
          </w:p>
        </w:tc>
      </w:tr>
      <w:tr w:rsidR="00341AFA" w:rsidRPr="008A6917" w14:paraId="72CCAB35" w14:textId="77777777" w:rsidTr="00341AFA">
        <w:tc>
          <w:tcPr>
            <w:tcW w:w="3690" w:type="dxa"/>
            <w:gridSpan w:val="2"/>
            <w:tcBorders>
              <w:top w:val="nil"/>
              <w:left w:val="nil"/>
              <w:bottom w:val="nil"/>
              <w:right w:val="nil"/>
            </w:tcBorders>
          </w:tcPr>
          <w:p w14:paraId="63B1E65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3ADE075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1D2F6825" w14:textId="77777777" w:rsidTr="00341AFA">
        <w:tc>
          <w:tcPr>
            <w:tcW w:w="3690" w:type="dxa"/>
            <w:gridSpan w:val="2"/>
            <w:tcBorders>
              <w:top w:val="nil"/>
              <w:left w:val="nil"/>
              <w:bottom w:val="nil"/>
              <w:right w:val="nil"/>
            </w:tcBorders>
          </w:tcPr>
          <w:p w14:paraId="30D1143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6000E3C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261E0604" w14:textId="77777777" w:rsidTr="00341AFA">
        <w:tc>
          <w:tcPr>
            <w:tcW w:w="3690" w:type="dxa"/>
            <w:gridSpan w:val="2"/>
            <w:tcBorders>
              <w:top w:val="nil"/>
              <w:left w:val="nil"/>
              <w:bottom w:val="nil"/>
              <w:right w:val="nil"/>
            </w:tcBorders>
          </w:tcPr>
          <w:p w14:paraId="3EBB09E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XML-tag</w:t>
            </w:r>
          </w:p>
        </w:tc>
        <w:tc>
          <w:tcPr>
            <w:tcW w:w="5670" w:type="dxa"/>
            <w:tcBorders>
              <w:top w:val="nil"/>
              <w:left w:val="nil"/>
              <w:bottom w:val="nil"/>
              <w:right w:val="nil"/>
            </w:tcBorders>
          </w:tcPr>
          <w:p w14:paraId="287831DF"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opschorting</w:t>
            </w:r>
            <w:r w:rsidRPr="008A6917">
              <w:rPr>
                <w:rFonts w:ascii="Arial" w:hAnsi="Arial" w:cs="Arial"/>
                <w:color w:val="000000"/>
                <w:szCs w:val="20"/>
                <w:lang w:val="en-AU" w:eastAsia="en-US"/>
              </w:rPr>
              <w:fldChar w:fldCharType="end"/>
            </w:r>
          </w:p>
        </w:tc>
      </w:tr>
      <w:tr w:rsidR="00341AFA" w:rsidRPr="008A6917" w14:paraId="784A64D1" w14:textId="77777777" w:rsidTr="00341AFA">
        <w:tc>
          <w:tcPr>
            <w:tcW w:w="3690" w:type="dxa"/>
            <w:gridSpan w:val="2"/>
            <w:tcBorders>
              <w:top w:val="nil"/>
              <w:left w:val="nil"/>
              <w:bottom w:val="nil"/>
              <w:right w:val="nil"/>
            </w:tcBorders>
          </w:tcPr>
          <w:p w14:paraId="68D97E4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7ACF284F"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Element.Notes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Gegevens omtrent het tijdelijk opschorten van de behandeling van de ZAAK</w:t>
            </w:r>
          </w:p>
        </w:tc>
      </w:tr>
      <w:tr w:rsidR="00341AFA" w:rsidRPr="008A6917" w14:paraId="374701C9" w14:textId="77777777" w:rsidTr="00341AFA">
        <w:tc>
          <w:tcPr>
            <w:tcW w:w="3690" w:type="dxa"/>
            <w:gridSpan w:val="2"/>
            <w:tcBorders>
              <w:top w:val="nil"/>
              <w:left w:val="nil"/>
              <w:bottom w:val="nil"/>
              <w:right w:val="nil"/>
            </w:tcBorders>
          </w:tcPr>
          <w:p w14:paraId="590AAB8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0963086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4D09A630" w14:textId="77777777" w:rsidTr="00341AFA">
        <w:tc>
          <w:tcPr>
            <w:tcW w:w="3690" w:type="dxa"/>
            <w:gridSpan w:val="2"/>
            <w:tcBorders>
              <w:top w:val="nil"/>
              <w:left w:val="nil"/>
              <w:bottom w:val="nil"/>
              <w:right w:val="nil"/>
            </w:tcBorders>
          </w:tcPr>
          <w:p w14:paraId="3A1C3AB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6806196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14:paraId="4F92658B" w14:textId="77777777" w:rsidTr="00341AFA">
        <w:tc>
          <w:tcPr>
            <w:tcW w:w="3690" w:type="dxa"/>
            <w:gridSpan w:val="2"/>
            <w:tcBorders>
              <w:top w:val="nil"/>
              <w:left w:val="nil"/>
              <w:bottom w:val="nil"/>
              <w:right w:val="nil"/>
            </w:tcBorders>
          </w:tcPr>
          <w:p w14:paraId="06395F8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62115FB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6C6D70F8" w14:textId="77777777" w:rsidTr="00341AFA">
        <w:tc>
          <w:tcPr>
            <w:tcW w:w="3690" w:type="dxa"/>
            <w:gridSpan w:val="2"/>
            <w:tcBorders>
              <w:top w:val="nil"/>
              <w:left w:val="nil"/>
              <w:bottom w:val="nil"/>
              <w:right w:val="nil"/>
            </w:tcBorders>
          </w:tcPr>
          <w:p w14:paraId="3E4E72D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6297964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Ja</w:t>
            </w:r>
          </w:p>
        </w:tc>
      </w:tr>
      <w:tr w:rsidR="00341AFA" w:rsidRPr="008A6917" w14:paraId="443D534C" w14:textId="77777777" w:rsidTr="00341AFA">
        <w:tc>
          <w:tcPr>
            <w:tcW w:w="3690" w:type="dxa"/>
            <w:gridSpan w:val="2"/>
            <w:tcBorders>
              <w:top w:val="nil"/>
              <w:left w:val="nil"/>
              <w:bottom w:val="nil"/>
              <w:right w:val="nil"/>
            </w:tcBorders>
          </w:tcPr>
          <w:p w14:paraId="3D93BD0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Cs w:val="20"/>
                <w:lang w:eastAsia="en-US"/>
              </w:rPr>
              <w:t>Aandu</w:t>
            </w:r>
            <w:r w:rsidRPr="008A6917">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14:paraId="67C679D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0B04ACF3" w14:textId="77777777" w:rsidTr="00341AFA">
        <w:tc>
          <w:tcPr>
            <w:tcW w:w="3690" w:type="dxa"/>
            <w:gridSpan w:val="2"/>
            <w:tcBorders>
              <w:top w:val="nil"/>
              <w:left w:val="nil"/>
              <w:bottom w:val="nil"/>
              <w:right w:val="nil"/>
            </w:tcBorders>
          </w:tcPr>
          <w:p w14:paraId="7FB15FC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52B5297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4AC03345" w14:textId="77777777" w:rsidTr="00341AFA">
        <w:tc>
          <w:tcPr>
            <w:tcW w:w="3690" w:type="dxa"/>
            <w:gridSpan w:val="2"/>
            <w:tcBorders>
              <w:top w:val="nil"/>
              <w:left w:val="nil"/>
              <w:bottom w:val="nil"/>
              <w:right w:val="nil"/>
            </w:tcBorders>
          </w:tcPr>
          <w:p w14:paraId="4D6B9D4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347D6CB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Ja</w:t>
            </w:r>
          </w:p>
        </w:tc>
      </w:tr>
      <w:tr w:rsidR="00341AFA" w:rsidRPr="008A6917" w14:paraId="5BD75148" w14:textId="77777777" w:rsidTr="00341AFA">
        <w:tc>
          <w:tcPr>
            <w:tcW w:w="3690" w:type="dxa"/>
            <w:gridSpan w:val="2"/>
            <w:tcBorders>
              <w:top w:val="nil"/>
              <w:left w:val="nil"/>
              <w:bottom w:val="nil"/>
              <w:right w:val="nil"/>
            </w:tcBorders>
          </w:tcPr>
          <w:p w14:paraId="4A7BBDE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0831069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34987F61" w14:textId="77777777" w:rsidTr="00341AFA">
        <w:tc>
          <w:tcPr>
            <w:tcW w:w="3690" w:type="dxa"/>
            <w:gridSpan w:val="2"/>
            <w:tcBorders>
              <w:top w:val="nil"/>
              <w:left w:val="nil"/>
              <w:bottom w:val="nil"/>
              <w:right w:val="nil"/>
            </w:tcBorders>
          </w:tcPr>
          <w:p w14:paraId="6E56235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7997189F"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Element.Multiplicity</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0..1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w:t>
            </w:r>
          </w:p>
        </w:tc>
      </w:tr>
      <w:tr w:rsidR="00341AFA" w:rsidRPr="008A6917" w14:paraId="3F47B740" w14:textId="77777777" w:rsidTr="00341AFA">
        <w:tc>
          <w:tcPr>
            <w:tcW w:w="3690" w:type="dxa"/>
            <w:gridSpan w:val="2"/>
            <w:tcBorders>
              <w:top w:val="nil"/>
              <w:left w:val="nil"/>
              <w:bottom w:val="nil"/>
              <w:right w:val="nil"/>
            </w:tcBorders>
          </w:tcPr>
          <w:p w14:paraId="595B6A3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23062F0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4E8C8C53" w14:textId="77777777" w:rsidTr="00341AFA">
        <w:tc>
          <w:tcPr>
            <w:tcW w:w="3690" w:type="dxa"/>
            <w:gridSpan w:val="2"/>
            <w:tcBorders>
              <w:top w:val="nil"/>
              <w:left w:val="nil"/>
              <w:bottom w:val="nil"/>
              <w:right w:val="nil"/>
            </w:tcBorders>
          </w:tcPr>
          <w:p w14:paraId="3D4DEE9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71C5DBC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1810D165" w14:textId="77777777" w:rsidTr="00341AFA">
        <w:tc>
          <w:tcPr>
            <w:tcW w:w="9360" w:type="dxa"/>
            <w:gridSpan w:val="3"/>
            <w:tcBorders>
              <w:top w:val="nil"/>
              <w:left w:val="nil"/>
              <w:bottom w:val="nil"/>
              <w:right w:val="nil"/>
            </w:tcBorders>
          </w:tcPr>
          <w:p w14:paraId="00F026E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4F330215" w14:textId="77777777" w:rsidTr="00341AFA">
        <w:tc>
          <w:tcPr>
            <w:tcW w:w="450" w:type="dxa"/>
            <w:tcBorders>
              <w:top w:val="nil"/>
              <w:left w:val="nil"/>
              <w:bottom w:val="nil"/>
              <w:right w:val="nil"/>
            </w:tcBorders>
          </w:tcPr>
          <w:p w14:paraId="583DDDF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587A377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Groepattribuutsoort, bestaande uit:</w:t>
            </w:r>
          </w:p>
          <w:p w14:paraId="63AFD99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b/>
              <w:t>Indicatie opschorting</w:t>
            </w:r>
          </w:p>
          <w:p w14:paraId="6C3BDA4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b/>
              <w:t>Reden opschorting</w:t>
            </w:r>
          </w:p>
        </w:tc>
      </w:tr>
    </w:tbl>
    <w:bookmarkStart w:id="1878" w:name="BKM_22859AE1_0202_4f5b_96C6_AF387D7D7E91"/>
    <w:bookmarkEnd w:id="1878"/>
    <w:p w14:paraId="72E3C35B"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Indicatie opschorting</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Opschorting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2ECCB574" w14:textId="77777777" w:rsidTr="00341AFA">
        <w:tc>
          <w:tcPr>
            <w:tcW w:w="3690" w:type="dxa"/>
            <w:gridSpan w:val="2"/>
            <w:tcBorders>
              <w:top w:val="nil"/>
              <w:left w:val="nil"/>
              <w:bottom w:val="nil"/>
              <w:right w:val="nil"/>
            </w:tcBorders>
          </w:tcPr>
          <w:p w14:paraId="26CA713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3F655DCF"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Indicatie opschorting</w:t>
            </w:r>
            <w:r w:rsidRPr="008A6917">
              <w:rPr>
                <w:rFonts w:ascii="Arial" w:hAnsi="Arial" w:cs="Arial"/>
                <w:color w:val="000000"/>
                <w:szCs w:val="20"/>
                <w:lang w:val="en-AU" w:eastAsia="en-US"/>
              </w:rPr>
              <w:fldChar w:fldCharType="end"/>
            </w:r>
          </w:p>
        </w:tc>
      </w:tr>
      <w:tr w:rsidR="00341AFA" w:rsidRPr="008A6917" w14:paraId="6A0E6817" w14:textId="77777777" w:rsidTr="00341AFA">
        <w:tc>
          <w:tcPr>
            <w:tcW w:w="3690" w:type="dxa"/>
            <w:gridSpan w:val="2"/>
            <w:tcBorders>
              <w:top w:val="nil"/>
              <w:left w:val="nil"/>
              <w:bottom w:val="nil"/>
              <w:right w:val="nil"/>
            </w:tcBorders>
          </w:tcPr>
          <w:p w14:paraId="7E59E22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5945E92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5B0BECDE" w14:textId="77777777" w:rsidTr="00341AFA">
        <w:tc>
          <w:tcPr>
            <w:tcW w:w="3690" w:type="dxa"/>
            <w:gridSpan w:val="2"/>
            <w:tcBorders>
              <w:top w:val="nil"/>
              <w:left w:val="nil"/>
              <w:bottom w:val="nil"/>
              <w:right w:val="nil"/>
            </w:tcBorders>
          </w:tcPr>
          <w:p w14:paraId="45BC1BE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5C87A68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18704ACF" w14:textId="77777777" w:rsidTr="00341AFA">
        <w:tc>
          <w:tcPr>
            <w:tcW w:w="3690" w:type="dxa"/>
            <w:gridSpan w:val="2"/>
            <w:tcBorders>
              <w:top w:val="nil"/>
              <w:left w:val="nil"/>
              <w:bottom w:val="nil"/>
              <w:right w:val="nil"/>
            </w:tcBorders>
          </w:tcPr>
          <w:p w14:paraId="738AF57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34F79087"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indicatie</w:t>
            </w:r>
            <w:r w:rsidRPr="008A6917">
              <w:rPr>
                <w:rFonts w:ascii="Arial" w:hAnsi="Arial" w:cs="Arial"/>
                <w:color w:val="000000"/>
                <w:szCs w:val="20"/>
                <w:lang w:val="en-AU" w:eastAsia="en-US"/>
              </w:rPr>
              <w:fldChar w:fldCharType="end"/>
            </w:r>
          </w:p>
        </w:tc>
      </w:tr>
      <w:tr w:rsidR="00341AFA" w:rsidRPr="008A6917" w14:paraId="61B8BD73" w14:textId="77777777" w:rsidTr="00341AFA">
        <w:tc>
          <w:tcPr>
            <w:tcW w:w="3690" w:type="dxa"/>
            <w:gridSpan w:val="2"/>
            <w:tcBorders>
              <w:top w:val="nil"/>
              <w:left w:val="nil"/>
              <w:bottom w:val="nil"/>
              <w:right w:val="nil"/>
            </w:tcBorders>
          </w:tcPr>
          <w:p w14:paraId="26F2B0C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4774AA5E"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Aanduiding of de behandeling van de ZAAK tijdelijk is opgeschort.</w:t>
            </w:r>
          </w:p>
        </w:tc>
      </w:tr>
      <w:tr w:rsidR="00341AFA" w:rsidRPr="008A6917" w14:paraId="11F94C91" w14:textId="77777777" w:rsidTr="00341AFA">
        <w:tc>
          <w:tcPr>
            <w:tcW w:w="3690" w:type="dxa"/>
            <w:gridSpan w:val="2"/>
            <w:tcBorders>
              <w:top w:val="nil"/>
              <w:left w:val="nil"/>
              <w:bottom w:val="nil"/>
              <w:right w:val="nil"/>
            </w:tcBorders>
          </w:tcPr>
          <w:p w14:paraId="0748D4C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10185EC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6B51D195" w14:textId="77777777" w:rsidTr="00341AFA">
        <w:tc>
          <w:tcPr>
            <w:tcW w:w="3690" w:type="dxa"/>
            <w:gridSpan w:val="2"/>
            <w:tcBorders>
              <w:top w:val="nil"/>
              <w:left w:val="nil"/>
              <w:bottom w:val="nil"/>
              <w:right w:val="nil"/>
            </w:tcBorders>
          </w:tcPr>
          <w:p w14:paraId="23FB20B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742284E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14:paraId="52875D9A" w14:textId="77777777" w:rsidTr="00341AFA">
        <w:tc>
          <w:tcPr>
            <w:tcW w:w="3690" w:type="dxa"/>
            <w:gridSpan w:val="2"/>
            <w:tcBorders>
              <w:top w:val="nil"/>
              <w:left w:val="nil"/>
              <w:bottom w:val="nil"/>
              <w:right w:val="nil"/>
            </w:tcBorders>
          </w:tcPr>
          <w:p w14:paraId="3CE2338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4CE0436C"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A1</w:t>
            </w:r>
            <w:r w:rsidRPr="008A6917">
              <w:rPr>
                <w:rFonts w:ascii="Arial" w:hAnsi="Arial" w:cs="Arial"/>
                <w:color w:val="000000"/>
                <w:szCs w:val="20"/>
                <w:lang w:val="en-AU" w:eastAsia="en-US"/>
              </w:rPr>
              <w:fldChar w:fldCharType="end"/>
            </w:r>
          </w:p>
        </w:tc>
      </w:tr>
      <w:tr w:rsidR="00341AFA" w:rsidRPr="008A6917" w14:paraId="5CB39D47" w14:textId="77777777" w:rsidTr="00341AFA">
        <w:tc>
          <w:tcPr>
            <w:tcW w:w="3690" w:type="dxa"/>
            <w:gridSpan w:val="2"/>
            <w:tcBorders>
              <w:top w:val="nil"/>
              <w:left w:val="nil"/>
              <w:bottom w:val="nil"/>
              <w:right w:val="nil"/>
            </w:tcBorders>
          </w:tcPr>
          <w:p w14:paraId="2E1EAED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6A265C6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694D1514" w14:textId="77777777" w:rsidTr="00341AFA">
        <w:tc>
          <w:tcPr>
            <w:tcW w:w="3690" w:type="dxa"/>
            <w:gridSpan w:val="2"/>
            <w:tcBorders>
              <w:top w:val="nil"/>
              <w:left w:val="nil"/>
              <w:bottom w:val="nil"/>
              <w:right w:val="nil"/>
            </w:tcBorders>
          </w:tcPr>
          <w:p w14:paraId="71A5A00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79F93AA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1791E45C" w14:textId="77777777" w:rsidTr="00341AFA">
        <w:tc>
          <w:tcPr>
            <w:tcW w:w="3690" w:type="dxa"/>
            <w:gridSpan w:val="2"/>
            <w:tcBorders>
              <w:top w:val="nil"/>
              <w:left w:val="nil"/>
              <w:bottom w:val="nil"/>
              <w:right w:val="nil"/>
            </w:tcBorders>
          </w:tcPr>
          <w:p w14:paraId="4D2E817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0C28E2C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038E70D6" w14:textId="77777777" w:rsidTr="00341AFA">
        <w:tc>
          <w:tcPr>
            <w:tcW w:w="3690" w:type="dxa"/>
            <w:gridSpan w:val="2"/>
            <w:tcBorders>
              <w:top w:val="nil"/>
              <w:left w:val="nil"/>
              <w:bottom w:val="nil"/>
              <w:right w:val="nil"/>
            </w:tcBorders>
          </w:tcPr>
          <w:p w14:paraId="52F269F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38D94DE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3B3F4F98" w14:textId="77777777" w:rsidTr="00341AFA">
        <w:tc>
          <w:tcPr>
            <w:tcW w:w="3690" w:type="dxa"/>
            <w:gridSpan w:val="2"/>
            <w:tcBorders>
              <w:top w:val="nil"/>
              <w:left w:val="nil"/>
              <w:bottom w:val="nil"/>
              <w:right w:val="nil"/>
            </w:tcBorders>
          </w:tcPr>
          <w:p w14:paraId="0A8B740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22EEB91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68386B58" w14:textId="77777777" w:rsidTr="00341AFA">
        <w:tc>
          <w:tcPr>
            <w:tcW w:w="3690" w:type="dxa"/>
            <w:gridSpan w:val="2"/>
            <w:tcBorders>
              <w:top w:val="nil"/>
              <w:left w:val="nil"/>
              <w:bottom w:val="nil"/>
              <w:right w:val="nil"/>
            </w:tcBorders>
          </w:tcPr>
          <w:p w14:paraId="06DD427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lastRenderedPageBreak/>
              <w:t>Indicatie in onderzoek</w:t>
            </w:r>
          </w:p>
        </w:tc>
        <w:tc>
          <w:tcPr>
            <w:tcW w:w="5670" w:type="dxa"/>
            <w:tcBorders>
              <w:top w:val="nil"/>
              <w:left w:val="nil"/>
              <w:bottom w:val="nil"/>
              <w:right w:val="nil"/>
            </w:tcBorders>
          </w:tcPr>
          <w:p w14:paraId="714B138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19DD33A9" w14:textId="77777777" w:rsidTr="00341AFA">
        <w:tc>
          <w:tcPr>
            <w:tcW w:w="3690" w:type="dxa"/>
            <w:gridSpan w:val="2"/>
            <w:tcBorders>
              <w:top w:val="nil"/>
              <w:left w:val="nil"/>
              <w:bottom w:val="nil"/>
              <w:right w:val="nil"/>
            </w:tcBorders>
          </w:tcPr>
          <w:p w14:paraId="577AF86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239803F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3BE5DD2E" w14:textId="77777777" w:rsidTr="00341AFA">
        <w:tc>
          <w:tcPr>
            <w:tcW w:w="3690" w:type="dxa"/>
            <w:gridSpan w:val="2"/>
            <w:tcBorders>
              <w:top w:val="nil"/>
              <w:left w:val="nil"/>
              <w:bottom w:val="nil"/>
              <w:right w:val="nil"/>
            </w:tcBorders>
          </w:tcPr>
          <w:p w14:paraId="5613A9D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4B66A572"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73378C8E" w14:textId="77777777" w:rsidTr="00341AFA">
        <w:tc>
          <w:tcPr>
            <w:tcW w:w="3690" w:type="dxa"/>
            <w:gridSpan w:val="2"/>
            <w:tcBorders>
              <w:top w:val="nil"/>
              <w:left w:val="nil"/>
              <w:bottom w:val="nil"/>
              <w:right w:val="nil"/>
            </w:tcBorders>
          </w:tcPr>
          <w:p w14:paraId="7C63149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0019A76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64FDE076" w14:textId="77777777" w:rsidTr="00341AFA">
        <w:tc>
          <w:tcPr>
            <w:tcW w:w="3690" w:type="dxa"/>
            <w:gridSpan w:val="2"/>
            <w:tcBorders>
              <w:top w:val="nil"/>
              <w:left w:val="nil"/>
              <w:bottom w:val="nil"/>
              <w:right w:val="nil"/>
            </w:tcBorders>
          </w:tcPr>
          <w:p w14:paraId="35180CA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76A9A3C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5C657CE6" w14:textId="77777777" w:rsidTr="00341AFA">
        <w:tc>
          <w:tcPr>
            <w:tcW w:w="9360" w:type="dxa"/>
            <w:gridSpan w:val="3"/>
            <w:tcBorders>
              <w:top w:val="nil"/>
              <w:left w:val="nil"/>
              <w:bottom w:val="nil"/>
              <w:right w:val="nil"/>
            </w:tcBorders>
          </w:tcPr>
          <w:p w14:paraId="7A990BC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2081A9F1" w14:textId="77777777" w:rsidTr="00341AFA">
        <w:tc>
          <w:tcPr>
            <w:tcW w:w="450" w:type="dxa"/>
            <w:tcBorders>
              <w:top w:val="nil"/>
              <w:left w:val="nil"/>
              <w:bottom w:val="nil"/>
              <w:right w:val="nil"/>
            </w:tcBorders>
          </w:tcPr>
          <w:p w14:paraId="3C7578F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01AE8DC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879" w:name="BKM_D8887AA6_3242_4fff_B871_C3158B2CB3B2"/>
    <w:bookmarkEnd w:id="1879"/>
    <w:p w14:paraId="29614132"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Reden opschorting</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Opschorting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1CE96C63" w14:textId="77777777" w:rsidTr="00341AFA">
        <w:tc>
          <w:tcPr>
            <w:tcW w:w="3690" w:type="dxa"/>
            <w:gridSpan w:val="2"/>
            <w:tcBorders>
              <w:top w:val="nil"/>
              <w:left w:val="nil"/>
              <w:bottom w:val="nil"/>
              <w:right w:val="nil"/>
            </w:tcBorders>
          </w:tcPr>
          <w:p w14:paraId="130EDFF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3CB23D60"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Reden opschorting</w:t>
            </w:r>
            <w:r w:rsidRPr="008A6917">
              <w:rPr>
                <w:rFonts w:ascii="Arial" w:hAnsi="Arial" w:cs="Arial"/>
                <w:color w:val="000000"/>
                <w:szCs w:val="20"/>
                <w:lang w:val="en-AU" w:eastAsia="en-US"/>
              </w:rPr>
              <w:fldChar w:fldCharType="end"/>
            </w:r>
          </w:p>
        </w:tc>
      </w:tr>
      <w:tr w:rsidR="00341AFA" w:rsidRPr="008A6917" w14:paraId="4D901238" w14:textId="77777777" w:rsidTr="00341AFA">
        <w:tc>
          <w:tcPr>
            <w:tcW w:w="3690" w:type="dxa"/>
            <w:gridSpan w:val="2"/>
            <w:tcBorders>
              <w:top w:val="nil"/>
              <w:left w:val="nil"/>
              <w:bottom w:val="nil"/>
              <w:right w:val="nil"/>
            </w:tcBorders>
          </w:tcPr>
          <w:p w14:paraId="41EFC3A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263154D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178C74DE" w14:textId="77777777" w:rsidTr="00341AFA">
        <w:tc>
          <w:tcPr>
            <w:tcW w:w="3690" w:type="dxa"/>
            <w:gridSpan w:val="2"/>
            <w:tcBorders>
              <w:top w:val="nil"/>
              <w:left w:val="nil"/>
              <w:bottom w:val="nil"/>
              <w:right w:val="nil"/>
            </w:tcBorders>
          </w:tcPr>
          <w:p w14:paraId="2B17D9F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4D10C61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3F00BD58" w14:textId="77777777" w:rsidTr="00341AFA">
        <w:tc>
          <w:tcPr>
            <w:tcW w:w="3690" w:type="dxa"/>
            <w:gridSpan w:val="2"/>
            <w:tcBorders>
              <w:top w:val="nil"/>
              <w:left w:val="nil"/>
              <w:bottom w:val="nil"/>
              <w:right w:val="nil"/>
            </w:tcBorders>
          </w:tcPr>
          <w:p w14:paraId="026C1C9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08910886"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reden</w:t>
            </w:r>
            <w:r w:rsidRPr="008A6917">
              <w:rPr>
                <w:rFonts w:ascii="Arial" w:hAnsi="Arial" w:cs="Arial"/>
                <w:color w:val="000000"/>
                <w:szCs w:val="20"/>
                <w:lang w:val="en-AU" w:eastAsia="en-US"/>
              </w:rPr>
              <w:fldChar w:fldCharType="end"/>
            </w:r>
          </w:p>
        </w:tc>
      </w:tr>
      <w:tr w:rsidR="00341AFA" w:rsidRPr="008A6917" w14:paraId="20E62B51" w14:textId="77777777" w:rsidTr="00341AFA">
        <w:tc>
          <w:tcPr>
            <w:tcW w:w="3690" w:type="dxa"/>
            <w:gridSpan w:val="2"/>
            <w:tcBorders>
              <w:top w:val="nil"/>
              <w:left w:val="nil"/>
              <w:bottom w:val="nil"/>
              <w:right w:val="nil"/>
            </w:tcBorders>
          </w:tcPr>
          <w:p w14:paraId="1A6CC07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591F4D52"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Omschrijving van de reden voor het opschorten van de behandeling van de zaak.</w:t>
            </w:r>
          </w:p>
        </w:tc>
      </w:tr>
      <w:tr w:rsidR="00341AFA" w:rsidRPr="008A6917" w14:paraId="6C29FA7C" w14:textId="77777777" w:rsidTr="00341AFA">
        <w:tc>
          <w:tcPr>
            <w:tcW w:w="3690" w:type="dxa"/>
            <w:gridSpan w:val="2"/>
            <w:tcBorders>
              <w:top w:val="nil"/>
              <w:left w:val="nil"/>
              <w:bottom w:val="nil"/>
              <w:right w:val="nil"/>
            </w:tcBorders>
          </w:tcPr>
          <w:p w14:paraId="391884D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7CABF6D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4119A21D" w14:textId="77777777" w:rsidTr="00341AFA">
        <w:tc>
          <w:tcPr>
            <w:tcW w:w="3690" w:type="dxa"/>
            <w:gridSpan w:val="2"/>
            <w:tcBorders>
              <w:top w:val="nil"/>
              <w:left w:val="nil"/>
              <w:bottom w:val="nil"/>
              <w:right w:val="nil"/>
            </w:tcBorders>
          </w:tcPr>
          <w:p w14:paraId="217B597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1423EBC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14:paraId="670E4BD6" w14:textId="77777777" w:rsidTr="00341AFA">
        <w:tc>
          <w:tcPr>
            <w:tcW w:w="3690" w:type="dxa"/>
            <w:gridSpan w:val="2"/>
            <w:tcBorders>
              <w:top w:val="nil"/>
              <w:left w:val="nil"/>
              <w:bottom w:val="nil"/>
              <w:right w:val="nil"/>
            </w:tcBorders>
          </w:tcPr>
          <w:p w14:paraId="0F6D046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644FDE41"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AN200</w:t>
            </w:r>
            <w:r w:rsidRPr="008A6917">
              <w:rPr>
                <w:rFonts w:ascii="Arial" w:hAnsi="Arial" w:cs="Arial"/>
                <w:color w:val="000000"/>
                <w:szCs w:val="20"/>
                <w:lang w:val="en-AU" w:eastAsia="en-US"/>
              </w:rPr>
              <w:fldChar w:fldCharType="end"/>
            </w:r>
          </w:p>
        </w:tc>
      </w:tr>
      <w:tr w:rsidR="00341AFA" w:rsidRPr="008A6917" w14:paraId="094F35CD" w14:textId="77777777" w:rsidTr="00341AFA">
        <w:tc>
          <w:tcPr>
            <w:tcW w:w="3690" w:type="dxa"/>
            <w:gridSpan w:val="2"/>
            <w:tcBorders>
              <w:top w:val="nil"/>
              <w:left w:val="nil"/>
              <w:bottom w:val="nil"/>
              <w:right w:val="nil"/>
            </w:tcBorders>
          </w:tcPr>
          <w:p w14:paraId="2A8043F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15BCDBF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7AF9663A" w14:textId="77777777" w:rsidTr="00341AFA">
        <w:tc>
          <w:tcPr>
            <w:tcW w:w="3690" w:type="dxa"/>
            <w:gridSpan w:val="2"/>
            <w:tcBorders>
              <w:top w:val="nil"/>
              <w:left w:val="nil"/>
              <w:bottom w:val="nil"/>
              <w:right w:val="nil"/>
            </w:tcBorders>
          </w:tcPr>
          <w:p w14:paraId="3ECFAD4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4036376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68649198" w14:textId="77777777" w:rsidTr="00341AFA">
        <w:tc>
          <w:tcPr>
            <w:tcW w:w="3690" w:type="dxa"/>
            <w:gridSpan w:val="2"/>
            <w:tcBorders>
              <w:top w:val="nil"/>
              <w:left w:val="nil"/>
              <w:bottom w:val="nil"/>
              <w:right w:val="nil"/>
            </w:tcBorders>
          </w:tcPr>
          <w:p w14:paraId="4CD3B52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70D9A38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40EFC5E" w14:textId="77777777" w:rsidTr="00341AFA">
        <w:tc>
          <w:tcPr>
            <w:tcW w:w="3690" w:type="dxa"/>
            <w:gridSpan w:val="2"/>
            <w:tcBorders>
              <w:top w:val="nil"/>
              <w:left w:val="nil"/>
              <w:bottom w:val="nil"/>
              <w:right w:val="nil"/>
            </w:tcBorders>
          </w:tcPr>
          <w:p w14:paraId="75325CB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281CCDC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205CD6C7" w14:textId="77777777" w:rsidTr="00341AFA">
        <w:tc>
          <w:tcPr>
            <w:tcW w:w="3690" w:type="dxa"/>
            <w:gridSpan w:val="2"/>
            <w:tcBorders>
              <w:top w:val="nil"/>
              <w:left w:val="nil"/>
              <w:bottom w:val="nil"/>
              <w:right w:val="nil"/>
            </w:tcBorders>
          </w:tcPr>
          <w:p w14:paraId="7DF4A16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2CDFCA3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3698F37C" w14:textId="77777777" w:rsidTr="00341AFA">
        <w:tc>
          <w:tcPr>
            <w:tcW w:w="3690" w:type="dxa"/>
            <w:gridSpan w:val="2"/>
            <w:tcBorders>
              <w:top w:val="nil"/>
              <w:left w:val="nil"/>
              <w:bottom w:val="nil"/>
              <w:right w:val="nil"/>
            </w:tcBorders>
          </w:tcPr>
          <w:p w14:paraId="24A8586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69532AA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39A73DA8" w14:textId="77777777" w:rsidTr="00341AFA">
        <w:tc>
          <w:tcPr>
            <w:tcW w:w="3690" w:type="dxa"/>
            <w:gridSpan w:val="2"/>
            <w:tcBorders>
              <w:top w:val="nil"/>
              <w:left w:val="nil"/>
              <w:bottom w:val="nil"/>
              <w:right w:val="nil"/>
            </w:tcBorders>
          </w:tcPr>
          <w:p w14:paraId="24C19E3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32DF400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0B5375BA" w14:textId="77777777" w:rsidTr="00341AFA">
        <w:tc>
          <w:tcPr>
            <w:tcW w:w="3690" w:type="dxa"/>
            <w:gridSpan w:val="2"/>
            <w:tcBorders>
              <w:top w:val="nil"/>
              <w:left w:val="nil"/>
              <w:bottom w:val="nil"/>
              <w:right w:val="nil"/>
            </w:tcBorders>
          </w:tcPr>
          <w:p w14:paraId="5FF520F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59FE496B"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23950813" w14:textId="77777777" w:rsidTr="00341AFA">
        <w:tc>
          <w:tcPr>
            <w:tcW w:w="3690" w:type="dxa"/>
            <w:gridSpan w:val="2"/>
            <w:tcBorders>
              <w:top w:val="nil"/>
              <w:left w:val="nil"/>
              <w:bottom w:val="nil"/>
              <w:right w:val="nil"/>
            </w:tcBorders>
          </w:tcPr>
          <w:p w14:paraId="1BD80A9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4A1BB25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5CF265E7" w14:textId="77777777" w:rsidTr="00341AFA">
        <w:tc>
          <w:tcPr>
            <w:tcW w:w="3690" w:type="dxa"/>
            <w:gridSpan w:val="2"/>
            <w:tcBorders>
              <w:top w:val="nil"/>
              <w:left w:val="nil"/>
              <w:bottom w:val="nil"/>
              <w:right w:val="nil"/>
            </w:tcBorders>
          </w:tcPr>
          <w:p w14:paraId="2763864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3023800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51226A14" w14:textId="77777777" w:rsidTr="00341AFA">
        <w:tc>
          <w:tcPr>
            <w:tcW w:w="9360" w:type="dxa"/>
            <w:gridSpan w:val="3"/>
            <w:tcBorders>
              <w:top w:val="nil"/>
              <w:left w:val="nil"/>
              <w:bottom w:val="nil"/>
              <w:right w:val="nil"/>
            </w:tcBorders>
          </w:tcPr>
          <w:p w14:paraId="5A3C29F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132518FD" w14:textId="77777777" w:rsidTr="00341AFA">
        <w:tc>
          <w:tcPr>
            <w:tcW w:w="450" w:type="dxa"/>
            <w:tcBorders>
              <w:top w:val="nil"/>
              <w:left w:val="nil"/>
              <w:bottom w:val="nil"/>
              <w:right w:val="nil"/>
            </w:tcBorders>
          </w:tcPr>
          <w:p w14:paraId="304C657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7DDC9AA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880" w:name="BKM_976966E6_40B4_4fe9_9409_9504241F9C62"/>
    <w:bookmarkEnd w:id="1877"/>
    <w:p w14:paraId="113C5730"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Element.Stereotype</w:instrText>
      </w:r>
      <w:r w:rsidRPr="008A6917">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Verlenging ZAAK</w:t>
      </w:r>
      <w:r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22D0C367" w14:textId="77777777" w:rsidTr="00341AFA">
        <w:tc>
          <w:tcPr>
            <w:tcW w:w="3690" w:type="dxa"/>
            <w:gridSpan w:val="2"/>
            <w:tcBorders>
              <w:top w:val="nil"/>
              <w:left w:val="nil"/>
              <w:bottom w:val="nil"/>
              <w:right w:val="nil"/>
            </w:tcBorders>
          </w:tcPr>
          <w:p w14:paraId="52E9858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63B49BFA"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Verlenging ZAAK</w:t>
            </w:r>
            <w:r w:rsidRPr="008A6917">
              <w:rPr>
                <w:rFonts w:ascii="Arial" w:hAnsi="Arial" w:cs="Arial"/>
                <w:color w:val="000000"/>
                <w:szCs w:val="20"/>
                <w:lang w:val="en-AU" w:eastAsia="en-US"/>
              </w:rPr>
              <w:fldChar w:fldCharType="end"/>
            </w:r>
          </w:p>
        </w:tc>
      </w:tr>
      <w:tr w:rsidR="00341AFA" w:rsidRPr="008A6917" w14:paraId="2A78D29F" w14:textId="77777777" w:rsidTr="00341AFA">
        <w:tc>
          <w:tcPr>
            <w:tcW w:w="3690" w:type="dxa"/>
            <w:gridSpan w:val="2"/>
            <w:tcBorders>
              <w:top w:val="nil"/>
              <w:left w:val="nil"/>
              <w:bottom w:val="nil"/>
              <w:right w:val="nil"/>
            </w:tcBorders>
          </w:tcPr>
          <w:p w14:paraId="3DE50A6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16CBFB6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0862F981" w14:textId="77777777" w:rsidTr="00341AFA">
        <w:tc>
          <w:tcPr>
            <w:tcW w:w="3690" w:type="dxa"/>
            <w:gridSpan w:val="2"/>
            <w:tcBorders>
              <w:top w:val="nil"/>
              <w:left w:val="nil"/>
              <w:bottom w:val="nil"/>
              <w:right w:val="nil"/>
            </w:tcBorders>
          </w:tcPr>
          <w:p w14:paraId="7834F1A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22288AD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1CA3F12C" w14:textId="77777777" w:rsidTr="00341AFA">
        <w:tc>
          <w:tcPr>
            <w:tcW w:w="3690" w:type="dxa"/>
            <w:gridSpan w:val="2"/>
            <w:tcBorders>
              <w:top w:val="nil"/>
              <w:left w:val="nil"/>
              <w:bottom w:val="nil"/>
              <w:right w:val="nil"/>
            </w:tcBorders>
          </w:tcPr>
          <w:p w14:paraId="580A817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XML-tag</w:t>
            </w:r>
          </w:p>
        </w:tc>
        <w:tc>
          <w:tcPr>
            <w:tcW w:w="5670" w:type="dxa"/>
            <w:tcBorders>
              <w:top w:val="nil"/>
              <w:left w:val="nil"/>
              <w:bottom w:val="nil"/>
              <w:right w:val="nil"/>
            </w:tcBorders>
          </w:tcPr>
          <w:p w14:paraId="26155D2B"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verlenging</w:t>
            </w:r>
            <w:r w:rsidRPr="008A6917">
              <w:rPr>
                <w:rFonts w:ascii="Arial" w:hAnsi="Arial" w:cs="Arial"/>
                <w:color w:val="000000"/>
                <w:szCs w:val="20"/>
                <w:lang w:val="en-AU" w:eastAsia="en-US"/>
              </w:rPr>
              <w:fldChar w:fldCharType="end"/>
            </w:r>
          </w:p>
        </w:tc>
      </w:tr>
      <w:tr w:rsidR="00341AFA" w:rsidRPr="008A6917" w14:paraId="69384266" w14:textId="77777777" w:rsidTr="00341AFA">
        <w:tc>
          <w:tcPr>
            <w:tcW w:w="3690" w:type="dxa"/>
            <w:gridSpan w:val="2"/>
            <w:tcBorders>
              <w:top w:val="nil"/>
              <w:left w:val="nil"/>
              <w:bottom w:val="nil"/>
              <w:right w:val="nil"/>
            </w:tcBorders>
          </w:tcPr>
          <w:p w14:paraId="5867E17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2440E906"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Element.Notes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Gegevens omtrent het verlengen van de doorlooptijd van de behandeling van de ZAAK</w:t>
            </w:r>
          </w:p>
        </w:tc>
      </w:tr>
      <w:tr w:rsidR="00341AFA" w:rsidRPr="008A6917" w14:paraId="7E995F04" w14:textId="77777777" w:rsidTr="00341AFA">
        <w:tc>
          <w:tcPr>
            <w:tcW w:w="3690" w:type="dxa"/>
            <w:gridSpan w:val="2"/>
            <w:tcBorders>
              <w:top w:val="nil"/>
              <w:left w:val="nil"/>
              <w:bottom w:val="nil"/>
              <w:right w:val="nil"/>
            </w:tcBorders>
          </w:tcPr>
          <w:p w14:paraId="2E583E3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0A58755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1C920E3F" w14:textId="77777777" w:rsidTr="00341AFA">
        <w:tc>
          <w:tcPr>
            <w:tcW w:w="3690" w:type="dxa"/>
            <w:gridSpan w:val="2"/>
            <w:tcBorders>
              <w:top w:val="nil"/>
              <w:left w:val="nil"/>
              <w:bottom w:val="nil"/>
              <w:right w:val="nil"/>
            </w:tcBorders>
          </w:tcPr>
          <w:p w14:paraId="5CDF1E4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769A67E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14:paraId="128F73DA" w14:textId="77777777" w:rsidTr="00341AFA">
        <w:tc>
          <w:tcPr>
            <w:tcW w:w="3690" w:type="dxa"/>
            <w:gridSpan w:val="2"/>
            <w:tcBorders>
              <w:top w:val="nil"/>
              <w:left w:val="nil"/>
              <w:bottom w:val="nil"/>
              <w:right w:val="nil"/>
            </w:tcBorders>
          </w:tcPr>
          <w:p w14:paraId="2A39593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75211E2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Ja</w:t>
            </w:r>
          </w:p>
        </w:tc>
      </w:tr>
      <w:tr w:rsidR="00341AFA" w:rsidRPr="008A6917" w14:paraId="36436073" w14:textId="77777777" w:rsidTr="00341AFA">
        <w:tc>
          <w:tcPr>
            <w:tcW w:w="3690" w:type="dxa"/>
            <w:gridSpan w:val="2"/>
            <w:tcBorders>
              <w:top w:val="nil"/>
              <w:left w:val="nil"/>
              <w:bottom w:val="nil"/>
              <w:right w:val="nil"/>
            </w:tcBorders>
          </w:tcPr>
          <w:p w14:paraId="245C1B0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7C85DB8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Ja</w:t>
            </w:r>
          </w:p>
        </w:tc>
      </w:tr>
      <w:tr w:rsidR="00341AFA" w:rsidRPr="008A6917" w14:paraId="3ECA726A" w14:textId="77777777" w:rsidTr="00341AFA">
        <w:tc>
          <w:tcPr>
            <w:tcW w:w="3690" w:type="dxa"/>
            <w:gridSpan w:val="2"/>
            <w:tcBorders>
              <w:top w:val="nil"/>
              <w:left w:val="nil"/>
              <w:bottom w:val="nil"/>
              <w:right w:val="nil"/>
            </w:tcBorders>
          </w:tcPr>
          <w:p w14:paraId="51D7DB3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Cs w:val="20"/>
                <w:lang w:eastAsia="en-US"/>
              </w:rPr>
              <w:t>Aandu</w:t>
            </w:r>
            <w:r w:rsidRPr="008A6917">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14:paraId="6102AD9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3D726149" w14:textId="77777777" w:rsidTr="00341AFA">
        <w:tc>
          <w:tcPr>
            <w:tcW w:w="3690" w:type="dxa"/>
            <w:gridSpan w:val="2"/>
            <w:tcBorders>
              <w:top w:val="nil"/>
              <w:left w:val="nil"/>
              <w:bottom w:val="nil"/>
              <w:right w:val="nil"/>
            </w:tcBorders>
          </w:tcPr>
          <w:p w14:paraId="7794304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0B0E44C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2797E429" w14:textId="77777777" w:rsidTr="00341AFA">
        <w:tc>
          <w:tcPr>
            <w:tcW w:w="3690" w:type="dxa"/>
            <w:gridSpan w:val="2"/>
            <w:tcBorders>
              <w:top w:val="nil"/>
              <w:left w:val="nil"/>
              <w:bottom w:val="nil"/>
              <w:right w:val="nil"/>
            </w:tcBorders>
          </w:tcPr>
          <w:p w14:paraId="680B0E2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0B2BBA5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61DB1DA9" w14:textId="77777777" w:rsidTr="00341AFA">
        <w:tc>
          <w:tcPr>
            <w:tcW w:w="3690" w:type="dxa"/>
            <w:gridSpan w:val="2"/>
            <w:tcBorders>
              <w:top w:val="nil"/>
              <w:left w:val="nil"/>
              <w:bottom w:val="nil"/>
              <w:right w:val="nil"/>
            </w:tcBorders>
          </w:tcPr>
          <w:p w14:paraId="0918C2D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15F7E36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0731B4E4" w14:textId="77777777" w:rsidTr="00341AFA">
        <w:tc>
          <w:tcPr>
            <w:tcW w:w="3690" w:type="dxa"/>
            <w:gridSpan w:val="2"/>
            <w:tcBorders>
              <w:top w:val="nil"/>
              <w:left w:val="nil"/>
              <w:bottom w:val="nil"/>
              <w:right w:val="nil"/>
            </w:tcBorders>
          </w:tcPr>
          <w:p w14:paraId="2E0DCE4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62AFA3F4"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Element.Multiplicity</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0..1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w:t>
            </w:r>
          </w:p>
        </w:tc>
      </w:tr>
      <w:tr w:rsidR="00341AFA" w:rsidRPr="008A6917" w14:paraId="72E39F84" w14:textId="77777777" w:rsidTr="00341AFA">
        <w:tc>
          <w:tcPr>
            <w:tcW w:w="3690" w:type="dxa"/>
            <w:gridSpan w:val="2"/>
            <w:tcBorders>
              <w:top w:val="nil"/>
              <w:left w:val="nil"/>
              <w:bottom w:val="nil"/>
              <w:right w:val="nil"/>
            </w:tcBorders>
          </w:tcPr>
          <w:p w14:paraId="18F53BD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306472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21CAE501" w14:textId="77777777" w:rsidTr="00341AFA">
        <w:tc>
          <w:tcPr>
            <w:tcW w:w="3690" w:type="dxa"/>
            <w:gridSpan w:val="2"/>
            <w:tcBorders>
              <w:top w:val="nil"/>
              <w:left w:val="nil"/>
              <w:bottom w:val="nil"/>
              <w:right w:val="nil"/>
            </w:tcBorders>
          </w:tcPr>
          <w:p w14:paraId="216B85B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34F478C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09D938D4" w14:textId="77777777" w:rsidTr="00341AFA">
        <w:tc>
          <w:tcPr>
            <w:tcW w:w="9360" w:type="dxa"/>
            <w:gridSpan w:val="3"/>
            <w:tcBorders>
              <w:top w:val="nil"/>
              <w:left w:val="nil"/>
              <w:bottom w:val="nil"/>
              <w:right w:val="nil"/>
            </w:tcBorders>
          </w:tcPr>
          <w:p w14:paraId="7FC0285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Toelichting</w:t>
            </w:r>
          </w:p>
        </w:tc>
      </w:tr>
      <w:tr w:rsidR="00341AFA" w:rsidRPr="008A6917" w14:paraId="6E9537BF" w14:textId="77777777" w:rsidTr="00341AFA">
        <w:tc>
          <w:tcPr>
            <w:tcW w:w="450" w:type="dxa"/>
            <w:tcBorders>
              <w:top w:val="nil"/>
              <w:left w:val="nil"/>
              <w:bottom w:val="nil"/>
              <w:right w:val="nil"/>
            </w:tcBorders>
          </w:tcPr>
          <w:p w14:paraId="6D65C39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740DD9B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Groepattribuutsoort, bestaande uit:</w:t>
            </w:r>
          </w:p>
          <w:p w14:paraId="526520C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b/>
              <w:t>Duur verlenging</w:t>
            </w:r>
          </w:p>
          <w:p w14:paraId="0CA69B0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b/>
              <w:t>Reden verlenging</w:t>
            </w:r>
          </w:p>
        </w:tc>
      </w:tr>
    </w:tbl>
    <w:bookmarkStart w:id="1881" w:name="BKM_E848EC81_4DE3_4b59_BA05_C181BEFF3525"/>
    <w:bookmarkEnd w:id="1881"/>
    <w:p w14:paraId="6D88980A"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Reden verlenging</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Verlenging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2F39DB6B" w14:textId="77777777" w:rsidTr="00341AFA">
        <w:tc>
          <w:tcPr>
            <w:tcW w:w="3690" w:type="dxa"/>
            <w:gridSpan w:val="2"/>
            <w:tcBorders>
              <w:top w:val="nil"/>
              <w:left w:val="nil"/>
              <w:bottom w:val="nil"/>
              <w:right w:val="nil"/>
            </w:tcBorders>
          </w:tcPr>
          <w:p w14:paraId="2C3DA90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54893818"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Reden verlenging</w:t>
            </w:r>
            <w:r w:rsidRPr="008A6917">
              <w:rPr>
                <w:rFonts w:ascii="Arial" w:hAnsi="Arial" w:cs="Arial"/>
                <w:color w:val="000000"/>
                <w:szCs w:val="20"/>
                <w:lang w:val="en-AU" w:eastAsia="en-US"/>
              </w:rPr>
              <w:fldChar w:fldCharType="end"/>
            </w:r>
          </w:p>
        </w:tc>
      </w:tr>
      <w:tr w:rsidR="00341AFA" w:rsidRPr="008A6917" w14:paraId="767D6603" w14:textId="77777777" w:rsidTr="00341AFA">
        <w:tc>
          <w:tcPr>
            <w:tcW w:w="3690" w:type="dxa"/>
            <w:gridSpan w:val="2"/>
            <w:tcBorders>
              <w:top w:val="nil"/>
              <w:left w:val="nil"/>
              <w:bottom w:val="nil"/>
              <w:right w:val="nil"/>
            </w:tcBorders>
          </w:tcPr>
          <w:p w14:paraId="59A3648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6C543B8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08DD2CBA" w14:textId="77777777" w:rsidTr="00341AFA">
        <w:tc>
          <w:tcPr>
            <w:tcW w:w="3690" w:type="dxa"/>
            <w:gridSpan w:val="2"/>
            <w:tcBorders>
              <w:top w:val="nil"/>
              <w:left w:val="nil"/>
              <w:bottom w:val="nil"/>
              <w:right w:val="nil"/>
            </w:tcBorders>
          </w:tcPr>
          <w:p w14:paraId="43BF808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24B32D4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5735F5BE" w14:textId="77777777" w:rsidTr="00341AFA">
        <w:tc>
          <w:tcPr>
            <w:tcW w:w="3690" w:type="dxa"/>
            <w:gridSpan w:val="2"/>
            <w:tcBorders>
              <w:top w:val="nil"/>
              <w:left w:val="nil"/>
              <w:bottom w:val="nil"/>
              <w:right w:val="nil"/>
            </w:tcBorders>
          </w:tcPr>
          <w:p w14:paraId="2809A1E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1495F072"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reden</w:t>
            </w:r>
            <w:r w:rsidRPr="008A6917">
              <w:rPr>
                <w:rFonts w:ascii="Arial" w:hAnsi="Arial" w:cs="Arial"/>
                <w:color w:val="000000"/>
                <w:szCs w:val="20"/>
                <w:lang w:val="en-AU" w:eastAsia="en-US"/>
              </w:rPr>
              <w:fldChar w:fldCharType="end"/>
            </w:r>
          </w:p>
        </w:tc>
      </w:tr>
      <w:tr w:rsidR="00341AFA" w:rsidRPr="008A6917" w14:paraId="7E140F89" w14:textId="77777777" w:rsidTr="00341AFA">
        <w:tc>
          <w:tcPr>
            <w:tcW w:w="3690" w:type="dxa"/>
            <w:gridSpan w:val="2"/>
            <w:tcBorders>
              <w:top w:val="nil"/>
              <w:left w:val="nil"/>
              <w:bottom w:val="nil"/>
              <w:right w:val="nil"/>
            </w:tcBorders>
          </w:tcPr>
          <w:p w14:paraId="4C2159E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3683EC7C"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Omschrijving van de reden voor het verlengen van de behandeling van de zaak.</w:t>
            </w:r>
          </w:p>
        </w:tc>
      </w:tr>
      <w:tr w:rsidR="00341AFA" w:rsidRPr="008A6917" w14:paraId="5760EFE5" w14:textId="77777777" w:rsidTr="00341AFA">
        <w:tc>
          <w:tcPr>
            <w:tcW w:w="3690" w:type="dxa"/>
            <w:gridSpan w:val="2"/>
            <w:tcBorders>
              <w:top w:val="nil"/>
              <w:left w:val="nil"/>
              <w:bottom w:val="nil"/>
              <w:right w:val="nil"/>
            </w:tcBorders>
          </w:tcPr>
          <w:p w14:paraId="62A4E75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6B4BD61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149D8769" w14:textId="77777777" w:rsidTr="00341AFA">
        <w:tc>
          <w:tcPr>
            <w:tcW w:w="3690" w:type="dxa"/>
            <w:gridSpan w:val="2"/>
            <w:tcBorders>
              <w:top w:val="nil"/>
              <w:left w:val="nil"/>
              <w:bottom w:val="nil"/>
              <w:right w:val="nil"/>
            </w:tcBorders>
          </w:tcPr>
          <w:p w14:paraId="3CDFFF3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784F488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14:paraId="5D629ACE" w14:textId="77777777" w:rsidTr="00341AFA">
        <w:tc>
          <w:tcPr>
            <w:tcW w:w="3690" w:type="dxa"/>
            <w:gridSpan w:val="2"/>
            <w:tcBorders>
              <w:top w:val="nil"/>
              <w:left w:val="nil"/>
              <w:bottom w:val="nil"/>
              <w:right w:val="nil"/>
            </w:tcBorders>
          </w:tcPr>
          <w:p w14:paraId="7A60751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61784101"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AN200</w:t>
            </w:r>
            <w:r w:rsidRPr="008A6917">
              <w:rPr>
                <w:rFonts w:ascii="Arial" w:hAnsi="Arial" w:cs="Arial"/>
                <w:color w:val="000000"/>
                <w:szCs w:val="20"/>
                <w:lang w:val="en-AU" w:eastAsia="en-US"/>
              </w:rPr>
              <w:fldChar w:fldCharType="end"/>
            </w:r>
          </w:p>
        </w:tc>
      </w:tr>
      <w:tr w:rsidR="00341AFA" w:rsidRPr="008A6917" w14:paraId="4C3CE720" w14:textId="77777777" w:rsidTr="00341AFA">
        <w:tc>
          <w:tcPr>
            <w:tcW w:w="3690" w:type="dxa"/>
            <w:gridSpan w:val="2"/>
            <w:tcBorders>
              <w:top w:val="nil"/>
              <w:left w:val="nil"/>
              <w:bottom w:val="nil"/>
              <w:right w:val="nil"/>
            </w:tcBorders>
          </w:tcPr>
          <w:p w14:paraId="2AD9A9B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7B50223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239A9D62" w14:textId="77777777" w:rsidTr="00341AFA">
        <w:tc>
          <w:tcPr>
            <w:tcW w:w="3690" w:type="dxa"/>
            <w:gridSpan w:val="2"/>
            <w:tcBorders>
              <w:top w:val="nil"/>
              <w:left w:val="nil"/>
              <w:bottom w:val="nil"/>
              <w:right w:val="nil"/>
            </w:tcBorders>
          </w:tcPr>
          <w:p w14:paraId="577BA65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3DA9512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155E67EE" w14:textId="77777777" w:rsidTr="00341AFA">
        <w:tc>
          <w:tcPr>
            <w:tcW w:w="3690" w:type="dxa"/>
            <w:gridSpan w:val="2"/>
            <w:tcBorders>
              <w:top w:val="nil"/>
              <w:left w:val="nil"/>
              <w:bottom w:val="nil"/>
              <w:right w:val="nil"/>
            </w:tcBorders>
          </w:tcPr>
          <w:p w14:paraId="7D94812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452AC89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2446746F" w14:textId="77777777" w:rsidTr="00341AFA">
        <w:tc>
          <w:tcPr>
            <w:tcW w:w="3690" w:type="dxa"/>
            <w:gridSpan w:val="2"/>
            <w:tcBorders>
              <w:top w:val="nil"/>
              <w:left w:val="nil"/>
              <w:bottom w:val="nil"/>
              <w:right w:val="nil"/>
            </w:tcBorders>
          </w:tcPr>
          <w:p w14:paraId="61C5E0D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7F4F679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5B949A58" w14:textId="77777777" w:rsidTr="00341AFA">
        <w:tc>
          <w:tcPr>
            <w:tcW w:w="3690" w:type="dxa"/>
            <w:gridSpan w:val="2"/>
            <w:tcBorders>
              <w:top w:val="nil"/>
              <w:left w:val="nil"/>
              <w:bottom w:val="nil"/>
              <w:right w:val="nil"/>
            </w:tcBorders>
          </w:tcPr>
          <w:p w14:paraId="3DED98F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5F12495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142AFCF2" w14:textId="77777777" w:rsidTr="00341AFA">
        <w:tc>
          <w:tcPr>
            <w:tcW w:w="3690" w:type="dxa"/>
            <w:gridSpan w:val="2"/>
            <w:tcBorders>
              <w:top w:val="nil"/>
              <w:left w:val="nil"/>
              <w:bottom w:val="nil"/>
              <w:right w:val="nil"/>
            </w:tcBorders>
          </w:tcPr>
          <w:p w14:paraId="6EF218F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58B4339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04B01274" w14:textId="77777777" w:rsidTr="00341AFA">
        <w:tc>
          <w:tcPr>
            <w:tcW w:w="3690" w:type="dxa"/>
            <w:gridSpan w:val="2"/>
            <w:tcBorders>
              <w:top w:val="nil"/>
              <w:left w:val="nil"/>
              <w:bottom w:val="nil"/>
              <w:right w:val="nil"/>
            </w:tcBorders>
          </w:tcPr>
          <w:p w14:paraId="50369D6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5A40D81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CE5B944" w14:textId="77777777" w:rsidTr="00341AFA">
        <w:tc>
          <w:tcPr>
            <w:tcW w:w="3690" w:type="dxa"/>
            <w:gridSpan w:val="2"/>
            <w:tcBorders>
              <w:top w:val="nil"/>
              <w:left w:val="nil"/>
              <w:bottom w:val="nil"/>
              <w:right w:val="nil"/>
            </w:tcBorders>
          </w:tcPr>
          <w:p w14:paraId="71C0A2E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0636BC62"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357DA24F" w14:textId="77777777" w:rsidTr="00341AFA">
        <w:tc>
          <w:tcPr>
            <w:tcW w:w="3690" w:type="dxa"/>
            <w:gridSpan w:val="2"/>
            <w:tcBorders>
              <w:top w:val="nil"/>
              <w:left w:val="nil"/>
              <w:bottom w:val="nil"/>
              <w:right w:val="nil"/>
            </w:tcBorders>
          </w:tcPr>
          <w:p w14:paraId="1401525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1C108D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522D24F1" w14:textId="77777777" w:rsidTr="00341AFA">
        <w:tc>
          <w:tcPr>
            <w:tcW w:w="3690" w:type="dxa"/>
            <w:gridSpan w:val="2"/>
            <w:tcBorders>
              <w:top w:val="nil"/>
              <w:left w:val="nil"/>
              <w:bottom w:val="nil"/>
              <w:right w:val="nil"/>
            </w:tcBorders>
          </w:tcPr>
          <w:p w14:paraId="2FC887F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3B15E63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77AE54D0" w14:textId="77777777" w:rsidTr="00341AFA">
        <w:tc>
          <w:tcPr>
            <w:tcW w:w="9360" w:type="dxa"/>
            <w:gridSpan w:val="3"/>
            <w:tcBorders>
              <w:top w:val="nil"/>
              <w:left w:val="nil"/>
              <w:bottom w:val="nil"/>
              <w:right w:val="nil"/>
            </w:tcBorders>
          </w:tcPr>
          <w:p w14:paraId="28EF196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0F0F296B" w14:textId="77777777" w:rsidTr="00341AFA">
        <w:tc>
          <w:tcPr>
            <w:tcW w:w="450" w:type="dxa"/>
            <w:tcBorders>
              <w:top w:val="nil"/>
              <w:left w:val="nil"/>
              <w:bottom w:val="nil"/>
              <w:right w:val="nil"/>
            </w:tcBorders>
          </w:tcPr>
          <w:p w14:paraId="75F8ABF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5FE92A7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882" w:name="BKM_BD574641_E270_4c35_9AC4_54D3FB384815"/>
    <w:bookmarkEnd w:id="1882"/>
    <w:p w14:paraId="53B4AFF5"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Duur verlenging</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Verlenging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423E01E1" w14:textId="77777777" w:rsidTr="00341AFA">
        <w:tc>
          <w:tcPr>
            <w:tcW w:w="3690" w:type="dxa"/>
            <w:gridSpan w:val="2"/>
            <w:tcBorders>
              <w:top w:val="nil"/>
              <w:left w:val="nil"/>
              <w:bottom w:val="nil"/>
              <w:right w:val="nil"/>
            </w:tcBorders>
          </w:tcPr>
          <w:p w14:paraId="55CF2BC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07CF9970"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Duur verlenging</w:t>
            </w:r>
            <w:r w:rsidRPr="008A6917">
              <w:rPr>
                <w:rFonts w:ascii="Arial" w:hAnsi="Arial" w:cs="Arial"/>
                <w:color w:val="000000"/>
                <w:szCs w:val="20"/>
                <w:lang w:val="en-AU" w:eastAsia="en-US"/>
              </w:rPr>
              <w:fldChar w:fldCharType="end"/>
            </w:r>
          </w:p>
        </w:tc>
      </w:tr>
      <w:tr w:rsidR="00341AFA" w:rsidRPr="008A6917" w14:paraId="1B9A780F" w14:textId="77777777" w:rsidTr="00341AFA">
        <w:tc>
          <w:tcPr>
            <w:tcW w:w="3690" w:type="dxa"/>
            <w:gridSpan w:val="2"/>
            <w:tcBorders>
              <w:top w:val="nil"/>
              <w:left w:val="nil"/>
              <w:bottom w:val="nil"/>
              <w:right w:val="nil"/>
            </w:tcBorders>
          </w:tcPr>
          <w:p w14:paraId="5FDAE44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6B75A72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601DB5D6" w14:textId="77777777" w:rsidTr="00341AFA">
        <w:tc>
          <w:tcPr>
            <w:tcW w:w="3690" w:type="dxa"/>
            <w:gridSpan w:val="2"/>
            <w:tcBorders>
              <w:top w:val="nil"/>
              <w:left w:val="nil"/>
              <w:bottom w:val="nil"/>
              <w:right w:val="nil"/>
            </w:tcBorders>
          </w:tcPr>
          <w:p w14:paraId="0FFC98B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687B5FF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43C4B546" w14:textId="77777777" w:rsidTr="00341AFA">
        <w:tc>
          <w:tcPr>
            <w:tcW w:w="3690" w:type="dxa"/>
            <w:gridSpan w:val="2"/>
            <w:tcBorders>
              <w:top w:val="nil"/>
              <w:left w:val="nil"/>
              <w:bottom w:val="nil"/>
              <w:right w:val="nil"/>
            </w:tcBorders>
          </w:tcPr>
          <w:p w14:paraId="6ED5BF8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1921E116"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duur</w:t>
            </w:r>
            <w:r w:rsidRPr="008A6917">
              <w:rPr>
                <w:rFonts w:ascii="Arial" w:hAnsi="Arial" w:cs="Arial"/>
                <w:color w:val="000000"/>
                <w:szCs w:val="20"/>
                <w:lang w:val="en-AU" w:eastAsia="en-US"/>
              </w:rPr>
              <w:fldChar w:fldCharType="end"/>
            </w:r>
          </w:p>
        </w:tc>
      </w:tr>
      <w:tr w:rsidR="00341AFA" w:rsidRPr="008A6917" w14:paraId="168C968E" w14:textId="77777777" w:rsidTr="00341AFA">
        <w:tc>
          <w:tcPr>
            <w:tcW w:w="3690" w:type="dxa"/>
            <w:gridSpan w:val="2"/>
            <w:tcBorders>
              <w:top w:val="nil"/>
              <w:left w:val="nil"/>
              <w:bottom w:val="nil"/>
              <w:right w:val="nil"/>
            </w:tcBorders>
          </w:tcPr>
          <w:p w14:paraId="6C6B25A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65916996"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Het aantal werkbare dagen waarmee de doorlooptijd van de behandeling van de ZAAK is verlengd (of verkort) ten opzichte van de eerder gecommuniceerde doorlooptijd.</w:t>
            </w:r>
          </w:p>
        </w:tc>
      </w:tr>
      <w:tr w:rsidR="00341AFA" w:rsidRPr="008A6917" w14:paraId="09073158" w14:textId="77777777" w:rsidTr="00341AFA">
        <w:tc>
          <w:tcPr>
            <w:tcW w:w="3690" w:type="dxa"/>
            <w:gridSpan w:val="2"/>
            <w:tcBorders>
              <w:top w:val="nil"/>
              <w:left w:val="nil"/>
              <w:bottom w:val="nil"/>
              <w:right w:val="nil"/>
            </w:tcBorders>
          </w:tcPr>
          <w:p w14:paraId="2A78911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6E63E2F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257281B8" w14:textId="77777777" w:rsidTr="00341AFA">
        <w:tc>
          <w:tcPr>
            <w:tcW w:w="3690" w:type="dxa"/>
            <w:gridSpan w:val="2"/>
            <w:tcBorders>
              <w:top w:val="nil"/>
              <w:left w:val="nil"/>
              <w:bottom w:val="nil"/>
              <w:right w:val="nil"/>
            </w:tcBorders>
          </w:tcPr>
          <w:p w14:paraId="73FCAA2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3F1861F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14:paraId="7465B2CE" w14:textId="77777777" w:rsidTr="00341AFA">
        <w:tc>
          <w:tcPr>
            <w:tcW w:w="3690" w:type="dxa"/>
            <w:gridSpan w:val="2"/>
            <w:tcBorders>
              <w:top w:val="nil"/>
              <w:left w:val="nil"/>
              <w:bottom w:val="nil"/>
              <w:right w:val="nil"/>
            </w:tcBorders>
          </w:tcPr>
          <w:p w14:paraId="34E72C8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23A4628E"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N3</w:t>
            </w:r>
            <w:r w:rsidRPr="008A6917">
              <w:rPr>
                <w:rFonts w:ascii="Arial" w:hAnsi="Arial" w:cs="Arial"/>
                <w:color w:val="000000"/>
                <w:szCs w:val="20"/>
                <w:lang w:val="en-AU" w:eastAsia="en-US"/>
              </w:rPr>
              <w:fldChar w:fldCharType="end"/>
            </w:r>
          </w:p>
        </w:tc>
      </w:tr>
      <w:tr w:rsidR="00341AFA" w:rsidRPr="008A6917" w14:paraId="3228E55C" w14:textId="77777777" w:rsidTr="00341AFA">
        <w:tc>
          <w:tcPr>
            <w:tcW w:w="3690" w:type="dxa"/>
            <w:gridSpan w:val="2"/>
            <w:tcBorders>
              <w:top w:val="nil"/>
              <w:left w:val="nil"/>
              <w:bottom w:val="nil"/>
              <w:right w:val="nil"/>
            </w:tcBorders>
          </w:tcPr>
          <w:p w14:paraId="7C89852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42C59D1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2D46BBB3" w14:textId="77777777" w:rsidTr="00341AFA">
        <w:tc>
          <w:tcPr>
            <w:tcW w:w="3690" w:type="dxa"/>
            <w:gridSpan w:val="2"/>
            <w:tcBorders>
              <w:top w:val="nil"/>
              <w:left w:val="nil"/>
              <w:bottom w:val="nil"/>
              <w:right w:val="nil"/>
            </w:tcBorders>
          </w:tcPr>
          <w:p w14:paraId="65F3B80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51E730C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9EA234D" w14:textId="77777777" w:rsidTr="00341AFA">
        <w:tc>
          <w:tcPr>
            <w:tcW w:w="3690" w:type="dxa"/>
            <w:gridSpan w:val="2"/>
            <w:tcBorders>
              <w:top w:val="nil"/>
              <w:left w:val="nil"/>
              <w:bottom w:val="nil"/>
              <w:right w:val="nil"/>
            </w:tcBorders>
          </w:tcPr>
          <w:p w14:paraId="0D9B9C7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25CE644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4EF860C7" w14:textId="77777777" w:rsidTr="00341AFA">
        <w:tc>
          <w:tcPr>
            <w:tcW w:w="3690" w:type="dxa"/>
            <w:gridSpan w:val="2"/>
            <w:tcBorders>
              <w:top w:val="nil"/>
              <w:left w:val="nil"/>
              <w:bottom w:val="nil"/>
              <w:right w:val="nil"/>
            </w:tcBorders>
          </w:tcPr>
          <w:p w14:paraId="2659388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47DB9BE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1D80496D" w14:textId="77777777" w:rsidTr="00341AFA">
        <w:tc>
          <w:tcPr>
            <w:tcW w:w="3690" w:type="dxa"/>
            <w:gridSpan w:val="2"/>
            <w:tcBorders>
              <w:top w:val="nil"/>
              <w:left w:val="nil"/>
              <w:bottom w:val="nil"/>
              <w:right w:val="nil"/>
            </w:tcBorders>
          </w:tcPr>
          <w:p w14:paraId="29A5A22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524AE00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05147EFB" w14:textId="77777777" w:rsidTr="00341AFA">
        <w:tc>
          <w:tcPr>
            <w:tcW w:w="3690" w:type="dxa"/>
            <w:gridSpan w:val="2"/>
            <w:tcBorders>
              <w:top w:val="nil"/>
              <w:left w:val="nil"/>
              <w:bottom w:val="nil"/>
              <w:right w:val="nil"/>
            </w:tcBorders>
          </w:tcPr>
          <w:p w14:paraId="5D8DA3E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1DD4BAF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1DE67E85" w14:textId="77777777" w:rsidTr="00341AFA">
        <w:tc>
          <w:tcPr>
            <w:tcW w:w="3690" w:type="dxa"/>
            <w:gridSpan w:val="2"/>
            <w:tcBorders>
              <w:top w:val="nil"/>
              <w:left w:val="nil"/>
              <w:bottom w:val="nil"/>
              <w:right w:val="nil"/>
            </w:tcBorders>
          </w:tcPr>
          <w:p w14:paraId="7E5804F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11C3C19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1DBDFDF3" w14:textId="77777777" w:rsidTr="00341AFA">
        <w:tc>
          <w:tcPr>
            <w:tcW w:w="3690" w:type="dxa"/>
            <w:gridSpan w:val="2"/>
            <w:tcBorders>
              <w:top w:val="nil"/>
              <w:left w:val="nil"/>
              <w:bottom w:val="nil"/>
              <w:right w:val="nil"/>
            </w:tcBorders>
          </w:tcPr>
          <w:p w14:paraId="2E9084C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7943165E"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0ED644BC" w14:textId="77777777" w:rsidTr="00341AFA">
        <w:tc>
          <w:tcPr>
            <w:tcW w:w="3690" w:type="dxa"/>
            <w:gridSpan w:val="2"/>
            <w:tcBorders>
              <w:top w:val="nil"/>
              <w:left w:val="nil"/>
              <w:bottom w:val="nil"/>
              <w:right w:val="nil"/>
            </w:tcBorders>
          </w:tcPr>
          <w:p w14:paraId="1CC4190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2A014C3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0D71B6DB" w14:textId="77777777" w:rsidTr="00341AFA">
        <w:tc>
          <w:tcPr>
            <w:tcW w:w="3690" w:type="dxa"/>
            <w:gridSpan w:val="2"/>
            <w:tcBorders>
              <w:top w:val="nil"/>
              <w:left w:val="nil"/>
              <w:bottom w:val="nil"/>
              <w:right w:val="nil"/>
            </w:tcBorders>
          </w:tcPr>
          <w:p w14:paraId="4D1796D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1D02BF4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088B1B7B" w14:textId="77777777" w:rsidTr="00341AFA">
        <w:tc>
          <w:tcPr>
            <w:tcW w:w="9360" w:type="dxa"/>
            <w:gridSpan w:val="3"/>
            <w:tcBorders>
              <w:top w:val="nil"/>
              <w:left w:val="nil"/>
              <w:bottom w:val="nil"/>
              <w:right w:val="nil"/>
            </w:tcBorders>
          </w:tcPr>
          <w:p w14:paraId="5E80A6C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11FC1880" w14:textId="77777777" w:rsidTr="00341AFA">
        <w:tc>
          <w:tcPr>
            <w:tcW w:w="450" w:type="dxa"/>
            <w:tcBorders>
              <w:top w:val="nil"/>
              <w:left w:val="nil"/>
              <w:bottom w:val="nil"/>
              <w:right w:val="nil"/>
            </w:tcBorders>
          </w:tcPr>
          <w:p w14:paraId="5BA9E27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1F621CE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bookmarkEnd w:id="1880"/>
    </w:tbl>
    <w:p w14:paraId="0F4491A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Cs w:val="20"/>
          <w:lang w:eastAsia="en-US"/>
        </w:rPr>
      </w:pPr>
    </w:p>
    <w:p w14:paraId="5494CBD9" w14:textId="77777777"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bookmarkStart w:id="1883" w:name="BKM_4B755315_BBCC_4e13_8D6C_4970B80B53DC"/>
    <w:bookmarkEnd w:id="1883"/>
    <w:p w14:paraId="6B5D1A4C"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Zaakgeometrie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341AFA" w:rsidRPr="008A6917" w14:paraId="2DCD2A5A" w14:textId="77777777" w:rsidTr="00341AFA">
        <w:trPr>
          <w:trHeight w:val="230"/>
        </w:trPr>
        <w:tc>
          <w:tcPr>
            <w:tcW w:w="3330" w:type="dxa"/>
            <w:gridSpan w:val="2"/>
            <w:tcBorders>
              <w:top w:val="nil"/>
              <w:left w:val="nil"/>
              <w:bottom w:val="nil"/>
              <w:right w:val="nil"/>
            </w:tcBorders>
          </w:tcPr>
          <w:p w14:paraId="6DC6C6F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14:paraId="7DCC37E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Zaakgeometrie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14:paraId="1E89F6C8" w14:textId="77777777"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14:paraId="674DB574" w14:textId="77777777" w:rsidTr="00341AFA">
        <w:tc>
          <w:tcPr>
            <w:tcW w:w="3330" w:type="dxa"/>
            <w:gridSpan w:val="2"/>
            <w:tcBorders>
              <w:top w:val="nil"/>
              <w:left w:val="nil"/>
              <w:bottom w:val="nil"/>
              <w:right w:val="nil"/>
            </w:tcBorders>
          </w:tcPr>
          <w:p w14:paraId="32DE946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14:paraId="1FF0788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559967FB" w14:textId="77777777" w:rsidTr="00341AFA">
        <w:tc>
          <w:tcPr>
            <w:tcW w:w="3330" w:type="dxa"/>
            <w:gridSpan w:val="2"/>
            <w:tcBorders>
              <w:top w:val="nil"/>
              <w:left w:val="nil"/>
              <w:bottom w:val="nil"/>
              <w:right w:val="nil"/>
            </w:tcBorders>
          </w:tcPr>
          <w:p w14:paraId="2B37032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14:paraId="787FB03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DAE55BF" w14:textId="77777777" w:rsidTr="00341AFA">
        <w:tc>
          <w:tcPr>
            <w:tcW w:w="3330" w:type="dxa"/>
            <w:gridSpan w:val="2"/>
            <w:tcBorders>
              <w:top w:val="nil"/>
              <w:left w:val="nil"/>
              <w:bottom w:val="nil"/>
              <w:right w:val="nil"/>
            </w:tcBorders>
          </w:tcPr>
          <w:p w14:paraId="7936F53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14:paraId="4C69B0B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geometrie</w:t>
            </w:r>
            <w:r w:rsidRPr="008A6917">
              <w:rPr>
                <w:rFonts w:ascii="Arial" w:hAnsi="Arial" w:cs="Arial"/>
                <w:color w:val="000000"/>
                <w:szCs w:val="24"/>
                <w:lang w:val="en-AU" w:eastAsia="en-US"/>
              </w:rPr>
              <w:fldChar w:fldCharType="end"/>
            </w:r>
          </w:p>
        </w:tc>
      </w:tr>
      <w:tr w:rsidR="00341AFA" w:rsidRPr="008A6917" w14:paraId="76172516" w14:textId="77777777" w:rsidTr="00341AFA">
        <w:tc>
          <w:tcPr>
            <w:tcW w:w="3330" w:type="dxa"/>
            <w:gridSpan w:val="2"/>
            <w:tcBorders>
              <w:top w:val="nil"/>
              <w:left w:val="nil"/>
              <w:bottom w:val="nil"/>
              <w:right w:val="nil"/>
            </w:tcBorders>
          </w:tcPr>
          <w:p w14:paraId="741C495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14:paraId="7C3771D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minimaal tweedimensionale geometrische representatie van de lokatie, relatief ten opzichte van de aarde, waarop de zaak betrekking heeft.</w:t>
            </w:r>
          </w:p>
        </w:tc>
      </w:tr>
      <w:tr w:rsidR="00341AFA" w:rsidRPr="008A6917" w14:paraId="0AFEE0CB" w14:textId="77777777" w:rsidTr="00341AFA">
        <w:trPr>
          <w:trHeight w:val="230"/>
        </w:trPr>
        <w:tc>
          <w:tcPr>
            <w:tcW w:w="3330" w:type="dxa"/>
            <w:gridSpan w:val="2"/>
            <w:tcBorders>
              <w:top w:val="nil"/>
              <w:left w:val="nil"/>
              <w:bottom w:val="nil"/>
              <w:right w:val="nil"/>
            </w:tcBorders>
          </w:tcPr>
          <w:p w14:paraId="70F6B10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14:paraId="42F34DD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27ECA519" w14:textId="77777777" w:rsidTr="00341AFA">
        <w:tc>
          <w:tcPr>
            <w:tcW w:w="3330" w:type="dxa"/>
            <w:gridSpan w:val="2"/>
            <w:tcBorders>
              <w:top w:val="nil"/>
              <w:left w:val="nil"/>
              <w:bottom w:val="nil"/>
              <w:right w:val="nil"/>
            </w:tcBorders>
          </w:tcPr>
          <w:p w14:paraId="6F02867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14:paraId="4EEE52D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14:paraId="5BE342E6" w14:textId="77777777" w:rsidTr="00341AFA">
        <w:tc>
          <w:tcPr>
            <w:tcW w:w="3330" w:type="dxa"/>
            <w:gridSpan w:val="2"/>
            <w:tcBorders>
              <w:top w:val="nil"/>
              <w:left w:val="nil"/>
              <w:bottom w:val="nil"/>
              <w:right w:val="nil"/>
            </w:tcBorders>
          </w:tcPr>
          <w:p w14:paraId="3C86834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14:paraId="0F661FE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del w:id="1884" w:author="A.C. Kloosterboer" w:date="2017-01-17T19:03:00Z">
              <w:r w:rsidR="00341AFA" w:rsidRPr="008A6917" w:rsidDel="00065603">
                <w:rPr>
                  <w:rFonts w:ascii="Calibri" w:hAnsi="Calibri" w:cs="Arial"/>
                  <w:color w:val="000000"/>
                  <w:sz w:val="22"/>
                  <w:szCs w:val="24"/>
                  <w:lang w:eastAsia="en-US"/>
                </w:rPr>
                <w:delText xml:space="preserve">GML: </w:delText>
              </w:r>
            </w:del>
            <w:r w:rsidR="00341AFA" w:rsidRPr="008A6917">
              <w:rPr>
                <w:rFonts w:ascii="Calibri" w:hAnsi="Calibri" w:cs="Arial"/>
                <w:color w:val="000000"/>
                <w:sz w:val="22"/>
                <w:szCs w:val="24"/>
                <w:lang w:eastAsia="en-US"/>
              </w:rPr>
              <w:t>PuntLijn</w:t>
            </w:r>
            <w:del w:id="1885" w:author="A.C. Kloosterboer" w:date="2017-01-17T19:10:00Z">
              <w:r w:rsidR="00341AFA" w:rsidRPr="008A6917" w:rsidDel="004D5BF1">
                <w:rPr>
                  <w:rFonts w:ascii="Calibri" w:hAnsi="Calibri" w:cs="Arial"/>
                  <w:color w:val="000000"/>
                  <w:sz w:val="22"/>
                  <w:szCs w:val="24"/>
                  <w:lang w:eastAsia="en-US"/>
                </w:rPr>
                <w:delText>Vlak</w:delText>
              </w:r>
            </w:del>
            <w:ins w:id="1886" w:author="A.C. Kloosterboer" w:date="2017-01-17T19:03:00Z">
              <w:r w:rsidR="00065603">
                <w:rPr>
                  <w:rFonts w:ascii="Calibri" w:hAnsi="Calibri" w:cs="Arial"/>
                  <w:color w:val="000000"/>
                  <w:sz w:val="22"/>
                  <w:szCs w:val="24"/>
                  <w:lang w:eastAsia="en-US"/>
                </w:rPr>
                <w:t>(</w:t>
              </w:r>
            </w:ins>
            <w:r w:rsidR="00341AFA" w:rsidRPr="008A6917">
              <w:rPr>
                <w:rFonts w:ascii="Calibri" w:hAnsi="Calibri" w:cs="Arial"/>
                <w:color w:val="000000"/>
                <w:sz w:val="22"/>
                <w:szCs w:val="24"/>
                <w:lang w:eastAsia="en-US"/>
              </w:rPr>
              <w:t>Multi</w:t>
            </w:r>
            <w:ins w:id="1887" w:author="A.C. Kloosterboer" w:date="2017-01-17T19:03:00Z">
              <w:r w:rsidR="00065603">
                <w:rPr>
                  <w:rFonts w:ascii="Calibri" w:hAnsi="Calibri" w:cs="Arial"/>
                  <w:color w:val="000000"/>
                  <w:sz w:val="22"/>
                  <w:szCs w:val="24"/>
                  <w:lang w:eastAsia="en-US"/>
                </w:rPr>
                <w:t>)</w:t>
              </w:r>
            </w:ins>
            <w:ins w:id="1888" w:author="A.C. Kloosterboer" w:date="2017-01-17T19:10:00Z">
              <w:r w:rsidR="004D5BF1">
                <w:rPr>
                  <w:rFonts w:ascii="Calibri" w:hAnsi="Calibri" w:cs="Arial"/>
                  <w:color w:val="000000"/>
                  <w:sz w:val="22"/>
                  <w:szCs w:val="24"/>
                  <w:lang w:eastAsia="en-US"/>
                </w:rPr>
                <w:t>V</w:t>
              </w:r>
            </w:ins>
            <w:del w:id="1889" w:author="A.C. Kloosterboer" w:date="2017-01-17T19:10:00Z">
              <w:r w:rsidR="00341AFA" w:rsidRPr="008A6917" w:rsidDel="004D5BF1">
                <w:rPr>
                  <w:rFonts w:ascii="Calibri" w:hAnsi="Calibri" w:cs="Arial"/>
                  <w:color w:val="000000"/>
                  <w:sz w:val="22"/>
                  <w:szCs w:val="24"/>
                  <w:lang w:eastAsia="en-US"/>
                </w:rPr>
                <w:delText>v</w:delText>
              </w:r>
            </w:del>
            <w:r w:rsidR="00341AFA" w:rsidRPr="008A6917">
              <w:rPr>
                <w:rFonts w:ascii="Calibri" w:hAnsi="Calibri" w:cs="Arial"/>
                <w:color w:val="000000"/>
                <w:sz w:val="22"/>
                <w:szCs w:val="24"/>
                <w:lang w:eastAsia="en-US"/>
              </w:rPr>
              <w:t>lak</w:t>
            </w:r>
            <w:r w:rsidRPr="008A6917">
              <w:rPr>
                <w:rFonts w:ascii="Arial" w:hAnsi="Arial" w:cs="Arial"/>
                <w:color w:val="000000"/>
                <w:szCs w:val="24"/>
                <w:lang w:val="en-AU" w:eastAsia="en-US"/>
              </w:rPr>
              <w:fldChar w:fldCharType="end"/>
            </w:r>
          </w:p>
        </w:tc>
      </w:tr>
      <w:tr w:rsidR="00341AFA" w:rsidRPr="008A6917" w14:paraId="320DB1D1" w14:textId="77777777" w:rsidTr="00341AFA">
        <w:trPr>
          <w:trHeight w:val="230"/>
        </w:trPr>
        <w:tc>
          <w:tcPr>
            <w:tcW w:w="3330" w:type="dxa"/>
            <w:gridSpan w:val="2"/>
            <w:tcBorders>
              <w:top w:val="nil"/>
              <w:left w:val="nil"/>
              <w:bottom w:val="nil"/>
              <w:right w:val="nil"/>
            </w:tcBorders>
          </w:tcPr>
          <w:p w14:paraId="388A6B2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14:paraId="313DFC8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GML-specificatie van het type geometrie (Punt, Lijn, Vlak, MultiVlak), gevolgd door coördinatenparen binnen de in Nederland gelegen waarden van het RD-stelsel.</w:t>
            </w:r>
          </w:p>
        </w:tc>
      </w:tr>
      <w:tr w:rsidR="00341AFA" w:rsidRPr="008A6917" w14:paraId="11C6BDD8" w14:textId="77777777" w:rsidTr="00341AFA">
        <w:trPr>
          <w:trHeight w:val="215"/>
        </w:trPr>
        <w:tc>
          <w:tcPr>
            <w:tcW w:w="3330" w:type="dxa"/>
            <w:gridSpan w:val="2"/>
            <w:tcBorders>
              <w:top w:val="nil"/>
              <w:left w:val="nil"/>
              <w:bottom w:val="nil"/>
              <w:right w:val="nil"/>
            </w:tcBorders>
          </w:tcPr>
          <w:p w14:paraId="526B728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14:paraId="7F16339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5427D501" w14:textId="77777777" w:rsidTr="00341AFA">
        <w:trPr>
          <w:trHeight w:val="230"/>
        </w:trPr>
        <w:tc>
          <w:tcPr>
            <w:tcW w:w="3330" w:type="dxa"/>
            <w:gridSpan w:val="2"/>
            <w:tcBorders>
              <w:top w:val="nil"/>
              <w:left w:val="nil"/>
              <w:bottom w:val="nil"/>
              <w:right w:val="nil"/>
            </w:tcBorders>
          </w:tcPr>
          <w:p w14:paraId="106DB6C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14:paraId="5C08AE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54591C48" w14:textId="77777777" w:rsidTr="00341AFA">
        <w:trPr>
          <w:trHeight w:val="230"/>
        </w:trPr>
        <w:tc>
          <w:tcPr>
            <w:tcW w:w="3330" w:type="dxa"/>
            <w:gridSpan w:val="2"/>
            <w:tcBorders>
              <w:top w:val="nil"/>
              <w:left w:val="nil"/>
              <w:bottom w:val="nil"/>
              <w:right w:val="nil"/>
            </w:tcBorders>
          </w:tcPr>
          <w:p w14:paraId="172366F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14:paraId="44322F9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09941F1" w14:textId="77777777" w:rsidTr="00341AFA">
        <w:trPr>
          <w:trHeight w:val="230"/>
        </w:trPr>
        <w:tc>
          <w:tcPr>
            <w:tcW w:w="3330" w:type="dxa"/>
            <w:gridSpan w:val="2"/>
            <w:tcBorders>
              <w:top w:val="nil"/>
              <w:left w:val="nil"/>
              <w:bottom w:val="nil"/>
              <w:right w:val="nil"/>
            </w:tcBorders>
          </w:tcPr>
          <w:p w14:paraId="799EE13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14:paraId="5F335D9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053E48F" w14:textId="77777777" w:rsidTr="00341AFA">
        <w:trPr>
          <w:trHeight w:val="230"/>
        </w:trPr>
        <w:tc>
          <w:tcPr>
            <w:tcW w:w="3330" w:type="dxa"/>
            <w:gridSpan w:val="2"/>
            <w:tcBorders>
              <w:top w:val="nil"/>
              <w:left w:val="nil"/>
              <w:bottom w:val="nil"/>
              <w:right w:val="nil"/>
            </w:tcBorders>
          </w:tcPr>
          <w:p w14:paraId="2283923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14:paraId="2C8D35C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E883171" w14:textId="77777777" w:rsidTr="00341AFA">
        <w:tc>
          <w:tcPr>
            <w:tcW w:w="3330" w:type="dxa"/>
            <w:gridSpan w:val="2"/>
            <w:tcBorders>
              <w:top w:val="nil"/>
              <w:left w:val="nil"/>
              <w:bottom w:val="nil"/>
              <w:right w:val="nil"/>
            </w:tcBorders>
          </w:tcPr>
          <w:p w14:paraId="6D742BA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14:paraId="1CBC4AA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1EDBCF54" w14:textId="77777777" w:rsidTr="00341AFA">
        <w:trPr>
          <w:trHeight w:val="230"/>
        </w:trPr>
        <w:tc>
          <w:tcPr>
            <w:tcW w:w="3330" w:type="dxa"/>
            <w:gridSpan w:val="2"/>
            <w:tcBorders>
              <w:top w:val="nil"/>
              <w:left w:val="nil"/>
              <w:bottom w:val="nil"/>
              <w:right w:val="nil"/>
            </w:tcBorders>
          </w:tcPr>
          <w:p w14:paraId="49DDC14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14:paraId="5B4C72C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14:paraId="0B162AA7" w14:textId="77777777" w:rsidTr="00341AFA">
        <w:trPr>
          <w:trHeight w:val="230"/>
        </w:trPr>
        <w:tc>
          <w:tcPr>
            <w:tcW w:w="3330" w:type="dxa"/>
            <w:gridSpan w:val="2"/>
            <w:tcBorders>
              <w:top w:val="nil"/>
              <w:left w:val="nil"/>
              <w:bottom w:val="nil"/>
              <w:right w:val="nil"/>
            </w:tcBorders>
          </w:tcPr>
          <w:p w14:paraId="71AD823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14:paraId="286A24E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415D7FAE" w14:textId="77777777" w:rsidTr="00341AFA">
        <w:trPr>
          <w:trHeight w:val="230"/>
        </w:trPr>
        <w:tc>
          <w:tcPr>
            <w:tcW w:w="3330" w:type="dxa"/>
            <w:gridSpan w:val="2"/>
            <w:tcBorders>
              <w:top w:val="nil"/>
              <w:left w:val="nil"/>
              <w:bottom w:val="nil"/>
              <w:right w:val="nil"/>
            </w:tcBorders>
          </w:tcPr>
          <w:p w14:paraId="6C6F0AC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14:paraId="7AFC6FE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Indien deze attribuutsoort niet van een waarde is voorzien, dan moet er minimaal sprake zijn van een van waarden voorzien groepattribuutsoort ANDER ZAAKOBJECT, één relatie ‘ZAAK heeft betrekking op OBJECTen’, één relatie ‘ZAAK heeft betrekking op andere ZAAKen’ of één relatie ‘ZAAK is deelzaak van ZAAK’.</w:t>
            </w:r>
          </w:p>
        </w:tc>
      </w:tr>
      <w:tr w:rsidR="00341AFA" w:rsidRPr="008A6917" w14:paraId="5850629F" w14:textId="77777777" w:rsidTr="00341AFA">
        <w:tc>
          <w:tcPr>
            <w:tcW w:w="9360" w:type="dxa"/>
            <w:gridSpan w:val="4"/>
            <w:tcBorders>
              <w:top w:val="nil"/>
              <w:left w:val="nil"/>
              <w:bottom w:val="nil"/>
              <w:right w:val="nil"/>
            </w:tcBorders>
          </w:tcPr>
          <w:p w14:paraId="3AF807C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4AED9886" w14:textId="77777777" w:rsidTr="00341AFA">
        <w:tc>
          <w:tcPr>
            <w:tcW w:w="450" w:type="dxa"/>
            <w:tcBorders>
              <w:top w:val="nil"/>
              <w:left w:val="nil"/>
              <w:bottom w:val="nil"/>
              <w:right w:val="nil"/>
            </w:tcBorders>
          </w:tcPr>
          <w:p w14:paraId="1EE4401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14:paraId="357C3D8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Deze attribuutsoort verschaft de mogelijkheid om de ‘plek op aarde’ (of daarboven of daarin) vast te leggen waarop de zaak betrekking heeft als dit niet precies één of meer ANDERe ZAAKOBJECTen of OBJECTen (via de ZAAKOBJECT-relatie) betreft. Het gaat dan om situaties waarin de zaak niet expliciet betrekking op een als zodanig afgebakend ruimtelijk object. Voorbeelden hiervan zijn:</w:t>
            </w:r>
          </w:p>
          <w:p w14:paraId="7A5219B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 een aanvraag voor een Evenementenvergunning t.b.v. een straatbarbeque. Deze vindt plaats in een gedeelte van een straat. Er is dan geen sprake van een ruimtelijk object maar enkel van een plek op aarde zijnde het gedeelte van de openbare ruimte. </w:t>
            </w:r>
          </w:p>
          <w:p w14:paraId="3AB19D5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de melding van op straat liggend afval of een losliggende stoeptegel.</w:t>
            </w:r>
          </w:p>
        </w:tc>
      </w:tr>
    </w:tbl>
    <w:p w14:paraId="180133EF" w14:textId="77777777"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bookmarkStart w:id="1890" w:name="BKM_187C1D54_0665_4298_BC06_E4F11785E0BC"/>
      <w:bookmarkEnd w:id="1890"/>
    </w:p>
    <w:bookmarkStart w:id="1891" w:name="BKM_24027FF0_78C5_4e5e_9FBF_ECA609BC93A8"/>
    <w:p w14:paraId="013216D8"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Element.Stereotype</w:instrText>
      </w:r>
      <w:r w:rsidRPr="008A6917">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Ander zaakobject ZAAK</w:t>
      </w:r>
      <w:r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5D5AE6F1" w14:textId="77777777" w:rsidTr="00341AFA">
        <w:tc>
          <w:tcPr>
            <w:tcW w:w="3690" w:type="dxa"/>
            <w:gridSpan w:val="2"/>
            <w:tcBorders>
              <w:top w:val="nil"/>
              <w:left w:val="nil"/>
              <w:bottom w:val="nil"/>
              <w:right w:val="nil"/>
            </w:tcBorders>
          </w:tcPr>
          <w:p w14:paraId="79A306B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7E45F87E"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Ander zaakobject ZAAK</w:t>
            </w:r>
            <w:r w:rsidRPr="008A6917">
              <w:rPr>
                <w:rFonts w:ascii="Arial" w:hAnsi="Arial" w:cs="Arial"/>
                <w:color w:val="000000"/>
                <w:szCs w:val="20"/>
                <w:lang w:val="en-AU" w:eastAsia="en-US"/>
              </w:rPr>
              <w:fldChar w:fldCharType="end"/>
            </w:r>
          </w:p>
        </w:tc>
      </w:tr>
      <w:tr w:rsidR="00341AFA" w:rsidRPr="008A6917" w14:paraId="25DC43DF" w14:textId="77777777" w:rsidTr="00341AFA">
        <w:tc>
          <w:tcPr>
            <w:tcW w:w="3690" w:type="dxa"/>
            <w:gridSpan w:val="2"/>
            <w:tcBorders>
              <w:top w:val="nil"/>
              <w:left w:val="nil"/>
              <w:bottom w:val="nil"/>
              <w:right w:val="nil"/>
            </w:tcBorders>
          </w:tcPr>
          <w:p w14:paraId="035A9E6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467C33C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75822D55" w14:textId="77777777" w:rsidTr="00341AFA">
        <w:tc>
          <w:tcPr>
            <w:tcW w:w="3690" w:type="dxa"/>
            <w:gridSpan w:val="2"/>
            <w:tcBorders>
              <w:top w:val="nil"/>
              <w:left w:val="nil"/>
              <w:bottom w:val="nil"/>
              <w:right w:val="nil"/>
            </w:tcBorders>
          </w:tcPr>
          <w:p w14:paraId="0E249A4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2D3F6E9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2F7FB8A9" w14:textId="77777777" w:rsidTr="00341AFA">
        <w:tc>
          <w:tcPr>
            <w:tcW w:w="3690" w:type="dxa"/>
            <w:gridSpan w:val="2"/>
            <w:tcBorders>
              <w:top w:val="nil"/>
              <w:left w:val="nil"/>
              <w:bottom w:val="nil"/>
              <w:right w:val="nil"/>
            </w:tcBorders>
          </w:tcPr>
          <w:p w14:paraId="1E12029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XML-tag</w:t>
            </w:r>
          </w:p>
        </w:tc>
        <w:tc>
          <w:tcPr>
            <w:tcW w:w="5670" w:type="dxa"/>
            <w:tcBorders>
              <w:top w:val="nil"/>
              <w:left w:val="nil"/>
              <w:bottom w:val="nil"/>
              <w:right w:val="nil"/>
            </w:tcBorders>
          </w:tcPr>
          <w:p w14:paraId="33FA9700"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anderZaakobject</w:t>
            </w:r>
            <w:r w:rsidRPr="008A6917">
              <w:rPr>
                <w:rFonts w:ascii="Arial" w:hAnsi="Arial" w:cs="Arial"/>
                <w:color w:val="000000"/>
                <w:szCs w:val="20"/>
                <w:lang w:val="en-AU" w:eastAsia="en-US"/>
              </w:rPr>
              <w:fldChar w:fldCharType="end"/>
            </w:r>
          </w:p>
        </w:tc>
      </w:tr>
      <w:tr w:rsidR="00341AFA" w:rsidRPr="008A6917" w14:paraId="525CB624" w14:textId="77777777" w:rsidTr="00341AFA">
        <w:tc>
          <w:tcPr>
            <w:tcW w:w="3690" w:type="dxa"/>
            <w:gridSpan w:val="2"/>
            <w:tcBorders>
              <w:top w:val="nil"/>
              <w:left w:val="nil"/>
              <w:bottom w:val="nil"/>
              <w:right w:val="nil"/>
            </w:tcBorders>
          </w:tcPr>
          <w:p w14:paraId="51DC072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010C5D1C"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Element.Notes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Aanduiding van het object (of de objecten) waarop de ZAAK betrekking heeft indien dat object (of die objecten) niet aangeduid kan worden met de relatie ‘ZAAK heeft betrekking op OBJECT’.</w:t>
            </w:r>
          </w:p>
        </w:tc>
      </w:tr>
      <w:tr w:rsidR="00341AFA" w:rsidRPr="008A6917" w14:paraId="60C77555" w14:textId="77777777" w:rsidTr="00341AFA">
        <w:tc>
          <w:tcPr>
            <w:tcW w:w="3690" w:type="dxa"/>
            <w:gridSpan w:val="2"/>
            <w:tcBorders>
              <w:top w:val="nil"/>
              <w:left w:val="nil"/>
              <w:bottom w:val="nil"/>
              <w:right w:val="nil"/>
            </w:tcBorders>
          </w:tcPr>
          <w:p w14:paraId="49C45B0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Herkomst definitie</w:t>
            </w:r>
          </w:p>
        </w:tc>
        <w:tc>
          <w:tcPr>
            <w:tcW w:w="5670" w:type="dxa"/>
            <w:tcBorders>
              <w:top w:val="nil"/>
              <w:left w:val="nil"/>
              <w:bottom w:val="nil"/>
              <w:right w:val="nil"/>
            </w:tcBorders>
          </w:tcPr>
          <w:p w14:paraId="0CE5A3B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1340BD5D" w14:textId="77777777" w:rsidTr="00341AFA">
        <w:tc>
          <w:tcPr>
            <w:tcW w:w="3690" w:type="dxa"/>
            <w:gridSpan w:val="2"/>
            <w:tcBorders>
              <w:top w:val="nil"/>
              <w:left w:val="nil"/>
              <w:bottom w:val="nil"/>
              <w:right w:val="nil"/>
            </w:tcBorders>
          </w:tcPr>
          <w:p w14:paraId="5EED186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48CD9E5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14:paraId="3EEE6482" w14:textId="77777777" w:rsidTr="00341AFA">
        <w:tc>
          <w:tcPr>
            <w:tcW w:w="3690" w:type="dxa"/>
            <w:gridSpan w:val="2"/>
            <w:tcBorders>
              <w:top w:val="nil"/>
              <w:left w:val="nil"/>
              <w:bottom w:val="nil"/>
              <w:right w:val="nil"/>
            </w:tcBorders>
          </w:tcPr>
          <w:p w14:paraId="35AD440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5317463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Ja</w:t>
            </w:r>
          </w:p>
        </w:tc>
      </w:tr>
      <w:tr w:rsidR="00341AFA" w:rsidRPr="008A6917" w14:paraId="0F660354" w14:textId="77777777" w:rsidTr="00341AFA">
        <w:tc>
          <w:tcPr>
            <w:tcW w:w="3690" w:type="dxa"/>
            <w:gridSpan w:val="2"/>
            <w:tcBorders>
              <w:top w:val="nil"/>
              <w:left w:val="nil"/>
              <w:bottom w:val="nil"/>
              <w:right w:val="nil"/>
            </w:tcBorders>
          </w:tcPr>
          <w:p w14:paraId="5A929A9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4541FBC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Ja</w:t>
            </w:r>
          </w:p>
        </w:tc>
      </w:tr>
      <w:tr w:rsidR="00341AFA" w:rsidRPr="008A6917" w14:paraId="10C084CE" w14:textId="77777777" w:rsidTr="00341AFA">
        <w:tc>
          <w:tcPr>
            <w:tcW w:w="3690" w:type="dxa"/>
            <w:gridSpan w:val="2"/>
            <w:tcBorders>
              <w:top w:val="nil"/>
              <w:left w:val="nil"/>
              <w:bottom w:val="nil"/>
              <w:right w:val="nil"/>
            </w:tcBorders>
          </w:tcPr>
          <w:p w14:paraId="579A59C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5773CE5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1ACD3123" w14:textId="77777777" w:rsidTr="00341AFA">
        <w:tc>
          <w:tcPr>
            <w:tcW w:w="3690" w:type="dxa"/>
            <w:gridSpan w:val="2"/>
            <w:tcBorders>
              <w:top w:val="nil"/>
              <w:left w:val="nil"/>
              <w:bottom w:val="nil"/>
              <w:right w:val="nil"/>
            </w:tcBorders>
          </w:tcPr>
          <w:p w14:paraId="44B37D1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34D2ECA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1F6FE794" w14:textId="77777777" w:rsidTr="00341AFA">
        <w:tc>
          <w:tcPr>
            <w:tcW w:w="3690" w:type="dxa"/>
            <w:gridSpan w:val="2"/>
            <w:tcBorders>
              <w:top w:val="nil"/>
              <w:left w:val="nil"/>
              <w:bottom w:val="nil"/>
              <w:right w:val="nil"/>
            </w:tcBorders>
          </w:tcPr>
          <w:p w14:paraId="4CE2D23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34A7ABA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4973539B" w14:textId="77777777" w:rsidTr="00341AFA">
        <w:tc>
          <w:tcPr>
            <w:tcW w:w="3690" w:type="dxa"/>
            <w:gridSpan w:val="2"/>
            <w:tcBorders>
              <w:top w:val="nil"/>
              <w:left w:val="nil"/>
              <w:bottom w:val="nil"/>
              <w:right w:val="nil"/>
            </w:tcBorders>
          </w:tcPr>
          <w:p w14:paraId="2313D31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4A94CC6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2D2B5AE4" w14:textId="77777777" w:rsidTr="00341AFA">
        <w:tc>
          <w:tcPr>
            <w:tcW w:w="3690" w:type="dxa"/>
            <w:gridSpan w:val="2"/>
            <w:tcBorders>
              <w:top w:val="nil"/>
              <w:left w:val="nil"/>
              <w:bottom w:val="nil"/>
              <w:right w:val="nil"/>
            </w:tcBorders>
          </w:tcPr>
          <w:p w14:paraId="685B2B4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0C978DE6"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Element.Multiplicity</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w:t>
            </w:r>
          </w:p>
        </w:tc>
      </w:tr>
      <w:tr w:rsidR="00341AFA" w:rsidRPr="008A6917" w14:paraId="5E663718" w14:textId="77777777" w:rsidTr="00341AFA">
        <w:tc>
          <w:tcPr>
            <w:tcW w:w="3690" w:type="dxa"/>
            <w:gridSpan w:val="2"/>
            <w:tcBorders>
              <w:top w:val="nil"/>
              <w:left w:val="nil"/>
              <w:bottom w:val="nil"/>
              <w:right w:val="nil"/>
            </w:tcBorders>
          </w:tcPr>
          <w:p w14:paraId="734AA85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229887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09E70A64" w14:textId="77777777" w:rsidTr="00341AFA">
        <w:tc>
          <w:tcPr>
            <w:tcW w:w="3690" w:type="dxa"/>
            <w:gridSpan w:val="2"/>
            <w:tcBorders>
              <w:top w:val="nil"/>
              <w:left w:val="nil"/>
              <w:bottom w:val="nil"/>
              <w:right w:val="nil"/>
            </w:tcBorders>
          </w:tcPr>
          <w:p w14:paraId="125C6E1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7EF7F7B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Indien dit groepattribuutsoort niet van een waarde is voorzien, dan moet er minimaal sprake zijn van een waarde voor de attribuutsoort ‘Zaakgeometrie’, één relatie ‘ZAAK heeft betrekking op OBJECTen’, één relatie ‘ZAAK heeft betrekking op andere ZAAKen’ of één relatie ‘ZAAK is deelzaak van ZAAK’.</w:t>
            </w:r>
          </w:p>
        </w:tc>
      </w:tr>
      <w:tr w:rsidR="00341AFA" w:rsidRPr="008A6917" w14:paraId="5DA42D07" w14:textId="77777777" w:rsidTr="00341AFA">
        <w:tc>
          <w:tcPr>
            <w:tcW w:w="9360" w:type="dxa"/>
            <w:gridSpan w:val="3"/>
            <w:tcBorders>
              <w:top w:val="nil"/>
              <w:left w:val="nil"/>
              <w:bottom w:val="nil"/>
              <w:right w:val="nil"/>
            </w:tcBorders>
          </w:tcPr>
          <w:p w14:paraId="7F8648C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4E1D3D47" w14:textId="77777777" w:rsidTr="00341AFA">
        <w:tc>
          <w:tcPr>
            <w:tcW w:w="450" w:type="dxa"/>
            <w:tcBorders>
              <w:top w:val="nil"/>
              <w:left w:val="nil"/>
              <w:bottom w:val="nil"/>
              <w:right w:val="nil"/>
            </w:tcBorders>
          </w:tcPr>
          <w:p w14:paraId="7E603AE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4CBFEC0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gaat hier om objecten waarop de zaak betrekking heeft die niet benoemd zijn als OBJECT en dus niet d.m.v. de ZAAKOBJECT-relatie aan de zaak gekoppeld kunnen worden. Dergelijke objecten zijn niet onderscheiden in enige basisregistratie. Zij zijn wel als object benoemd en afgebakend en de gegevens daarvan worden in enige registratie onderhouden. Bijvoorbeeld de invalidenparkeerplaats waarvoor een parkeervergunning verleend is, het bestemmingsplan of -vlak waartegen een bezwaar ingediend is of het handhavingsobject waarop een inspectie uitgevoerd wordt. Het kan om zowel ruimtelijke als andere objecten gaan. In het eerste geval verschaft het attribuuttype Zaakobjectlokatie inzicht in de ligging.</w:t>
            </w:r>
          </w:p>
          <w:p w14:paraId="79CED98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betreft een groepattribuutsoort dat bestaat uit de volgende attribuutsoorten:</w:t>
            </w:r>
          </w:p>
          <w:p w14:paraId="0F7BFC1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Ander zaakobject omschrijving</w:t>
            </w:r>
          </w:p>
          <w:p w14:paraId="2282D58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Ander zaakobject aanduiding</w:t>
            </w:r>
          </w:p>
          <w:p w14:paraId="10454C7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Ander zaakobject lokatie</w:t>
            </w:r>
          </w:p>
          <w:p w14:paraId="4D94521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Ander zaakobject registratie</w:t>
            </w:r>
          </w:p>
        </w:tc>
      </w:tr>
    </w:tbl>
    <w:bookmarkStart w:id="1892" w:name="BKM_70E04797_791D_4c94_9B0D_BCE0B25E3AA0"/>
    <w:bookmarkEnd w:id="1892"/>
    <w:p w14:paraId="52C4A43C"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Ander zaakobject aanduiding</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Ander zaakobject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1C2F0647" w14:textId="77777777" w:rsidTr="00341AFA">
        <w:tc>
          <w:tcPr>
            <w:tcW w:w="3690" w:type="dxa"/>
            <w:gridSpan w:val="2"/>
            <w:tcBorders>
              <w:top w:val="nil"/>
              <w:left w:val="nil"/>
              <w:bottom w:val="nil"/>
              <w:right w:val="nil"/>
            </w:tcBorders>
          </w:tcPr>
          <w:p w14:paraId="5CDD6AA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3551BF92"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Ander zaakobject aanduiding</w:t>
            </w:r>
            <w:r w:rsidRPr="008A6917">
              <w:rPr>
                <w:rFonts w:ascii="Arial" w:hAnsi="Arial" w:cs="Arial"/>
                <w:color w:val="000000"/>
                <w:szCs w:val="20"/>
                <w:lang w:val="en-AU" w:eastAsia="en-US"/>
              </w:rPr>
              <w:fldChar w:fldCharType="end"/>
            </w:r>
          </w:p>
        </w:tc>
      </w:tr>
      <w:tr w:rsidR="00341AFA" w:rsidRPr="008A6917" w14:paraId="4FFCE91F" w14:textId="77777777" w:rsidTr="00341AFA">
        <w:tc>
          <w:tcPr>
            <w:tcW w:w="3690" w:type="dxa"/>
            <w:gridSpan w:val="2"/>
            <w:tcBorders>
              <w:top w:val="nil"/>
              <w:left w:val="nil"/>
              <w:bottom w:val="nil"/>
              <w:right w:val="nil"/>
            </w:tcBorders>
          </w:tcPr>
          <w:p w14:paraId="53109B2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3F1CD3F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14105291" w14:textId="77777777" w:rsidTr="00341AFA">
        <w:tc>
          <w:tcPr>
            <w:tcW w:w="3690" w:type="dxa"/>
            <w:gridSpan w:val="2"/>
            <w:tcBorders>
              <w:top w:val="nil"/>
              <w:left w:val="nil"/>
              <w:bottom w:val="nil"/>
              <w:right w:val="nil"/>
            </w:tcBorders>
          </w:tcPr>
          <w:p w14:paraId="3488392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690586C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15D3E9CA" w14:textId="77777777" w:rsidTr="00341AFA">
        <w:tc>
          <w:tcPr>
            <w:tcW w:w="3690" w:type="dxa"/>
            <w:gridSpan w:val="2"/>
            <w:tcBorders>
              <w:top w:val="nil"/>
              <w:left w:val="nil"/>
              <w:bottom w:val="nil"/>
              <w:right w:val="nil"/>
            </w:tcBorders>
          </w:tcPr>
          <w:p w14:paraId="513C491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10CCA49E"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anderZaakobject/registratie</w:t>
            </w:r>
            <w:r w:rsidRPr="008A6917">
              <w:rPr>
                <w:rFonts w:ascii="Arial" w:hAnsi="Arial" w:cs="Arial"/>
                <w:color w:val="000000"/>
                <w:szCs w:val="20"/>
                <w:lang w:val="en-AU" w:eastAsia="en-US"/>
              </w:rPr>
              <w:fldChar w:fldCharType="end"/>
            </w:r>
          </w:p>
        </w:tc>
      </w:tr>
      <w:tr w:rsidR="00341AFA" w:rsidRPr="008A6917" w14:paraId="4721A60A" w14:textId="77777777" w:rsidTr="00341AFA">
        <w:tc>
          <w:tcPr>
            <w:tcW w:w="3690" w:type="dxa"/>
            <w:gridSpan w:val="2"/>
            <w:tcBorders>
              <w:top w:val="nil"/>
              <w:left w:val="nil"/>
              <w:bottom w:val="nil"/>
              <w:right w:val="nil"/>
            </w:tcBorders>
          </w:tcPr>
          <w:p w14:paraId="7DBC9A2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4773F8EE"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Een identificerende beschrijving van het ANDER ZAAKOBJECT.</w:t>
            </w:r>
          </w:p>
        </w:tc>
      </w:tr>
      <w:tr w:rsidR="00341AFA" w:rsidRPr="008A6917" w14:paraId="18292B8B" w14:textId="77777777" w:rsidTr="00341AFA">
        <w:tc>
          <w:tcPr>
            <w:tcW w:w="3690" w:type="dxa"/>
            <w:gridSpan w:val="2"/>
            <w:tcBorders>
              <w:top w:val="nil"/>
              <w:left w:val="nil"/>
              <w:bottom w:val="nil"/>
              <w:right w:val="nil"/>
            </w:tcBorders>
          </w:tcPr>
          <w:p w14:paraId="70EBB6D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1DD1E41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00F0C020" w14:textId="77777777" w:rsidTr="00341AFA">
        <w:tc>
          <w:tcPr>
            <w:tcW w:w="3690" w:type="dxa"/>
            <w:gridSpan w:val="2"/>
            <w:tcBorders>
              <w:top w:val="nil"/>
              <w:left w:val="nil"/>
              <w:bottom w:val="nil"/>
              <w:right w:val="nil"/>
            </w:tcBorders>
          </w:tcPr>
          <w:p w14:paraId="7E78226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61CC980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14:paraId="28634FF0" w14:textId="77777777" w:rsidTr="00341AFA">
        <w:tc>
          <w:tcPr>
            <w:tcW w:w="3690" w:type="dxa"/>
            <w:gridSpan w:val="2"/>
            <w:tcBorders>
              <w:top w:val="nil"/>
              <w:left w:val="nil"/>
              <w:bottom w:val="nil"/>
              <w:right w:val="nil"/>
            </w:tcBorders>
          </w:tcPr>
          <w:p w14:paraId="2F0749F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45AD675E"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AN80</w:t>
            </w:r>
            <w:r w:rsidRPr="008A6917">
              <w:rPr>
                <w:rFonts w:ascii="Arial" w:hAnsi="Arial" w:cs="Arial"/>
                <w:color w:val="000000"/>
                <w:szCs w:val="20"/>
                <w:lang w:val="en-AU" w:eastAsia="en-US"/>
              </w:rPr>
              <w:fldChar w:fldCharType="end"/>
            </w:r>
          </w:p>
        </w:tc>
      </w:tr>
      <w:tr w:rsidR="00341AFA" w:rsidRPr="008A6917" w14:paraId="3C1F3FB0" w14:textId="77777777" w:rsidTr="00341AFA">
        <w:tc>
          <w:tcPr>
            <w:tcW w:w="3690" w:type="dxa"/>
            <w:gridSpan w:val="2"/>
            <w:tcBorders>
              <w:top w:val="nil"/>
              <w:left w:val="nil"/>
              <w:bottom w:val="nil"/>
              <w:right w:val="nil"/>
            </w:tcBorders>
          </w:tcPr>
          <w:p w14:paraId="04FE70A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303353B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2A3DA2B8" w14:textId="77777777" w:rsidTr="00341AFA">
        <w:tc>
          <w:tcPr>
            <w:tcW w:w="3690" w:type="dxa"/>
            <w:gridSpan w:val="2"/>
            <w:tcBorders>
              <w:top w:val="nil"/>
              <w:left w:val="nil"/>
              <w:bottom w:val="nil"/>
              <w:right w:val="nil"/>
            </w:tcBorders>
          </w:tcPr>
          <w:p w14:paraId="15DB233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12E304D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6AF43730" w14:textId="77777777" w:rsidTr="00341AFA">
        <w:tc>
          <w:tcPr>
            <w:tcW w:w="3690" w:type="dxa"/>
            <w:gridSpan w:val="2"/>
            <w:tcBorders>
              <w:top w:val="nil"/>
              <w:left w:val="nil"/>
              <w:bottom w:val="nil"/>
              <w:right w:val="nil"/>
            </w:tcBorders>
          </w:tcPr>
          <w:p w14:paraId="199834E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7F3337E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5686D80F" w14:textId="77777777" w:rsidTr="00341AFA">
        <w:tc>
          <w:tcPr>
            <w:tcW w:w="3690" w:type="dxa"/>
            <w:gridSpan w:val="2"/>
            <w:tcBorders>
              <w:top w:val="nil"/>
              <w:left w:val="nil"/>
              <w:bottom w:val="nil"/>
              <w:right w:val="nil"/>
            </w:tcBorders>
          </w:tcPr>
          <w:p w14:paraId="35F614F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3C8F0A3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3EE9F9C4" w14:textId="77777777" w:rsidTr="00341AFA">
        <w:tc>
          <w:tcPr>
            <w:tcW w:w="3690" w:type="dxa"/>
            <w:gridSpan w:val="2"/>
            <w:tcBorders>
              <w:top w:val="nil"/>
              <w:left w:val="nil"/>
              <w:bottom w:val="nil"/>
              <w:right w:val="nil"/>
            </w:tcBorders>
          </w:tcPr>
          <w:p w14:paraId="0E1BA4A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5587343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xml:space="preserve"> zie groep</w:t>
            </w:r>
          </w:p>
        </w:tc>
      </w:tr>
      <w:tr w:rsidR="00341AFA" w:rsidRPr="008A6917" w14:paraId="2CEF3C60" w14:textId="77777777" w:rsidTr="00341AFA">
        <w:tc>
          <w:tcPr>
            <w:tcW w:w="3690" w:type="dxa"/>
            <w:gridSpan w:val="2"/>
            <w:tcBorders>
              <w:top w:val="nil"/>
              <w:left w:val="nil"/>
              <w:bottom w:val="nil"/>
              <w:right w:val="nil"/>
            </w:tcBorders>
          </w:tcPr>
          <w:p w14:paraId="311FB65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28A3BF5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16512BF5" w14:textId="77777777" w:rsidTr="00341AFA">
        <w:tc>
          <w:tcPr>
            <w:tcW w:w="3690" w:type="dxa"/>
            <w:gridSpan w:val="2"/>
            <w:tcBorders>
              <w:top w:val="nil"/>
              <w:left w:val="nil"/>
              <w:bottom w:val="nil"/>
              <w:right w:val="nil"/>
            </w:tcBorders>
          </w:tcPr>
          <w:p w14:paraId="70EC005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28D534A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B83C54E" w14:textId="77777777" w:rsidTr="00341AFA">
        <w:tc>
          <w:tcPr>
            <w:tcW w:w="3690" w:type="dxa"/>
            <w:gridSpan w:val="2"/>
            <w:tcBorders>
              <w:top w:val="nil"/>
              <w:left w:val="nil"/>
              <w:bottom w:val="nil"/>
              <w:right w:val="nil"/>
            </w:tcBorders>
          </w:tcPr>
          <w:p w14:paraId="4310083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5917A78E"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17FD7E57" w14:textId="77777777" w:rsidTr="00341AFA">
        <w:tc>
          <w:tcPr>
            <w:tcW w:w="3690" w:type="dxa"/>
            <w:gridSpan w:val="2"/>
            <w:tcBorders>
              <w:top w:val="nil"/>
              <w:left w:val="nil"/>
              <w:bottom w:val="nil"/>
              <w:right w:val="nil"/>
            </w:tcBorders>
          </w:tcPr>
          <w:p w14:paraId="09352F8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586E3BE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3C591796" w14:textId="77777777" w:rsidTr="00341AFA">
        <w:tc>
          <w:tcPr>
            <w:tcW w:w="3690" w:type="dxa"/>
            <w:gridSpan w:val="2"/>
            <w:tcBorders>
              <w:top w:val="nil"/>
              <w:left w:val="nil"/>
              <w:bottom w:val="nil"/>
              <w:right w:val="nil"/>
            </w:tcBorders>
          </w:tcPr>
          <w:p w14:paraId="72E48C8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44EFBE0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05EAC657" w14:textId="77777777" w:rsidTr="00341AFA">
        <w:tc>
          <w:tcPr>
            <w:tcW w:w="9360" w:type="dxa"/>
            <w:gridSpan w:val="3"/>
            <w:tcBorders>
              <w:top w:val="nil"/>
              <w:left w:val="nil"/>
              <w:bottom w:val="nil"/>
              <w:right w:val="nil"/>
            </w:tcBorders>
          </w:tcPr>
          <w:p w14:paraId="40EAAC8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Toelichting</w:t>
            </w:r>
          </w:p>
        </w:tc>
      </w:tr>
      <w:tr w:rsidR="00341AFA" w:rsidRPr="008A6917" w14:paraId="24598571" w14:textId="77777777" w:rsidTr="00341AFA">
        <w:tc>
          <w:tcPr>
            <w:tcW w:w="450" w:type="dxa"/>
            <w:tcBorders>
              <w:top w:val="nil"/>
              <w:left w:val="nil"/>
              <w:bottom w:val="nil"/>
              <w:right w:val="nil"/>
            </w:tcBorders>
          </w:tcPr>
          <w:p w14:paraId="1AC7A9A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78C478C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893" w:name="BKM_0B2DE64B_772F_4deb_8F37_11810471792E"/>
    <w:bookmarkEnd w:id="1893"/>
    <w:p w14:paraId="1961074F"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Ander zaakobject omschrijving</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Ander zaakobject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064B2AC5" w14:textId="77777777" w:rsidTr="00341AFA">
        <w:tc>
          <w:tcPr>
            <w:tcW w:w="3690" w:type="dxa"/>
            <w:gridSpan w:val="2"/>
            <w:tcBorders>
              <w:top w:val="nil"/>
              <w:left w:val="nil"/>
              <w:bottom w:val="nil"/>
              <w:right w:val="nil"/>
            </w:tcBorders>
          </w:tcPr>
          <w:p w14:paraId="3A62319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6414A001"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Ander zaakobject omschrijving</w:t>
            </w:r>
            <w:r w:rsidRPr="008A6917">
              <w:rPr>
                <w:rFonts w:ascii="Arial" w:hAnsi="Arial" w:cs="Arial"/>
                <w:color w:val="000000"/>
                <w:szCs w:val="20"/>
                <w:lang w:val="en-AU" w:eastAsia="en-US"/>
              </w:rPr>
              <w:fldChar w:fldCharType="end"/>
            </w:r>
          </w:p>
        </w:tc>
      </w:tr>
      <w:tr w:rsidR="00341AFA" w:rsidRPr="008A6917" w14:paraId="72B1A934" w14:textId="77777777" w:rsidTr="00341AFA">
        <w:tc>
          <w:tcPr>
            <w:tcW w:w="3690" w:type="dxa"/>
            <w:gridSpan w:val="2"/>
            <w:tcBorders>
              <w:top w:val="nil"/>
              <w:left w:val="nil"/>
              <w:bottom w:val="nil"/>
              <w:right w:val="nil"/>
            </w:tcBorders>
          </w:tcPr>
          <w:p w14:paraId="0CB48A5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052B8C4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48C5431A" w14:textId="77777777" w:rsidTr="00341AFA">
        <w:tc>
          <w:tcPr>
            <w:tcW w:w="3690" w:type="dxa"/>
            <w:gridSpan w:val="2"/>
            <w:tcBorders>
              <w:top w:val="nil"/>
              <w:left w:val="nil"/>
              <w:bottom w:val="nil"/>
              <w:right w:val="nil"/>
            </w:tcBorders>
          </w:tcPr>
          <w:p w14:paraId="24B5242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5439CEF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39378D1A" w14:textId="77777777" w:rsidTr="00341AFA">
        <w:tc>
          <w:tcPr>
            <w:tcW w:w="3690" w:type="dxa"/>
            <w:gridSpan w:val="2"/>
            <w:tcBorders>
              <w:top w:val="nil"/>
              <w:left w:val="nil"/>
              <w:bottom w:val="nil"/>
              <w:right w:val="nil"/>
            </w:tcBorders>
          </w:tcPr>
          <w:p w14:paraId="52AC1BD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2FB4769F"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AnderZaakobject/omschrijving</w:t>
            </w:r>
            <w:r w:rsidRPr="008A6917">
              <w:rPr>
                <w:rFonts w:ascii="Arial" w:hAnsi="Arial" w:cs="Arial"/>
                <w:color w:val="000000"/>
                <w:szCs w:val="20"/>
                <w:lang w:val="en-AU" w:eastAsia="en-US"/>
              </w:rPr>
              <w:fldChar w:fldCharType="end"/>
            </w:r>
          </w:p>
        </w:tc>
      </w:tr>
      <w:tr w:rsidR="00341AFA" w:rsidRPr="008A6917" w14:paraId="633789A9" w14:textId="77777777" w:rsidTr="00341AFA">
        <w:tc>
          <w:tcPr>
            <w:tcW w:w="3690" w:type="dxa"/>
            <w:gridSpan w:val="2"/>
            <w:tcBorders>
              <w:top w:val="nil"/>
              <w:left w:val="nil"/>
              <w:bottom w:val="nil"/>
              <w:right w:val="nil"/>
            </w:tcBorders>
          </w:tcPr>
          <w:p w14:paraId="232CE20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0BE8209B"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Een korte omschrijving van de aard van het ANDER ZAAKOBJECT.</w:t>
            </w:r>
          </w:p>
        </w:tc>
      </w:tr>
      <w:tr w:rsidR="00341AFA" w:rsidRPr="008A6917" w14:paraId="404DCD60" w14:textId="77777777" w:rsidTr="00341AFA">
        <w:tc>
          <w:tcPr>
            <w:tcW w:w="3690" w:type="dxa"/>
            <w:gridSpan w:val="2"/>
            <w:tcBorders>
              <w:top w:val="nil"/>
              <w:left w:val="nil"/>
              <w:bottom w:val="nil"/>
              <w:right w:val="nil"/>
            </w:tcBorders>
          </w:tcPr>
          <w:p w14:paraId="64A910C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44F684B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636AE861" w14:textId="77777777" w:rsidTr="00341AFA">
        <w:tc>
          <w:tcPr>
            <w:tcW w:w="3690" w:type="dxa"/>
            <w:gridSpan w:val="2"/>
            <w:tcBorders>
              <w:top w:val="nil"/>
              <w:left w:val="nil"/>
              <w:bottom w:val="nil"/>
              <w:right w:val="nil"/>
            </w:tcBorders>
          </w:tcPr>
          <w:p w14:paraId="03CCA98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5D8F743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14:paraId="1797F9AD" w14:textId="77777777" w:rsidTr="00341AFA">
        <w:tc>
          <w:tcPr>
            <w:tcW w:w="3690" w:type="dxa"/>
            <w:gridSpan w:val="2"/>
            <w:tcBorders>
              <w:top w:val="nil"/>
              <w:left w:val="nil"/>
              <w:bottom w:val="nil"/>
              <w:right w:val="nil"/>
            </w:tcBorders>
          </w:tcPr>
          <w:p w14:paraId="1761AF2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198828F5"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AN80</w:t>
            </w:r>
            <w:r w:rsidRPr="008A6917">
              <w:rPr>
                <w:rFonts w:ascii="Arial" w:hAnsi="Arial" w:cs="Arial"/>
                <w:color w:val="000000"/>
                <w:szCs w:val="20"/>
                <w:lang w:val="en-AU" w:eastAsia="en-US"/>
              </w:rPr>
              <w:fldChar w:fldCharType="end"/>
            </w:r>
          </w:p>
        </w:tc>
      </w:tr>
      <w:tr w:rsidR="00341AFA" w:rsidRPr="008A6917" w14:paraId="5D942377" w14:textId="77777777" w:rsidTr="00341AFA">
        <w:tc>
          <w:tcPr>
            <w:tcW w:w="3690" w:type="dxa"/>
            <w:gridSpan w:val="2"/>
            <w:tcBorders>
              <w:top w:val="nil"/>
              <w:left w:val="nil"/>
              <w:bottom w:val="nil"/>
              <w:right w:val="nil"/>
            </w:tcBorders>
          </w:tcPr>
          <w:p w14:paraId="3C521DF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355373F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145CB517" w14:textId="77777777" w:rsidTr="00341AFA">
        <w:tc>
          <w:tcPr>
            <w:tcW w:w="3690" w:type="dxa"/>
            <w:gridSpan w:val="2"/>
            <w:tcBorders>
              <w:top w:val="nil"/>
              <w:left w:val="nil"/>
              <w:bottom w:val="nil"/>
              <w:right w:val="nil"/>
            </w:tcBorders>
          </w:tcPr>
          <w:p w14:paraId="1721858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7C0CDBE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684DA43" w14:textId="77777777" w:rsidTr="00341AFA">
        <w:tc>
          <w:tcPr>
            <w:tcW w:w="3690" w:type="dxa"/>
            <w:gridSpan w:val="2"/>
            <w:tcBorders>
              <w:top w:val="nil"/>
              <w:left w:val="nil"/>
              <w:bottom w:val="nil"/>
              <w:right w:val="nil"/>
            </w:tcBorders>
          </w:tcPr>
          <w:p w14:paraId="439BDF3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4DCE183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13422B7C" w14:textId="77777777" w:rsidTr="00341AFA">
        <w:tc>
          <w:tcPr>
            <w:tcW w:w="3690" w:type="dxa"/>
            <w:gridSpan w:val="2"/>
            <w:tcBorders>
              <w:top w:val="nil"/>
              <w:left w:val="nil"/>
              <w:bottom w:val="nil"/>
              <w:right w:val="nil"/>
            </w:tcBorders>
          </w:tcPr>
          <w:p w14:paraId="61B6311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2585A61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6125C7BD" w14:textId="77777777" w:rsidTr="00341AFA">
        <w:tc>
          <w:tcPr>
            <w:tcW w:w="3690" w:type="dxa"/>
            <w:gridSpan w:val="2"/>
            <w:tcBorders>
              <w:top w:val="nil"/>
              <w:left w:val="nil"/>
              <w:bottom w:val="nil"/>
              <w:right w:val="nil"/>
            </w:tcBorders>
          </w:tcPr>
          <w:p w14:paraId="6C8AE71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27CF922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xml:space="preserve"> zie groep</w:t>
            </w:r>
          </w:p>
        </w:tc>
      </w:tr>
      <w:tr w:rsidR="00341AFA" w:rsidRPr="008A6917" w14:paraId="0CA922A0" w14:textId="77777777" w:rsidTr="00341AFA">
        <w:tc>
          <w:tcPr>
            <w:tcW w:w="3690" w:type="dxa"/>
            <w:gridSpan w:val="2"/>
            <w:tcBorders>
              <w:top w:val="nil"/>
              <w:left w:val="nil"/>
              <w:bottom w:val="nil"/>
              <w:right w:val="nil"/>
            </w:tcBorders>
          </w:tcPr>
          <w:p w14:paraId="016C900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3CDD30E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23D562E" w14:textId="77777777" w:rsidTr="00341AFA">
        <w:tc>
          <w:tcPr>
            <w:tcW w:w="3690" w:type="dxa"/>
            <w:gridSpan w:val="2"/>
            <w:tcBorders>
              <w:top w:val="nil"/>
              <w:left w:val="nil"/>
              <w:bottom w:val="nil"/>
              <w:right w:val="nil"/>
            </w:tcBorders>
          </w:tcPr>
          <w:p w14:paraId="4FA20ED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1721441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4760505F" w14:textId="77777777" w:rsidTr="00341AFA">
        <w:tc>
          <w:tcPr>
            <w:tcW w:w="3690" w:type="dxa"/>
            <w:gridSpan w:val="2"/>
            <w:tcBorders>
              <w:top w:val="nil"/>
              <w:left w:val="nil"/>
              <w:bottom w:val="nil"/>
              <w:right w:val="nil"/>
            </w:tcBorders>
          </w:tcPr>
          <w:p w14:paraId="3620154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07DD144C"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45B96609" w14:textId="77777777" w:rsidTr="00341AFA">
        <w:tc>
          <w:tcPr>
            <w:tcW w:w="3690" w:type="dxa"/>
            <w:gridSpan w:val="2"/>
            <w:tcBorders>
              <w:top w:val="nil"/>
              <w:left w:val="nil"/>
              <w:bottom w:val="nil"/>
              <w:right w:val="nil"/>
            </w:tcBorders>
          </w:tcPr>
          <w:p w14:paraId="54F81F2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4DD028C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08147763" w14:textId="77777777" w:rsidTr="00341AFA">
        <w:tc>
          <w:tcPr>
            <w:tcW w:w="3690" w:type="dxa"/>
            <w:gridSpan w:val="2"/>
            <w:tcBorders>
              <w:top w:val="nil"/>
              <w:left w:val="nil"/>
              <w:bottom w:val="nil"/>
              <w:right w:val="nil"/>
            </w:tcBorders>
          </w:tcPr>
          <w:p w14:paraId="748C37E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424910C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4586AA10" w14:textId="77777777" w:rsidTr="00341AFA">
        <w:tc>
          <w:tcPr>
            <w:tcW w:w="9360" w:type="dxa"/>
            <w:gridSpan w:val="3"/>
            <w:tcBorders>
              <w:top w:val="nil"/>
              <w:left w:val="nil"/>
              <w:bottom w:val="nil"/>
              <w:right w:val="nil"/>
            </w:tcBorders>
          </w:tcPr>
          <w:p w14:paraId="1434B81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73675611" w14:textId="77777777" w:rsidTr="00341AFA">
        <w:tc>
          <w:tcPr>
            <w:tcW w:w="450" w:type="dxa"/>
            <w:tcBorders>
              <w:top w:val="nil"/>
              <w:left w:val="nil"/>
              <w:bottom w:val="nil"/>
              <w:right w:val="nil"/>
            </w:tcBorders>
          </w:tcPr>
          <w:p w14:paraId="5A36F6A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09A0A85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894" w:name="BKM_ADE03C42_41F2_4336_95B4_F00002396CE7"/>
    <w:bookmarkEnd w:id="1894"/>
    <w:p w14:paraId="5E5DAE0E"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Ander zaakobject lokatie</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Ander zaakobject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5DA8F4BD" w14:textId="77777777" w:rsidTr="00341AFA">
        <w:tc>
          <w:tcPr>
            <w:tcW w:w="3690" w:type="dxa"/>
            <w:gridSpan w:val="2"/>
            <w:tcBorders>
              <w:top w:val="nil"/>
              <w:left w:val="nil"/>
              <w:bottom w:val="nil"/>
              <w:right w:val="nil"/>
            </w:tcBorders>
          </w:tcPr>
          <w:p w14:paraId="4AEB2DD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3B4B953C"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Ander zaakobject lokatie</w:t>
            </w:r>
            <w:r w:rsidRPr="008A6917">
              <w:rPr>
                <w:rFonts w:ascii="Arial" w:hAnsi="Arial" w:cs="Arial"/>
                <w:color w:val="000000"/>
                <w:szCs w:val="20"/>
                <w:lang w:val="en-AU" w:eastAsia="en-US"/>
              </w:rPr>
              <w:fldChar w:fldCharType="end"/>
            </w:r>
          </w:p>
        </w:tc>
      </w:tr>
      <w:tr w:rsidR="00341AFA" w:rsidRPr="008A6917" w14:paraId="1392243E" w14:textId="77777777" w:rsidTr="00341AFA">
        <w:tc>
          <w:tcPr>
            <w:tcW w:w="3690" w:type="dxa"/>
            <w:gridSpan w:val="2"/>
            <w:tcBorders>
              <w:top w:val="nil"/>
              <w:left w:val="nil"/>
              <w:bottom w:val="nil"/>
              <w:right w:val="nil"/>
            </w:tcBorders>
          </w:tcPr>
          <w:p w14:paraId="35C1DD9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695F998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2BCFB822" w14:textId="77777777" w:rsidTr="00341AFA">
        <w:tc>
          <w:tcPr>
            <w:tcW w:w="3690" w:type="dxa"/>
            <w:gridSpan w:val="2"/>
            <w:tcBorders>
              <w:top w:val="nil"/>
              <w:left w:val="nil"/>
              <w:bottom w:val="nil"/>
              <w:right w:val="nil"/>
            </w:tcBorders>
          </w:tcPr>
          <w:p w14:paraId="6885219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566640C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68DBFB8B" w14:textId="77777777" w:rsidTr="00341AFA">
        <w:tc>
          <w:tcPr>
            <w:tcW w:w="3690" w:type="dxa"/>
            <w:gridSpan w:val="2"/>
            <w:tcBorders>
              <w:top w:val="nil"/>
              <w:left w:val="nil"/>
              <w:bottom w:val="nil"/>
              <w:right w:val="nil"/>
            </w:tcBorders>
          </w:tcPr>
          <w:p w14:paraId="5AD7BFC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21E4FD73"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anderZaakobject/aanduiding</w:t>
            </w:r>
            <w:r w:rsidRPr="008A6917">
              <w:rPr>
                <w:rFonts w:ascii="Arial" w:hAnsi="Arial" w:cs="Arial"/>
                <w:color w:val="000000"/>
                <w:szCs w:val="20"/>
                <w:lang w:val="en-AU" w:eastAsia="en-US"/>
              </w:rPr>
              <w:fldChar w:fldCharType="end"/>
            </w:r>
          </w:p>
        </w:tc>
      </w:tr>
      <w:tr w:rsidR="00341AFA" w:rsidRPr="008A6917" w14:paraId="7E65CC5F" w14:textId="77777777" w:rsidTr="00341AFA">
        <w:tc>
          <w:tcPr>
            <w:tcW w:w="3690" w:type="dxa"/>
            <w:gridSpan w:val="2"/>
            <w:tcBorders>
              <w:top w:val="nil"/>
              <w:left w:val="nil"/>
              <w:bottom w:val="nil"/>
              <w:right w:val="nil"/>
            </w:tcBorders>
          </w:tcPr>
          <w:p w14:paraId="5A4DEA5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7A252768"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De minimaal tweedimensionale geometrische representatie van de ligging of de omtrek van het ANDER ZAAKOBJECT.</w:t>
            </w:r>
          </w:p>
        </w:tc>
      </w:tr>
      <w:tr w:rsidR="00341AFA" w:rsidRPr="008A6917" w14:paraId="103BC91B" w14:textId="77777777" w:rsidTr="00341AFA">
        <w:tc>
          <w:tcPr>
            <w:tcW w:w="3690" w:type="dxa"/>
            <w:gridSpan w:val="2"/>
            <w:tcBorders>
              <w:top w:val="nil"/>
              <w:left w:val="nil"/>
              <w:bottom w:val="nil"/>
              <w:right w:val="nil"/>
            </w:tcBorders>
          </w:tcPr>
          <w:p w14:paraId="225E41A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1508DE1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26D4D29C" w14:textId="77777777" w:rsidTr="00341AFA">
        <w:tc>
          <w:tcPr>
            <w:tcW w:w="3690" w:type="dxa"/>
            <w:gridSpan w:val="2"/>
            <w:tcBorders>
              <w:top w:val="nil"/>
              <w:left w:val="nil"/>
              <w:bottom w:val="nil"/>
              <w:right w:val="nil"/>
            </w:tcBorders>
          </w:tcPr>
          <w:p w14:paraId="609EDA9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49358FA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14:paraId="22252AB5" w14:textId="77777777" w:rsidTr="00341AFA">
        <w:tc>
          <w:tcPr>
            <w:tcW w:w="3690" w:type="dxa"/>
            <w:gridSpan w:val="2"/>
            <w:tcBorders>
              <w:top w:val="nil"/>
              <w:left w:val="nil"/>
              <w:bottom w:val="nil"/>
              <w:right w:val="nil"/>
            </w:tcBorders>
          </w:tcPr>
          <w:p w14:paraId="4DA0757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1FC6A142" w14:textId="77777777" w:rsidR="00341AFA" w:rsidRPr="008A6917" w:rsidRDefault="00065603"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ins w:id="1895" w:author="A.C. Kloosterboer" w:date="2017-01-17T19:04:00Z">
              <w:r w:rsidRPr="00751C18">
                <w:rPr>
                  <w:rFonts w:ascii="Calibri" w:hAnsi="Calibri" w:cs="Calibri"/>
                  <w:color w:val="000000"/>
                  <w:sz w:val="22"/>
                  <w:szCs w:val="22"/>
                  <w:lang w:eastAsia="en-US"/>
                </w:rPr>
                <w:t>PuntLijnVlak</w:t>
              </w:r>
              <w:r>
                <w:rPr>
                  <w:rFonts w:ascii="Calibri" w:hAnsi="Calibri" w:cs="Calibri"/>
                  <w:color w:val="000000"/>
                  <w:sz w:val="22"/>
                  <w:szCs w:val="22"/>
                  <w:lang w:eastAsia="en-US"/>
                </w:rPr>
                <w:t>(MultiV</w:t>
              </w:r>
              <w:r w:rsidRPr="00751C18">
                <w:rPr>
                  <w:rFonts w:ascii="Calibri" w:hAnsi="Calibri" w:cs="Calibri"/>
                  <w:color w:val="000000"/>
                  <w:sz w:val="22"/>
                  <w:szCs w:val="22"/>
                  <w:lang w:eastAsia="en-US"/>
                </w:rPr>
                <w:t>lak</w:t>
              </w:r>
              <w:r w:rsidRPr="008A6917" w:rsidDel="00065603">
                <w:rPr>
                  <w:rFonts w:ascii="Arial" w:hAnsi="Arial" w:cs="Arial"/>
                  <w:color w:val="000000"/>
                  <w:szCs w:val="20"/>
                  <w:lang w:val="en-AU" w:eastAsia="en-US"/>
                </w:rPr>
                <w:t xml:space="preserve"> </w:t>
              </w:r>
            </w:ins>
            <w:del w:id="1896" w:author="A.C. Kloosterboer" w:date="2017-01-17T19:03:00Z">
              <w:r w:rsidR="00A85696" w:rsidRPr="008A6917" w:rsidDel="00065603">
                <w:rPr>
                  <w:rFonts w:ascii="Arial" w:hAnsi="Arial" w:cs="Arial"/>
                  <w:color w:val="000000"/>
                  <w:szCs w:val="20"/>
                  <w:lang w:val="en-AU" w:eastAsia="en-US"/>
                </w:rPr>
                <w:fldChar w:fldCharType="begin" w:fldLock="1"/>
              </w:r>
              <w:r w:rsidR="00341AFA" w:rsidRPr="008A6917" w:rsidDel="00065603">
                <w:rPr>
                  <w:rFonts w:ascii="Arial" w:hAnsi="Arial" w:cs="Arial"/>
                  <w:color w:val="000000"/>
                  <w:szCs w:val="20"/>
                  <w:lang w:val="en-AU" w:eastAsia="en-US"/>
                </w:rPr>
                <w:delInstrText xml:space="preserve">MERGEFIELD </w:delInstrText>
              </w:r>
              <w:r w:rsidR="00341AFA" w:rsidRPr="008A6917" w:rsidDel="00065603">
                <w:rPr>
                  <w:rFonts w:ascii="Calibri" w:hAnsi="Calibri" w:cs="Calibri"/>
                  <w:color w:val="000000"/>
                  <w:sz w:val="22"/>
                  <w:szCs w:val="22"/>
                  <w:lang w:eastAsia="en-US"/>
                </w:rPr>
                <w:delInstrText>Att.Type</w:delInstrText>
              </w:r>
              <w:r w:rsidR="00A85696" w:rsidRPr="008A6917" w:rsidDel="00065603">
                <w:rPr>
                  <w:rFonts w:ascii="Arial" w:hAnsi="Arial" w:cs="Arial"/>
                  <w:color w:val="000000"/>
                  <w:szCs w:val="20"/>
                  <w:lang w:val="en-AU" w:eastAsia="en-US"/>
                </w:rPr>
                <w:fldChar w:fldCharType="separate"/>
              </w:r>
              <w:r w:rsidR="00341AFA" w:rsidRPr="008A6917" w:rsidDel="00065603">
                <w:rPr>
                  <w:rFonts w:ascii="Calibri" w:hAnsi="Calibri" w:cs="Calibri"/>
                  <w:color w:val="000000"/>
                  <w:sz w:val="22"/>
                  <w:szCs w:val="22"/>
                  <w:lang w:eastAsia="en-US"/>
                </w:rPr>
                <w:delText>AN80</w:delText>
              </w:r>
              <w:r w:rsidR="00A85696" w:rsidRPr="008A6917" w:rsidDel="00065603">
                <w:rPr>
                  <w:rFonts w:ascii="Arial" w:hAnsi="Arial" w:cs="Arial"/>
                  <w:color w:val="000000"/>
                  <w:szCs w:val="20"/>
                  <w:lang w:val="en-AU" w:eastAsia="en-US"/>
                </w:rPr>
                <w:fldChar w:fldCharType="end"/>
              </w:r>
            </w:del>
          </w:p>
        </w:tc>
      </w:tr>
      <w:tr w:rsidR="00341AFA" w:rsidRPr="008A6917" w14:paraId="18064E17" w14:textId="77777777" w:rsidTr="00341AFA">
        <w:tc>
          <w:tcPr>
            <w:tcW w:w="3690" w:type="dxa"/>
            <w:gridSpan w:val="2"/>
            <w:tcBorders>
              <w:top w:val="nil"/>
              <w:left w:val="nil"/>
              <w:bottom w:val="nil"/>
              <w:right w:val="nil"/>
            </w:tcBorders>
          </w:tcPr>
          <w:p w14:paraId="06E4316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7B48197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6BAD9F56" w14:textId="77777777" w:rsidTr="00341AFA">
        <w:tc>
          <w:tcPr>
            <w:tcW w:w="3690" w:type="dxa"/>
            <w:gridSpan w:val="2"/>
            <w:tcBorders>
              <w:top w:val="nil"/>
              <w:left w:val="nil"/>
              <w:bottom w:val="nil"/>
              <w:right w:val="nil"/>
            </w:tcBorders>
          </w:tcPr>
          <w:p w14:paraId="44EE8A1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0E33937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4CC66D3C" w14:textId="77777777" w:rsidTr="00341AFA">
        <w:tc>
          <w:tcPr>
            <w:tcW w:w="3690" w:type="dxa"/>
            <w:gridSpan w:val="2"/>
            <w:tcBorders>
              <w:top w:val="nil"/>
              <w:left w:val="nil"/>
              <w:bottom w:val="nil"/>
              <w:right w:val="nil"/>
            </w:tcBorders>
          </w:tcPr>
          <w:p w14:paraId="7EC6954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2359F2D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E0FE9FB" w14:textId="77777777" w:rsidTr="00341AFA">
        <w:tc>
          <w:tcPr>
            <w:tcW w:w="3690" w:type="dxa"/>
            <w:gridSpan w:val="2"/>
            <w:tcBorders>
              <w:top w:val="nil"/>
              <w:left w:val="nil"/>
              <w:bottom w:val="nil"/>
              <w:right w:val="nil"/>
            </w:tcBorders>
          </w:tcPr>
          <w:p w14:paraId="7359810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4BB8729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3A727C9F" w14:textId="77777777" w:rsidTr="00341AFA">
        <w:tc>
          <w:tcPr>
            <w:tcW w:w="3690" w:type="dxa"/>
            <w:gridSpan w:val="2"/>
            <w:tcBorders>
              <w:top w:val="nil"/>
              <w:left w:val="nil"/>
              <w:bottom w:val="nil"/>
              <w:right w:val="nil"/>
            </w:tcBorders>
          </w:tcPr>
          <w:p w14:paraId="4390430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1069807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288C78D1" w14:textId="77777777" w:rsidTr="00341AFA">
        <w:tc>
          <w:tcPr>
            <w:tcW w:w="3690" w:type="dxa"/>
            <w:gridSpan w:val="2"/>
            <w:tcBorders>
              <w:top w:val="nil"/>
              <w:left w:val="nil"/>
              <w:bottom w:val="nil"/>
              <w:right w:val="nil"/>
            </w:tcBorders>
          </w:tcPr>
          <w:p w14:paraId="5523B15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5557E8D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107720DF" w14:textId="77777777" w:rsidTr="00341AFA">
        <w:tc>
          <w:tcPr>
            <w:tcW w:w="3690" w:type="dxa"/>
            <w:gridSpan w:val="2"/>
            <w:tcBorders>
              <w:top w:val="nil"/>
              <w:left w:val="nil"/>
              <w:bottom w:val="nil"/>
              <w:right w:val="nil"/>
            </w:tcBorders>
          </w:tcPr>
          <w:p w14:paraId="3003B54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194F40D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52BBB084" w14:textId="77777777" w:rsidTr="00341AFA">
        <w:tc>
          <w:tcPr>
            <w:tcW w:w="3690" w:type="dxa"/>
            <w:gridSpan w:val="2"/>
            <w:tcBorders>
              <w:top w:val="nil"/>
              <w:left w:val="nil"/>
              <w:bottom w:val="nil"/>
              <w:right w:val="nil"/>
            </w:tcBorders>
          </w:tcPr>
          <w:p w14:paraId="4534B74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12689F80"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3AB103B6" w14:textId="77777777" w:rsidTr="00341AFA">
        <w:tc>
          <w:tcPr>
            <w:tcW w:w="3690" w:type="dxa"/>
            <w:gridSpan w:val="2"/>
            <w:tcBorders>
              <w:top w:val="nil"/>
              <w:left w:val="nil"/>
              <w:bottom w:val="nil"/>
              <w:right w:val="nil"/>
            </w:tcBorders>
          </w:tcPr>
          <w:p w14:paraId="056F889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22D75A5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2E8EDC73" w14:textId="77777777" w:rsidTr="00341AFA">
        <w:tc>
          <w:tcPr>
            <w:tcW w:w="3690" w:type="dxa"/>
            <w:gridSpan w:val="2"/>
            <w:tcBorders>
              <w:top w:val="nil"/>
              <w:left w:val="nil"/>
              <w:bottom w:val="nil"/>
              <w:right w:val="nil"/>
            </w:tcBorders>
          </w:tcPr>
          <w:p w14:paraId="33E823A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6BAB880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120F9264" w14:textId="77777777" w:rsidTr="00341AFA">
        <w:tc>
          <w:tcPr>
            <w:tcW w:w="9360" w:type="dxa"/>
            <w:gridSpan w:val="3"/>
            <w:tcBorders>
              <w:top w:val="nil"/>
              <w:left w:val="nil"/>
              <w:bottom w:val="nil"/>
              <w:right w:val="nil"/>
            </w:tcBorders>
          </w:tcPr>
          <w:p w14:paraId="39ABE22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5D46DBB6" w14:textId="77777777" w:rsidTr="00341AFA">
        <w:tc>
          <w:tcPr>
            <w:tcW w:w="450" w:type="dxa"/>
            <w:tcBorders>
              <w:top w:val="nil"/>
              <w:left w:val="nil"/>
              <w:bottom w:val="nil"/>
              <w:right w:val="nil"/>
            </w:tcBorders>
          </w:tcPr>
          <w:p w14:paraId="7A6FBDD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2BD31E8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897" w:name="BKM_0279F62F_6B4E_4407_A13D_72D24EF4F092"/>
    <w:bookmarkEnd w:id="1897"/>
    <w:p w14:paraId="0267B794"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lastRenderedPageBreak/>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Ander zaakobject registratie</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Ander zaakobject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0E1A2CB6" w14:textId="77777777" w:rsidTr="00341AFA">
        <w:tc>
          <w:tcPr>
            <w:tcW w:w="3690" w:type="dxa"/>
            <w:gridSpan w:val="2"/>
            <w:tcBorders>
              <w:top w:val="nil"/>
              <w:left w:val="nil"/>
              <w:bottom w:val="nil"/>
              <w:right w:val="nil"/>
            </w:tcBorders>
          </w:tcPr>
          <w:p w14:paraId="5FFA4FC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20D45DAB"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Ander zaakobject registratie</w:t>
            </w:r>
            <w:r w:rsidRPr="008A6917">
              <w:rPr>
                <w:rFonts w:ascii="Arial" w:hAnsi="Arial" w:cs="Arial"/>
                <w:color w:val="000000"/>
                <w:szCs w:val="20"/>
                <w:lang w:val="en-AU" w:eastAsia="en-US"/>
              </w:rPr>
              <w:fldChar w:fldCharType="end"/>
            </w:r>
          </w:p>
        </w:tc>
      </w:tr>
      <w:tr w:rsidR="00341AFA" w:rsidRPr="008A6917" w14:paraId="0639AE30" w14:textId="77777777" w:rsidTr="00341AFA">
        <w:tc>
          <w:tcPr>
            <w:tcW w:w="3690" w:type="dxa"/>
            <w:gridSpan w:val="2"/>
            <w:tcBorders>
              <w:top w:val="nil"/>
              <w:left w:val="nil"/>
              <w:bottom w:val="nil"/>
              <w:right w:val="nil"/>
            </w:tcBorders>
          </w:tcPr>
          <w:p w14:paraId="1D31EF7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1FBBE47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69868478" w14:textId="77777777" w:rsidTr="00341AFA">
        <w:tc>
          <w:tcPr>
            <w:tcW w:w="3690" w:type="dxa"/>
            <w:gridSpan w:val="2"/>
            <w:tcBorders>
              <w:top w:val="nil"/>
              <w:left w:val="nil"/>
              <w:bottom w:val="nil"/>
              <w:right w:val="nil"/>
            </w:tcBorders>
          </w:tcPr>
          <w:p w14:paraId="6DDC16F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2F68FB8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71112DCC" w14:textId="77777777" w:rsidTr="00341AFA">
        <w:tc>
          <w:tcPr>
            <w:tcW w:w="3690" w:type="dxa"/>
            <w:gridSpan w:val="2"/>
            <w:tcBorders>
              <w:top w:val="nil"/>
              <w:left w:val="nil"/>
              <w:bottom w:val="nil"/>
              <w:right w:val="nil"/>
            </w:tcBorders>
          </w:tcPr>
          <w:p w14:paraId="6894D74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31144112"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anderZaakobject/lokatie</w:t>
            </w:r>
            <w:r w:rsidRPr="008A6917">
              <w:rPr>
                <w:rFonts w:ascii="Arial" w:hAnsi="Arial" w:cs="Arial"/>
                <w:color w:val="000000"/>
                <w:szCs w:val="20"/>
                <w:lang w:val="en-AU" w:eastAsia="en-US"/>
              </w:rPr>
              <w:fldChar w:fldCharType="end"/>
            </w:r>
          </w:p>
        </w:tc>
      </w:tr>
      <w:tr w:rsidR="00341AFA" w:rsidRPr="008A6917" w14:paraId="5D632E54" w14:textId="77777777" w:rsidTr="00341AFA">
        <w:tc>
          <w:tcPr>
            <w:tcW w:w="3690" w:type="dxa"/>
            <w:gridSpan w:val="2"/>
            <w:tcBorders>
              <w:top w:val="nil"/>
              <w:left w:val="nil"/>
              <w:bottom w:val="nil"/>
              <w:right w:val="nil"/>
            </w:tcBorders>
          </w:tcPr>
          <w:p w14:paraId="3B16D84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76740EA8"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De naam van de registratie waarin gegevens van het ANDER ZAAKOBJECT worden beheerd.</w:t>
            </w:r>
          </w:p>
        </w:tc>
      </w:tr>
      <w:tr w:rsidR="00341AFA" w:rsidRPr="008A6917" w14:paraId="57ED0333" w14:textId="77777777" w:rsidTr="00341AFA">
        <w:tc>
          <w:tcPr>
            <w:tcW w:w="3690" w:type="dxa"/>
            <w:gridSpan w:val="2"/>
            <w:tcBorders>
              <w:top w:val="nil"/>
              <w:left w:val="nil"/>
              <w:bottom w:val="nil"/>
              <w:right w:val="nil"/>
            </w:tcBorders>
          </w:tcPr>
          <w:p w14:paraId="40F52A8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186E3B7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0BB3EE04" w14:textId="77777777" w:rsidTr="00341AFA">
        <w:tc>
          <w:tcPr>
            <w:tcW w:w="3690" w:type="dxa"/>
            <w:gridSpan w:val="2"/>
            <w:tcBorders>
              <w:top w:val="nil"/>
              <w:left w:val="nil"/>
              <w:bottom w:val="nil"/>
              <w:right w:val="nil"/>
            </w:tcBorders>
          </w:tcPr>
          <w:p w14:paraId="3AA09EB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3EF658A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14:paraId="4F89F055" w14:textId="77777777" w:rsidTr="00341AFA">
        <w:tc>
          <w:tcPr>
            <w:tcW w:w="3690" w:type="dxa"/>
            <w:gridSpan w:val="2"/>
            <w:tcBorders>
              <w:top w:val="nil"/>
              <w:left w:val="nil"/>
              <w:bottom w:val="nil"/>
              <w:right w:val="nil"/>
            </w:tcBorders>
          </w:tcPr>
          <w:p w14:paraId="10BEBFC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00D03B92" w14:textId="54A1C81A" w:rsidR="00341AFA" w:rsidRPr="008A6917" w:rsidRDefault="00065603"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ins w:id="1898" w:author="A.C. Kloosterboer" w:date="2017-01-17T19:04:00Z">
              <w:r>
                <w:rPr>
                  <w:rFonts w:ascii="Arial" w:hAnsi="Arial" w:cs="Arial"/>
                  <w:color w:val="000000"/>
                  <w:szCs w:val="20"/>
                  <w:lang w:val="en-AU" w:eastAsia="en-US"/>
                </w:rPr>
                <w:t>AN</w:t>
              </w:r>
            </w:ins>
            <w:ins w:id="1899" w:author="Arjan Kloosterboer" w:date="2017-09-22T01:43:00Z">
              <w:r w:rsidR="00684AE3">
                <w:rPr>
                  <w:rFonts w:ascii="Arial" w:hAnsi="Arial" w:cs="Arial"/>
                  <w:color w:val="000000"/>
                  <w:szCs w:val="20"/>
                  <w:lang w:val="en-AU" w:eastAsia="en-US"/>
                </w:rPr>
                <w:t>5</w:t>
              </w:r>
            </w:ins>
            <w:ins w:id="1900" w:author="A.C. Kloosterboer" w:date="2017-01-17T19:04:00Z">
              <w:r>
                <w:rPr>
                  <w:rFonts w:ascii="Arial" w:hAnsi="Arial" w:cs="Arial"/>
                  <w:color w:val="000000"/>
                  <w:szCs w:val="20"/>
                  <w:lang w:val="en-AU" w:eastAsia="en-US"/>
                </w:rPr>
                <w:t>0</w:t>
              </w:r>
            </w:ins>
            <w:del w:id="1901" w:author="A.C. Kloosterboer" w:date="2017-01-17T19:04:00Z">
              <w:r w:rsidR="00A85696" w:rsidRPr="008A6917" w:rsidDel="00065603">
                <w:rPr>
                  <w:rFonts w:ascii="Arial" w:hAnsi="Arial" w:cs="Arial"/>
                  <w:color w:val="000000"/>
                  <w:szCs w:val="20"/>
                  <w:lang w:val="en-AU" w:eastAsia="en-US"/>
                </w:rPr>
                <w:fldChar w:fldCharType="begin" w:fldLock="1"/>
              </w:r>
              <w:r w:rsidR="00341AFA" w:rsidRPr="008A6917" w:rsidDel="00065603">
                <w:rPr>
                  <w:rFonts w:ascii="Arial" w:hAnsi="Arial" w:cs="Arial"/>
                  <w:color w:val="000000"/>
                  <w:szCs w:val="20"/>
                  <w:lang w:val="en-AU" w:eastAsia="en-US"/>
                </w:rPr>
                <w:delInstrText xml:space="preserve">MERGEFIELD </w:delInstrText>
              </w:r>
              <w:r w:rsidR="00341AFA" w:rsidRPr="008A6917" w:rsidDel="00065603">
                <w:rPr>
                  <w:rFonts w:ascii="Calibri" w:hAnsi="Calibri" w:cs="Calibri"/>
                  <w:color w:val="000000"/>
                  <w:sz w:val="22"/>
                  <w:szCs w:val="22"/>
                  <w:lang w:eastAsia="en-US"/>
                </w:rPr>
                <w:delInstrText>Att.Type</w:delInstrText>
              </w:r>
              <w:r w:rsidR="00A85696" w:rsidRPr="008A6917" w:rsidDel="00065603">
                <w:rPr>
                  <w:rFonts w:ascii="Arial" w:hAnsi="Arial" w:cs="Arial"/>
                  <w:color w:val="000000"/>
                  <w:szCs w:val="20"/>
                  <w:lang w:val="en-AU" w:eastAsia="en-US"/>
                </w:rPr>
                <w:fldChar w:fldCharType="separate"/>
              </w:r>
              <w:r w:rsidR="00341AFA" w:rsidRPr="008A6917" w:rsidDel="00065603">
                <w:rPr>
                  <w:rFonts w:ascii="Calibri" w:hAnsi="Calibri" w:cs="Calibri"/>
                  <w:color w:val="000000"/>
                  <w:sz w:val="22"/>
                  <w:szCs w:val="22"/>
                  <w:lang w:eastAsia="en-US"/>
                </w:rPr>
                <w:delText>GML</w:delText>
              </w:r>
              <w:r w:rsidR="00A85696" w:rsidRPr="008A6917" w:rsidDel="00065603">
                <w:rPr>
                  <w:rFonts w:ascii="Arial" w:hAnsi="Arial" w:cs="Arial"/>
                  <w:color w:val="000000"/>
                  <w:szCs w:val="20"/>
                  <w:lang w:val="en-AU" w:eastAsia="en-US"/>
                </w:rPr>
                <w:fldChar w:fldCharType="end"/>
              </w:r>
            </w:del>
          </w:p>
        </w:tc>
      </w:tr>
      <w:tr w:rsidR="00341AFA" w:rsidRPr="008A6917" w14:paraId="01D205A3" w14:textId="77777777" w:rsidTr="00341AFA">
        <w:tc>
          <w:tcPr>
            <w:tcW w:w="3690" w:type="dxa"/>
            <w:gridSpan w:val="2"/>
            <w:tcBorders>
              <w:top w:val="nil"/>
              <w:left w:val="nil"/>
              <w:bottom w:val="nil"/>
              <w:right w:val="nil"/>
            </w:tcBorders>
          </w:tcPr>
          <w:p w14:paraId="79D5D1B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1ADBEAF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7EB5E775" w14:textId="77777777" w:rsidTr="00341AFA">
        <w:tc>
          <w:tcPr>
            <w:tcW w:w="3690" w:type="dxa"/>
            <w:gridSpan w:val="2"/>
            <w:tcBorders>
              <w:top w:val="nil"/>
              <w:left w:val="nil"/>
              <w:bottom w:val="nil"/>
              <w:right w:val="nil"/>
            </w:tcBorders>
          </w:tcPr>
          <w:p w14:paraId="712EF40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315400F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0F89B9F6" w14:textId="77777777" w:rsidTr="00341AFA">
        <w:tc>
          <w:tcPr>
            <w:tcW w:w="3690" w:type="dxa"/>
            <w:gridSpan w:val="2"/>
            <w:tcBorders>
              <w:top w:val="nil"/>
              <w:left w:val="nil"/>
              <w:bottom w:val="nil"/>
              <w:right w:val="nil"/>
            </w:tcBorders>
          </w:tcPr>
          <w:p w14:paraId="237D6AA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1D70E83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486B0EA1" w14:textId="77777777" w:rsidTr="00341AFA">
        <w:tc>
          <w:tcPr>
            <w:tcW w:w="3690" w:type="dxa"/>
            <w:gridSpan w:val="2"/>
            <w:tcBorders>
              <w:top w:val="nil"/>
              <w:left w:val="nil"/>
              <w:bottom w:val="nil"/>
              <w:right w:val="nil"/>
            </w:tcBorders>
          </w:tcPr>
          <w:p w14:paraId="31AFD16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41006D3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50B4FD91" w14:textId="77777777" w:rsidTr="00341AFA">
        <w:tc>
          <w:tcPr>
            <w:tcW w:w="3690" w:type="dxa"/>
            <w:gridSpan w:val="2"/>
            <w:tcBorders>
              <w:top w:val="nil"/>
              <w:left w:val="nil"/>
              <w:bottom w:val="nil"/>
              <w:right w:val="nil"/>
            </w:tcBorders>
          </w:tcPr>
          <w:p w14:paraId="4E1D180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4D304AD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xml:space="preserve"> zie groep</w:t>
            </w:r>
          </w:p>
        </w:tc>
      </w:tr>
      <w:tr w:rsidR="00341AFA" w:rsidRPr="008A6917" w14:paraId="147EAE23" w14:textId="77777777" w:rsidTr="00341AFA">
        <w:tc>
          <w:tcPr>
            <w:tcW w:w="3690" w:type="dxa"/>
            <w:gridSpan w:val="2"/>
            <w:tcBorders>
              <w:top w:val="nil"/>
              <w:left w:val="nil"/>
              <w:bottom w:val="nil"/>
              <w:right w:val="nil"/>
            </w:tcBorders>
          </w:tcPr>
          <w:p w14:paraId="4A70722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56D7164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3AAD5E6E" w14:textId="77777777" w:rsidTr="00341AFA">
        <w:tc>
          <w:tcPr>
            <w:tcW w:w="3690" w:type="dxa"/>
            <w:gridSpan w:val="2"/>
            <w:tcBorders>
              <w:top w:val="nil"/>
              <w:left w:val="nil"/>
              <w:bottom w:val="nil"/>
              <w:right w:val="nil"/>
            </w:tcBorders>
          </w:tcPr>
          <w:p w14:paraId="5AEB305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0BAB036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506CA32B" w14:textId="77777777" w:rsidTr="00341AFA">
        <w:tc>
          <w:tcPr>
            <w:tcW w:w="3690" w:type="dxa"/>
            <w:gridSpan w:val="2"/>
            <w:tcBorders>
              <w:top w:val="nil"/>
              <w:left w:val="nil"/>
              <w:bottom w:val="nil"/>
              <w:right w:val="nil"/>
            </w:tcBorders>
          </w:tcPr>
          <w:p w14:paraId="280C72A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009788ED"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4F270791" w14:textId="77777777" w:rsidTr="00341AFA">
        <w:tc>
          <w:tcPr>
            <w:tcW w:w="3690" w:type="dxa"/>
            <w:gridSpan w:val="2"/>
            <w:tcBorders>
              <w:top w:val="nil"/>
              <w:left w:val="nil"/>
              <w:bottom w:val="nil"/>
              <w:right w:val="nil"/>
            </w:tcBorders>
          </w:tcPr>
          <w:p w14:paraId="72BC95D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47CE448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64126CE0" w14:textId="77777777" w:rsidTr="00341AFA">
        <w:tc>
          <w:tcPr>
            <w:tcW w:w="3690" w:type="dxa"/>
            <w:gridSpan w:val="2"/>
            <w:tcBorders>
              <w:top w:val="nil"/>
              <w:left w:val="nil"/>
              <w:bottom w:val="nil"/>
              <w:right w:val="nil"/>
            </w:tcBorders>
          </w:tcPr>
          <w:p w14:paraId="275A257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485AF26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21B89B9E" w14:textId="77777777" w:rsidTr="00341AFA">
        <w:tc>
          <w:tcPr>
            <w:tcW w:w="9360" w:type="dxa"/>
            <w:gridSpan w:val="3"/>
            <w:tcBorders>
              <w:top w:val="nil"/>
              <w:left w:val="nil"/>
              <w:bottom w:val="nil"/>
              <w:right w:val="nil"/>
            </w:tcBorders>
          </w:tcPr>
          <w:p w14:paraId="31E7B93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73E4DC28" w14:textId="77777777" w:rsidTr="00341AFA">
        <w:tc>
          <w:tcPr>
            <w:tcW w:w="450" w:type="dxa"/>
            <w:tcBorders>
              <w:top w:val="nil"/>
              <w:left w:val="nil"/>
              <w:bottom w:val="nil"/>
              <w:right w:val="nil"/>
            </w:tcBorders>
          </w:tcPr>
          <w:p w14:paraId="4236B7D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4836A85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bookmarkEnd w:id="1891"/>
    </w:tbl>
    <w:p w14:paraId="2DDEE078" w14:textId="77777777"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14:paraId="5A5631D6" w14:textId="77777777"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bookmarkStart w:id="1902" w:name="BKM_D641AAD9_3ECF_4a21_9F27_20C0C094ED8A"/>
    <w:bookmarkStart w:id="1903" w:name="BKM_6708D323_9B69_424e_B348_10A06CE2FB98"/>
    <w:bookmarkEnd w:id="1902"/>
    <w:p w14:paraId="37C2BB34"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Element.Stereotype</w:instrText>
      </w:r>
      <w:r w:rsidRPr="008A6917">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Eigenschap ZAAK</w:t>
      </w:r>
      <w:r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1F6D359C" w14:textId="77777777" w:rsidTr="00341AFA">
        <w:tc>
          <w:tcPr>
            <w:tcW w:w="3690" w:type="dxa"/>
            <w:gridSpan w:val="2"/>
            <w:tcBorders>
              <w:top w:val="nil"/>
              <w:left w:val="nil"/>
              <w:bottom w:val="nil"/>
              <w:right w:val="nil"/>
            </w:tcBorders>
          </w:tcPr>
          <w:p w14:paraId="4494994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13C8F50A"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Eigenschap ZAAK</w:t>
            </w:r>
            <w:r w:rsidRPr="008A6917">
              <w:rPr>
                <w:rFonts w:ascii="Arial" w:hAnsi="Arial" w:cs="Arial"/>
                <w:color w:val="000000"/>
                <w:szCs w:val="20"/>
                <w:lang w:val="en-AU" w:eastAsia="en-US"/>
              </w:rPr>
              <w:fldChar w:fldCharType="end"/>
            </w:r>
          </w:p>
        </w:tc>
      </w:tr>
      <w:tr w:rsidR="00341AFA" w:rsidRPr="008A6917" w14:paraId="490F6434" w14:textId="77777777" w:rsidTr="00341AFA">
        <w:tc>
          <w:tcPr>
            <w:tcW w:w="3690" w:type="dxa"/>
            <w:gridSpan w:val="2"/>
            <w:tcBorders>
              <w:top w:val="nil"/>
              <w:left w:val="nil"/>
              <w:bottom w:val="nil"/>
              <w:right w:val="nil"/>
            </w:tcBorders>
          </w:tcPr>
          <w:p w14:paraId="3BAE654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2C6F68A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77FEE237" w14:textId="77777777" w:rsidTr="00341AFA">
        <w:tc>
          <w:tcPr>
            <w:tcW w:w="3690" w:type="dxa"/>
            <w:gridSpan w:val="2"/>
            <w:tcBorders>
              <w:top w:val="nil"/>
              <w:left w:val="nil"/>
              <w:bottom w:val="nil"/>
              <w:right w:val="nil"/>
            </w:tcBorders>
          </w:tcPr>
          <w:p w14:paraId="6E83F0E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56BEFD0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3F5FC001" w14:textId="77777777" w:rsidTr="00341AFA">
        <w:tc>
          <w:tcPr>
            <w:tcW w:w="3690" w:type="dxa"/>
            <w:gridSpan w:val="2"/>
            <w:tcBorders>
              <w:top w:val="nil"/>
              <w:left w:val="nil"/>
              <w:bottom w:val="nil"/>
              <w:right w:val="nil"/>
            </w:tcBorders>
          </w:tcPr>
          <w:p w14:paraId="083959E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XML-tag</w:t>
            </w:r>
          </w:p>
        </w:tc>
        <w:tc>
          <w:tcPr>
            <w:tcW w:w="5670" w:type="dxa"/>
            <w:tcBorders>
              <w:top w:val="nil"/>
              <w:left w:val="nil"/>
              <w:bottom w:val="nil"/>
              <w:right w:val="nil"/>
            </w:tcBorders>
          </w:tcPr>
          <w:p w14:paraId="1B3AF1ED"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eigenschap</w:t>
            </w:r>
            <w:r w:rsidRPr="008A6917">
              <w:rPr>
                <w:rFonts w:ascii="Arial" w:hAnsi="Arial" w:cs="Arial"/>
                <w:color w:val="000000"/>
                <w:szCs w:val="20"/>
                <w:lang w:val="en-AU" w:eastAsia="en-US"/>
              </w:rPr>
              <w:fldChar w:fldCharType="end"/>
            </w:r>
          </w:p>
        </w:tc>
      </w:tr>
      <w:tr w:rsidR="00341AFA" w:rsidRPr="008A6917" w14:paraId="0498CE1B" w14:textId="77777777" w:rsidTr="00341AFA">
        <w:tc>
          <w:tcPr>
            <w:tcW w:w="3690" w:type="dxa"/>
            <w:gridSpan w:val="2"/>
            <w:tcBorders>
              <w:top w:val="nil"/>
              <w:left w:val="nil"/>
              <w:bottom w:val="nil"/>
              <w:right w:val="nil"/>
            </w:tcBorders>
          </w:tcPr>
          <w:p w14:paraId="5755B4F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0E0C2FF7"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Element.Notes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Een relevant inhoudelijk gegeven waarvan waarden bij ZAAKen van eenzelfde ZAAKTYPE geregistreerd moeten kunnen worden en dat geen standaard kenmerk is van een ZAAK.</w:t>
            </w:r>
            <w:r w:rsidRPr="008A6917">
              <w:rPr>
                <w:rFonts w:ascii="Arial" w:hAnsi="Arial" w:cs="Arial"/>
                <w:color w:val="000000"/>
                <w:szCs w:val="20"/>
                <w:lang w:val="en-AU" w:eastAsia="en-US"/>
              </w:rPr>
              <w:fldChar w:fldCharType="end"/>
            </w:r>
          </w:p>
        </w:tc>
      </w:tr>
      <w:tr w:rsidR="00341AFA" w:rsidRPr="008A6917" w14:paraId="1C51E142" w14:textId="77777777" w:rsidTr="00341AFA">
        <w:tc>
          <w:tcPr>
            <w:tcW w:w="3690" w:type="dxa"/>
            <w:gridSpan w:val="2"/>
            <w:tcBorders>
              <w:top w:val="nil"/>
              <w:left w:val="nil"/>
              <w:bottom w:val="nil"/>
              <w:right w:val="nil"/>
            </w:tcBorders>
          </w:tcPr>
          <w:p w14:paraId="75279E3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0BECF3C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10162FA9" w14:textId="77777777" w:rsidTr="00341AFA">
        <w:tc>
          <w:tcPr>
            <w:tcW w:w="3690" w:type="dxa"/>
            <w:gridSpan w:val="2"/>
            <w:tcBorders>
              <w:top w:val="nil"/>
              <w:left w:val="nil"/>
              <w:bottom w:val="nil"/>
              <w:right w:val="nil"/>
            </w:tcBorders>
          </w:tcPr>
          <w:p w14:paraId="0C3B560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5B60151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15-12-2013</w:t>
            </w:r>
          </w:p>
        </w:tc>
      </w:tr>
      <w:tr w:rsidR="00341AFA" w:rsidRPr="008A6917" w14:paraId="0D89D16F" w14:textId="77777777" w:rsidTr="00341AFA">
        <w:tc>
          <w:tcPr>
            <w:tcW w:w="3690" w:type="dxa"/>
            <w:gridSpan w:val="2"/>
            <w:tcBorders>
              <w:top w:val="nil"/>
              <w:left w:val="nil"/>
              <w:bottom w:val="nil"/>
              <w:right w:val="nil"/>
            </w:tcBorders>
          </w:tcPr>
          <w:p w14:paraId="3E2F162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2F70982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168F9B36" w14:textId="77777777" w:rsidTr="00341AFA">
        <w:tc>
          <w:tcPr>
            <w:tcW w:w="3690" w:type="dxa"/>
            <w:gridSpan w:val="2"/>
            <w:tcBorders>
              <w:top w:val="nil"/>
              <w:left w:val="nil"/>
              <w:bottom w:val="nil"/>
              <w:right w:val="nil"/>
            </w:tcBorders>
          </w:tcPr>
          <w:p w14:paraId="7B344AD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2027164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082C9FFC" w14:textId="77777777" w:rsidTr="00341AFA">
        <w:tc>
          <w:tcPr>
            <w:tcW w:w="3690" w:type="dxa"/>
            <w:gridSpan w:val="2"/>
            <w:tcBorders>
              <w:top w:val="nil"/>
              <w:left w:val="nil"/>
              <w:bottom w:val="nil"/>
              <w:right w:val="nil"/>
            </w:tcBorders>
          </w:tcPr>
          <w:p w14:paraId="1E42172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Cs w:val="20"/>
                <w:lang w:eastAsia="en-US"/>
              </w:rPr>
              <w:t>Aandu</w:t>
            </w:r>
            <w:r w:rsidRPr="008A6917">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14:paraId="687FC16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38738BDF" w14:textId="77777777" w:rsidTr="00341AFA">
        <w:tc>
          <w:tcPr>
            <w:tcW w:w="3690" w:type="dxa"/>
            <w:gridSpan w:val="2"/>
            <w:tcBorders>
              <w:top w:val="nil"/>
              <w:left w:val="nil"/>
              <w:bottom w:val="nil"/>
              <w:right w:val="nil"/>
            </w:tcBorders>
          </w:tcPr>
          <w:p w14:paraId="3302462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794A74E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6E18D54A" w14:textId="77777777" w:rsidTr="00341AFA">
        <w:tc>
          <w:tcPr>
            <w:tcW w:w="3690" w:type="dxa"/>
            <w:gridSpan w:val="2"/>
            <w:tcBorders>
              <w:top w:val="nil"/>
              <w:left w:val="nil"/>
              <w:bottom w:val="nil"/>
              <w:right w:val="nil"/>
            </w:tcBorders>
          </w:tcPr>
          <w:p w14:paraId="43C9CEA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3009413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7CAC0059" w14:textId="77777777" w:rsidTr="00341AFA">
        <w:tc>
          <w:tcPr>
            <w:tcW w:w="3690" w:type="dxa"/>
            <w:gridSpan w:val="2"/>
            <w:tcBorders>
              <w:top w:val="nil"/>
              <w:left w:val="nil"/>
              <w:bottom w:val="nil"/>
              <w:right w:val="nil"/>
            </w:tcBorders>
          </w:tcPr>
          <w:p w14:paraId="49BB7C0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38930EC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7E3D035B" w14:textId="77777777" w:rsidTr="00341AFA">
        <w:tc>
          <w:tcPr>
            <w:tcW w:w="3690" w:type="dxa"/>
            <w:gridSpan w:val="2"/>
            <w:tcBorders>
              <w:top w:val="nil"/>
              <w:left w:val="nil"/>
              <w:bottom w:val="nil"/>
              <w:right w:val="nil"/>
            </w:tcBorders>
          </w:tcPr>
          <w:p w14:paraId="6D965EC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3CBEC94A"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Cs w:val="20"/>
                <w:lang w:eastAsia="en-US"/>
              </w:rPr>
              <w:instrText>Element.Multiplicity</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Cs w:val="20"/>
                <w:lang w:eastAsia="en-US"/>
              </w:rPr>
              <w:t>0..*</w:t>
            </w:r>
            <w:r w:rsidRPr="008A6917">
              <w:rPr>
                <w:rFonts w:ascii="Arial" w:hAnsi="Arial" w:cs="Arial"/>
                <w:color w:val="000000"/>
                <w:szCs w:val="20"/>
                <w:lang w:val="en-AU" w:eastAsia="en-US"/>
              </w:rPr>
              <w:fldChar w:fldCharType="end"/>
            </w:r>
            <w:r w:rsidR="00341AFA" w:rsidRPr="008A6917">
              <w:rPr>
                <w:rFonts w:ascii="Calibri" w:hAnsi="Calibri" w:cs="Calibri"/>
                <w:color w:val="000000"/>
                <w:szCs w:val="20"/>
                <w:lang w:eastAsia="en-US"/>
              </w:rPr>
              <w:t xml:space="preserve"> </w:t>
            </w:r>
          </w:p>
        </w:tc>
      </w:tr>
      <w:tr w:rsidR="00341AFA" w:rsidRPr="008A6917" w14:paraId="7912951D" w14:textId="77777777" w:rsidTr="00341AFA">
        <w:tc>
          <w:tcPr>
            <w:tcW w:w="3690" w:type="dxa"/>
            <w:gridSpan w:val="2"/>
            <w:tcBorders>
              <w:top w:val="nil"/>
              <w:left w:val="nil"/>
              <w:bottom w:val="nil"/>
              <w:right w:val="nil"/>
            </w:tcBorders>
          </w:tcPr>
          <w:p w14:paraId="05B6B45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4D31583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1D4DD34C" w14:textId="77777777" w:rsidTr="00341AFA">
        <w:tc>
          <w:tcPr>
            <w:tcW w:w="3690" w:type="dxa"/>
            <w:gridSpan w:val="2"/>
            <w:tcBorders>
              <w:top w:val="nil"/>
              <w:left w:val="nil"/>
              <w:bottom w:val="nil"/>
              <w:right w:val="nil"/>
            </w:tcBorders>
          </w:tcPr>
          <w:p w14:paraId="58EF76E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75B0DE5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6B5E152D" w14:textId="77777777" w:rsidTr="00341AFA">
        <w:tc>
          <w:tcPr>
            <w:tcW w:w="9360" w:type="dxa"/>
            <w:gridSpan w:val="3"/>
            <w:tcBorders>
              <w:top w:val="nil"/>
              <w:left w:val="nil"/>
              <w:bottom w:val="nil"/>
              <w:right w:val="nil"/>
            </w:tcBorders>
          </w:tcPr>
          <w:p w14:paraId="4DAFC67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066A71DC" w14:textId="77777777" w:rsidTr="00341AFA">
        <w:tc>
          <w:tcPr>
            <w:tcW w:w="450" w:type="dxa"/>
            <w:tcBorders>
              <w:top w:val="nil"/>
              <w:left w:val="nil"/>
              <w:bottom w:val="nil"/>
              <w:right w:val="nil"/>
            </w:tcBorders>
          </w:tcPr>
          <w:p w14:paraId="135F5DE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4CA238D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xml:space="preserve">Het RGBZ biedt generieke kenmerken van zaken. Bij zaken van een bepaald zaaktype kan de behoefte bestaan om waarden uit te wisselen van gegevens die specifiek zijn voor die zaken. Met dit groepattribuutsoort simuleren we de aanwezigheid van dergelijke eigenschappen. Aangezien deze eigenschappen specifiek zijn per zaaktype, modelleren we deze eigenschappen hier niet </w:t>
            </w:r>
            <w:r w:rsidRPr="008A6917">
              <w:rPr>
                <w:rFonts w:ascii="Calibri" w:hAnsi="Calibri" w:cs="Calibri"/>
                <w:color w:val="000000"/>
                <w:sz w:val="22"/>
                <w:szCs w:val="22"/>
                <w:lang w:eastAsia="en-US"/>
              </w:rPr>
              <w:lastRenderedPageBreak/>
              <w:t>specifiek. De eigenschappen worden per zaaktype in een desbetreffende zaaktypecatalogus gespecificeerd. De van het RGBZ af te leiden berichtenstandaard StUF-ZKN biedt generieke functionaliteiten om waarden van deze eigenschappen uit te wisselen.</w:t>
            </w:r>
          </w:p>
        </w:tc>
      </w:tr>
      <w:bookmarkEnd w:id="1903"/>
    </w:tbl>
    <w:p w14:paraId="3C9EC6C9" w14:textId="77777777"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14:paraId="323CD9E6" w14:textId="77777777"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bookmarkStart w:id="1904" w:name="BKM_E5AF0E35_090C_4143_ACB2_075E54EAFEE8"/>
    <w:bookmarkStart w:id="1905" w:name="BKM_F4E1F66C_A3FE_4c84_BE27_5846B433F66D"/>
    <w:bookmarkEnd w:id="1904"/>
    <w:p w14:paraId="63800DF7"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Element.Stereotype</w:instrText>
      </w:r>
      <w:r w:rsidRPr="008A6917">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13BDC179" w14:textId="77777777" w:rsidTr="00341AFA">
        <w:tc>
          <w:tcPr>
            <w:tcW w:w="3690" w:type="dxa"/>
            <w:gridSpan w:val="2"/>
            <w:tcBorders>
              <w:top w:val="nil"/>
              <w:left w:val="nil"/>
              <w:bottom w:val="nil"/>
              <w:right w:val="nil"/>
            </w:tcBorders>
          </w:tcPr>
          <w:p w14:paraId="42A4AC8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427B6AD2"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Gerelateerde externe ZAAK</w:t>
            </w:r>
            <w:r w:rsidRPr="008A6917">
              <w:rPr>
                <w:rFonts w:ascii="Arial" w:hAnsi="Arial" w:cs="Arial"/>
                <w:color w:val="000000"/>
                <w:szCs w:val="20"/>
                <w:lang w:val="en-AU" w:eastAsia="en-US"/>
              </w:rPr>
              <w:fldChar w:fldCharType="end"/>
            </w:r>
          </w:p>
        </w:tc>
      </w:tr>
      <w:tr w:rsidR="00341AFA" w:rsidRPr="008A6917" w14:paraId="349525C2" w14:textId="77777777" w:rsidTr="00341AFA">
        <w:tc>
          <w:tcPr>
            <w:tcW w:w="3690" w:type="dxa"/>
            <w:gridSpan w:val="2"/>
            <w:tcBorders>
              <w:top w:val="nil"/>
              <w:left w:val="nil"/>
              <w:bottom w:val="nil"/>
              <w:right w:val="nil"/>
            </w:tcBorders>
          </w:tcPr>
          <w:p w14:paraId="71B407D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229E790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1FADA903" w14:textId="77777777" w:rsidTr="00341AFA">
        <w:tc>
          <w:tcPr>
            <w:tcW w:w="3690" w:type="dxa"/>
            <w:gridSpan w:val="2"/>
            <w:tcBorders>
              <w:top w:val="nil"/>
              <w:left w:val="nil"/>
              <w:bottom w:val="nil"/>
              <w:right w:val="nil"/>
            </w:tcBorders>
          </w:tcPr>
          <w:p w14:paraId="58D649C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2FD87FD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36239E6A" w14:textId="77777777" w:rsidTr="00341AFA">
        <w:tc>
          <w:tcPr>
            <w:tcW w:w="3690" w:type="dxa"/>
            <w:gridSpan w:val="2"/>
            <w:tcBorders>
              <w:top w:val="nil"/>
              <w:left w:val="nil"/>
              <w:bottom w:val="nil"/>
              <w:right w:val="nil"/>
            </w:tcBorders>
          </w:tcPr>
          <w:p w14:paraId="6439914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XML-tag</w:t>
            </w:r>
          </w:p>
        </w:tc>
        <w:tc>
          <w:tcPr>
            <w:tcW w:w="5670" w:type="dxa"/>
            <w:tcBorders>
              <w:top w:val="nil"/>
              <w:left w:val="nil"/>
              <w:bottom w:val="nil"/>
              <w:right w:val="nil"/>
            </w:tcBorders>
          </w:tcPr>
          <w:p w14:paraId="0F868186"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gerelateerdeExterneZaak</w:t>
            </w:r>
            <w:r w:rsidRPr="008A6917">
              <w:rPr>
                <w:rFonts w:ascii="Arial" w:hAnsi="Arial" w:cs="Arial"/>
                <w:color w:val="000000"/>
                <w:szCs w:val="20"/>
                <w:lang w:val="en-AU" w:eastAsia="en-US"/>
              </w:rPr>
              <w:fldChar w:fldCharType="end"/>
            </w:r>
          </w:p>
        </w:tc>
      </w:tr>
      <w:tr w:rsidR="00341AFA" w:rsidRPr="008A6917" w14:paraId="150A8323" w14:textId="77777777" w:rsidTr="00341AFA">
        <w:tc>
          <w:tcPr>
            <w:tcW w:w="3690" w:type="dxa"/>
            <w:gridSpan w:val="2"/>
            <w:tcBorders>
              <w:top w:val="nil"/>
              <w:left w:val="nil"/>
              <w:bottom w:val="nil"/>
              <w:right w:val="nil"/>
            </w:tcBorders>
          </w:tcPr>
          <w:p w14:paraId="0F810CD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64D6871E"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Element.Notes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Een ZAAK bij een andere organisatie waarin een bijdrage geleverd wordt aan het bereiken van de uitkomst van de onderhanden ZAAK.</w:t>
            </w:r>
            <w:r w:rsidRPr="008A6917">
              <w:rPr>
                <w:rFonts w:ascii="Arial" w:hAnsi="Arial" w:cs="Arial"/>
                <w:color w:val="000000"/>
                <w:szCs w:val="20"/>
                <w:lang w:val="en-AU" w:eastAsia="en-US"/>
              </w:rPr>
              <w:fldChar w:fldCharType="end"/>
            </w:r>
          </w:p>
        </w:tc>
      </w:tr>
      <w:tr w:rsidR="00341AFA" w:rsidRPr="008A6917" w14:paraId="53FB1B40" w14:textId="77777777" w:rsidTr="00341AFA">
        <w:tc>
          <w:tcPr>
            <w:tcW w:w="3690" w:type="dxa"/>
            <w:gridSpan w:val="2"/>
            <w:tcBorders>
              <w:top w:val="nil"/>
              <w:left w:val="nil"/>
              <w:bottom w:val="nil"/>
              <w:right w:val="nil"/>
            </w:tcBorders>
          </w:tcPr>
          <w:p w14:paraId="4F55852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1EE1B57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0B07D66C" w14:textId="77777777" w:rsidTr="00341AFA">
        <w:tc>
          <w:tcPr>
            <w:tcW w:w="3690" w:type="dxa"/>
            <w:gridSpan w:val="2"/>
            <w:tcBorders>
              <w:top w:val="nil"/>
              <w:left w:val="nil"/>
              <w:bottom w:val="nil"/>
              <w:right w:val="nil"/>
            </w:tcBorders>
          </w:tcPr>
          <w:p w14:paraId="6351469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400E98C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1-1-2013</w:t>
            </w:r>
          </w:p>
        </w:tc>
      </w:tr>
      <w:tr w:rsidR="00341AFA" w:rsidRPr="008A6917" w14:paraId="7C07EB28" w14:textId="77777777" w:rsidTr="00341AFA">
        <w:tc>
          <w:tcPr>
            <w:tcW w:w="3690" w:type="dxa"/>
            <w:gridSpan w:val="2"/>
            <w:tcBorders>
              <w:top w:val="nil"/>
              <w:left w:val="nil"/>
              <w:bottom w:val="nil"/>
              <w:right w:val="nil"/>
            </w:tcBorders>
          </w:tcPr>
          <w:p w14:paraId="46B9B5B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5D7C139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4AC8934D" w14:textId="77777777" w:rsidTr="00341AFA">
        <w:tc>
          <w:tcPr>
            <w:tcW w:w="3690" w:type="dxa"/>
            <w:gridSpan w:val="2"/>
            <w:tcBorders>
              <w:top w:val="nil"/>
              <w:left w:val="nil"/>
              <w:bottom w:val="nil"/>
              <w:right w:val="nil"/>
            </w:tcBorders>
          </w:tcPr>
          <w:p w14:paraId="56D547E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4F354C9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1743BE48" w14:textId="77777777" w:rsidTr="00341AFA">
        <w:tc>
          <w:tcPr>
            <w:tcW w:w="3690" w:type="dxa"/>
            <w:gridSpan w:val="2"/>
            <w:tcBorders>
              <w:top w:val="nil"/>
              <w:left w:val="nil"/>
              <w:bottom w:val="nil"/>
              <w:right w:val="nil"/>
            </w:tcBorders>
          </w:tcPr>
          <w:p w14:paraId="0BC7C54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Cs w:val="20"/>
                <w:lang w:eastAsia="en-US"/>
              </w:rPr>
              <w:t>Aandu</w:t>
            </w:r>
            <w:r w:rsidRPr="008A6917">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14:paraId="09E7A8C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3A14207E" w14:textId="77777777" w:rsidTr="00341AFA">
        <w:tc>
          <w:tcPr>
            <w:tcW w:w="3690" w:type="dxa"/>
            <w:gridSpan w:val="2"/>
            <w:tcBorders>
              <w:top w:val="nil"/>
              <w:left w:val="nil"/>
              <w:bottom w:val="nil"/>
              <w:right w:val="nil"/>
            </w:tcBorders>
          </w:tcPr>
          <w:p w14:paraId="1CE782A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788C513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11466433" w14:textId="77777777" w:rsidTr="00341AFA">
        <w:tc>
          <w:tcPr>
            <w:tcW w:w="3690" w:type="dxa"/>
            <w:gridSpan w:val="2"/>
            <w:tcBorders>
              <w:top w:val="nil"/>
              <w:left w:val="nil"/>
              <w:bottom w:val="nil"/>
              <w:right w:val="nil"/>
            </w:tcBorders>
          </w:tcPr>
          <w:p w14:paraId="312F4B2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7E62042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0595FBD4" w14:textId="77777777" w:rsidTr="00341AFA">
        <w:tc>
          <w:tcPr>
            <w:tcW w:w="3690" w:type="dxa"/>
            <w:gridSpan w:val="2"/>
            <w:tcBorders>
              <w:top w:val="nil"/>
              <w:left w:val="nil"/>
              <w:bottom w:val="nil"/>
              <w:right w:val="nil"/>
            </w:tcBorders>
          </w:tcPr>
          <w:p w14:paraId="547EC12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1DC40F9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0745A18D" w14:textId="77777777" w:rsidTr="00341AFA">
        <w:tc>
          <w:tcPr>
            <w:tcW w:w="3690" w:type="dxa"/>
            <w:gridSpan w:val="2"/>
            <w:tcBorders>
              <w:top w:val="nil"/>
              <w:left w:val="nil"/>
              <w:bottom w:val="nil"/>
              <w:right w:val="nil"/>
            </w:tcBorders>
          </w:tcPr>
          <w:p w14:paraId="65EAB8C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78C06091"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Cs w:val="20"/>
                <w:lang w:eastAsia="en-US"/>
              </w:rPr>
              <w:instrText>Element.Multiplicity</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Cs w:val="20"/>
                <w:lang w:eastAsia="en-US"/>
              </w:rPr>
              <w:t>0..*</w:t>
            </w:r>
            <w:r w:rsidRPr="008A6917">
              <w:rPr>
                <w:rFonts w:ascii="Arial" w:hAnsi="Arial" w:cs="Arial"/>
                <w:color w:val="000000"/>
                <w:szCs w:val="20"/>
                <w:lang w:val="en-AU" w:eastAsia="en-US"/>
              </w:rPr>
              <w:fldChar w:fldCharType="end"/>
            </w:r>
            <w:r w:rsidR="00341AFA" w:rsidRPr="008A6917">
              <w:rPr>
                <w:rFonts w:ascii="Calibri" w:hAnsi="Calibri" w:cs="Calibri"/>
                <w:color w:val="000000"/>
                <w:szCs w:val="20"/>
                <w:lang w:eastAsia="en-US"/>
              </w:rPr>
              <w:t xml:space="preserve"> </w:t>
            </w:r>
          </w:p>
        </w:tc>
      </w:tr>
      <w:tr w:rsidR="00341AFA" w:rsidRPr="008A6917" w14:paraId="3483EC0B" w14:textId="77777777" w:rsidTr="00341AFA">
        <w:tc>
          <w:tcPr>
            <w:tcW w:w="3690" w:type="dxa"/>
            <w:gridSpan w:val="2"/>
            <w:tcBorders>
              <w:top w:val="nil"/>
              <w:left w:val="nil"/>
              <w:bottom w:val="nil"/>
              <w:right w:val="nil"/>
            </w:tcBorders>
          </w:tcPr>
          <w:p w14:paraId="15534FE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382D14C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7C91C5F6" w14:textId="77777777" w:rsidTr="00341AFA">
        <w:tc>
          <w:tcPr>
            <w:tcW w:w="3690" w:type="dxa"/>
            <w:gridSpan w:val="2"/>
            <w:tcBorders>
              <w:top w:val="nil"/>
              <w:left w:val="nil"/>
              <w:bottom w:val="nil"/>
              <w:right w:val="nil"/>
            </w:tcBorders>
          </w:tcPr>
          <w:p w14:paraId="4403273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4804D5F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ZAAK waarnaar verwezen wordt cq. de unieke aanduiding daarvan mag geen deel uit maken van de verzameling ZAAKen d.w.z. er mag niet verwezen worden naar een externe ZAAK als die zaak deel uit maakt van het eigen informatiedomein.</w:t>
            </w:r>
          </w:p>
        </w:tc>
      </w:tr>
      <w:tr w:rsidR="00341AFA" w:rsidRPr="008A6917" w14:paraId="4B03E802" w14:textId="77777777" w:rsidTr="00341AFA">
        <w:tc>
          <w:tcPr>
            <w:tcW w:w="9360" w:type="dxa"/>
            <w:gridSpan w:val="3"/>
            <w:tcBorders>
              <w:top w:val="nil"/>
              <w:left w:val="nil"/>
              <w:bottom w:val="nil"/>
              <w:right w:val="nil"/>
            </w:tcBorders>
          </w:tcPr>
          <w:p w14:paraId="7F646F0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0418432F" w14:textId="77777777" w:rsidTr="00341AFA">
        <w:tc>
          <w:tcPr>
            <w:tcW w:w="450" w:type="dxa"/>
            <w:tcBorders>
              <w:top w:val="nil"/>
              <w:left w:val="nil"/>
              <w:bottom w:val="nil"/>
              <w:right w:val="nil"/>
            </w:tcBorders>
          </w:tcPr>
          <w:p w14:paraId="6FE882C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45EE9F6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xml:space="preserve">Het betreft zaken waarin door andere organisaties een bijdrage geleverd wordt aan het bereiken van de uitkomst van de ZAAK van de zaakbehandelende organisatie waarbij voor die zaken geldt dat ze qua informatievoorziening buiten het (informatie)domein liggen van de zaakbehandelende organisatie. Het is in dergelijke situaties niet mogelijk een 'ZAAK heeft gerelateerde ZAAK'-relatie te leggen naar die gerelateerde zaak. De zaakbehandelende organisatie heeft slechts beperkt kennis van de gerelateerde ZAAKen de behandeling van die gerelateerde ZAAK behoort niet tot haar domein. Met dit groepattribuutsoort wordt de verwijzing naar die externe ZAAK gespecificeerd. Een voorbeeld is de organisatie die om advies gevraagd wordt (bijv. een RUD) inzake de behandeling van een vergunningzaak door een andere organisatie (bijv. een gemeente). Voor de bevraagde organisatie betreft het een bedrijfsproces dat zij als ZAAK uitvoeren. Voor de vragende organisatie is dat een gerelateerde externe zaak. Voor de bevraagde organisatie is de ZAAK van de vragende organisatie een gerelateerde zaak. Beide organisaties kennen aldus een gerelateerde ZAAK waardoor communicatie tussen beide organisaties over hun (gerelateerde) zaken mogelijk is ("mijn zaak, jouw zaak").  </w:t>
            </w:r>
          </w:p>
          <w:p w14:paraId="6E67183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Van belang is dat over de wijze van samenwerken tussen beide organisaties van te voren afspraken gemaakt zijn die in ZAAKTYPEn zijn vastgelegd.</w:t>
            </w:r>
          </w:p>
        </w:tc>
      </w:tr>
    </w:tbl>
    <w:bookmarkStart w:id="1906" w:name="BKM_5BDCC3B1_194D_455f_BE6E_E7509FCA37B6"/>
    <w:bookmarkEnd w:id="1906"/>
    <w:p w14:paraId="31D60FDB"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Aanvraagdatum</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74C10004" w14:textId="77777777" w:rsidTr="00341AFA">
        <w:tc>
          <w:tcPr>
            <w:tcW w:w="3690" w:type="dxa"/>
            <w:gridSpan w:val="2"/>
            <w:tcBorders>
              <w:top w:val="nil"/>
              <w:left w:val="nil"/>
              <w:bottom w:val="nil"/>
              <w:right w:val="nil"/>
            </w:tcBorders>
          </w:tcPr>
          <w:p w14:paraId="7C2B1DB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1D2021E5"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Aanvraagdatum</w:t>
            </w:r>
            <w:r w:rsidRPr="008A6917">
              <w:rPr>
                <w:rFonts w:ascii="Arial" w:hAnsi="Arial" w:cs="Arial"/>
                <w:color w:val="000000"/>
                <w:szCs w:val="20"/>
                <w:lang w:val="en-AU" w:eastAsia="en-US"/>
              </w:rPr>
              <w:fldChar w:fldCharType="end"/>
            </w:r>
          </w:p>
        </w:tc>
      </w:tr>
      <w:tr w:rsidR="00341AFA" w:rsidRPr="008A6917" w14:paraId="02A1F77C" w14:textId="77777777" w:rsidTr="00341AFA">
        <w:tc>
          <w:tcPr>
            <w:tcW w:w="3690" w:type="dxa"/>
            <w:gridSpan w:val="2"/>
            <w:tcBorders>
              <w:top w:val="nil"/>
              <w:left w:val="nil"/>
              <w:bottom w:val="nil"/>
              <w:right w:val="nil"/>
            </w:tcBorders>
          </w:tcPr>
          <w:p w14:paraId="2B2A91A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1B22018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7215B58C" w14:textId="77777777" w:rsidTr="00341AFA">
        <w:tc>
          <w:tcPr>
            <w:tcW w:w="3690" w:type="dxa"/>
            <w:gridSpan w:val="2"/>
            <w:tcBorders>
              <w:top w:val="nil"/>
              <w:left w:val="nil"/>
              <w:bottom w:val="nil"/>
              <w:right w:val="nil"/>
            </w:tcBorders>
          </w:tcPr>
          <w:p w14:paraId="1A9FF63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 xml:space="preserve">Code </w:t>
            </w:r>
          </w:p>
        </w:tc>
        <w:tc>
          <w:tcPr>
            <w:tcW w:w="5670" w:type="dxa"/>
            <w:tcBorders>
              <w:top w:val="nil"/>
              <w:left w:val="nil"/>
              <w:bottom w:val="nil"/>
              <w:right w:val="nil"/>
            </w:tcBorders>
          </w:tcPr>
          <w:p w14:paraId="05B4546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0E9628D6" w14:textId="77777777" w:rsidTr="00341AFA">
        <w:tc>
          <w:tcPr>
            <w:tcW w:w="3690" w:type="dxa"/>
            <w:gridSpan w:val="2"/>
            <w:tcBorders>
              <w:top w:val="nil"/>
              <w:left w:val="nil"/>
              <w:bottom w:val="nil"/>
              <w:right w:val="nil"/>
            </w:tcBorders>
          </w:tcPr>
          <w:p w14:paraId="45E2B16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24BD55ED"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aanvraagdatum</w:t>
            </w:r>
            <w:r w:rsidRPr="008A6917">
              <w:rPr>
                <w:rFonts w:ascii="Arial" w:hAnsi="Arial" w:cs="Arial"/>
                <w:color w:val="000000"/>
                <w:szCs w:val="20"/>
                <w:lang w:val="en-AU" w:eastAsia="en-US"/>
              </w:rPr>
              <w:fldChar w:fldCharType="end"/>
            </w:r>
          </w:p>
        </w:tc>
      </w:tr>
      <w:tr w:rsidR="00341AFA" w:rsidRPr="008A6917" w14:paraId="53278A78" w14:textId="77777777" w:rsidTr="00341AFA">
        <w:tc>
          <w:tcPr>
            <w:tcW w:w="3690" w:type="dxa"/>
            <w:gridSpan w:val="2"/>
            <w:tcBorders>
              <w:top w:val="nil"/>
              <w:left w:val="nil"/>
              <w:bottom w:val="nil"/>
              <w:right w:val="nil"/>
            </w:tcBorders>
          </w:tcPr>
          <w:p w14:paraId="31A9550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482F2191"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De datum waarop verzocht is om de behandeling van de gerelateerde ZAAK uit te gaan voeren.</w:t>
            </w:r>
            <w:r w:rsidRPr="008A6917">
              <w:rPr>
                <w:rFonts w:ascii="Arial" w:hAnsi="Arial" w:cs="Arial"/>
                <w:color w:val="000000"/>
                <w:szCs w:val="20"/>
                <w:lang w:val="en-AU" w:eastAsia="en-US"/>
              </w:rPr>
              <w:fldChar w:fldCharType="end"/>
            </w:r>
          </w:p>
        </w:tc>
      </w:tr>
      <w:tr w:rsidR="00341AFA" w:rsidRPr="008A6917" w14:paraId="4968C01E" w14:textId="77777777" w:rsidTr="00341AFA">
        <w:tc>
          <w:tcPr>
            <w:tcW w:w="3690" w:type="dxa"/>
            <w:gridSpan w:val="2"/>
            <w:tcBorders>
              <w:top w:val="nil"/>
              <w:left w:val="nil"/>
              <w:bottom w:val="nil"/>
              <w:right w:val="nil"/>
            </w:tcBorders>
          </w:tcPr>
          <w:p w14:paraId="2EF812C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7DF55FC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656DC366" w14:textId="77777777" w:rsidTr="00341AFA">
        <w:tc>
          <w:tcPr>
            <w:tcW w:w="3690" w:type="dxa"/>
            <w:gridSpan w:val="2"/>
            <w:tcBorders>
              <w:top w:val="nil"/>
              <w:left w:val="nil"/>
              <w:bottom w:val="nil"/>
              <w:right w:val="nil"/>
            </w:tcBorders>
          </w:tcPr>
          <w:p w14:paraId="529F22E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3E0BCAB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januari 2013</w:t>
            </w:r>
          </w:p>
        </w:tc>
      </w:tr>
      <w:tr w:rsidR="00341AFA" w:rsidRPr="008A6917" w14:paraId="749A3340" w14:textId="77777777" w:rsidTr="00341AFA">
        <w:tc>
          <w:tcPr>
            <w:tcW w:w="3690" w:type="dxa"/>
            <w:gridSpan w:val="2"/>
            <w:tcBorders>
              <w:top w:val="nil"/>
              <w:left w:val="nil"/>
              <w:bottom w:val="nil"/>
              <w:right w:val="nil"/>
            </w:tcBorders>
          </w:tcPr>
          <w:p w14:paraId="3EEDFAD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4ABDF62F"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Datum (JJJJMMDD)</w:t>
            </w:r>
            <w:r w:rsidRPr="008A6917">
              <w:rPr>
                <w:rFonts w:ascii="Arial" w:hAnsi="Arial" w:cs="Arial"/>
                <w:color w:val="000000"/>
                <w:szCs w:val="20"/>
                <w:lang w:val="en-AU" w:eastAsia="en-US"/>
              </w:rPr>
              <w:fldChar w:fldCharType="end"/>
            </w:r>
          </w:p>
        </w:tc>
      </w:tr>
      <w:tr w:rsidR="00341AFA" w:rsidRPr="008A6917" w14:paraId="0F0ABFAB" w14:textId="77777777" w:rsidTr="00341AFA">
        <w:tc>
          <w:tcPr>
            <w:tcW w:w="3690" w:type="dxa"/>
            <w:gridSpan w:val="2"/>
            <w:tcBorders>
              <w:top w:val="nil"/>
              <w:left w:val="nil"/>
              <w:bottom w:val="nil"/>
              <w:right w:val="nil"/>
            </w:tcBorders>
          </w:tcPr>
          <w:p w14:paraId="5AAD17B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3D73658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Alle geldige datums op of voor de huidige datum.</w:t>
            </w:r>
          </w:p>
        </w:tc>
      </w:tr>
      <w:tr w:rsidR="00341AFA" w:rsidRPr="008A6917" w14:paraId="2B83A830" w14:textId="77777777" w:rsidTr="00341AFA">
        <w:tc>
          <w:tcPr>
            <w:tcW w:w="3690" w:type="dxa"/>
            <w:gridSpan w:val="2"/>
            <w:tcBorders>
              <w:top w:val="nil"/>
              <w:left w:val="nil"/>
              <w:bottom w:val="nil"/>
              <w:right w:val="nil"/>
            </w:tcBorders>
          </w:tcPr>
          <w:p w14:paraId="2A67AB8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662B706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6357AE92" w14:textId="77777777" w:rsidTr="00341AFA">
        <w:tc>
          <w:tcPr>
            <w:tcW w:w="3690" w:type="dxa"/>
            <w:gridSpan w:val="2"/>
            <w:tcBorders>
              <w:top w:val="nil"/>
              <w:left w:val="nil"/>
              <w:bottom w:val="nil"/>
              <w:right w:val="nil"/>
            </w:tcBorders>
          </w:tcPr>
          <w:p w14:paraId="74D7F69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1C1B6E0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0B1E28C6" w14:textId="77777777" w:rsidTr="00341AFA">
        <w:tc>
          <w:tcPr>
            <w:tcW w:w="3690" w:type="dxa"/>
            <w:gridSpan w:val="2"/>
            <w:tcBorders>
              <w:top w:val="nil"/>
              <w:left w:val="nil"/>
              <w:bottom w:val="nil"/>
              <w:right w:val="nil"/>
            </w:tcBorders>
          </w:tcPr>
          <w:p w14:paraId="35D0F63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2C81D03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0EFABFAB" w14:textId="77777777" w:rsidTr="00341AFA">
        <w:tc>
          <w:tcPr>
            <w:tcW w:w="3690" w:type="dxa"/>
            <w:gridSpan w:val="2"/>
            <w:tcBorders>
              <w:top w:val="nil"/>
              <w:left w:val="nil"/>
              <w:bottom w:val="nil"/>
              <w:right w:val="nil"/>
            </w:tcBorders>
          </w:tcPr>
          <w:p w14:paraId="1F0EF66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1C0F389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50ACD593" w14:textId="77777777" w:rsidTr="00341AFA">
        <w:tc>
          <w:tcPr>
            <w:tcW w:w="3690" w:type="dxa"/>
            <w:gridSpan w:val="2"/>
            <w:tcBorders>
              <w:top w:val="nil"/>
              <w:left w:val="nil"/>
              <w:bottom w:val="nil"/>
              <w:right w:val="nil"/>
            </w:tcBorders>
          </w:tcPr>
          <w:p w14:paraId="4497A92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0942546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1D659466" w14:textId="77777777" w:rsidTr="00341AFA">
        <w:tc>
          <w:tcPr>
            <w:tcW w:w="3690" w:type="dxa"/>
            <w:gridSpan w:val="2"/>
            <w:tcBorders>
              <w:top w:val="nil"/>
              <w:left w:val="nil"/>
              <w:bottom w:val="nil"/>
              <w:right w:val="nil"/>
            </w:tcBorders>
          </w:tcPr>
          <w:p w14:paraId="118A404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7FD1598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B086EB9" w14:textId="77777777" w:rsidTr="00341AFA">
        <w:tc>
          <w:tcPr>
            <w:tcW w:w="3690" w:type="dxa"/>
            <w:gridSpan w:val="2"/>
            <w:tcBorders>
              <w:top w:val="nil"/>
              <w:left w:val="nil"/>
              <w:bottom w:val="nil"/>
              <w:right w:val="nil"/>
            </w:tcBorders>
          </w:tcPr>
          <w:p w14:paraId="5CFAD19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1D485598"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7667A994" w14:textId="77777777" w:rsidTr="00341AFA">
        <w:tc>
          <w:tcPr>
            <w:tcW w:w="3690" w:type="dxa"/>
            <w:gridSpan w:val="2"/>
            <w:tcBorders>
              <w:top w:val="nil"/>
              <w:left w:val="nil"/>
              <w:bottom w:val="nil"/>
              <w:right w:val="nil"/>
            </w:tcBorders>
          </w:tcPr>
          <w:p w14:paraId="0D8CAC7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68C205D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143823BD" w14:textId="77777777" w:rsidTr="00341AFA">
        <w:tc>
          <w:tcPr>
            <w:tcW w:w="3690" w:type="dxa"/>
            <w:gridSpan w:val="2"/>
            <w:tcBorders>
              <w:top w:val="nil"/>
              <w:left w:val="nil"/>
              <w:bottom w:val="nil"/>
              <w:right w:val="nil"/>
            </w:tcBorders>
          </w:tcPr>
          <w:p w14:paraId="01E178B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41E1F31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7D776884" w14:textId="77777777" w:rsidTr="00341AFA">
        <w:tc>
          <w:tcPr>
            <w:tcW w:w="9360" w:type="dxa"/>
            <w:gridSpan w:val="3"/>
            <w:tcBorders>
              <w:top w:val="nil"/>
              <w:left w:val="nil"/>
              <w:bottom w:val="nil"/>
              <w:right w:val="nil"/>
            </w:tcBorders>
          </w:tcPr>
          <w:p w14:paraId="48BFB45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20545F1A" w14:textId="77777777" w:rsidTr="00341AFA">
        <w:tc>
          <w:tcPr>
            <w:tcW w:w="450" w:type="dxa"/>
            <w:tcBorders>
              <w:top w:val="nil"/>
              <w:left w:val="nil"/>
              <w:bottom w:val="nil"/>
              <w:right w:val="nil"/>
            </w:tcBorders>
          </w:tcPr>
          <w:p w14:paraId="68F17F2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13A79D9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aanvraagdatum markeert het verzoek de gerelateerde ZAAK op te starten. Dit is met name relevant zolang er nog geen informatie bekend is over het daadwerkelijk opgestart zijn van de gerelateerde zaak.</w:t>
            </w:r>
          </w:p>
        </w:tc>
      </w:tr>
    </w:tbl>
    <w:bookmarkStart w:id="1907" w:name="BKM_4F35E96B_5DC6_421d_BFDF_08D3DC684440"/>
    <w:bookmarkEnd w:id="1907"/>
    <w:p w14:paraId="5FD12E5A"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Aard relatie</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51EC392A" w14:textId="77777777" w:rsidTr="00341AFA">
        <w:tc>
          <w:tcPr>
            <w:tcW w:w="3690" w:type="dxa"/>
            <w:gridSpan w:val="2"/>
            <w:tcBorders>
              <w:top w:val="nil"/>
              <w:left w:val="nil"/>
              <w:bottom w:val="nil"/>
              <w:right w:val="nil"/>
            </w:tcBorders>
          </w:tcPr>
          <w:p w14:paraId="76EC1E9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5B5E7646"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Aard relatie</w:t>
            </w:r>
            <w:r w:rsidRPr="008A6917">
              <w:rPr>
                <w:rFonts w:ascii="Arial" w:hAnsi="Arial" w:cs="Arial"/>
                <w:color w:val="000000"/>
                <w:szCs w:val="20"/>
                <w:lang w:val="en-AU" w:eastAsia="en-US"/>
              </w:rPr>
              <w:fldChar w:fldCharType="end"/>
            </w:r>
          </w:p>
        </w:tc>
      </w:tr>
      <w:tr w:rsidR="00341AFA" w:rsidRPr="008A6917" w14:paraId="48C77891" w14:textId="77777777" w:rsidTr="00341AFA">
        <w:tc>
          <w:tcPr>
            <w:tcW w:w="3690" w:type="dxa"/>
            <w:gridSpan w:val="2"/>
            <w:tcBorders>
              <w:top w:val="nil"/>
              <w:left w:val="nil"/>
              <w:bottom w:val="nil"/>
              <w:right w:val="nil"/>
            </w:tcBorders>
          </w:tcPr>
          <w:p w14:paraId="6E59E30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0966D35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4388A438" w14:textId="77777777" w:rsidTr="00341AFA">
        <w:tc>
          <w:tcPr>
            <w:tcW w:w="3690" w:type="dxa"/>
            <w:gridSpan w:val="2"/>
            <w:tcBorders>
              <w:top w:val="nil"/>
              <w:left w:val="nil"/>
              <w:bottom w:val="nil"/>
              <w:right w:val="nil"/>
            </w:tcBorders>
          </w:tcPr>
          <w:p w14:paraId="27692E1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0919F2E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4C86983E" w14:textId="77777777" w:rsidTr="00341AFA">
        <w:tc>
          <w:tcPr>
            <w:tcW w:w="3690" w:type="dxa"/>
            <w:gridSpan w:val="2"/>
            <w:tcBorders>
              <w:top w:val="nil"/>
              <w:left w:val="nil"/>
              <w:bottom w:val="nil"/>
              <w:right w:val="nil"/>
            </w:tcBorders>
          </w:tcPr>
          <w:p w14:paraId="6C10CE6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5BCC6D36"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aard</w:t>
            </w:r>
            <w:r w:rsidRPr="008A6917">
              <w:rPr>
                <w:rFonts w:ascii="Arial" w:hAnsi="Arial" w:cs="Arial"/>
                <w:color w:val="000000"/>
                <w:szCs w:val="20"/>
                <w:lang w:val="en-AU" w:eastAsia="en-US"/>
              </w:rPr>
              <w:fldChar w:fldCharType="end"/>
            </w:r>
          </w:p>
        </w:tc>
      </w:tr>
      <w:tr w:rsidR="00341AFA" w:rsidRPr="008A6917" w14:paraId="6A41FD31" w14:textId="77777777" w:rsidTr="00341AFA">
        <w:tc>
          <w:tcPr>
            <w:tcW w:w="3690" w:type="dxa"/>
            <w:gridSpan w:val="2"/>
            <w:tcBorders>
              <w:top w:val="nil"/>
              <w:left w:val="nil"/>
              <w:bottom w:val="nil"/>
              <w:right w:val="nil"/>
            </w:tcBorders>
          </w:tcPr>
          <w:p w14:paraId="628B646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1896BF9F"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Aanduiding van de rol van de gerelateerde zaak ten aanzien van de onderhanden ZAAK</w:t>
            </w:r>
            <w:r w:rsidRPr="008A6917">
              <w:rPr>
                <w:rFonts w:ascii="Arial" w:hAnsi="Arial" w:cs="Arial"/>
                <w:color w:val="000000"/>
                <w:szCs w:val="20"/>
                <w:lang w:val="en-AU" w:eastAsia="en-US"/>
              </w:rPr>
              <w:fldChar w:fldCharType="end"/>
            </w:r>
          </w:p>
        </w:tc>
      </w:tr>
      <w:tr w:rsidR="00341AFA" w:rsidRPr="008A6917" w14:paraId="1728BA18" w14:textId="77777777" w:rsidTr="00341AFA">
        <w:tc>
          <w:tcPr>
            <w:tcW w:w="3690" w:type="dxa"/>
            <w:gridSpan w:val="2"/>
            <w:tcBorders>
              <w:top w:val="nil"/>
              <w:left w:val="nil"/>
              <w:bottom w:val="nil"/>
              <w:right w:val="nil"/>
            </w:tcBorders>
          </w:tcPr>
          <w:p w14:paraId="009B371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5D9E261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73DCA88D" w14:textId="77777777" w:rsidTr="00341AFA">
        <w:tc>
          <w:tcPr>
            <w:tcW w:w="3690" w:type="dxa"/>
            <w:gridSpan w:val="2"/>
            <w:tcBorders>
              <w:top w:val="nil"/>
              <w:left w:val="nil"/>
              <w:bottom w:val="nil"/>
              <w:right w:val="nil"/>
            </w:tcBorders>
          </w:tcPr>
          <w:p w14:paraId="1077F95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65A4870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januari 2013</w:t>
            </w:r>
          </w:p>
        </w:tc>
      </w:tr>
      <w:tr w:rsidR="00341AFA" w:rsidRPr="008A6917" w14:paraId="3C1DBD3E" w14:textId="77777777" w:rsidTr="00341AFA">
        <w:tc>
          <w:tcPr>
            <w:tcW w:w="3690" w:type="dxa"/>
            <w:gridSpan w:val="2"/>
            <w:tcBorders>
              <w:top w:val="nil"/>
              <w:left w:val="nil"/>
              <w:bottom w:val="nil"/>
              <w:right w:val="nil"/>
            </w:tcBorders>
          </w:tcPr>
          <w:p w14:paraId="733B0BF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3B475F3F"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AN15</w:t>
            </w:r>
            <w:r w:rsidRPr="008A6917">
              <w:rPr>
                <w:rFonts w:ascii="Arial" w:hAnsi="Arial" w:cs="Arial"/>
                <w:color w:val="000000"/>
                <w:szCs w:val="20"/>
                <w:lang w:val="en-AU" w:eastAsia="en-US"/>
              </w:rPr>
              <w:fldChar w:fldCharType="end"/>
            </w:r>
          </w:p>
        </w:tc>
      </w:tr>
      <w:tr w:rsidR="00341AFA" w:rsidRPr="008A6917" w14:paraId="04760460" w14:textId="77777777" w:rsidTr="00341AFA">
        <w:tc>
          <w:tcPr>
            <w:tcW w:w="3690" w:type="dxa"/>
            <w:gridSpan w:val="2"/>
            <w:tcBorders>
              <w:top w:val="nil"/>
              <w:left w:val="nil"/>
              <w:bottom w:val="nil"/>
              <w:right w:val="nil"/>
            </w:tcBorders>
          </w:tcPr>
          <w:p w14:paraId="5BF1C6B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656065F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"opdrachtgever" (de gerelateerde zaak levert een bijdrage aan het bereiken van de uitkomst van de onderhanden zaak)</w:t>
            </w:r>
          </w:p>
          <w:p w14:paraId="3E34A3A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"opdrachtnemer" (aan het bereiken van de uitkomst van de gerelateerde zaak levert de onderhanden zaak een bijdrage)</w:t>
            </w:r>
          </w:p>
        </w:tc>
      </w:tr>
      <w:tr w:rsidR="00341AFA" w:rsidRPr="008A6917" w14:paraId="2065D895" w14:textId="77777777" w:rsidTr="00341AFA">
        <w:tc>
          <w:tcPr>
            <w:tcW w:w="3690" w:type="dxa"/>
            <w:gridSpan w:val="2"/>
            <w:tcBorders>
              <w:top w:val="nil"/>
              <w:left w:val="nil"/>
              <w:bottom w:val="nil"/>
              <w:right w:val="nil"/>
            </w:tcBorders>
          </w:tcPr>
          <w:p w14:paraId="3E9282C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15B01D6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3B73BCED" w14:textId="77777777" w:rsidTr="00341AFA">
        <w:tc>
          <w:tcPr>
            <w:tcW w:w="3690" w:type="dxa"/>
            <w:gridSpan w:val="2"/>
            <w:tcBorders>
              <w:top w:val="nil"/>
              <w:left w:val="nil"/>
              <w:bottom w:val="nil"/>
              <w:right w:val="nil"/>
            </w:tcBorders>
          </w:tcPr>
          <w:p w14:paraId="7E329AE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766C7FE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447217BE" w14:textId="77777777" w:rsidTr="00341AFA">
        <w:tc>
          <w:tcPr>
            <w:tcW w:w="3690" w:type="dxa"/>
            <w:gridSpan w:val="2"/>
            <w:tcBorders>
              <w:top w:val="nil"/>
              <w:left w:val="nil"/>
              <w:bottom w:val="nil"/>
              <w:right w:val="nil"/>
            </w:tcBorders>
          </w:tcPr>
          <w:p w14:paraId="62239B4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0B07C73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6C014E87" w14:textId="77777777" w:rsidTr="00341AFA">
        <w:tc>
          <w:tcPr>
            <w:tcW w:w="3690" w:type="dxa"/>
            <w:gridSpan w:val="2"/>
            <w:tcBorders>
              <w:top w:val="nil"/>
              <w:left w:val="nil"/>
              <w:bottom w:val="nil"/>
              <w:right w:val="nil"/>
            </w:tcBorders>
          </w:tcPr>
          <w:p w14:paraId="6805A58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3BACB75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3B2E13DC" w14:textId="77777777" w:rsidTr="00341AFA">
        <w:tc>
          <w:tcPr>
            <w:tcW w:w="3690" w:type="dxa"/>
            <w:gridSpan w:val="2"/>
            <w:tcBorders>
              <w:top w:val="nil"/>
              <w:left w:val="nil"/>
              <w:bottom w:val="nil"/>
              <w:right w:val="nil"/>
            </w:tcBorders>
          </w:tcPr>
          <w:p w14:paraId="092E826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584DC93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4F7DC85F" w14:textId="77777777" w:rsidTr="00341AFA">
        <w:tc>
          <w:tcPr>
            <w:tcW w:w="3690" w:type="dxa"/>
            <w:gridSpan w:val="2"/>
            <w:tcBorders>
              <w:top w:val="nil"/>
              <w:left w:val="nil"/>
              <w:bottom w:val="nil"/>
              <w:right w:val="nil"/>
            </w:tcBorders>
          </w:tcPr>
          <w:p w14:paraId="71BCAB9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6E0EF94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06DD404C" w14:textId="77777777" w:rsidTr="00341AFA">
        <w:tc>
          <w:tcPr>
            <w:tcW w:w="3690" w:type="dxa"/>
            <w:gridSpan w:val="2"/>
            <w:tcBorders>
              <w:top w:val="nil"/>
              <w:left w:val="nil"/>
              <w:bottom w:val="nil"/>
              <w:right w:val="nil"/>
            </w:tcBorders>
          </w:tcPr>
          <w:p w14:paraId="277CCB8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79993D9A"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7762AFBF" w14:textId="77777777" w:rsidTr="00341AFA">
        <w:tc>
          <w:tcPr>
            <w:tcW w:w="3690" w:type="dxa"/>
            <w:gridSpan w:val="2"/>
            <w:tcBorders>
              <w:top w:val="nil"/>
              <w:left w:val="nil"/>
              <w:bottom w:val="nil"/>
              <w:right w:val="nil"/>
            </w:tcBorders>
          </w:tcPr>
          <w:p w14:paraId="70F8671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0498DCF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1FAE6A18" w14:textId="77777777" w:rsidTr="00341AFA">
        <w:tc>
          <w:tcPr>
            <w:tcW w:w="3690" w:type="dxa"/>
            <w:gridSpan w:val="2"/>
            <w:tcBorders>
              <w:top w:val="nil"/>
              <w:left w:val="nil"/>
              <w:bottom w:val="nil"/>
              <w:right w:val="nil"/>
            </w:tcBorders>
          </w:tcPr>
          <w:p w14:paraId="1FFD2A6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4E514AC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17E24A2A" w14:textId="77777777" w:rsidTr="00341AFA">
        <w:tc>
          <w:tcPr>
            <w:tcW w:w="9360" w:type="dxa"/>
            <w:gridSpan w:val="3"/>
            <w:tcBorders>
              <w:top w:val="nil"/>
              <w:left w:val="nil"/>
              <w:bottom w:val="nil"/>
              <w:right w:val="nil"/>
            </w:tcBorders>
          </w:tcPr>
          <w:p w14:paraId="0128DE3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19080899" w14:textId="77777777" w:rsidTr="00341AFA">
        <w:tc>
          <w:tcPr>
            <w:tcW w:w="450" w:type="dxa"/>
            <w:tcBorders>
              <w:top w:val="nil"/>
              <w:left w:val="nil"/>
              <w:bottom w:val="nil"/>
              <w:right w:val="nil"/>
            </w:tcBorders>
          </w:tcPr>
          <w:p w14:paraId="5F43E0B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4A11697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Met dit attribuutsoort wordt gespecificeerd of het groepattribuut de verwijzing is naar de ZAAK van 'de opdrachtgever' (de zaakbehandelende organisatie is de 'opdrachtnemer') dan wel 'de opdrachtnemer' (de zaakbehandelende organisatie is de 'opdrachtgever').</w:t>
            </w:r>
          </w:p>
        </w:tc>
      </w:tr>
    </w:tbl>
    <w:bookmarkStart w:id="1908" w:name="BKM_DE157476_4DEB_4927_B115_7C5315EEAC26"/>
    <w:bookmarkEnd w:id="1908"/>
    <w:p w14:paraId="643E8D8D"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lastRenderedPageBreak/>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Datum status gezet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17B96D10" w14:textId="77777777" w:rsidTr="00341AFA">
        <w:tc>
          <w:tcPr>
            <w:tcW w:w="3690" w:type="dxa"/>
            <w:gridSpan w:val="2"/>
            <w:tcBorders>
              <w:top w:val="nil"/>
              <w:left w:val="nil"/>
              <w:bottom w:val="nil"/>
              <w:right w:val="nil"/>
            </w:tcBorders>
          </w:tcPr>
          <w:p w14:paraId="4EC94E5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1BD00E18"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Datum status gezet</w:t>
            </w:r>
            <w:r w:rsidRPr="008A6917">
              <w:rPr>
                <w:rFonts w:ascii="Arial" w:hAnsi="Arial" w:cs="Arial"/>
                <w:color w:val="000000"/>
                <w:szCs w:val="20"/>
                <w:lang w:val="en-AU" w:eastAsia="en-US"/>
              </w:rPr>
              <w:fldChar w:fldCharType="end"/>
            </w:r>
          </w:p>
        </w:tc>
      </w:tr>
      <w:tr w:rsidR="00341AFA" w:rsidRPr="008A6917" w14:paraId="46F2A3FA" w14:textId="77777777" w:rsidTr="00341AFA">
        <w:tc>
          <w:tcPr>
            <w:tcW w:w="3690" w:type="dxa"/>
            <w:gridSpan w:val="2"/>
            <w:tcBorders>
              <w:top w:val="nil"/>
              <w:left w:val="nil"/>
              <w:bottom w:val="nil"/>
              <w:right w:val="nil"/>
            </w:tcBorders>
          </w:tcPr>
          <w:p w14:paraId="3F99B71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07118A4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2F711587" w14:textId="77777777" w:rsidTr="00341AFA">
        <w:tc>
          <w:tcPr>
            <w:tcW w:w="3690" w:type="dxa"/>
            <w:gridSpan w:val="2"/>
            <w:tcBorders>
              <w:top w:val="nil"/>
              <w:left w:val="nil"/>
              <w:bottom w:val="nil"/>
              <w:right w:val="nil"/>
            </w:tcBorders>
          </w:tcPr>
          <w:p w14:paraId="6589940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6A007AB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2515C807" w14:textId="77777777" w:rsidTr="00341AFA">
        <w:tc>
          <w:tcPr>
            <w:tcW w:w="3690" w:type="dxa"/>
            <w:gridSpan w:val="2"/>
            <w:tcBorders>
              <w:top w:val="nil"/>
              <w:left w:val="nil"/>
              <w:bottom w:val="nil"/>
              <w:right w:val="nil"/>
            </w:tcBorders>
          </w:tcPr>
          <w:p w14:paraId="20539B5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427BDE8E"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datumStatusGezet</w:t>
            </w:r>
            <w:r w:rsidRPr="008A6917">
              <w:rPr>
                <w:rFonts w:ascii="Arial" w:hAnsi="Arial" w:cs="Arial"/>
                <w:color w:val="000000"/>
                <w:szCs w:val="20"/>
                <w:lang w:val="en-AU" w:eastAsia="en-US"/>
              </w:rPr>
              <w:fldChar w:fldCharType="end"/>
            </w:r>
          </w:p>
        </w:tc>
      </w:tr>
      <w:tr w:rsidR="00341AFA" w:rsidRPr="008A6917" w14:paraId="28A0CA5A" w14:textId="77777777" w:rsidTr="00341AFA">
        <w:tc>
          <w:tcPr>
            <w:tcW w:w="3690" w:type="dxa"/>
            <w:gridSpan w:val="2"/>
            <w:tcBorders>
              <w:top w:val="nil"/>
              <w:left w:val="nil"/>
              <w:bottom w:val="nil"/>
              <w:right w:val="nil"/>
            </w:tcBorders>
          </w:tcPr>
          <w:p w14:paraId="4FA7713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65AFE994"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De datum waarop de gerelateerde ZAAK de laatst bekende status heeft verkregen.</w:t>
            </w:r>
          </w:p>
        </w:tc>
      </w:tr>
      <w:tr w:rsidR="00341AFA" w:rsidRPr="008A6917" w14:paraId="4D431320" w14:textId="77777777" w:rsidTr="00341AFA">
        <w:tc>
          <w:tcPr>
            <w:tcW w:w="3690" w:type="dxa"/>
            <w:gridSpan w:val="2"/>
            <w:tcBorders>
              <w:top w:val="nil"/>
              <w:left w:val="nil"/>
              <w:bottom w:val="nil"/>
              <w:right w:val="nil"/>
            </w:tcBorders>
          </w:tcPr>
          <w:p w14:paraId="3B7FB4A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2D41B82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3F76D0B4" w14:textId="77777777" w:rsidTr="00341AFA">
        <w:tc>
          <w:tcPr>
            <w:tcW w:w="3690" w:type="dxa"/>
            <w:gridSpan w:val="2"/>
            <w:tcBorders>
              <w:top w:val="nil"/>
              <w:left w:val="nil"/>
              <w:bottom w:val="nil"/>
              <w:right w:val="nil"/>
            </w:tcBorders>
          </w:tcPr>
          <w:p w14:paraId="214193B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6BCD565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januari 2013</w:t>
            </w:r>
          </w:p>
        </w:tc>
      </w:tr>
      <w:tr w:rsidR="00341AFA" w:rsidRPr="008A6917" w14:paraId="456090E1" w14:textId="77777777" w:rsidTr="00341AFA">
        <w:tc>
          <w:tcPr>
            <w:tcW w:w="3690" w:type="dxa"/>
            <w:gridSpan w:val="2"/>
            <w:tcBorders>
              <w:top w:val="nil"/>
              <w:left w:val="nil"/>
              <w:bottom w:val="nil"/>
              <w:right w:val="nil"/>
            </w:tcBorders>
          </w:tcPr>
          <w:p w14:paraId="4C3155B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1BB33763"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Datum (JJJJMMDDUUMM)</w:t>
            </w:r>
            <w:r w:rsidRPr="008A6917">
              <w:rPr>
                <w:rFonts w:ascii="Arial" w:hAnsi="Arial" w:cs="Arial"/>
                <w:color w:val="000000"/>
                <w:szCs w:val="20"/>
                <w:lang w:val="en-AU" w:eastAsia="en-US"/>
              </w:rPr>
              <w:fldChar w:fldCharType="end"/>
            </w:r>
          </w:p>
        </w:tc>
      </w:tr>
      <w:tr w:rsidR="00341AFA" w:rsidRPr="008A6917" w14:paraId="31271B78" w14:textId="77777777" w:rsidTr="00341AFA">
        <w:tc>
          <w:tcPr>
            <w:tcW w:w="3690" w:type="dxa"/>
            <w:gridSpan w:val="2"/>
            <w:tcBorders>
              <w:top w:val="nil"/>
              <w:left w:val="nil"/>
              <w:bottom w:val="nil"/>
              <w:right w:val="nil"/>
            </w:tcBorders>
          </w:tcPr>
          <w:p w14:paraId="24A2DF4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175BA07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Alle geldige datums gelegen op of voor de huidige datum en tijd</w:t>
            </w:r>
          </w:p>
        </w:tc>
      </w:tr>
      <w:tr w:rsidR="00341AFA" w:rsidRPr="008A6917" w14:paraId="080560ED" w14:textId="77777777" w:rsidTr="00341AFA">
        <w:tc>
          <w:tcPr>
            <w:tcW w:w="3690" w:type="dxa"/>
            <w:gridSpan w:val="2"/>
            <w:tcBorders>
              <w:top w:val="nil"/>
              <w:left w:val="nil"/>
              <w:bottom w:val="nil"/>
              <w:right w:val="nil"/>
            </w:tcBorders>
          </w:tcPr>
          <w:p w14:paraId="44558D3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2116F01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4C03AEC5" w14:textId="77777777" w:rsidTr="00341AFA">
        <w:tc>
          <w:tcPr>
            <w:tcW w:w="3690" w:type="dxa"/>
            <w:gridSpan w:val="2"/>
            <w:tcBorders>
              <w:top w:val="nil"/>
              <w:left w:val="nil"/>
              <w:bottom w:val="nil"/>
              <w:right w:val="nil"/>
            </w:tcBorders>
          </w:tcPr>
          <w:p w14:paraId="51640AE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060369E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45BD90E8" w14:textId="77777777" w:rsidTr="00341AFA">
        <w:tc>
          <w:tcPr>
            <w:tcW w:w="3690" w:type="dxa"/>
            <w:gridSpan w:val="2"/>
            <w:tcBorders>
              <w:top w:val="nil"/>
              <w:left w:val="nil"/>
              <w:bottom w:val="nil"/>
              <w:right w:val="nil"/>
            </w:tcBorders>
          </w:tcPr>
          <w:p w14:paraId="4454973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7C39855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69EF55EE" w14:textId="77777777" w:rsidTr="00341AFA">
        <w:tc>
          <w:tcPr>
            <w:tcW w:w="3690" w:type="dxa"/>
            <w:gridSpan w:val="2"/>
            <w:tcBorders>
              <w:top w:val="nil"/>
              <w:left w:val="nil"/>
              <w:bottom w:val="nil"/>
              <w:right w:val="nil"/>
            </w:tcBorders>
          </w:tcPr>
          <w:p w14:paraId="146CEB9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3196315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5F9048E2" w14:textId="77777777" w:rsidTr="00341AFA">
        <w:tc>
          <w:tcPr>
            <w:tcW w:w="3690" w:type="dxa"/>
            <w:gridSpan w:val="2"/>
            <w:tcBorders>
              <w:top w:val="nil"/>
              <w:left w:val="nil"/>
              <w:bottom w:val="nil"/>
              <w:right w:val="nil"/>
            </w:tcBorders>
          </w:tcPr>
          <w:p w14:paraId="1DC0735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7B14947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CE728CA" w14:textId="77777777" w:rsidTr="00341AFA">
        <w:tc>
          <w:tcPr>
            <w:tcW w:w="3690" w:type="dxa"/>
            <w:gridSpan w:val="2"/>
            <w:tcBorders>
              <w:top w:val="nil"/>
              <w:left w:val="nil"/>
              <w:bottom w:val="nil"/>
              <w:right w:val="nil"/>
            </w:tcBorders>
          </w:tcPr>
          <w:p w14:paraId="3D48F40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32C64F9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50244E0B" w14:textId="77777777" w:rsidTr="00341AFA">
        <w:tc>
          <w:tcPr>
            <w:tcW w:w="3690" w:type="dxa"/>
            <w:gridSpan w:val="2"/>
            <w:tcBorders>
              <w:top w:val="nil"/>
              <w:left w:val="nil"/>
              <w:bottom w:val="nil"/>
              <w:right w:val="nil"/>
            </w:tcBorders>
          </w:tcPr>
          <w:p w14:paraId="4B14D9A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79EE9057"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5D695897" w14:textId="77777777" w:rsidTr="00341AFA">
        <w:tc>
          <w:tcPr>
            <w:tcW w:w="3690" w:type="dxa"/>
            <w:gridSpan w:val="2"/>
            <w:tcBorders>
              <w:top w:val="nil"/>
              <w:left w:val="nil"/>
              <w:bottom w:val="nil"/>
              <w:right w:val="nil"/>
            </w:tcBorders>
          </w:tcPr>
          <w:p w14:paraId="1BD2E05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03F4B25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39F5AB06" w14:textId="77777777" w:rsidTr="00341AFA">
        <w:tc>
          <w:tcPr>
            <w:tcW w:w="3690" w:type="dxa"/>
            <w:gridSpan w:val="2"/>
            <w:tcBorders>
              <w:top w:val="nil"/>
              <w:left w:val="nil"/>
              <w:bottom w:val="nil"/>
              <w:right w:val="nil"/>
            </w:tcBorders>
          </w:tcPr>
          <w:p w14:paraId="2D78752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0133C41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attribuutsoort moet van een waarde voorzien zijn indien Status-omschrijving generiek van een waarde is voorzien.</w:t>
            </w:r>
          </w:p>
        </w:tc>
      </w:tr>
      <w:tr w:rsidR="00341AFA" w:rsidRPr="008A6917" w14:paraId="6FCB5EA8" w14:textId="77777777" w:rsidTr="00341AFA">
        <w:tc>
          <w:tcPr>
            <w:tcW w:w="9360" w:type="dxa"/>
            <w:gridSpan w:val="3"/>
            <w:tcBorders>
              <w:top w:val="nil"/>
              <w:left w:val="nil"/>
              <w:bottom w:val="nil"/>
              <w:right w:val="nil"/>
            </w:tcBorders>
          </w:tcPr>
          <w:p w14:paraId="20AEDFC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40D7BD7E" w14:textId="77777777" w:rsidTr="00341AFA">
        <w:tc>
          <w:tcPr>
            <w:tcW w:w="450" w:type="dxa"/>
            <w:tcBorders>
              <w:top w:val="nil"/>
              <w:left w:val="nil"/>
              <w:bottom w:val="nil"/>
              <w:right w:val="nil"/>
            </w:tcBorders>
          </w:tcPr>
          <w:p w14:paraId="67FB47E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2E02EA0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Op één dag kan een zaak meerdere statussen doorlopen. Om te kunnen bepalen wat de laatst gezette status is of in welke volgorde de statussen bereikt zijn, wordt de datum tot op de minuut vastgelegd.</w:t>
            </w:r>
          </w:p>
        </w:tc>
      </w:tr>
    </w:tbl>
    <w:bookmarkStart w:id="1909" w:name="BKM_56EB0588_BB04_4f06_A82E_87E4F122BF2F"/>
    <w:bookmarkEnd w:id="1909"/>
    <w:p w14:paraId="2F8D6D28"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Einddatum</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7BED91C7" w14:textId="77777777" w:rsidTr="00341AFA">
        <w:tc>
          <w:tcPr>
            <w:tcW w:w="3690" w:type="dxa"/>
            <w:gridSpan w:val="2"/>
            <w:tcBorders>
              <w:top w:val="nil"/>
              <w:left w:val="nil"/>
              <w:bottom w:val="nil"/>
              <w:right w:val="nil"/>
            </w:tcBorders>
          </w:tcPr>
          <w:p w14:paraId="5FA15DF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4C9E9CAE"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Einddatum</w:t>
            </w:r>
            <w:r w:rsidRPr="008A6917">
              <w:rPr>
                <w:rFonts w:ascii="Arial" w:hAnsi="Arial" w:cs="Arial"/>
                <w:color w:val="000000"/>
                <w:szCs w:val="20"/>
                <w:lang w:val="en-AU" w:eastAsia="en-US"/>
              </w:rPr>
              <w:fldChar w:fldCharType="end"/>
            </w:r>
          </w:p>
        </w:tc>
      </w:tr>
      <w:tr w:rsidR="00341AFA" w:rsidRPr="008A6917" w14:paraId="6332DD0E" w14:textId="77777777" w:rsidTr="00341AFA">
        <w:tc>
          <w:tcPr>
            <w:tcW w:w="3690" w:type="dxa"/>
            <w:gridSpan w:val="2"/>
            <w:tcBorders>
              <w:top w:val="nil"/>
              <w:left w:val="nil"/>
              <w:bottom w:val="nil"/>
              <w:right w:val="nil"/>
            </w:tcBorders>
          </w:tcPr>
          <w:p w14:paraId="63FE85F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366531C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15E692E8" w14:textId="77777777" w:rsidTr="00341AFA">
        <w:tc>
          <w:tcPr>
            <w:tcW w:w="3690" w:type="dxa"/>
            <w:gridSpan w:val="2"/>
            <w:tcBorders>
              <w:top w:val="nil"/>
              <w:left w:val="nil"/>
              <w:bottom w:val="nil"/>
              <w:right w:val="nil"/>
            </w:tcBorders>
          </w:tcPr>
          <w:p w14:paraId="31574C6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7D1B285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295E64B9" w14:textId="77777777" w:rsidTr="00341AFA">
        <w:tc>
          <w:tcPr>
            <w:tcW w:w="3690" w:type="dxa"/>
            <w:gridSpan w:val="2"/>
            <w:tcBorders>
              <w:top w:val="nil"/>
              <w:left w:val="nil"/>
              <w:bottom w:val="nil"/>
              <w:right w:val="nil"/>
            </w:tcBorders>
          </w:tcPr>
          <w:p w14:paraId="499E7BE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60048B3C"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einddatum</w:t>
            </w:r>
            <w:r w:rsidRPr="008A6917">
              <w:rPr>
                <w:rFonts w:ascii="Arial" w:hAnsi="Arial" w:cs="Arial"/>
                <w:color w:val="000000"/>
                <w:szCs w:val="20"/>
                <w:lang w:val="en-AU" w:eastAsia="en-US"/>
              </w:rPr>
              <w:fldChar w:fldCharType="end"/>
            </w:r>
          </w:p>
        </w:tc>
      </w:tr>
      <w:tr w:rsidR="00341AFA" w:rsidRPr="008A6917" w14:paraId="51182AE7" w14:textId="77777777" w:rsidTr="00341AFA">
        <w:tc>
          <w:tcPr>
            <w:tcW w:w="3690" w:type="dxa"/>
            <w:gridSpan w:val="2"/>
            <w:tcBorders>
              <w:top w:val="nil"/>
              <w:left w:val="nil"/>
              <w:bottom w:val="nil"/>
              <w:right w:val="nil"/>
            </w:tcBorders>
          </w:tcPr>
          <w:p w14:paraId="254AE49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452FAD4D"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De datum waarop de uitvoering van de gerelateerde ZAAK afgerond is.</w:t>
            </w:r>
          </w:p>
        </w:tc>
      </w:tr>
      <w:tr w:rsidR="00341AFA" w:rsidRPr="008A6917" w14:paraId="265A0B34" w14:textId="77777777" w:rsidTr="00341AFA">
        <w:tc>
          <w:tcPr>
            <w:tcW w:w="3690" w:type="dxa"/>
            <w:gridSpan w:val="2"/>
            <w:tcBorders>
              <w:top w:val="nil"/>
              <w:left w:val="nil"/>
              <w:bottom w:val="nil"/>
              <w:right w:val="nil"/>
            </w:tcBorders>
          </w:tcPr>
          <w:p w14:paraId="2732C82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6235005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384A93A5" w14:textId="77777777" w:rsidTr="00341AFA">
        <w:tc>
          <w:tcPr>
            <w:tcW w:w="3690" w:type="dxa"/>
            <w:gridSpan w:val="2"/>
            <w:tcBorders>
              <w:top w:val="nil"/>
              <w:left w:val="nil"/>
              <w:bottom w:val="nil"/>
              <w:right w:val="nil"/>
            </w:tcBorders>
          </w:tcPr>
          <w:p w14:paraId="676C935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4B5C8AE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januari 2013</w:t>
            </w:r>
          </w:p>
        </w:tc>
      </w:tr>
      <w:tr w:rsidR="00341AFA" w:rsidRPr="008A6917" w14:paraId="39CBA09E" w14:textId="77777777" w:rsidTr="00341AFA">
        <w:tc>
          <w:tcPr>
            <w:tcW w:w="3690" w:type="dxa"/>
            <w:gridSpan w:val="2"/>
            <w:tcBorders>
              <w:top w:val="nil"/>
              <w:left w:val="nil"/>
              <w:bottom w:val="nil"/>
              <w:right w:val="nil"/>
            </w:tcBorders>
          </w:tcPr>
          <w:p w14:paraId="200EE9D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772DF98D"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Datum (JJJJMMDD)</w:t>
            </w:r>
            <w:r w:rsidRPr="008A6917">
              <w:rPr>
                <w:rFonts w:ascii="Arial" w:hAnsi="Arial" w:cs="Arial"/>
                <w:color w:val="000000"/>
                <w:szCs w:val="20"/>
                <w:lang w:val="en-AU" w:eastAsia="en-US"/>
              </w:rPr>
              <w:fldChar w:fldCharType="end"/>
            </w:r>
          </w:p>
        </w:tc>
      </w:tr>
      <w:tr w:rsidR="00341AFA" w:rsidRPr="008A6917" w14:paraId="4B545932" w14:textId="77777777" w:rsidTr="00341AFA">
        <w:tc>
          <w:tcPr>
            <w:tcW w:w="3690" w:type="dxa"/>
            <w:gridSpan w:val="2"/>
            <w:tcBorders>
              <w:top w:val="nil"/>
              <w:left w:val="nil"/>
              <w:bottom w:val="nil"/>
              <w:right w:val="nil"/>
            </w:tcBorders>
          </w:tcPr>
          <w:p w14:paraId="53DD93C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767A427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Alle geldige datums gelegen op of voor de huidige datum en tijd</w:t>
            </w:r>
          </w:p>
        </w:tc>
      </w:tr>
      <w:tr w:rsidR="00341AFA" w:rsidRPr="008A6917" w14:paraId="57410AB1" w14:textId="77777777" w:rsidTr="00341AFA">
        <w:tc>
          <w:tcPr>
            <w:tcW w:w="3690" w:type="dxa"/>
            <w:gridSpan w:val="2"/>
            <w:tcBorders>
              <w:top w:val="nil"/>
              <w:left w:val="nil"/>
              <w:bottom w:val="nil"/>
              <w:right w:val="nil"/>
            </w:tcBorders>
          </w:tcPr>
          <w:p w14:paraId="7DEEB32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495B866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42CE4955" w14:textId="77777777" w:rsidTr="00341AFA">
        <w:tc>
          <w:tcPr>
            <w:tcW w:w="3690" w:type="dxa"/>
            <w:gridSpan w:val="2"/>
            <w:tcBorders>
              <w:top w:val="nil"/>
              <w:left w:val="nil"/>
              <w:bottom w:val="nil"/>
              <w:right w:val="nil"/>
            </w:tcBorders>
          </w:tcPr>
          <w:p w14:paraId="7544153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4FEFEFC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188555C1" w14:textId="77777777" w:rsidTr="00341AFA">
        <w:tc>
          <w:tcPr>
            <w:tcW w:w="3690" w:type="dxa"/>
            <w:gridSpan w:val="2"/>
            <w:tcBorders>
              <w:top w:val="nil"/>
              <w:left w:val="nil"/>
              <w:bottom w:val="nil"/>
              <w:right w:val="nil"/>
            </w:tcBorders>
          </w:tcPr>
          <w:p w14:paraId="7EE029E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78B37B1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5B52DDC2" w14:textId="77777777" w:rsidTr="00341AFA">
        <w:tc>
          <w:tcPr>
            <w:tcW w:w="3690" w:type="dxa"/>
            <w:gridSpan w:val="2"/>
            <w:tcBorders>
              <w:top w:val="nil"/>
              <w:left w:val="nil"/>
              <w:bottom w:val="nil"/>
              <w:right w:val="nil"/>
            </w:tcBorders>
          </w:tcPr>
          <w:p w14:paraId="4E379C7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467A426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7B681DFE" w14:textId="77777777" w:rsidTr="00341AFA">
        <w:tc>
          <w:tcPr>
            <w:tcW w:w="3690" w:type="dxa"/>
            <w:gridSpan w:val="2"/>
            <w:tcBorders>
              <w:top w:val="nil"/>
              <w:left w:val="nil"/>
              <w:bottom w:val="nil"/>
              <w:right w:val="nil"/>
            </w:tcBorders>
          </w:tcPr>
          <w:p w14:paraId="151241F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787A003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347EABD6" w14:textId="77777777" w:rsidTr="00341AFA">
        <w:tc>
          <w:tcPr>
            <w:tcW w:w="3690" w:type="dxa"/>
            <w:gridSpan w:val="2"/>
            <w:tcBorders>
              <w:top w:val="nil"/>
              <w:left w:val="nil"/>
              <w:bottom w:val="nil"/>
              <w:right w:val="nil"/>
            </w:tcBorders>
          </w:tcPr>
          <w:p w14:paraId="6453809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72795A0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6CF1894F" w14:textId="77777777" w:rsidTr="00341AFA">
        <w:tc>
          <w:tcPr>
            <w:tcW w:w="3690" w:type="dxa"/>
            <w:gridSpan w:val="2"/>
            <w:tcBorders>
              <w:top w:val="nil"/>
              <w:left w:val="nil"/>
              <w:bottom w:val="nil"/>
              <w:right w:val="nil"/>
            </w:tcBorders>
          </w:tcPr>
          <w:p w14:paraId="7A92F1B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724F72BC"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69CB522C" w14:textId="77777777" w:rsidTr="00341AFA">
        <w:tc>
          <w:tcPr>
            <w:tcW w:w="3690" w:type="dxa"/>
            <w:gridSpan w:val="2"/>
            <w:tcBorders>
              <w:top w:val="nil"/>
              <w:left w:val="nil"/>
              <w:bottom w:val="nil"/>
              <w:right w:val="nil"/>
            </w:tcBorders>
          </w:tcPr>
          <w:p w14:paraId="092D950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34BA4A9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7AF5B9D5" w14:textId="77777777" w:rsidTr="00341AFA">
        <w:tc>
          <w:tcPr>
            <w:tcW w:w="3690" w:type="dxa"/>
            <w:gridSpan w:val="2"/>
            <w:tcBorders>
              <w:top w:val="nil"/>
              <w:left w:val="nil"/>
              <w:bottom w:val="nil"/>
              <w:right w:val="nil"/>
            </w:tcBorders>
          </w:tcPr>
          <w:p w14:paraId="381C565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3229718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21BCDBBC" w14:textId="77777777" w:rsidTr="00341AFA">
        <w:tc>
          <w:tcPr>
            <w:tcW w:w="9360" w:type="dxa"/>
            <w:gridSpan w:val="3"/>
            <w:tcBorders>
              <w:top w:val="nil"/>
              <w:left w:val="nil"/>
              <w:bottom w:val="nil"/>
              <w:right w:val="nil"/>
            </w:tcBorders>
          </w:tcPr>
          <w:p w14:paraId="3FE7268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Toelichting</w:t>
            </w:r>
          </w:p>
        </w:tc>
      </w:tr>
      <w:tr w:rsidR="00341AFA" w:rsidRPr="008A6917" w14:paraId="317CF1E6" w14:textId="77777777" w:rsidTr="00341AFA">
        <w:tc>
          <w:tcPr>
            <w:tcW w:w="450" w:type="dxa"/>
            <w:tcBorders>
              <w:top w:val="nil"/>
              <w:left w:val="nil"/>
              <w:bottom w:val="nil"/>
              <w:right w:val="nil"/>
            </w:tcBorders>
          </w:tcPr>
          <w:p w14:paraId="65468FF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5F0DDA4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periode waarin de gerelateerde zaak is uitgevoerd, is inclusief de opgegeven datum.</w:t>
            </w:r>
          </w:p>
        </w:tc>
      </w:tr>
    </w:tbl>
    <w:bookmarkStart w:id="1910" w:name="BKM_8C2ED075_B67B_4871_A3A4_C3B99D747760"/>
    <w:bookmarkEnd w:id="1910"/>
    <w:p w14:paraId="2158DF4C"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Resultaatomschrijving</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1B7B3E02" w14:textId="77777777" w:rsidTr="00341AFA">
        <w:tc>
          <w:tcPr>
            <w:tcW w:w="3690" w:type="dxa"/>
            <w:gridSpan w:val="2"/>
            <w:tcBorders>
              <w:top w:val="nil"/>
              <w:left w:val="nil"/>
              <w:bottom w:val="nil"/>
              <w:right w:val="nil"/>
            </w:tcBorders>
          </w:tcPr>
          <w:p w14:paraId="697B18C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3273B1DD"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Resultaatomschrijving</w:t>
            </w:r>
            <w:r w:rsidRPr="008A6917">
              <w:rPr>
                <w:rFonts w:ascii="Arial" w:hAnsi="Arial" w:cs="Arial"/>
                <w:color w:val="000000"/>
                <w:szCs w:val="20"/>
                <w:lang w:val="en-AU" w:eastAsia="en-US"/>
              </w:rPr>
              <w:fldChar w:fldCharType="end"/>
            </w:r>
          </w:p>
        </w:tc>
      </w:tr>
      <w:tr w:rsidR="00341AFA" w:rsidRPr="008A6917" w14:paraId="6DA4D1F6" w14:textId="77777777" w:rsidTr="00341AFA">
        <w:tc>
          <w:tcPr>
            <w:tcW w:w="3690" w:type="dxa"/>
            <w:gridSpan w:val="2"/>
            <w:tcBorders>
              <w:top w:val="nil"/>
              <w:left w:val="nil"/>
              <w:bottom w:val="nil"/>
              <w:right w:val="nil"/>
            </w:tcBorders>
          </w:tcPr>
          <w:p w14:paraId="62069A9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3265276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3FF379B3" w14:textId="77777777" w:rsidTr="00341AFA">
        <w:tc>
          <w:tcPr>
            <w:tcW w:w="3690" w:type="dxa"/>
            <w:gridSpan w:val="2"/>
            <w:tcBorders>
              <w:top w:val="nil"/>
              <w:left w:val="nil"/>
              <w:bottom w:val="nil"/>
              <w:right w:val="nil"/>
            </w:tcBorders>
          </w:tcPr>
          <w:p w14:paraId="6717B1C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130B9F8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6C293422" w14:textId="77777777" w:rsidTr="00341AFA">
        <w:tc>
          <w:tcPr>
            <w:tcW w:w="3690" w:type="dxa"/>
            <w:gridSpan w:val="2"/>
            <w:tcBorders>
              <w:top w:val="nil"/>
              <w:left w:val="nil"/>
              <w:bottom w:val="nil"/>
              <w:right w:val="nil"/>
            </w:tcBorders>
          </w:tcPr>
          <w:p w14:paraId="7A908D5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168AF6C2"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resultaat</w:t>
            </w:r>
            <w:r w:rsidRPr="008A6917">
              <w:rPr>
                <w:rFonts w:ascii="Arial" w:hAnsi="Arial" w:cs="Arial"/>
                <w:color w:val="000000"/>
                <w:szCs w:val="20"/>
                <w:lang w:val="en-AU" w:eastAsia="en-US"/>
              </w:rPr>
              <w:fldChar w:fldCharType="end"/>
            </w:r>
          </w:p>
        </w:tc>
      </w:tr>
      <w:tr w:rsidR="00341AFA" w:rsidRPr="008A6917" w14:paraId="7196FAE7" w14:textId="77777777" w:rsidTr="00341AFA">
        <w:tc>
          <w:tcPr>
            <w:tcW w:w="3690" w:type="dxa"/>
            <w:gridSpan w:val="2"/>
            <w:tcBorders>
              <w:top w:val="nil"/>
              <w:left w:val="nil"/>
              <w:bottom w:val="nil"/>
              <w:right w:val="nil"/>
            </w:tcBorders>
          </w:tcPr>
          <w:p w14:paraId="03C1FD6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442243FC"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Een korte omschrijving wat het resultaat van de gerelateerde ZAAK inhoudt.</w:t>
            </w:r>
          </w:p>
        </w:tc>
      </w:tr>
      <w:tr w:rsidR="00341AFA" w:rsidRPr="008A6917" w14:paraId="2D987B0C" w14:textId="77777777" w:rsidTr="00341AFA">
        <w:tc>
          <w:tcPr>
            <w:tcW w:w="3690" w:type="dxa"/>
            <w:gridSpan w:val="2"/>
            <w:tcBorders>
              <w:top w:val="nil"/>
              <w:left w:val="nil"/>
              <w:bottom w:val="nil"/>
              <w:right w:val="nil"/>
            </w:tcBorders>
          </w:tcPr>
          <w:p w14:paraId="4824606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3692822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203E7AB9" w14:textId="77777777" w:rsidTr="00341AFA">
        <w:tc>
          <w:tcPr>
            <w:tcW w:w="3690" w:type="dxa"/>
            <w:gridSpan w:val="2"/>
            <w:tcBorders>
              <w:top w:val="nil"/>
              <w:left w:val="nil"/>
              <w:bottom w:val="nil"/>
              <w:right w:val="nil"/>
            </w:tcBorders>
          </w:tcPr>
          <w:p w14:paraId="4DB5438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3DEBF5B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januari 2013</w:t>
            </w:r>
          </w:p>
        </w:tc>
      </w:tr>
      <w:tr w:rsidR="00341AFA" w:rsidRPr="008A6917" w14:paraId="16319B4D" w14:textId="77777777" w:rsidTr="00341AFA">
        <w:tc>
          <w:tcPr>
            <w:tcW w:w="3690" w:type="dxa"/>
            <w:gridSpan w:val="2"/>
            <w:tcBorders>
              <w:top w:val="nil"/>
              <w:left w:val="nil"/>
              <w:bottom w:val="nil"/>
              <w:right w:val="nil"/>
            </w:tcBorders>
          </w:tcPr>
          <w:p w14:paraId="17F6CDB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723FD740"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AN80</w:t>
            </w:r>
            <w:r w:rsidRPr="008A6917">
              <w:rPr>
                <w:rFonts w:ascii="Arial" w:hAnsi="Arial" w:cs="Arial"/>
                <w:color w:val="000000"/>
                <w:szCs w:val="20"/>
                <w:lang w:val="en-AU" w:eastAsia="en-US"/>
              </w:rPr>
              <w:fldChar w:fldCharType="end"/>
            </w:r>
          </w:p>
        </w:tc>
      </w:tr>
      <w:tr w:rsidR="00341AFA" w:rsidRPr="008A6917" w14:paraId="7F9C5CFD" w14:textId="77777777" w:rsidTr="00341AFA">
        <w:tc>
          <w:tcPr>
            <w:tcW w:w="3690" w:type="dxa"/>
            <w:gridSpan w:val="2"/>
            <w:tcBorders>
              <w:top w:val="nil"/>
              <w:left w:val="nil"/>
              <w:bottom w:val="nil"/>
              <w:right w:val="nil"/>
            </w:tcBorders>
          </w:tcPr>
          <w:p w14:paraId="081FA5E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412D3D7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betreft één van de resultaatomschrijvingen zoals gespecificeerd bij het door beide organisaties overeengekomen zaaktype in de van toepassing zijnde ZaakTypeCatalogus.</w:t>
            </w:r>
          </w:p>
        </w:tc>
      </w:tr>
      <w:tr w:rsidR="00341AFA" w:rsidRPr="008A6917" w14:paraId="5EB04BA8" w14:textId="77777777" w:rsidTr="00341AFA">
        <w:tc>
          <w:tcPr>
            <w:tcW w:w="3690" w:type="dxa"/>
            <w:gridSpan w:val="2"/>
            <w:tcBorders>
              <w:top w:val="nil"/>
              <w:left w:val="nil"/>
              <w:bottom w:val="nil"/>
              <w:right w:val="nil"/>
            </w:tcBorders>
          </w:tcPr>
          <w:p w14:paraId="2CA856C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5116470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44BF5403" w14:textId="77777777" w:rsidTr="00341AFA">
        <w:tc>
          <w:tcPr>
            <w:tcW w:w="3690" w:type="dxa"/>
            <w:gridSpan w:val="2"/>
            <w:tcBorders>
              <w:top w:val="nil"/>
              <w:left w:val="nil"/>
              <w:bottom w:val="nil"/>
              <w:right w:val="nil"/>
            </w:tcBorders>
          </w:tcPr>
          <w:p w14:paraId="2C5363F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162FD9B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5AEA78EB" w14:textId="77777777" w:rsidTr="00341AFA">
        <w:tc>
          <w:tcPr>
            <w:tcW w:w="3690" w:type="dxa"/>
            <w:gridSpan w:val="2"/>
            <w:tcBorders>
              <w:top w:val="nil"/>
              <w:left w:val="nil"/>
              <w:bottom w:val="nil"/>
              <w:right w:val="nil"/>
            </w:tcBorders>
          </w:tcPr>
          <w:p w14:paraId="7B06C27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4D5F451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221208AD" w14:textId="77777777" w:rsidTr="00341AFA">
        <w:tc>
          <w:tcPr>
            <w:tcW w:w="3690" w:type="dxa"/>
            <w:gridSpan w:val="2"/>
            <w:tcBorders>
              <w:top w:val="nil"/>
              <w:left w:val="nil"/>
              <w:bottom w:val="nil"/>
              <w:right w:val="nil"/>
            </w:tcBorders>
          </w:tcPr>
          <w:p w14:paraId="702DA8F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22B8AEA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22B2CB7B" w14:textId="77777777" w:rsidTr="00341AFA">
        <w:tc>
          <w:tcPr>
            <w:tcW w:w="3690" w:type="dxa"/>
            <w:gridSpan w:val="2"/>
            <w:tcBorders>
              <w:top w:val="nil"/>
              <w:left w:val="nil"/>
              <w:bottom w:val="nil"/>
              <w:right w:val="nil"/>
            </w:tcBorders>
          </w:tcPr>
          <w:p w14:paraId="28E3A8E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40D4119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114BCE26" w14:textId="77777777" w:rsidTr="00341AFA">
        <w:tc>
          <w:tcPr>
            <w:tcW w:w="3690" w:type="dxa"/>
            <w:gridSpan w:val="2"/>
            <w:tcBorders>
              <w:top w:val="nil"/>
              <w:left w:val="nil"/>
              <w:bottom w:val="nil"/>
              <w:right w:val="nil"/>
            </w:tcBorders>
          </w:tcPr>
          <w:p w14:paraId="4035056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4D1DF4F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7DF02AD" w14:textId="77777777" w:rsidTr="00341AFA">
        <w:tc>
          <w:tcPr>
            <w:tcW w:w="3690" w:type="dxa"/>
            <w:gridSpan w:val="2"/>
            <w:tcBorders>
              <w:top w:val="nil"/>
              <w:left w:val="nil"/>
              <w:bottom w:val="nil"/>
              <w:right w:val="nil"/>
            </w:tcBorders>
          </w:tcPr>
          <w:p w14:paraId="24304B8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6BCECEC3"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17BA2103" w14:textId="77777777" w:rsidTr="00341AFA">
        <w:tc>
          <w:tcPr>
            <w:tcW w:w="3690" w:type="dxa"/>
            <w:gridSpan w:val="2"/>
            <w:tcBorders>
              <w:top w:val="nil"/>
              <w:left w:val="nil"/>
              <w:bottom w:val="nil"/>
              <w:right w:val="nil"/>
            </w:tcBorders>
          </w:tcPr>
          <w:p w14:paraId="4176A02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7EEAFB5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5125C7CC" w14:textId="77777777" w:rsidTr="00341AFA">
        <w:tc>
          <w:tcPr>
            <w:tcW w:w="3690" w:type="dxa"/>
            <w:gridSpan w:val="2"/>
            <w:tcBorders>
              <w:top w:val="nil"/>
              <w:left w:val="nil"/>
              <w:bottom w:val="nil"/>
              <w:right w:val="nil"/>
            </w:tcBorders>
          </w:tcPr>
          <w:p w14:paraId="5A913E3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110D955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006D2E72" w14:textId="77777777" w:rsidTr="00341AFA">
        <w:tc>
          <w:tcPr>
            <w:tcW w:w="9360" w:type="dxa"/>
            <w:gridSpan w:val="3"/>
            <w:tcBorders>
              <w:top w:val="nil"/>
              <w:left w:val="nil"/>
              <w:bottom w:val="nil"/>
              <w:right w:val="nil"/>
            </w:tcBorders>
          </w:tcPr>
          <w:p w14:paraId="316EBD9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751E5B89" w14:textId="77777777" w:rsidTr="00341AFA">
        <w:tc>
          <w:tcPr>
            <w:tcW w:w="450" w:type="dxa"/>
            <w:tcBorders>
              <w:top w:val="nil"/>
              <w:left w:val="nil"/>
              <w:bottom w:val="nil"/>
              <w:right w:val="nil"/>
            </w:tcBorders>
          </w:tcPr>
          <w:p w14:paraId="779B68E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2015886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911" w:name="BKM_B74014A1_C77D_4dc6_8CFA_204E9B0F2BA0"/>
    <w:bookmarkEnd w:id="1911"/>
    <w:p w14:paraId="28AA9699"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Startdatum</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4EBEF93B" w14:textId="77777777" w:rsidTr="00341AFA">
        <w:tc>
          <w:tcPr>
            <w:tcW w:w="3690" w:type="dxa"/>
            <w:gridSpan w:val="2"/>
            <w:tcBorders>
              <w:top w:val="nil"/>
              <w:left w:val="nil"/>
              <w:bottom w:val="nil"/>
              <w:right w:val="nil"/>
            </w:tcBorders>
          </w:tcPr>
          <w:p w14:paraId="336040E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0EA799AB"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Startdatum</w:t>
            </w:r>
            <w:r w:rsidRPr="008A6917">
              <w:rPr>
                <w:rFonts w:ascii="Arial" w:hAnsi="Arial" w:cs="Arial"/>
                <w:color w:val="000000"/>
                <w:szCs w:val="20"/>
                <w:lang w:val="en-AU" w:eastAsia="en-US"/>
              </w:rPr>
              <w:fldChar w:fldCharType="end"/>
            </w:r>
          </w:p>
        </w:tc>
      </w:tr>
      <w:tr w:rsidR="00341AFA" w:rsidRPr="008A6917" w14:paraId="43E7DB9A" w14:textId="77777777" w:rsidTr="00341AFA">
        <w:tc>
          <w:tcPr>
            <w:tcW w:w="3690" w:type="dxa"/>
            <w:gridSpan w:val="2"/>
            <w:tcBorders>
              <w:top w:val="nil"/>
              <w:left w:val="nil"/>
              <w:bottom w:val="nil"/>
              <w:right w:val="nil"/>
            </w:tcBorders>
          </w:tcPr>
          <w:p w14:paraId="0F6C2A8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43A8F5B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78EFB179" w14:textId="77777777" w:rsidTr="00341AFA">
        <w:tc>
          <w:tcPr>
            <w:tcW w:w="3690" w:type="dxa"/>
            <w:gridSpan w:val="2"/>
            <w:tcBorders>
              <w:top w:val="nil"/>
              <w:left w:val="nil"/>
              <w:bottom w:val="nil"/>
              <w:right w:val="nil"/>
            </w:tcBorders>
          </w:tcPr>
          <w:p w14:paraId="30E0868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3095ABE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1664D0AB" w14:textId="77777777" w:rsidTr="00341AFA">
        <w:tc>
          <w:tcPr>
            <w:tcW w:w="3690" w:type="dxa"/>
            <w:gridSpan w:val="2"/>
            <w:tcBorders>
              <w:top w:val="nil"/>
              <w:left w:val="nil"/>
              <w:bottom w:val="nil"/>
              <w:right w:val="nil"/>
            </w:tcBorders>
          </w:tcPr>
          <w:p w14:paraId="1E786DE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0D1C6BEB"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startdatum</w:t>
            </w:r>
            <w:r w:rsidRPr="008A6917">
              <w:rPr>
                <w:rFonts w:ascii="Arial" w:hAnsi="Arial" w:cs="Arial"/>
                <w:color w:val="000000"/>
                <w:szCs w:val="20"/>
                <w:lang w:val="en-AU" w:eastAsia="en-US"/>
              </w:rPr>
              <w:fldChar w:fldCharType="end"/>
            </w:r>
          </w:p>
        </w:tc>
      </w:tr>
      <w:tr w:rsidR="00341AFA" w:rsidRPr="008A6917" w14:paraId="39D2374A" w14:textId="77777777" w:rsidTr="00341AFA">
        <w:tc>
          <w:tcPr>
            <w:tcW w:w="3690" w:type="dxa"/>
            <w:gridSpan w:val="2"/>
            <w:tcBorders>
              <w:top w:val="nil"/>
              <w:left w:val="nil"/>
              <w:bottom w:val="nil"/>
              <w:right w:val="nil"/>
            </w:tcBorders>
          </w:tcPr>
          <w:p w14:paraId="34A5EFB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5CEAE14D"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De datum waarop met de uitvoering van de gerelateerde ZAAK is gestart</w:t>
            </w:r>
          </w:p>
        </w:tc>
      </w:tr>
      <w:tr w:rsidR="00341AFA" w:rsidRPr="008A6917" w14:paraId="49C85C7E" w14:textId="77777777" w:rsidTr="00341AFA">
        <w:tc>
          <w:tcPr>
            <w:tcW w:w="3690" w:type="dxa"/>
            <w:gridSpan w:val="2"/>
            <w:tcBorders>
              <w:top w:val="nil"/>
              <w:left w:val="nil"/>
              <w:bottom w:val="nil"/>
              <w:right w:val="nil"/>
            </w:tcBorders>
          </w:tcPr>
          <w:p w14:paraId="509FF67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23BDF76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14626AE6" w14:textId="77777777" w:rsidTr="00341AFA">
        <w:tc>
          <w:tcPr>
            <w:tcW w:w="3690" w:type="dxa"/>
            <w:gridSpan w:val="2"/>
            <w:tcBorders>
              <w:top w:val="nil"/>
              <w:left w:val="nil"/>
              <w:bottom w:val="nil"/>
              <w:right w:val="nil"/>
            </w:tcBorders>
          </w:tcPr>
          <w:p w14:paraId="26912B3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2A337D8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januari 2013</w:t>
            </w:r>
          </w:p>
        </w:tc>
      </w:tr>
      <w:tr w:rsidR="00341AFA" w:rsidRPr="008A6917" w14:paraId="07B778DD" w14:textId="77777777" w:rsidTr="00341AFA">
        <w:tc>
          <w:tcPr>
            <w:tcW w:w="3690" w:type="dxa"/>
            <w:gridSpan w:val="2"/>
            <w:tcBorders>
              <w:top w:val="nil"/>
              <w:left w:val="nil"/>
              <w:bottom w:val="nil"/>
              <w:right w:val="nil"/>
            </w:tcBorders>
          </w:tcPr>
          <w:p w14:paraId="1EABB36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3C0E3296"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Datum (JJJJMMDD)</w:t>
            </w:r>
            <w:r w:rsidRPr="008A6917">
              <w:rPr>
                <w:rFonts w:ascii="Arial" w:hAnsi="Arial" w:cs="Arial"/>
                <w:color w:val="000000"/>
                <w:szCs w:val="20"/>
                <w:lang w:val="en-AU" w:eastAsia="en-US"/>
              </w:rPr>
              <w:fldChar w:fldCharType="end"/>
            </w:r>
          </w:p>
        </w:tc>
      </w:tr>
      <w:tr w:rsidR="00341AFA" w:rsidRPr="008A6917" w14:paraId="02C13C76" w14:textId="77777777" w:rsidTr="00341AFA">
        <w:tc>
          <w:tcPr>
            <w:tcW w:w="3690" w:type="dxa"/>
            <w:gridSpan w:val="2"/>
            <w:tcBorders>
              <w:top w:val="nil"/>
              <w:left w:val="nil"/>
              <w:bottom w:val="nil"/>
              <w:right w:val="nil"/>
            </w:tcBorders>
          </w:tcPr>
          <w:p w14:paraId="24A47DF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55824C9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48A1BA46" w14:textId="77777777" w:rsidTr="00341AFA">
        <w:tc>
          <w:tcPr>
            <w:tcW w:w="3690" w:type="dxa"/>
            <w:gridSpan w:val="2"/>
            <w:tcBorders>
              <w:top w:val="nil"/>
              <w:left w:val="nil"/>
              <w:bottom w:val="nil"/>
              <w:right w:val="nil"/>
            </w:tcBorders>
          </w:tcPr>
          <w:p w14:paraId="4A393B2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109F418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3AF75BCD" w14:textId="77777777" w:rsidTr="00341AFA">
        <w:tc>
          <w:tcPr>
            <w:tcW w:w="3690" w:type="dxa"/>
            <w:gridSpan w:val="2"/>
            <w:tcBorders>
              <w:top w:val="nil"/>
              <w:left w:val="nil"/>
              <w:bottom w:val="nil"/>
              <w:right w:val="nil"/>
            </w:tcBorders>
          </w:tcPr>
          <w:p w14:paraId="7F73EE4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1D89651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02EF68D2" w14:textId="77777777" w:rsidTr="00341AFA">
        <w:tc>
          <w:tcPr>
            <w:tcW w:w="3690" w:type="dxa"/>
            <w:gridSpan w:val="2"/>
            <w:tcBorders>
              <w:top w:val="nil"/>
              <w:left w:val="nil"/>
              <w:bottom w:val="nil"/>
              <w:right w:val="nil"/>
            </w:tcBorders>
          </w:tcPr>
          <w:p w14:paraId="3E898F6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3E4F4AA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3224AC6F" w14:textId="77777777" w:rsidTr="00341AFA">
        <w:tc>
          <w:tcPr>
            <w:tcW w:w="3690" w:type="dxa"/>
            <w:gridSpan w:val="2"/>
            <w:tcBorders>
              <w:top w:val="nil"/>
              <w:left w:val="nil"/>
              <w:bottom w:val="nil"/>
              <w:right w:val="nil"/>
            </w:tcBorders>
          </w:tcPr>
          <w:p w14:paraId="359501B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306F1FD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5D4E5C4E" w14:textId="77777777" w:rsidTr="00341AFA">
        <w:tc>
          <w:tcPr>
            <w:tcW w:w="3690" w:type="dxa"/>
            <w:gridSpan w:val="2"/>
            <w:tcBorders>
              <w:top w:val="nil"/>
              <w:left w:val="nil"/>
              <w:bottom w:val="nil"/>
              <w:right w:val="nil"/>
            </w:tcBorders>
          </w:tcPr>
          <w:p w14:paraId="43F7DC7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16D0A4C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16EAD882" w14:textId="77777777" w:rsidTr="00341AFA">
        <w:tc>
          <w:tcPr>
            <w:tcW w:w="3690" w:type="dxa"/>
            <w:gridSpan w:val="2"/>
            <w:tcBorders>
              <w:top w:val="nil"/>
              <w:left w:val="nil"/>
              <w:bottom w:val="nil"/>
              <w:right w:val="nil"/>
            </w:tcBorders>
          </w:tcPr>
          <w:p w14:paraId="2237F96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5867887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0CB725A5" w14:textId="77777777" w:rsidTr="00341AFA">
        <w:tc>
          <w:tcPr>
            <w:tcW w:w="3690" w:type="dxa"/>
            <w:gridSpan w:val="2"/>
            <w:tcBorders>
              <w:top w:val="nil"/>
              <w:left w:val="nil"/>
              <w:bottom w:val="nil"/>
              <w:right w:val="nil"/>
            </w:tcBorders>
          </w:tcPr>
          <w:p w14:paraId="4A80AB3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4534914E"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4B322808" w14:textId="77777777" w:rsidTr="00341AFA">
        <w:tc>
          <w:tcPr>
            <w:tcW w:w="3690" w:type="dxa"/>
            <w:gridSpan w:val="2"/>
            <w:tcBorders>
              <w:top w:val="nil"/>
              <w:left w:val="nil"/>
              <w:bottom w:val="nil"/>
              <w:right w:val="nil"/>
            </w:tcBorders>
          </w:tcPr>
          <w:p w14:paraId="692BE94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54A14DC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4BF5577F" w14:textId="77777777" w:rsidTr="00341AFA">
        <w:tc>
          <w:tcPr>
            <w:tcW w:w="3690" w:type="dxa"/>
            <w:gridSpan w:val="2"/>
            <w:tcBorders>
              <w:top w:val="nil"/>
              <w:left w:val="nil"/>
              <w:bottom w:val="nil"/>
              <w:right w:val="nil"/>
            </w:tcBorders>
          </w:tcPr>
          <w:p w14:paraId="5E36991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 xml:space="preserve">Regels </w:t>
            </w:r>
          </w:p>
        </w:tc>
        <w:tc>
          <w:tcPr>
            <w:tcW w:w="5670" w:type="dxa"/>
            <w:tcBorders>
              <w:top w:val="nil"/>
              <w:left w:val="nil"/>
              <w:bottom w:val="nil"/>
              <w:right w:val="nil"/>
            </w:tcBorders>
          </w:tcPr>
          <w:p w14:paraId="6F9BED8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609042E7" w14:textId="77777777" w:rsidTr="00341AFA">
        <w:tc>
          <w:tcPr>
            <w:tcW w:w="9360" w:type="dxa"/>
            <w:gridSpan w:val="3"/>
            <w:tcBorders>
              <w:top w:val="nil"/>
              <w:left w:val="nil"/>
              <w:bottom w:val="nil"/>
              <w:right w:val="nil"/>
            </w:tcBorders>
          </w:tcPr>
          <w:p w14:paraId="1E2A872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6AFF56FB" w14:textId="77777777" w:rsidTr="00341AFA">
        <w:tc>
          <w:tcPr>
            <w:tcW w:w="450" w:type="dxa"/>
            <w:tcBorders>
              <w:top w:val="nil"/>
              <w:left w:val="nil"/>
              <w:bottom w:val="nil"/>
              <w:right w:val="nil"/>
            </w:tcBorders>
          </w:tcPr>
          <w:p w14:paraId="1963804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193D981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912" w:name="BKM_53D19068_5B16_4ad9_8B8B_B98C39D22AEF"/>
    <w:bookmarkEnd w:id="1912"/>
    <w:p w14:paraId="60B8CBB9"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Status-omschrijving generiek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470735F0" w14:textId="77777777" w:rsidTr="00341AFA">
        <w:tc>
          <w:tcPr>
            <w:tcW w:w="3690" w:type="dxa"/>
            <w:gridSpan w:val="2"/>
            <w:tcBorders>
              <w:top w:val="nil"/>
              <w:left w:val="nil"/>
              <w:bottom w:val="nil"/>
              <w:right w:val="nil"/>
            </w:tcBorders>
          </w:tcPr>
          <w:p w14:paraId="2C6C71D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57573132"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Status-omschrijving generiek</w:t>
            </w:r>
            <w:r w:rsidRPr="008A6917">
              <w:rPr>
                <w:rFonts w:ascii="Arial" w:hAnsi="Arial" w:cs="Arial"/>
                <w:color w:val="000000"/>
                <w:szCs w:val="20"/>
                <w:lang w:val="en-AU" w:eastAsia="en-US"/>
              </w:rPr>
              <w:fldChar w:fldCharType="end"/>
            </w:r>
          </w:p>
        </w:tc>
      </w:tr>
      <w:tr w:rsidR="00341AFA" w:rsidRPr="008A6917" w14:paraId="436B8A85" w14:textId="77777777" w:rsidTr="00341AFA">
        <w:tc>
          <w:tcPr>
            <w:tcW w:w="3690" w:type="dxa"/>
            <w:gridSpan w:val="2"/>
            <w:tcBorders>
              <w:top w:val="nil"/>
              <w:left w:val="nil"/>
              <w:bottom w:val="nil"/>
              <w:right w:val="nil"/>
            </w:tcBorders>
          </w:tcPr>
          <w:p w14:paraId="7AAD0BC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5BAAD2F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1AB96875" w14:textId="77777777" w:rsidTr="00341AFA">
        <w:tc>
          <w:tcPr>
            <w:tcW w:w="3690" w:type="dxa"/>
            <w:gridSpan w:val="2"/>
            <w:tcBorders>
              <w:top w:val="nil"/>
              <w:left w:val="nil"/>
              <w:bottom w:val="nil"/>
              <w:right w:val="nil"/>
            </w:tcBorders>
          </w:tcPr>
          <w:p w14:paraId="0FADECC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1E616DA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4E7E41C3" w14:textId="77777777" w:rsidTr="00341AFA">
        <w:tc>
          <w:tcPr>
            <w:tcW w:w="3690" w:type="dxa"/>
            <w:gridSpan w:val="2"/>
            <w:tcBorders>
              <w:top w:val="nil"/>
              <w:left w:val="nil"/>
              <w:bottom w:val="nil"/>
              <w:right w:val="nil"/>
            </w:tcBorders>
          </w:tcPr>
          <w:p w14:paraId="55E9057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67840344"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statusomschrijvingGeneriek</w:t>
            </w:r>
            <w:r w:rsidRPr="008A6917">
              <w:rPr>
                <w:rFonts w:ascii="Arial" w:hAnsi="Arial" w:cs="Arial"/>
                <w:color w:val="000000"/>
                <w:szCs w:val="20"/>
                <w:lang w:val="en-AU" w:eastAsia="en-US"/>
              </w:rPr>
              <w:fldChar w:fldCharType="end"/>
            </w:r>
          </w:p>
        </w:tc>
      </w:tr>
      <w:tr w:rsidR="00341AFA" w:rsidRPr="008A6917" w14:paraId="1C983282" w14:textId="77777777" w:rsidTr="00341AFA">
        <w:tc>
          <w:tcPr>
            <w:tcW w:w="3690" w:type="dxa"/>
            <w:gridSpan w:val="2"/>
            <w:tcBorders>
              <w:top w:val="nil"/>
              <w:left w:val="nil"/>
              <w:bottom w:val="nil"/>
              <w:right w:val="nil"/>
            </w:tcBorders>
          </w:tcPr>
          <w:p w14:paraId="5CADAB8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0D9B5F00"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Algemeen gehanteerde omschrijving van de aard van de laatst bekende status van de gerelateerde ZAAK. </w:t>
            </w:r>
          </w:p>
        </w:tc>
      </w:tr>
      <w:tr w:rsidR="00341AFA" w:rsidRPr="008A6917" w14:paraId="3F77013D" w14:textId="77777777" w:rsidTr="00341AFA">
        <w:tc>
          <w:tcPr>
            <w:tcW w:w="3690" w:type="dxa"/>
            <w:gridSpan w:val="2"/>
            <w:tcBorders>
              <w:top w:val="nil"/>
              <w:left w:val="nil"/>
              <w:bottom w:val="nil"/>
              <w:right w:val="nil"/>
            </w:tcBorders>
          </w:tcPr>
          <w:p w14:paraId="15D65ED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5C01787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2D09B1FA" w14:textId="77777777" w:rsidTr="00341AFA">
        <w:tc>
          <w:tcPr>
            <w:tcW w:w="3690" w:type="dxa"/>
            <w:gridSpan w:val="2"/>
            <w:tcBorders>
              <w:top w:val="nil"/>
              <w:left w:val="nil"/>
              <w:bottom w:val="nil"/>
              <w:right w:val="nil"/>
            </w:tcBorders>
          </w:tcPr>
          <w:p w14:paraId="537747B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220821E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januari 2013</w:t>
            </w:r>
          </w:p>
        </w:tc>
      </w:tr>
      <w:tr w:rsidR="00341AFA" w:rsidRPr="008A6917" w14:paraId="7506090C" w14:textId="77777777" w:rsidTr="00341AFA">
        <w:tc>
          <w:tcPr>
            <w:tcW w:w="3690" w:type="dxa"/>
            <w:gridSpan w:val="2"/>
            <w:tcBorders>
              <w:top w:val="nil"/>
              <w:left w:val="nil"/>
              <w:bottom w:val="nil"/>
              <w:right w:val="nil"/>
            </w:tcBorders>
          </w:tcPr>
          <w:p w14:paraId="67FD7E7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02EA63DF"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AN80</w:t>
            </w:r>
            <w:r w:rsidRPr="008A6917">
              <w:rPr>
                <w:rFonts w:ascii="Arial" w:hAnsi="Arial" w:cs="Arial"/>
                <w:color w:val="000000"/>
                <w:szCs w:val="20"/>
                <w:lang w:val="en-AU" w:eastAsia="en-US"/>
              </w:rPr>
              <w:fldChar w:fldCharType="end"/>
            </w:r>
          </w:p>
        </w:tc>
      </w:tr>
      <w:tr w:rsidR="00341AFA" w:rsidRPr="008A6917" w14:paraId="5215A58D" w14:textId="77777777" w:rsidTr="00341AFA">
        <w:tc>
          <w:tcPr>
            <w:tcW w:w="3690" w:type="dxa"/>
            <w:gridSpan w:val="2"/>
            <w:tcBorders>
              <w:top w:val="nil"/>
              <w:left w:val="nil"/>
              <w:bottom w:val="nil"/>
              <w:right w:val="nil"/>
            </w:tcBorders>
          </w:tcPr>
          <w:p w14:paraId="0396038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2D13223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Ontlenen aan het tussen beide organisaties afgesproken zaaktype in de van toepassing zijn ZaakTypeCatalogus.</w:t>
            </w:r>
          </w:p>
        </w:tc>
      </w:tr>
      <w:tr w:rsidR="00341AFA" w:rsidRPr="008A6917" w14:paraId="7AE03576" w14:textId="77777777" w:rsidTr="00341AFA">
        <w:tc>
          <w:tcPr>
            <w:tcW w:w="3690" w:type="dxa"/>
            <w:gridSpan w:val="2"/>
            <w:tcBorders>
              <w:top w:val="nil"/>
              <w:left w:val="nil"/>
              <w:bottom w:val="nil"/>
              <w:right w:val="nil"/>
            </w:tcBorders>
          </w:tcPr>
          <w:p w14:paraId="237CE3D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093CC1B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5C533FD9" w14:textId="77777777" w:rsidTr="00341AFA">
        <w:tc>
          <w:tcPr>
            <w:tcW w:w="3690" w:type="dxa"/>
            <w:gridSpan w:val="2"/>
            <w:tcBorders>
              <w:top w:val="nil"/>
              <w:left w:val="nil"/>
              <w:bottom w:val="nil"/>
              <w:right w:val="nil"/>
            </w:tcBorders>
          </w:tcPr>
          <w:p w14:paraId="066FE19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0D2EED5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3DAFAB77" w14:textId="77777777" w:rsidTr="00341AFA">
        <w:tc>
          <w:tcPr>
            <w:tcW w:w="3690" w:type="dxa"/>
            <w:gridSpan w:val="2"/>
            <w:tcBorders>
              <w:top w:val="nil"/>
              <w:left w:val="nil"/>
              <w:bottom w:val="nil"/>
              <w:right w:val="nil"/>
            </w:tcBorders>
          </w:tcPr>
          <w:p w14:paraId="00C5589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2DE4CD9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688F18E4" w14:textId="77777777" w:rsidTr="00341AFA">
        <w:tc>
          <w:tcPr>
            <w:tcW w:w="3690" w:type="dxa"/>
            <w:gridSpan w:val="2"/>
            <w:tcBorders>
              <w:top w:val="nil"/>
              <w:left w:val="nil"/>
              <w:bottom w:val="nil"/>
              <w:right w:val="nil"/>
            </w:tcBorders>
          </w:tcPr>
          <w:p w14:paraId="1751CD8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3845CB2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07599231" w14:textId="77777777" w:rsidTr="00341AFA">
        <w:tc>
          <w:tcPr>
            <w:tcW w:w="3690" w:type="dxa"/>
            <w:gridSpan w:val="2"/>
            <w:tcBorders>
              <w:top w:val="nil"/>
              <w:left w:val="nil"/>
              <w:bottom w:val="nil"/>
              <w:right w:val="nil"/>
            </w:tcBorders>
          </w:tcPr>
          <w:p w14:paraId="54BAC37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1BEA520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545DFBCC" w14:textId="77777777" w:rsidTr="00341AFA">
        <w:tc>
          <w:tcPr>
            <w:tcW w:w="3690" w:type="dxa"/>
            <w:gridSpan w:val="2"/>
            <w:tcBorders>
              <w:top w:val="nil"/>
              <w:left w:val="nil"/>
              <w:bottom w:val="nil"/>
              <w:right w:val="nil"/>
            </w:tcBorders>
          </w:tcPr>
          <w:p w14:paraId="124A056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3CBDB1E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3C246392" w14:textId="77777777" w:rsidTr="00341AFA">
        <w:tc>
          <w:tcPr>
            <w:tcW w:w="3690" w:type="dxa"/>
            <w:gridSpan w:val="2"/>
            <w:tcBorders>
              <w:top w:val="nil"/>
              <w:left w:val="nil"/>
              <w:bottom w:val="nil"/>
              <w:right w:val="nil"/>
            </w:tcBorders>
          </w:tcPr>
          <w:p w14:paraId="3491B30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548CE46F"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4256C0F0" w14:textId="77777777" w:rsidTr="00341AFA">
        <w:tc>
          <w:tcPr>
            <w:tcW w:w="3690" w:type="dxa"/>
            <w:gridSpan w:val="2"/>
            <w:tcBorders>
              <w:top w:val="nil"/>
              <w:left w:val="nil"/>
              <w:bottom w:val="nil"/>
              <w:right w:val="nil"/>
            </w:tcBorders>
          </w:tcPr>
          <w:p w14:paraId="5B0CAB6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019A18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3051645A" w14:textId="77777777" w:rsidTr="00341AFA">
        <w:tc>
          <w:tcPr>
            <w:tcW w:w="3690" w:type="dxa"/>
            <w:gridSpan w:val="2"/>
            <w:tcBorders>
              <w:top w:val="nil"/>
              <w:left w:val="nil"/>
              <w:bottom w:val="nil"/>
              <w:right w:val="nil"/>
            </w:tcBorders>
          </w:tcPr>
          <w:p w14:paraId="15348B8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1BDAB4A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7F1B1C79" w14:textId="77777777" w:rsidTr="00341AFA">
        <w:tc>
          <w:tcPr>
            <w:tcW w:w="9360" w:type="dxa"/>
            <w:gridSpan w:val="3"/>
            <w:tcBorders>
              <w:top w:val="nil"/>
              <w:left w:val="nil"/>
              <w:bottom w:val="nil"/>
              <w:right w:val="nil"/>
            </w:tcBorders>
          </w:tcPr>
          <w:p w14:paraId="3D83A9E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0B0BCC78" w14:textId="77777777" w:rsidTr="00341AFA">
        <w:tc>
          <w:tcPr>
            <w:tcW w:w="450" w:type="dxa"/>
            <w:tcBorders>
              <w:top w:val="nil"/>
              <w:left w:val="nil"/>
              <w:bottom w:val="nil"/>
              <w:right w:val="nil"/>
            </w:tcBorders>
          </w:tcPr>
          <w:p w14:paraId="4E20485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478316B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gaat hier om de generieke omschrijving van het statustype van de laatst bekende status van de gerelateerde ZAAK. De generieke omschrijving is de aard van de status zoals deze landelijk wordt toegepast. Deze kan afwijken van de door de zaakbehandelende organisatie gehanteerde naam, de Statustypeomschrijving.</w:t>
            </w:r>
          </w:p>
        </w:tc>
      </w:tr>
    </w:tbl>
    <w:bookmarkStart w:id="1913" w:name="BKM_6B69A719_EE48_4ef0_874A_4BAC24559E90"/>
    <w:bookmarkEnd w:id="1913"/>
    <w:p w14:paraId="5EAFC479"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Verantwoordelijke organisatie</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1BDCB11C" w14:textId="77777777" w:rsidTr="00341AFA">
        <w:tc>
          <w:tcPr>
            <w:tcW w:w="3690" w:type="dxa"/>
            <w:gridSpan w:val="2"/>
            <w:tcBorders>
              <w:top w:val="nil"/>
              <w:left w:val="nil"/>
              <w:bottom w:val="nil"/>
              <w:right w:val="nil"/>
            </w:tcBorders>
          </w:tcPr>
          <w:p w14:paraId="18114E9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6B00E1A0"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Verantwoordelijke organisatie</w:t>
            </w:r>
            <w:r w:rsidRPr="008A6917">
              <w:rPr>
                <w:rFonts w:ascii="Arial" w:hAnsi="Arial" w:cs="Arial"/>
                <w:color w:val="000000"/>
                <w:szCs w:val="20"/>
                <w:lang w:val="en-AU" w:eastAsia="en-US"/>
              </w:rPr>
              <w:fldChar w:fldCharType="end"/>
            </w:r>
          </w:p>
        </w:tc>
      </w:tr>
      <w:tr w:rsidR="00341AFA" w:rsidRPr="008A6917" w14:paraId="49346F90" w14:textId="77777777" w:rsidTr="00341AFA">
        <w:tc>
          <w:tcPr>
            <w:tcW w:w="3690" w:type="dxa"/>
            <w:gridSpan w:val="2"/>
            <w:tcBorders>
              <w:top w:val="nil"/>
              <w:left w:val="nil"/>
              <w:bottom w:val="nil"/>
              <w:right w:val="nil"/>
            </w:tcBorders>
          </w:tcPr>
          <w:p w14:paraId="7C834DE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54512CE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06D7831D" w14:textId="77777777" w:rsidTr="00341AFA">
        <w:tc>
          <w:tcPr>
            <w:tcW w:w="3690" w:type="dxa"/>
            <w:gridSpan w:val="2"/>
            <w:tcBorders>
              <w:top w:val="nil"/>
              <w:left w:val="nil"/>
              <w:bottom w:val="nil"/>
              <w:right w:val="nil"/>
            </w:tcBorders>
          </w:tcPr>
          <w:p w14:paraId="7BA8B26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11D0805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428C3DBF" w14:textId="77777777" w:rsidTr="00341AFA">
        <w:tc>
          <w:tcPr>
            <w:tcW w:w="3690" w:type="dxa"/>
            <w:gridSpan w:val="2"/>
            <w:tcBorders>
              <w:top w:val="nil"/>
              <w:left w:val="nil"/>
              <w:bottom w:val="nil"/>
              <w:right w:val="nil"/>
            </w:tcBorders>
          </w:tcPr>
          <w:p w14:paraId="14CDA14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2FB15EBD"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verantwoordelijkeOrganisatie</w:t>
            </w:r>
            <w:r w:rsidRPr="008A6917">
              <w:rPr>
                <w:rFonts w:ascii="Arial" w:hAnsi="Arial" w:cs="Arial"/>
                <w:color w:val="000000"/>
                <w:szCs w:val="20"/>
                <w:lang w:val="en-AU" w:eastAsia="en-US"/>
              </w:rPr>
              <w:fldChar w:fldCharType="end"/>
            </w:r>
          </w:p>
        </w:tc>
      </w:tr>
      <w:tr w:rsidR="00341AFA" w:rsidRPr="008A6917" w14:paraId="314C0FEF" w14:textId="77777777" w:rsidTr="00341AFA">
        <w:tc>
          <w:tcPr>
            <w:tcW w:w="3690" w:type="dxa"/>
            <w:gridSpan w:val="2"/>
            <w:tcBorders>
              <w:top w:val="nil"/>
              <w:left w:val="nil"/>
              <w:bottom w:val="nil"/>
              <w:right w:val="nil"/>
            </w:tcBorders>
          </w:tcPr>
          <w:p w14:paraId="19298DF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6A393FA8"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Het RSIN van de organisatie die verantwoordelijk is voor de behandeling van de gerelateerde ZAAK.</w:t>
            </w:r>
            <w:r w:rsidRPr="008A6917">
              <w:rPr>
                <w:rFonts w:ascii="Arial" w:hAnsi="Arial" w:cs="Arial"/>
                <w:color w:val="000000"/>
                <w:szCs w:val="20"/>
                <w:lang w:val="en-AU" w:eastAsia="en-US"/>
              </w:rPr>
              <w:fldChar w:fldCharType="end"/>
            </w:r>
          </w:p>
        </w:tc>
      </w:tr>
      <w:tr w:rsidR="00341AFA" w:rsidRPr="008A6917" w14:paraId="5D9B2BF6" w14:textId="77777777" w:rsidTr="00341AFA">
        <w:tc>
          <w:tcPr>
            <w:tcW w:w="3690" w:type="dxa"/>
            <w:gridSpan w:val="2"/>
            <w:tcBorders>
              <w:top w:val="nil"/>
              <w:left w:val="nil"/>
              <w:bottom w:val="nil"/>
              <w:right w:val="nil"/>
            </w:tcBorders>
          </w:tcPr>
          <w:p w14:paraId="4E0C1FF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4233F06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1C4A5D7D" w14:textId="77777777" w:rsidTr="00341AFA">
        <w:tc>
          <w:tcPr>
            <w:tcW w:w="3690" w:type="dxa"/>
            <w:gridSpan w:val="2"/>
            <w:tcBorders>
              <w:top w:val="nil"/>
              <w:left w:val="nil"/>
              <w:bottom w:val="nil"/>
              <w:right w:val="nil"/>
            </w:tcBorders>
          </w:tcPr>
          <w:p w14:paraId="24F2563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7FE200E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1-1-2013</w:t>
            </w:r>
          </w:p>
        </w:tc>
      </w:tr>
      <w:tr w:rsidR="00341AFA" w:rsidRPr="008A6917" w14:paraId="045119F7" w14:textId="77777777" w:rsidTr="00341AFA">
        <w:tc>
          <w:tcPr>
            <w:tcW w:w="3690" w:type="dxa"/>
            <w:gridSpan w:val="2"/>
            <w:tcBorders>
              <w:top w:val="nil"/>
              <w:left w:val="nil"/>
              <w:bottom w:val="nil"/>
              <w:right w:val="nil"/>
            </w:tcBorders>
          </w:tcPr>
          <w:p w14:paraId="6BF152B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23FEE2D7"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N9</w:t>
            </w:r>
            <w:r w:rsidRPr="008A6917">
              <w:rPr>
                <w:rFonts w:ascii="Arial" w:hAnsi="Arial" w:cs="Arial"/>
                <w:color w:val="000000"/>
                <w:szCs w:val="20"/>
                <w:lang w:val="en-AU" w:eastAsia="en-US"/>
              </w:rPr>
              <w:fldChar w:fldCharType="end"/>
            </w:r>
          </w:p>
        </w:tc>
      </w:tr>
      <w:tr w:rsidR="00341AFA" w:rsidRPr="008A6917" w14:paraId="4F02F6AA" w14:textId="77777777" w:rsidTr="00341AFA">
        <w:tc>
          <w:tcPr>
            <w:tcW w:w="3690" w:type="dxa"/>
            <w:gridSpan w:val="2"/>
            <w:tcBorders>
              <w:top w:val="nil"/>
              <w:left w:val="nil"/>
              <w:bottom w:val="nil"/>
              <w:right w:val="nil"/>
            </w:tcBorders>
          </w:tcPr>
          <w:p w14:paraId="365DD3A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488C721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in het NHR voorkomende unieke identificaties van rechtspersonen en samenwerkingsverbanden.</w:t>
            </w:r>
          </w:p>
        </w:tc>
      </w:tr>
      <w:tr w:rsidR="00341AFA" w:rsidRPr="008A6917" w14:paraId="54BACDCF" w14:textId="77777777" w:rsidTr="00341AFA">
        <w:tc>
          <w:tcPr>
            <w:tcW w:w="3690" w:type="dxa"/>
            <w:gridSpan w:val="2"/>
            <w:tcBorders>
              <w:top w:val="nil"/>
              <w:left w:val="nil"/>
              <w:bottom w:val="nil"/>
              <w:right w:val="nil"/>
            </w:tcBorders>
          </w:tcPr>
          <w:p w14:paraId="3FBDA4B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6964A27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18AEC7BE" w14:textId="77777777" w:rsidTr="00341AFA">
        <w:tc>
          <w:tcPr>
            <w:tcW w:w="3690" w:type="dxa"/>
            <w:gridSpan w:val="2"/>
            <w:tcBorders>
              <w:top w:val="nil"/>
              <w:left w:val="nil"/>
              <w:bottom w:val="nil"/>
              <w:right w:val="nil"/>
            </w:tcBorders>
          </w:tcPr>
          <w:p w14:paraId="1D7658B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6036282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8F7286B" w14:textId="77777777" w:rsidTr="00341AFA">
        <w:tc>
          <w:tcPr>
            <w:tcW w:w="3690" w:type="dxa"/>
            <w:gridSpan w:val="2"/>
            <w:tcBorders>
              <w:top w:val="nil"/>
              <w:left w:val="nil"/>
              <w:bottom w:val="nil"/>
              <w:right w:val="nil"/>
            </w:tcBorders>
          </w:tcPr>
          <w:p w14:paraId="043195A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7D45C72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6AC7F0A7" w14:textId="77777777" w:rsidTr="00341AFA">
        <w:tc>
          <w:tcPr>
            <w:tcW w:w="3690" w:type="dxa"/>
            <w:gridSpan w:val="2"/>
            <w:tcBorders>
              <w:top w:val="nil"/>
              <w:left w:val="nil"/>
              <w:bottom w:val="nil"/>
              <w:right w:val="nil"/>
            </w:tcBorders>
          </w:tcPr>
          <w:p w14:paraId="3CD682B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0C60707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6A65C0CC" w14:textId="77777777" w:rsidTr="00341AFA">
        <w:tc>
          <w:tcPr>
            <w:tcW w:w="3690" w:type="dxa"/>
            <w:gridSpan w:val="2"/>
            <w:tcBorders>
              <w:top w:val="nil"/>
              <w:left w:val="nil"/>
              <w:bottom w:val="nil"/>
              <w:right w:val="nil"/>
            </w:tcBorders>
          </w:tcPr>
          <w:p w14:paraId="13682BE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1E6A2DA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0403347D" w14:textId="77777777" w:rsidTr="00341AFA">
        <w:tc>
          <w:tcPr>
            <w:tcW w:w="3690" w:type="dxa"/>
            <w:gridSpan w:val="2"/>
            <w:tcBorders>
              <w:top w:val="nil"/>
              <w:left w:val="nil"/>
              <w:bottom w:val="nil"/>
              <w:right w:val="nil"/>
            </w:tcBorders>
          </w:tcPr>
          <w:p w14:paraId="5CA2323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lastRenderedPageBreak/>
              <w:t>Aanduiding strijdigheid/nietigheid</w:t>
            </w:r>
          </w:p>
        </w:tc>
        <w:tc>
          <w:tcPr>
            <w:tcW w:w="5670" w:type="dxa"/>
            <w:tcBorders>
              <w:top w:val="nil"/>
              <w:left w:val="nil"/>
              <w:bottom w:val="nil"/>
              <w:right w:val="nil"/>
            </w:tcBorders>
          </w:tcPr>
          <w:p w14:paraId="556E501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0B7D0D1D" w14:textId="77777777" w:rsidTr="00341AFA">
        <w:tc>
          <w:tcPr>
            <w:tcW w:w="3690" w:type="dxa"/>
            <w:gridSpan w:val="2"/>
            <w:tcBorders>
              <w:top w:val="nil"/>
              <w:left w:val="nil"/>
              <w:bottom w:val="nil"/>
              <w:right w:val="nil"/>
            </w:tcBorders>
          </w:tcPr>
          <w:p w14:paraId="0A01406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6D0FA014"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14A0AB0D" w14:textId="77777777" w:rsidTr="00341AFA">
        <w:tc>
          <w:tcPr>
            <w:tcW w:w="3690" w:type="dxa"/>
            <w:gridSpan w:val="2"/>
            <w:tcBorders>
              <w:top w:val="nil"/>
              <w:left w:val="nil"/>
              <w:bottom w:val="nil"/>
              <w:right w:val="nil"/>
            </w:tcBorders>
          </w:tcPr>
          <w:p w14:paraId="576CD01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047842A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Landelijk  kerngegeven</w:t>
            </w:r>
          </w:p>
        </w:tc>
      </w:tr>
      <w:tr w:rsidR="00341AFA" w:rsidRPr="008A6917" w14:paraId="33E53B03" w14:textId="77777777" w:rsidTr="00341AFA">
        <w:tc>
          <w:tcPr>
            <w:tcW w:w="3690" w:type="dxa"/>
            <w:gridSpan w:val="2"/>
            <w:tcBorders>
              <w:top w:val="nil"/>
              <w:left w:val="nil"/>
              <w:bottom w:val="nil"/>
              <w:right w:val="nil"/>
            </w:tcBorders>
          </w:tcPr>
          <w:p w14:paraId="72CECAA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0241DDC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667EBD2A" w14:textId="77777777" w:rsidTr="00341AFA">
        <w:tc>
          <w:tcPr>
            <w:tcW w:w="9360" w:type="dxa"/>
            <w:gridSpan w:val="3"/>
            <w:tcBorders>
              <w:top w:val="nil"/>
              <w:left w:val="nil"/>
              <w:bottom w:val="nil"/>
              <w:right w:val="nil"/>
            </w:tcBorders>
          </w:tcPr>
          <w:p w14:paraId="7C15AC4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7CA3D821" w14:textId="77777777" w:rsidTr="00341AFA">
        <w:tc>
          <w:tcPr>
            <w:tcW w:w="450" w:type="dxa"/>
            <w:tcBorders>
              <w:top w:val="nil"/>
              <w:left w:val="nil"/>
              <w:bottom w:val="nil"/>
              <w:right w:val="nil"/>
            </w:tcBorders>
          </w:tcPr>
          <w:p w14:paraId="272BD5E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57B9594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betreft het RSIN (Rechtspersonen en Samenwerkingsverbanden InformatieNummer) zoals dat door de KvK in het NHR aan elk rechtspersoon en samenwerkingsverband is toegekend. Dit identificeert uniek de organisatie, zijnde een rechtspersoon of samenwerkingsverband, dat de gerelateerde ZAAK (als eerste) heeft geregistreerd en verantwoordelijk is voor de afhandeling daarvan. Het RSIN staat in het Handelsregister (NHR) en op het daaraan te ontlenen uittreksel.</w:t>
            </w:r>
          </w:p>
        </w:tc>
      </w:tr>
    </w:tbl>
    <w:bookmarkStart w:id="1914" w:name="BKM_44803124_C7D3_4089_8166_67C5C2B03706"/>
    <w:bookmarkEnd w:id="1914"/>
    <w:p w14:paraId="34A75F2D"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Zaakidentificatie</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15F988C1" w14:textId="77777777" w:rsidTr="00341AFA">
        <w:tc>
          <w:tcPr>
            <w:tcW w:w="3690" w:type="dxa"/>
            <w:gridSpan w:val="2"/>
            <w:tcBorders>
              <w:top w:val="nil"/>
              <w:left w:val="nil"/>
              <w:bottom w:val="nil"/>
              <w:right w:val="nil"/>
            </w:tcBorders>
          </w:tcPr>
          <w:p w14:paraId="13FB1E7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23CD4C6C"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Zaakidentificatie</w:t>
            </w:r>
            <w:r w:rsidRPr="008A6917">
              <w:rPr>
                <w:rFonts w:ascii="Arial" w:hAnsi="Arial" w:cs="Arial"/>
                <w:color w:val="000000"/>
                <w:szCs w:val="20"/>
                <w:lang w:val="en-AU" w:eastAsia="en-US"/>
              </w:rPr>
              <w:fldChar w:fldCharType="end"/>
            </w:r>
          </w:p>
        </w:tc>
      </w:tr>
      <w:tr w:rsidR="00341AFA" w:rsidRPr="008A6917" w14:paraId="60FEE053" w14:textId="77777777" w:rsidTr="00341AFA">
        <w:tc>
          <w:tcPr>
            <w:tcW w:w="3690" w:type="dxa"/>
            <w:gridSpan w:val="2"/>
            <w:tcBorders>
              <w:top w:val="nil"/>
              <w:left w:val="nil"/>
              <w:bottom w:val="nil"/>
              <w:right w:val="nil"/>
            </w:tcBorders>
          </w:tcPr>
          <w:p w14:paraId="21000C7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19EAD52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518EDCB7" w14:textId="77777777" w:rsidTr="00341AFA">
        <w:tc>
          <w:tcPr>
            <w:tcW w:w="3690" w:type="dxa"/>
            <w:gridSpan w:val="2"/>
            <w:tcBorders>
              <w:top w:val="nil"/>
              <w:left w:val="nil"/>
              <w:bottom w:val="nil"/>
              <w:right w:val="nil"/>
            </w:tcBorders>
          </w:tcPr>
          <w:p w14:paraId="2CF0B6B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299EF0F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518C4B52" w14:textId="77777777" w:rsidTr="00341AFA">
        <w:tc>
          <w:tcPr>
            <w:tcW w:w="3690" w:type="dxa"/>
            <w:gridSpan w:val="2"/>
            <w:tcBorders>
              <w:top w:val="nil"/>
              <w:left w:val="nil"/>
              <w:bottom w:val="nil"/>
              <w:right w:val="nil"/>
            </w:tcBorders>
          </w:tcPr>
          <w:p w14:paraId="70B6400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1AC34DCC"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identificatie</w:t>
            </w:r>
            <w:r w:rsidRPr="008A6917">
              <w:rPr>
                <w:rFonts w:ascii="Arial" w:hAnsi="Arial" w:cs="Arial"/>
                <w:color w:val="000000"/>
                <w:szCs w:val="20"/>
                <w:lang w:val="en-AU" w:eastAsia="en-US"/>
              </w:rPr>
              <w:fldChar w:fldCharType="end"/>
            </w:r>
          </w:p>
        </w:tc>
      </w:tr>
      <w:tr w:rsidR="00341AFA" w:rsidRPr="008A6917" w14:paraId="4D1EE700" w14:textId="77777777" w:rsidTr="00341AFA">
        <w:tc>
          <w:tcPr>
            <w:tcW w:w="3690" w:type="dxa"/>
            <w:gridSpan w:val="2"/>
            <w:tcBorders>
              <w:top w:val="nil"/>
              <w:left w:val="nil"/>
              <w:bottom w:val="nil"/>
              <w:right w:val="nil"/>
            </w:tcBorders>
          </w:tcPr>
          <w:p w14:paraId="0E327C2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41D2C00F"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De unieke identificatie van de gerelateerde ZAAK.</w:t>
            </w:r>
          </w:p>
        </w:tc>
      </w:tr>
      <w:tr w:rsidR="00341AFA" w:rsidRPr="008A6917" w14:paraId="5D149F26" w14:textId="77777777" w:rsidTr="00341AFA">
        <w:tc>
          <w:tcPr>
            <w:tcW w:w="3690" w:type="dxa"/>
            <w:gridSpan w:val="2"/>
            <w:tcBorders>
              <w:top w:val="nil"/>
              <w:left w:val="nil"/>
              <w:bottom w:val="nil"/>
              <w:right w:val="nil"/>
            </w:tcBorders>
          </w:tcPr>
          <w:p w14:paraId="3590C5E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0E047BF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1BA9BCD1" w14:textId="77777777" w:rsidTr="00341AFA">
        <w:tc>
          <w:tcPr>
            <w:tcW w:w="3690" w:type="dxa"/>
            <w:gridSpan w:val="2"/>
            <w:tcBorders>
              <w:top w:val="nil"/>
              <w:left w:val="nil"/>
              <w:bottom w:val="nil"/>
              <w:right w:val="nil"/>
            </w:tcBorders>
          </w:tcPr>
          <w:p w14:paraId="7B2A6EA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25E34A6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januari 2013</w:t>
            </w:r>
          </w:p>
        </w:tc>
      </w:tr>
      <w:tr w:rsidR="00341AFA" w:rsidRPr="008A6917" w14:paraId="144BD904" w14:textId="77777777" w:rsidTr="00341AFA">
        <w:tc>
          <w:tcPr>
            <w:tcW w:w="3690" w:type="dxa"/>
            <w:gridSpan w:val="2"/>
            <w:tcBorders>
              <w:top w:val="nil"/>
              <w:left w:val="nil"/>
              <w:bottom w:val="nil"/>
              <w:right w:val="nil"/>
            </w:tcBorders>
          </w:tcPr>
          <w:p w14:paraId="59BD534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4F308ADB"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AN40</w:t>
            </w:r>
            <w:r w:rsidRPr="008A6917">
              <w:rPr>
                <w:rFonts w:ascii="Arial" w:hAnsi="Arial" w:cs="Arial"/>
                <w:color w:val="000000"/>
                <w:szCs w:val="20"/>
                <w:lang w:val="en-AU" w:eastAsia="en-US"/>
              </w:rPr>
              <w:fldChar w:fldCharType="end"/>
            </w:r>
          </w:p>
        </w:tc>
      </w:tr>
      <w:tr w:rsidR="00341AFA" w:rsidRPr="008A6917" w14:paraId="06667E06" w14:textId="77777777" w:rsidTr="00341AFA">
        <w:tc>
          <w:tcPr>
            <w:tcW w:w="3690" w:type="dxa"/>
            <w:gridSpan w:val="2"/>
            <w:tcBorders>
              <w:top w:val="nil"/>
              <w:left w:val="nil"/>
              <w:bottom w:val="nil"/>
              <w:right w:val="nil"/>
            </w:tcBorders>
          </w:tcPr>
          <w:p w14:paraId="3CD11FA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3DB93D0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Alle alfanumerieke tekens m.u.v. diacrieten</w:t>
            </w:r>
          </w:p>
        </w:tc>
      </w:tr>
      <w:tr w:rsidR="00341AFA" w:rsidRPr="008A6917" w14:paraId="41AB4F26" w14:textId="77777777" w:rsidTr="00341AFA">
        <w:tc>
          <w:tcPr>
            <w:tcW w:w="3690" w:type="dxa"/>
            <w:gridSpan w:val="2"/>
            <w:tcBorders>
              <w:top w:val="nil"/>
              <w:left w:val="nil"/>
              <w:bottom w:val="nil"/>
              <w:right w:val="nil"/>
            </w:tcBorders>
          </w:tcPr>
          <w:p w14:paraId="24FD6F2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299E86E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650CFD2B" w14:textId="77777777" w:rsidTr="00341AFA">
        <w:tc>
          <w:tcPr>
            <w:tcW w:w="3690" w:type="dxa"/>
            <w:gridSpan w:val="2"/>
            <w:tcBorders>
              <w:top w:val="nil"/>
              <w:left w:val="nil"/>
              <w:bottom w:val="nil"/>
              <w:right w:val="nil"/>
            </w:tcBorders>
          </w:tcPr>
          <w:p w14:paraId="640833D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29BA243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469F7D3B" w14:textId="77777777" w:rsidTr="00341AFA">
        <w:tc>
          <w:tcPr>
            <w:tcW w:w="3690" w:type="dxa"/>
            <w:gridSpan w:val="2"/>
            <w:tcBorders>
              <w:top w:val="nil"/>
              <w:left w:val="nil"/>
              <w:bottom w:val="nil"/>
              <w:right w:val="nil"/>
            </w:tcBorders>
          </w:tcPr>
          <w:p w14:paraId="3E593FA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00EAB14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5BE8EB98" w14:textId="77777777" w:rsidTr="00341AFA">
        <w:tc>
          <w:tcPr>
            <w:tcW w:w="3690" w:type="dxa"/>
            <w:gridSpan w:val="2"/>
            <w:tcBorders>
              <w:top w:val="nil"/>
              <w:left w:val="nil"/>
              <w:bottom w:val="nil"/>
              <w:right w:val="nil"/>
            </w:tcBorders>
          </w:tcPr>
          <w:p w14:paraId="6F94201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20A1027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16ED1A2C" w14:textId="77777777" w:rsidTr="00341AFA">
        <w:tc>
          <w:tcPr>
            <w:tcW w:w="3690" w:type="dxa"/>
            <w:gridSpan w:val="2"/>
            <w:tcBorders>
              <w:top w:val="nil"/>
              <w:left w:val="nil"/>
              <w:bottom w:val="nil"/>
              <w:right w:val="nil"/>
            </w:tcBorders>
          </w:tcPr>
          <w:p w14:paraId="11A307E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3673E38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70717811" w14:textId="77777777" w:rsidTr="00341AFA">
        <w:tc>
          <w:tcPr>
            <w:tcW w:w="3690" w:type="dxa"/>
            <w:gridSpan w:val="2"/>
            <w:tcBorders>
              <w:top w:val="nil"/>
              <w:left w:val="nil"/>
              <w:bottom w:val="nil"/>
              <w:right w:val="nil"/>
            </w:tcBorders>
          </w:tcPr>
          <w:p w14:paraId="2111D93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44C5B9B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14:paraId="61F1765F" w14:textId="77777777" w:rsidTr="00341AFA">
        <w:tc>
          <w:tcPr>
            <w:tcW w:w="3690" w:type="dxa"/>
            <w:gridSpan w:val="2"/>
            <w:tcBorders>
              <w:top w:val="nil"/>
              <w:left w:val="nil"/>
              <w:bottom w:val="nil"/>
              <w:right w:val="nil"/>
            </w:tcBorders>
          </w:tcPr>
          <w:p w14:paraId="4C1809E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5141BCB6"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1D9A4B92" w14:textId="77777777" w:rsidTr="00341AFA">
        <w:tc>
          <w:tcPr>
            <w:tcW w:w="3690" w:type="dxa"/>
            <w:gridSpan w:val="2"/>
            <w:tcBorders>
              <w:top w:val="nil"/>
              <w:left w:val="nil"/>
              <w:bottom w:val="nil"/>
              <w:right w:val="nil"/>
            </w:tcBorders>
          </w:tcPr>
          <w:p w14:paraId="0756F5B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2E1CB00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0AAAF8A5" w14:textId="77777777" w:rsidTr="00341AFA">
        <w:tc>
          <w:tcPr>
            <w:tcW w:w="3690" w:type="dxa"/>
            <w:gridSpan w:val="2"/>
            <w:tcBorders>
              <w:top w:val="nil"/>
              <w:left w:val="nil"/>
              <w:bottom w:val="nil"/>
              <w:right w:val="nil"/>
            </w:tcBorders>
          </w:tcPr>
          <w:p w14:paraId="4351F50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3A3126D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identificatie is van een waarde voorzien zo gauw als de, voor de gerelateerde zaak verantwoordelijke, organisatie die identficatie heeft kenbaar gemaakt bij de organisatie die verantwoordelijk is voor de onderhanden zaak.</w:t>
            </w:r>
          </w:p>
        </w:tc>
      </w:tr>
      <w:tr w:rsidR="00341AFA" w:rsidRPr="008A6917" w14:paraId="27942768" w14:textId="77777777" w:rsidTr="00341AFA">
        <w:tc>
          <w:tcPr>
            <w:tcW w:w="9360" w:type="dxa"/>
            <w:gridSpan w:val="3"/>
            <w:tcBorders>
              <w:top w:val="nil"/>
              <w:left w:val="nil"/>
              <w:bottom w:val="nil"/>
              <w:right w:val="nil"/>
            </w:tcBorders>
          </w:tcPr>
          <w:p w14:paraId="5C1187D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164B33DD" w14:textId="77777777" w:rsidTr="00341AFA">
        <w:tc>
          <w:tcPr>
            <w:tcW w:w="450" w:type="dxa"/>
            <w:tcBorders>
              <w:top w:val="nil"/>
              <w:left w:val="nil"/>
              <w:bottom w:val="nil"/>
              <w:right w:val="nil"/>
            </w:tcBorders>
          </w:tcPr>
          <w:p w14:paraId="79B8896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377B752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betreft de identificatie zoals die is toegekend aan de gerelateerde zaak door de organisatie die verantwoordelijk is voor die gerelateerde ZAAK.</w:t>
            </w:r>
          </w:p>
        </w:tc>
      </w:tr>
    </w:tbl>
    <w:bookmarkStart w:id="1915" w:name="BKM_BEA4E8F4_399F_49df_86FA_40C8DA314922"/>
    <w:bookmarkEnd w:id="1915"/>
    <w:p w14:paraId="5E116A11"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Zaaktype-omschrijving generiek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0071AE41" w14:textId="77777777" w:rsidTr="00341AFA">
        <w:tc>
          <w:tcPr>
            <w:tcW w:w="3690" w:type="dxa"/>
            <w:gridSpan w:val="2"/>
            <w:tcBorders>
              <w:top w:val="nil"/>
              <w:left w:val="nil"/>
              <w:bottom w:val="nil"/>
              <w:right w:val="nil"/>
            </w:tcBorders>
          </w:tcPr>
          <w:p w14:paraId="5D1F04A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0A01C1BA"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Zaaktype-omschrijving generiek</w:t>
            </w:r>
            <w:r w:rsidRPr="008A6917">
              <w:rPr>
                <w:rFonts w:ascii="Arial" w:hAnsi="Arial" w:cs="Arial"/>
                <w:color w:val="000000"/>
                <w:szCs w:val="20"/>
                <w:lang w:val="en-AU" w:eastAsia="en-US"/>
              </w:rPr>
              <w:fldChar w:fldCharType="end"/>
            </w:r>
          </w:p>
        </w:tc>
      </w:tr>
      <w:tr w:rsidR="00341AFA" w:rsidRPr="008A6917" w14:paraId="04AB9279" w14:textId="77777777" w:rsidTr="00341AFA">
        <w:tc>
          <w:tcPr>
            <w:tcW w:w="3690" w:type="dxa"/>
            <w:gridSpan w:val="2"/>
            <w:tcBorders>
              <w:top w:val="nil"/>
              <w:left w:val="nil"/>
              <w:bottom w:val="nil"/>
              <w:right w:val="nil"/>
            </w:tcBorders>
          </w:tcPr>
          <w:p w14:paraId="2436912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5C6AB4E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155FD7E5" w14:textId="77777777" w:rsidTr="00341AFA">
        <w:tc>
          <w:tcPr>
            <w:tcW w:w="3690" w:type="dxa"/>
            <w:gridSpan w:val="2"/>
            <w:tcBorders>
              <w:top w:val="nil"/>
              <w:left w:val="nil"/>
              <w:bottom w:val="nil"/>
              <w:right w:val="nil"/>
            </w:tcBorders>
          </w:tcPr>
          <w:p w14:paraId="451EE7C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4DAD88A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77CF5561" w14:textId="77777777" w:rsidTr="00341AFA">
        <w:tc>
          <w:tcPr>
            <w:tcW w:w="3690" w:type="dxa"/>
            <w:gridSpan w:val="2"/>
            <w:tcBorders>
              <w:top w:val="nil"/>
              <w:left w:val="nil"/>
              <w:bottom w:val="nil"/>
              <w:right w:val="nil"/>
            </w:tcBorders>
          </w:tcPr>
          <w:p w14:paraId="18EA174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678BC346"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omschrijvingGeneriek</w:t>
            </w:r>
            <w:r w:rsidRPr="008A6917">
              <w:rPr>
                <w:rFonts w:ascii="Arial" w:hAnsi="Arial" w:cs="Arial"/>
                <w:color w:val="000000"/>
                <w:szCs w:val="20"/>
                <w:lang w:val="en-AU" w:eastAsia="en-US"/>
              </w:rPr>
              <w:fldChar w:fldCharType="end"/>
            </w:r>
          </w:p>
        </w:tc>
      </w:tr>
      <w:tr w:rsidR="00341AFA" w:rsidRPr="008A6917" w14:paraId="21D994CB" w14:textId="77777777" w:rsidTr="00341AFA">
        <w:tc>
          <w:tcPr>
            <w:tcW w:w="3690" w:type="dxa"/>
            <w:gridSpan w:val="2"/>
            <w:tcBorders>
              <w:top w:val="nil"/>
              <w:left w:val="nil"/>
              <w:bottom w:val="nil"/>
              <w:right w:val="nil"/>
            </w:tcBorders>
          </w:tcPr>
          <w:p w14:paraId="680B5B3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16B7BCFB"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Algemeen gehanteerde omschrijving van de aard van ZAAKen van het ZAAKTYPE waartoe de gerelateerde zaak behoort.</w:t>
            </w:r>
          </w:p>
        </w:tc>
      </w:tr>
      <w:tr w:rsidR="00341AFA" w:rsidRPr="008A6917" w14:paraId="32CF6D9D" w14:textId="77777777" w:rsidTr="00341AFA">
        <w:tc>
          <w:tcPr>
            <w:tcW w:w="3690" w:type="dxa"/>
            <w:gridSpan w:val="2"/>
            <w:tcBorders>
              <w:top w:val="nil"/>
              <w:left w:val="nil"/>
              <w:bottom w:val="nil"/>
              <w:right w:val="nil"/>
            </w:tcBorders>
          </w:tcPr>
          <w:p w14:paraId="332DFEA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068EE40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5DA6D488" w14:textId="77777777" w:rsidTr="00341AFA">
        <w:tc>
          <w:tcPr>
            <w:tcW w:w="3690" w:type="dxa"/>
            <w:gridSpan w:val="2"/>
            <w:tcBorders>
              <w:top w:val="nil"/>
              <w:left w:val="nil"/>
              <w:bottom w:val="nil"/>
              <w:right w:val="nil"/>
            </w:tcBorders>
          </w:tcPr>
          <w:p w14:paraId="5AACDDE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34CAA84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januari 2013</w:t>
            </w:r>
          </w:p>
        </w:tc>
      </w:tr>
      <w:tr w:rsidR="00341AFA" w:rsidRPr="008A6917" w14:paraId="10404D48" w14:textId="77777777" w:rsidTr="00341AFA">
        <w:tc>
          <w:tcPr>
            <w:tcW w:w="3690" w:type="dxa"/>
            <w:gridSpan w:val="2"/>
            <w:tcBorders>
              <w:top w:val="nil"/>
              <w:left w:val="nil"/>
              <w:bottom w:val="nil"/>
              <w:right w:val="nil"/>
            </w:tcBorders>
          </w:tcPr>
          <w:p w14:paraId="6434415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43BBA1F0"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AN80</w:t>
            </w:r>
            <w:r w:rsidRPr="008A6917">
              <w:rPr>
                <w:rFonts w:ascii="Arial" w:hAnsi="Arial" w:cs="Arial"/>
                <w:color w:val="000000"/>
                <w:szCs w:val="20"/>
                <w:lang w:val="en-AU" w:eastAsia="en-US"/>
              </w:rPr>
              <w:fldChar w:fldCharType="end"/>
            </w:r>
          </w:p>
        </w:tc>
      </w:tr>
      <w:tr w:rsidR="00341AFA" w:rsidRPr="008A6917" w14:paraId="672E17B5" w14:textId="77777777" w:rsidTr="00341AFA">
        <w:tc>
          <w:tcPr>
            <w:tcW w:w="3690" w:type="dxa"/>
            <w:gridSpan w:val="2"/>
            <w:tcBorders>
              <w:top w:val="nil"/>
              <w:left w:val="nil"/>
              <w:bottom w:val="nil"/>
              <w:right w:val="nil"/>
            </w:tcBorders>
          </w:tcPr>
          <w:p w14:paraId="0DE1758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1D65D877"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xml:space="preserve">De waarde van Zaaktype-omschrijvng generiek moet </w:t>
            </w:r>
            <w:r w:rsidRPr="008A6917">
              <w:rPr>
                <w:rFonts w:ascii="Calibri" w:hAnsi="Calibri" w:cs="Calibri"/>
                <w:color w:val="000000"/>
                <w:sz w:val="22"/>
                <w:szCs w:val="22"/>
                <w:lang w:eastAsia="en-US"/>
              </w:rPr>
              <w:lastRenderedPageBreak/>
              <w:t>corresponderen met de waarde van de Zaaktypecode in de van toepassing zijnde ZaakTypeCatalogus.</w:t>
            </w:r>
          </w:p>
        </w:tc>
      </w:tr>
      <w:tr w:rsidR="00341AFA" w:rsidRPr="008A6917" w14:paraId="5053D562" w14:textId="77777777" w:rsidTr="00341AFA">
        <w:tc>
          <w:tcPr>
            <w:tcW w:w="3690" w:type="dxa"/>
            <w:gridSpan w:val="2"/>
            <w:tcBorders>
              <w:top w:val="nil"/>
              <w:left w:val="nil"/>
              <w:bottom w:val="nil"/>
              <w:right w:val="nil"/>
            </w:tcBorders>
          </w:tcPr>
          <w:p w14:paraId="6E5069B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lastRenderedPageBreak/>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1DF4B86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53CF9957" w14:textId="77777777" w:rsidTr="00341AFA">
        <w:tc>
          <w:tcPr>
            <w:tcW w:w="3690" w:type="dxa"/>
            <w:gridSpan w:val="2"/>
            <w:tcBorders>
              <w:top w:val="nil"/>
              <w:left w:val="nil"/>
              <w:bottom w:val="nil"/>
              <w:right w:val="nil"/>
            </w:tcBorders>
          </w:tcPr>
          <w:p w14:paraId="3B2DFBC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6E1FC4D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3D1D5B02" w14:textId="77777777" w:rsidTr="00341AFA">
        <w:tc>
          <w:tcPr>
            <w:tcW w:w="3690" w:type="dxa"/>
            <w:gridSpan w:val="2"/>
            <w:tcBorders>
              <w:top w:val="nil"/>
              <w:left w:val="nil"/>
              <w:bottom w:val="nil"/>
              <w:right w:val="nil"/>
            </w:tcBorders>
          </w:tcPr>
          <w:p w14:paraId="5E3A76A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03E6823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0FD6E8CB" w14:textId="77777777" w:rsidTr="00341AFA">
        <w:tc>
          <w:tcPr>
            <w:tcW w:w="3690" w:type="dxa"/>
            <w:gridSpan w:val="2"/>
            <w:tcBorders>
              <w:top w:val="nil"/>
              <w:left w:val="nil"/>
              <w:bottom w:val="nil"/>
              <w:right w:val="nil"/>
            </w:tcBorders>
          </w:tcPr>
          <w:p w14:paraId="2A3920F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6CB250E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47E9FCC1" w14:textId="77777777" w:rsidTr="00341AFA">
        <w:tc>
          <w:tcPr>
            <w:tcW w:w="3690" w:type="dxa"/>
            <w:gridSpan w:val="2"/>
            <w:tcBorders>
              <w:top w:val="nil"/>
              <w:left w:val="nil"/>
              <w:bottom w:val="nil"/>
              <w:right w:val="nil"/>
            </w:tcBorders>
          </w:tcPr>
          <w:p w14:paraId="42AD67D2"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1174C65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54A2781A" w14:textId="77777777" w:rsidTr="00341AFA">
        <w:tc>
          <w:tcPr>
            <w:tcW w:w="3690" w:type="dxa"/>
            <w:gridSpan w:val="2"/>
            <w:tcBorders>
              <w:top w:val="nil"/>
              <w:left w:val="nil"/>
              <w:bottom w:val="nil"/>
              <w:right w:val="nil"/>
            </w:tcBorders>
          </w:tcPr>
          <w:p w14:paraId="7692495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65143E2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3C3545EF" w14:textId="77777777" w:rsidTr="00341AFA">
        <w:tc>
          <w:tcPr>
            <w:tcW w:w="3690" w:type="dxa"/>
            <w:gridSpan w:val="2"/>
            <w:tcBorders>
              <w:top w:val="nil"/>
              <w:left w:val="nil"/>
              <w:bottom w:val="nil"/>
              <w:right w:val="nil"/>
            </w:tcBorders>
          </w:tcPr>
          <w:p w14:paraId="77E64DE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59480D5B"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0BB0047D" w14:textId="77777777" w:rsidTr="00341AFA">
        <w:tc>
          <w:tcPr>
            <w:tcW w:w="3690" w:type="dxa"/>
            <w:gridSpan w:val="2"/>
            <w:tcBorders>
              <w:top w:val="nil"/>
              <w:left w:val="nil"/>
              <w:bottom w:val="nil"/>
              <w:right w:val="nil"/>
            </w:tcBorders>
          </w:tcPr>
          <w:p w14:paraId="62C8AE8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47DD311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74A6CCC2" w14:textId="77777777" w:rsidTr="00341AFA">
        <w:tc>
          <w:tcPr>
            <w:tcW w:w="3690" w:type="dxa"/>
            <w:gridSpan w:val="2"/>
            <w:tcBorders>
              <w:top w:val="nil"/>
              <w:left w:val="nil"/>
              <w:bottom w:val="nil"/>
              <w:right w:val="nil"/>
            </w:tcBorders>
          </w:tcPr>
          <w:p w14:paraId="7AA8E26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3C03B0E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2599D2F6" w14:textId="77777777" w:rsidTr="00341AFA">
        <w:tc>
          <w:tcPr>
            <w:tcW w:w="9360" w:type="dxa"/>
            <w:gridSpan w:val="3"/>
            <w:tcBorders>
              <w:top w:val="nil"/>
              <w:left w:val="nil"/>
              <w:bottom w:val="nil"/>
              <w:right w:val="nil"/>
            </w:tcBorders>
          </w:tcPr>
          <w:p w14:paraId="3E0A20D1"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188969E6" w14:textId="77777777" w:rsidTr="00341AFA">
        <w:tc>
          <w:tcPr>
            <w:tcW w:w="450" w:type="dxa"/>
            <w:tcBorders>
              <w:top w:val="nil"/>
              <w:left w:val="nil"/>
              <w:bottom w:val="nil"/>
              <w:right w:val="nil"/>
            </w:tcBorders>
          </w:tcPr>
          <w:p w14:paraId="193EE37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1CA8F345"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gaat hier om een korte omschrijving van de aard van de zaak, ook wel zaaknaam genoemd, zoals deze wordt toegepast in de ZaaktypeCatalogus voor het domein waarvan het zaaktype deel uit maakt. Deze kan afwijken van de door de zaakbehandelende organisatie(s) gehanteerde naam, de Zaaktype-omschrijving. De domeinwaarden van de zaaktype-code en bijbehorende zaaktype-omschrijving generiek  zijn opgenomen in de desbetreffende ZaakTypeCatalogus.</w:t>
            </w:r>
          </w:p>
        </w:tc>
      </w:tr>
    </w:tbl>
    <w:bookmarkStart w:id="1916" w:name="BKM_47A25882_F3A3_40e6_9662_6ED8DF1A38C0"/>
    <w:bookmarkEnd w:id="1916"/>
    <w:p w14:paraId="6AB04922"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Zaaktypecode</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8A6917" w14:paraId="5150391A" w14:textId="77777777" w:rsidTr="00341AFA">
        <w:tc>
          <w:tcPr>
            <w:tcW w:w="3690" w:type="dxa"/>
            <w:gridSpan w:val="2"/>
            <w:tcBorders>
              <w:top w:val="nil"/>
              <w:left w:val="nil"/>
              <w:bottom w:val="nil"/>
              <w:right w:val="nil"/>
            </w:tcBorders>
          </w:tcPr>
          <w:p w14:paraId="07F2A07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02033D38"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Zaaktypecode</w:t>
            </w:r>
            <w:r w:rsidRPr="008A6917">
              <w:rPr>
                <w:rFonts w:ascii="Arial" w:hAnsi="Arial" w:cs="Arial"/>
                <w:color w:val="000000"/>
                <w:szCs w:val="20"/>
                <w:lang w:val="en-AU" w:eastAsia="en-US"/>
              </w:rPr>
              <w:fldChar w:fldCharType="end"/>
            </w:r>
          </w:p>
        </w:tc>
      </w:tr>
      <w:tr w:rsidR="00341AFA" w:rsidRPr="008A6917" w14:paraId="1436C31E" w14:textId="77777777" w:rsidTr="00341AFA">
        <w:tc>
          <w:tcPr>
            <w:tcW w:w="3690" w:type="dxa"/>
            <w:gridSpan w:val="2"/>
            <w:tcBorders>
              <w:top w:val="nil"/>
              <w:left w:val="nil"/>
              <w:bottom w:val="nil"/>
              <w:right w:val="nil"/>
            </w:tcBorders>
          </w:tcPr>
          <w:p w14:paraId="0DAB774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060BF80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43F6F320" w14:textId="77777777" w:rsidTr="00341AFA">
        <w:tc>
          <w:tcPr>
            <w:tcW w:w="3690" w:type="dxa"/>
            <w:gridSpan w:val="2"/>
            <w:tcBorders>
              <w:top w:val="nil"/>
              <w:left w:val="nil"/>
              <w:bottom w:val="nil"/>
              <w:right w:val="nil"/>
            </w:tcBorders>
          </w:tcPr>
          <w:p w14:paraId="13E80D9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485D724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47ADC5B7" w14:textId="77777777" w:rsidTr="00341AFA">
        <w:tc>
          <w:tcPr>
            <w:tcW w:w="3690" w:type="dxa"/>
            <w:gridSpan w:val="2"/>
            <w:tcBorders>
              <w:top w:val="nil"/>
              <w:left w:val="nil"/>
              <w:bottom w:val="nil"/>
              <w:right w:val="nil"/>
            </w:tcBorders>
          </w:tcPr>
          <w:p w14:paraId="73D9F5D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0BB8B2BD"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zaaktypecode</w:t>
            </w:r>
            <w:r w:rsidRPr="008A6917">
              <w:rPr>
                <w:rFonts w:ascii="Arial" w:hAnsi="Arial" w:cs="Arial"/>
                <w:color w:val="000000"/>
                <w:szCs w:val="20"/>
                <w:lang w:val="en-AU" w:eastAsia="en-US"/>
              </w:rPr>
              <w:fldChar w:fldCharType="end"/>
            </w:r>
          </w:p>
        </w:tc>
      </w:tr>
      <w:tr w:rsidR="00341AFA" w:rsidRPr="008A6917" w14:paraId="74E03EC1" w14:textId="77777777" w:rsidTr="00341AFA">
        <w:tc>
          <w:tcPr>
            <w:tcW w:w="3690" w:type="dxa"/>
            <w:gridSpan w:val="2"/>
            <w:tcBorders>
              <w:top w:val="nil"/>
              <w:left w:val="nil"/>
              <w:bottom w:val="nil"/>
              <w:right w:val="nil"/>
            </w:tcBorders>
          </w:tcPr>
          <w:p w14:paraId="7086DB2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0091CFDF"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De algemeen gehanteerde code van de aard van ZAAKen van het ZAAKTYPE waartoe de gerelateerde zaak behoort</w:t>
            </w:r>
            <w:r w:rsidRPr="008A6917">
              <w:rPr>
                <w:rFonts w:ascii="Arial" w:hAnsi="Arial" w:cs="Arial"/>
                <w:color w:val="000000"/>
                <w:szCs w:val="20"/>
                <w:lang w:val="en-AU" w:eastAsia="en-US"/>
              </w:rPr>
              <w:fldChar w:fldCharType="end"/>
            </w:r>
          </w:p>
        </w:tc>
      </w:tr>
      <w:tr w:rsidR="00341AFA" w:rsidRPr="008A6917" w14:paraId="2D73D46F" w14:textId="77777777" w:rsidTr="00341AFA">
        <w:tc>
          <w:tcPr>
            <w:tcW w:w="3690" w:type="dxa"/>
            <w:gridSpan w:val="2"/>
            <w:tcBorders>
              <w:top w:val="nil"/>
              <w:left w:val="nil"/>
              <w:bottom w:val="nil"/>
              <w:right w:val="nil"/>
            </w:tcBorders>
          </w:tcPr>
          <w:p w14:paraId="59D45A6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429D73E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14:paraId="145F75AB" w14:textId="77777777" w:rsidTr="00341AFA">
        <w:tc>
          <w:tcPr>
            <w:tcW w:w="3690" w:type="dxa"/>
            <w:gridSpan w:val="2"/>
            <w:tcBorders>
              <w:top w:val="nil"/>
              <w:left w:val="nil"/>
              <w:bottom w:val="nil"/>
              <w:right w:val="nil"/>
            </w:tcBorders>
          </w:tcPr>
          <w:p w14:paraId="4FA981A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34E01A5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januari 2013</w:t>
            </w:r>
          </w:p>
        </w:tc>
      </w:tr>
      <w:tr w:rsidR="00341AFA" w:rsidRPr="008A6917" w14:paraId="05EFAE05" w14:textId="77777777" w:rsidTr="00341AFA">
        <w:tc>
          <w:tcPr>
            <w:tcW w:w="3690" w:type="dxa"/>
            <w:gridSpan w:val="2"/>
            <w:tcBorders>
              <w:top w:val="nil"/>
              <w:left w:val="nil"/>
              <w:bottom w:val="nil"/>
              <w:right w:val="nil"/>
            </w:tcBorders>
          </w:tcPr>
          <w:p w14:paraId="2D31D07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6B17AA5D"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N4</w:t>
            </w:r>
            <w:r w:rsidRPr="008A6917">
              <w:rPr>
                <w:rFonts w:ascii="Arial" w:hAnsi="Arial" w:cs="Arial"/>
                <w:color w:val="000000"/>
                <w:szCs w:val="20"/>
                <w:lang w:val="en-AU" w:eastAsia="en-US"/>
              </w:rPr>
              <w:fldChar w:fldCharType="end"/>
            </w:r>
          </w:p>
        </w:tc>
      </w:tr>
      <w:tr w:rsidR="00341AFA" w:rsidRPr="008A6917" w14:paraId="74309693" w14:textId="77777777" w:rsidTr="00341AFA">
        <w:tc>
          <w:tcPr>
            <w:tcW w:w="3690" w:type="dxa"/>
            <w:gridSpan w:val="2"/>
            <w:tcBorders>
              <w:top w:val="nil"/>
              <w:left w:val="nil"/>
              <w:bottom w:val="nil"/>
              <w:right w:val="nil"/>
            </w:tcBorders>
          </w:tcPr>
          <w:p w14:paraId="56F3AF96"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5DA3E90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Een waarde voor dit attribuutsoort in de van toepassing zijn ZaakTypeCatalogus.</w:t>
            </w:r>
          </w:p>
        </w:tc>
      </w:tr>
      <w:tr w:rsidR="00341AFA" w:rsidRPr="008A6917" w14:paraId="2ACAB795" w14:textId="77777777" w:rsidTr="00341AFA">
        <w:tc>
          <w:tcPr>
            <w:tcW w:w="3690" w:type="dxa"/>
            <w:gridSpan w:val="2"/>
            <w:tcBorders>
              <w:top w:val="nil"/>
              <w:left w:val="nil"/>
              <w:bottom w:val="nil"/>
              <w:right w:val="nil"/>
            </w:tcBorders>
          </w:tcPr>
          <w:p w14:paraId="070D731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2A055CE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22ADEB9D" w14:textId="77777777" w:rsidTr="00341AFA">
        <w:tc>
          <w:tcPr>
            <w:tcW w:w="3690" w:type="dxa"/>
            <w:gridSpan w:val="2"/>
            <w:tcBorders>
              <w:top w:val="nil"/>
              <w:left w:val="nil"/>
              <w:bottom w:val="nil"/>
              <w:right w:val="nil"/>
            </w:tcBorders>
          </w:tcPr>
          <w:p w14:paraId="3DF18D8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76CFF31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6ACE44BB" w14:textId="77777777" w:rsidTr="00341AFA">
        <w:tc>
          <w:tcPr>
            <w:tcW w:w="3690" w:type="dxa"/>
            <w:gridSpan w:val="2"/>
            <w:tcBorders>
              <w:top w:val="nil"/>
              <w:left w:val="nil"/>
              <w:bottom w:val="nil"/>
              <w:right w:val="nil"/>
            </w:tcBorders>
          </w:tcPr>
          <w:p w14:paraId="05349E4F"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4EA9FFFC"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0365014C" w14:textId="77777777" w:rsidTr="00341AFA">
        <w:tc>
          <w:tcPr>
            <w:tcW w:w="3690" w:type="dxa"/>
            <w:gridSpan w:val="2"/>
            <w:tcBorders>
              <w:top w:val="nil"/>
              <w:left w:val="nil"/>
              <w:bottom w:val="nil"/>
              <w:right w:val="nil"/>
            </w:tcBorders>
          </w:tcPr>
          <w:p w14:paraId="062FA02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6C1F2F4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14:paraId="44F71EA7" w14:textId="77777777" w:rsidTr="00341AFA">
        <w:tc>
          <w:tcPr>
            <w:tcW w:w="3690" w:type="dxa"/>
            <w:gridSpan w:val="2"/>
            <w:tcBorders>
              <w:top w:val="nil"/>
              <w:left w:val="nil"/>
              <w:bottom w:val="nil"/>
              <w:right w:val="nil"/>
            </w:tcBorders>
          </w:tcPr>
          <w:p w14:paraId="54EF801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03112CFA"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189ADEB4" w14:textId="77777777" w:rsidTr="00341AFA">
        <w:tc>
          <w:tcPr>
            <w:tcW w:w="3690" w:type="dxa"/>
            <w:gridSpan w:val="2"/>
            <w:tcBorders>
              <w:top w:val="nil"/>
              <w:left w:val="nil"/>
              <w:bottom w:val="nil"/>
              <w:right w:val="nil"/>
            </w:tcBorders>
          </w:tcPr>
          <w:p w14:paraId="575FD079"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11CDA0B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14:paraId="152D3C33" w14:textId="77777777" w:rsidTr="00341AFA">
        <w:tc>
          <w:tcPr>
            <w:tcW w:w="3690" w:type="dxa"/>
            <w:gridSpan w:val="2"/>
            <w:tcBorders>
              <w:top w:val="nil"/>
              <w:left w:val="nil"/>
              <w:bottom w:val="nil"/>
              <w:right w:val="nil"/>
            </w:tcBorders>
          </w:tcPr>
          <w:p w14:paraId="085E538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25B7BF29" w14:textId="77777777"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14:paraId="1E060EB0" w14:textId="77777777" w:rsidTr="00341AFA">
        <w:tc>
          <w:tcPr>
            <w:tcW w:w="3690" w:type="dxa"/>
            <w:gridSpan w:val="2"/>
            <w:tcBorders>
              <w:top w:val="nil"/>
              <w:left w:val="nil"/>
              <w:bottom w:val="nil"/>
              <w:right w:val="nil"/>
            </w:tcBorders>
          </w:tcPr>
          <w:p w14:paraId="036B1BC4"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3F14DA43"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14:paraId="53BA4639" w14:textId="77777777" w:rsidTr="00341AFA">
        <w:tc>
          <w:tcPr>
            <w:tcW w:w="3690" w:type="dxa"/>
            <w:gridSpan w:val="2"/>
            <w:tcBorders>
              <w:top w:val="nil"/>
              <w:left w:val="nil"/>
              <w:bottom w:val="nil"/>
              <w:right w:val="nil"/>
            </w:tcBorders>
          </w:tcPr>
          <w:p w14:paraId="696E4150"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45CC8FED"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14:paraId="1A9A22F3" w14:textId="77777777" w:rsidTr="00341AFA">
        <w:tc>
          <w:tcPr>
            <w:tcW w:w="9360" w:type="dxa"/>
            <w:gridSpan w:val="3"/>
            <w:tcBorders>
              <w:top w:val="nil"/>
              <w:left w:val="nil"/>
              <w:bottom w:val="nil"/>
              <w:right w:val="nil"/>
            </w:tcBorders>
          </w:tcPr>
          <w:p w14:paraId="2C24CB5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14:paraId="3649C392" w14:textId="77777777" w:rsidTr="00341AFA">
        <w:tc>
          <w:tcPr>
            <w:tcW w:w="450" w:type="dxa"/>
            <w:tcBorders>
              <w:top w:val="nil"/>
              <w:left w:val="nil"/>
              <w:bottom w:val="nil"/>
              <w:right w:val="nil"/>
            </w:tcBorders>
          </w:tcPr>
          <w:p w14:paraId="263B834B"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5428A4DE"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gaat hier om een codering van de aard van de zaak, ook wel Zaaktype-code genoemd zoals deze wordt toegepast in de ZaakTypeCatalogus waartoe het zaaktype van de gerelateerde zaak behoort.</w:t>
            </w:r>
          </w:p>
        </w:tc>
      </w:tr>
      <w:bookmarkEnd w:id="1905"/>
    </w:tbl>
    <w:p w14:paraId="46E09998" w14:textId="77777777"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Cs w:val="20"/>
          <w:lang w:eastAsia="en-US"/>
        </w:rPr>
      </w:pPr>
    </w:p>
    <w:p w14:paraId="31714917"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heeft</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47B39565" w14:textId="77777777" w:rsidTr="00341AFA">
        <w:trPr>
          <w:trHeight w:val="230"/>
        </w:trPr>
        <w:tc>
          <w:tcPr>
            <w:tcW w:w="3330" w:type="dxa"/>
            <w:gridSpan w:val="2"/>
            <w:tcBorders>
              <w:top w:val="nil"/>
              <w:left w:val="nil"/>
              <w:bottom w:val="nil"/>
              <w:right w:val="nil"/>
            </w:tcBorders>
          </w:tcPr>
          <w:p w14:paraId="620DCE4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46AF21E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heeft</w:t>
            </w:r>
            <w:r w:rsidRPr="008A6917">
              <w:rPr>
                <w:rFonts w:ascii="Arial" w:hAnsi="Arial" w:cs="Arial"/>
                <w:color w:val="000000"/>
                <w:szCs w:val="24"/>
                <w:lang w:val="en-AU" w:eastAsia="en-US"/>
              </w:rPr>
              <w:fldChar w:fldCharType="end"/>
            </w:r>
          </w:p>
        </w:tc>
      </w:tr>
      <w:tr w:rsidR="00341AFA" w:rsidRPr="008A6917" w14:paraId="543D6C81" w14:textId="77777777" w:rsidTr="00341AFA">
        <w:tc>
          <w:tcPr>
            <w:tcW w:w="3330" w:type="dxa"/>
            <w:gridSpan w:val="2"/>
            <w:tcBorders>
              <w:top w:val="nil"/>
              <w:left w:val="nil"/>
              <w:bottom w:val="nil"/>
              <w:right w:val="nil"/>
            </w:tcBorders>
          </w:tcPr>
          <w:p w14:paraId="4F7729A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2986672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242F26F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STATUS</w:t>
            </w:r>
            <w:r w:rsidRPr="008A6917">
              <w:rPr>
                <w:rFonts w:ascii="Arial" w:hAnsi="Arial" w:cs="Arial"/>
                <w:color w:val="000000"/>
                <w:szCs w:val="24"/>
                <w:lang w:val="en-AU" w:eastAsia="en-US"/>
              </w:rPr>
              <w:fldChar w:fldCharType="end"/>
            </w:r>
          </w:p>
          <w:p w14:paraId="3FF5D01B"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0..*</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2CBDFF1B" w14:textId="77777777" w:rsidTr="00341AFA">
        <w:tc>
          <w:tcPr>
            <w:tcW w:w="3330" w:type="dxa"/>
            <w:gridSpan w:val="2"/>
            <w:tcBorders>
              <w:top w:val="nil"/>
              <w:left w:val="nil"/>
              <w:bottom w:val="nil"/>
              <w:right w:val="nil"/>
            </w:tcBorders>
          </w:tcPr>
          <w:p w14:paraId="537882C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513D038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14:paraId="14C4D29E" w14:textId="77777777" w:rsidTr="00341AFA">
        <w:trPr>
          <w:trHeight w:val="230"/>
        </w:trPr>
        <w:tc>
          <w:tcPr>
            <w:tcW w:w="3330" w:type="dxa"/>
            <w:gridSpan w:val="2"/>
            <w:tcBorders>
              <w:top w:val="nil"/>
              <w:left w:val="nil"/>
              <w:bottom w:val="nil"/>
              <w:right w:val="nil"/>
            </w:tcBorders>
          </w:tcPr>
          <w:p w14:paraId="0FF0823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Code </w:t>
            </w:r>
          </w:p>
        </w:tc>
        <w:tc>
          <w:tcPr>
            <w:tcW w:w="6030" w:type="dxa"/>
            <w:tcBorders>
              <w:top w:val="nil"/>
              <w:left w:val="nil"/>
              <w:bottom w:val="nil"/>
              <w:right w:val="nil"/>
            </w:tcBorders>
          </w:tcPr>
          <w:p w14:paraId="18BFE51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7DDE4BA" w14:textId="77777777" w:rsidTr="00341AFA">
        <w:tc>
          <w:tcPr>
            <w:tcW w:w="3330" w:type="dxa"/>
            <w:gridSpan w:val="2"/>
            <w:tcBorders>
              <w:top w:val="nil"/>
              <w:left w:val="nil"/>
              <w:bottom w:val="nil"/>
              <w:right w:val="nil"/>
            </w:tcBorders>
          </w:tcPr>
          <w:p w14:paraId="5DD0A56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28664E7D"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STATUSsen die bereikt zijn gedurende de behandeling van de ZAAK.</w:t>
            </w:r>
          </w:p>
        </w:tc>
      </w:tr>
      <w:tr w:rsidR="00341AFA" w:rsidRPr="008A6917" w14:paraId="54207214" w14:textId="77777777" w:rsidTr="00341AFA">
        <w:tc>
          <w:tcPr>
            <w:tcW w:w="3330" w:type="dxa"/>
            <w:gridSpan w:val="2"/>
            <w:tcBorders>
              <w:top w:val="nil"/>
              <w:left w:val="nil"/>
              <w:bottom w:val="nil"/>
              <w:right w:val="nil"/>
            </w:tcBorders>
          </w:tcPr>
          <w:p w14:paraId="169CB32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149285B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1A768B6E" w14:textId="77777777" w:rsidTr="00341AFA">
        <w:trPr>
          <w:trHeight w:val="215"/>
        </w:trPr>
        <w:tc>
          <w:tcPr>
            <w:tcW w:w="3330" w:type="dxa"/>
            <w:gridSpan w:val="2"/>
            <w:tcBorders>
              <w:top w:val="nil"/>
              <w:left w:val="nil"/>
              <w:bottom w:val="nil"/>
              <w:right w:val="nil"/>
            </w:tcBorders>
          </w:tcPr>
          <w:p w14:paraId="7BC556B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C9D529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6045627D" w14:textId="77777777" w:rsidTr="00341AFA">
        <w:tc>
          <w:tcPr>
            <w:tcW w:w="3330" w:type="dxa"/>
            <w:gridSpan w:val="2"/>
            <w:tcBorders>
              <w:top w:val="nil"/>
              <w:left w:val="nil"/>
              <w:bottom w:val="nil"/>
              <w:right w:val="nil"/>
            </w:tcBorders>
          </w:tcPr>
          <w:p w14:paraId="50CFB84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4BDC5F6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3E2EEF70" w14:textId="77777777" w:rsidTr="00341AFA">
        <w:trPr>
          <w:trHeight w:val="230"/>
        </w:trPr>
        <w:tc>
          <w:tcPr>
            <w:tcW w:w="3330" w:type="dxa"/>
            <w:gridSpan w:val="2"/>
            <w:tcBorders>
              <w:top w:val="nil"/>
              <w:left w:val="nil"/>
              <w:bottom w:val="nil"/>
              <w:right w:val="nil"/>
            </w:tcBorders>
          </w:tcPr>
          <w:p w14:paraId="60E02E5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135EFD7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284F9061" w14:textId="77777777" w:rsidTr="00341AFA">
        <w:tc>
          <w:tcPr>
            <w:tcW w:w="3330" w:type="dxa"/>
            <w:gridSpan w:val="2"/>
            <w:tcBorders>
              <w:top w:val="nil"/>
              <w:left w:val="nil"/>
              <w:bottom w:val="nil"/>
              <w:right w:val="nil"/>
            </w:tcBorders>
          </w:tcPr>
          <w:p w14:paraId="29A4656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22D3898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BCBB61B" w14:textId="77777777" w:rsidTr="00341AFA">
        <w:tc>
          <w:tcPr>
            <w:tcW w:w="3330" w:type="dxa"/>
            <w:gridSpan w:val="2"/>
            <w:tcBorders>
              <w:top w:val="nil"/>
              <w:left w:val="nil"/>
              <w:bottom w:val="nil"/>
              <w:right w:val="nil"/>
            </w:tcBorders>
          </w:tcPr>
          <w:p w14:paraId="0F62A3A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562CB29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08C97CC" w14:textId="77777777" w:rsidTr="00341AFA">
        <w:tc>
          <w:tcPr>
            <w:tcW w:w="3330" w:type="dxa"/>
            <w:gridSpan w:val="2"/>
            <w:tcBorders>
              <w:top w:val="nil"/>
              <w:left w:val="nil"/>
              <w:bottom w:val="nil"/>
              <w:right w:val="nil"/>
            </w:tcBorders>
          </w:tcPr>
          <w:p w14:paraId="2115D13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5D08400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56959A6" w14:textId="77777777" w:rsidTr="00341AFA">
        <w:tc>
          <w:tcPr>
            <w:tcW w:w="3330" w:type="dxa"/>
            <w:gridSpan w:val="2"/>
            <w:tcBorders>
              <w:top w:val="nil"/>
              <w:left w:val="nil"/>
              <w:bottom w:val="nil"/>
              <w:right w:val="nil"/>
            </w:tcBorders>
          </w:tcPr>
          <w:p w14:paraId="4CA8256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69AEE3E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227501E3" w14:textId="77777777" w:rsidTr="00341AFA">
        <w:tc>
          <w:tcPr>
            <w:tcW w:w="3330" w:type="dxa"/>
            <w:gridSpan w:val="2"/>
            <w:tcBorders>
              <w:top w:val="nil"/>
              <w:left w:val="nil"/>
              <w:bottom w:val="nil"/>
              <w:right w:val="nil"/>
            </w:tcBorders>
          </w:tcPr>
          <w:p w14:paraId="65A11B8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70A91AC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1ABA1E88" w14:textId="77777777" w:rsidTr="00341AFA">
        <w:tc>
          <w:tcPr>
            <w:tcW w:w="9360" w:type="dxa"/>
            <w:gridSpan w:val="3"/>
            <w:tcBorders>
              <w:top w:val="nil"/>
              <w:left w:val="nil"/>
              <w:bottom w:val="nil"/>
              <w:right w:val="nil"/>
            </w:tcBorders>
          </w:tcPr>
          <w:p w14:paraId="7DD620E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2E3BCD6C" w14:textId="77777777" w:rsidTr="00341AFA">
        <w:tc>
          <w:tcPr>
            <w:tcW w:w="450" w:type="dxa"/>
            <w:tcBorders>
              <w:top w:val="nil"/>
              <w:left w:val="nil"/>
              <w:bottom w:val="nil"/>
              <w:right w:val="nil"/>
            </w:tcBorders>
          </w:tcPr>
          <w:p w14:paraId="713219C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2A12CC7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14:paraId="4744854C"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heeft gerelateerde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679D16B0" w14:textId="77777777" w:rsidTr="00341AFA">
        <w:trPr>
          <w:trHeight w:val="230"/>
        </w:trPr>
        <w:tc>
          <w:tcPr>
            <w:tcW w:w="3330" w:type="dxa"/>
            <w:gridSpan w:val="2"/>
            <w:tcBorders>
              <w:top w:val="nil"/>
              <w:left w:val="nil"/>
              <w:bottom w:val="nil"/>
              <w:right w:val="nil"/>
            </w:tcBorders>
          </w:tcPr>
          <w:p w14:paraId="2ABA7F0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4FA77E1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heeft gerelateerde</w:t>
            </w:r>
            <w:r w:rsidRPr="008A6917">
              <w:rPr>
                <w:rFonts w:ascii="Arial" w:hAnsi="Arial" w:cs="Arial"/>
                <w:color w:val="000000"/>
                <w:szCs w:val="24"/>
                <w:lang w:val="en-AU" w:eastAsia="en-US"/>
              </w:rPr>
              <w:fldChar w:fldCharType="end"/>
            </w:r>
          </w:p>
        </w:tc>
      </w:tr>
      <w:tr w:rsidR="00341AFA" w:rsidRPr="008A6917" w14:paraId="2B1633AF" w14:textId="77777777" w:rsidTr="00341AFA">
        <w:tc>
          <w:tcPr>
            <w:tcW w:w="3330" w:type="dxa"/>
            <w:gridSpan w:val="2"/>
            <w:tcBorders>
              <w:top w:val="nil"/>
              <w:left w:val="nil"/>
              <w:bottom w:val="nil"/>
              <w:right w:val="nil"/>
            </w:tcBorders>
          </w:tcPr>
          <w:p w14:paraId="107C521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0C65919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2F8E72B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ZAAK</w:t>
            </w:r>
            <w:r w:rsidRPr="008A6917">
              <w:rPr>
                <w:rFonts w:ascii="Arial" w:hAnsi="Arial" w:cs="Arial"/>
                <w:color w:val="000000"/>
                <w:szCs w:val="24"/>
                <w:lang w:val="en-AU" w:eastAsia="en-US"/>
              </w:rPr>
              <w:fldChar w:fldCharType="end"/>
            </w:r>
          </w:p>
          <w:p w14:paraId="06D4C1A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0..*</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365541BE" w14:textId="77777777" w:rsidTr="00341AFA">
        <w:tc>
          <w:tcPr>
            <w:tcW w:w="3330" w:type="dxa"/>
            <w:gridSpan w:val="2"/>
            <w:tcBorders>
              <w:top w:val="nil"/>
              <w:left w:val="nil"/>
              <w:bottom w:val="nil"/>
              <w:right w:val="nil"/>
            </w:tcBorders>
          </w:tcPr>
          <w:p w14:paraId="0DC9786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051CA0E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271719B1" w14:textId="77777777" w:rsidTr="00341AFA">
        <w:trPr>
          <w:trHeight w:val="230"/>
        </w:trPr>
        <w:tc>
          <w:tcPr>
            <w:tcW w:w="3330" w:type="dxa"/>
            <w:gridSpan w:val="2"/>
            <w:tcBorders>
              <w:top w:val="nil"/>
              <w:left w:val="nil"/>
              <w:bottom w:val="nil"/>
              <w:right w:val="nil"/>
            </w:tcBorders>
          </w:tcPr>
          <w:p w14:paraId="7FC7D39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300E13B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07851915" w14:textId="77777777" w:rsidTr="00341AFA">
        <w:tc>
          <w:tcPr>
            <w:tcW w:w="3330" w:type="dxa"/>
            <w:gridSpan w:val="2"/>
            <w:tcBorders>
              <w:top w:val="nil"/>
              <w:left w:val="nil"/>
              <w:bottom w:val="nil"/>
              <w:right w:val="nil"/>
            </w:tcBorders>
          </w:tcPr>
          <w:p w14:paraId="3C41565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319A4CE7"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andere ZAAKen die relevant zijn voor de ZAAK.</w:t>
            </w:r>
            <w:r w:rsidRPr="008A6917">
              <w:rPr>
                <w:rFonts w:ascii="Arial" w:hAnsi="Arial" w:cs="Arial"/>
                <w:color w:val="000000"/>
                <w:szCs w:val="24"/>
                <w:lang w:val="en-AU" w:eastAsia="en-US"/>
              </w:rPr>
              <w:fldChar w:fldCharType="end"/>
            </w:r>
          </w:p>
        </w:tc>
      </w:tr>
      <w:tr w:rsidR="00341AFA" w:rsidRPr="008A6917" w14:paraId="3E466CC9" w14:textId="77777777" w:rsidTr="00341AFA">
        <w:tc>
          <w:tcPr>
            <w:tcW w:w="3330" w:type="dxa"/>
            <w:gridSpan w:val="2"/>
            <w:tcBorders>
              <w:top w:val="nil"/>
              <w:left w:val="nil"/>
              <w:bottom w:val="nil"/>
              <w:right w:val="nil"/>
            </w:tcBorders>
          </w:tcPr>
          <w:p w14:paraId="181FE1F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1A2CA86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 aangepast door KING</w:t>
            </w:r>
          </w:p>
        </w:tc>
      </w:tr>
      <w:tr w:rsidR="00341AFA" w:rsidRPr="008A6917" w14:paraId="066AE129" w14:textId="77777777" w:rsidTr="00341AFA">
        <w:trPr>
          <w:trHeight w:val="215"/>
        </w:trPr>
        <w:tc>
          <w:tcPr>
            <w:tcW w:w="3330" w:type="dxa"/>
            <w:gridSpan w:val="2"/>
            <w:tcBorders>
              <w:top w:val="nil"/>
              <w:left w:val="nil"/>
              <w:bottom w:val="nil"/>
              <w:right w:val="nil"/>
            </w:tcBorders>
          </w:tcPr>
          <w:p w14:paraId="2EC8394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24A45F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2C9FE028" w14:textId="77777777" w:rsidTr="00341AFA">
        <w:tc>
          <w:tcPr>
            <w:tcW w:w="3330" w:type="dxa"/>
            <w:gridSpan w:val="2"/>
            <w:tcBorders>
              <w:top w:val="nil"/>
              <w:left w:val="nil"/>
              <w:bottom w:val="nil"/>
              <w:right w:val="nil"/>
            </w:tcBorders>
          </w:tcPr>
          <w:p w14:paraId="4D4C9FD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0F9D9D1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687298DA" w14:textId="77777777" w:rsidTr="00341AFA">
        <w:trPr>
          <w:trHeight w:val="230"/>
        </w:trPr>
        <w:tc>
          <w:tcPr>
            <w:tcW w:w="3330" w:type="dxa"/>
            <w:gridSpan w:val="2"/>
            <w:tcBorders>
              <w:top w:val="nil"/>
              <w:left w:val="nil"/>
              <w:bottom w:val="nil"/>
              <w:right w:val="nil"/>
            </w:tcBorders>
          </w:tcPr>
          <w:p w14:paraId="0C673AD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6F4941E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479E5CA6" w14:textId="77777777" w:rsidTr="00341AFA">
        <w:tc>
          <w:tcPr>
            <w:tcW w:w="3330" w:type="dxa"/>
            <w:gridSpan w:val="2"/>
            <w:tcBorders>
              <w:top w:val="nil"/>
              <w:left w:val="nil"/>
              <w:bottom w:val="nil"/>
              <w:right w:val="nil"/>
            </w:tcBorders>
          </w:tcPr>
          <w:p w14:paraId="0F5EE44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4669102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21528550" w14:textId="77777777" w:rsidTr="00341AFA">
        <w:tc>
          <w:tcPr>
            <w:tcW w:w="3330" w:type="dxa"/>
            <w:gridSpan w:val="2"/>
            <w:tcBorders>
              <w:top w:val="nil"/>
              <w:left w:val="nil"/>
              <w:bottom w:val="nil"/>
              <w:right w:val="nil"/>
            </w:tcBorders>
          </w:tcPr>
          <w:p w14:paraId="21551F0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5994176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35669D26" w14:textId="77777777" w:rsidTr="00341AFA">
        <w:tc>
          <w:tcPr>
            <w:tcW w:w="3330" w:type="dxa"/>
            <w:gridSpan w:val="2"/>
            <w:tcBorders>
              <w:top w:val="nil"/>
              <w:left w:val="nil"/>
              <w:bottom w:val="nil"/>
              <w:right w:val="nil"/>
            </w:tcBorders>
          </w:tcPr>
          <w:p w14:paraId="75D11F0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72A169D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E711CCA" w14:textId="77777777" w:rsidTr="00341AFA">
        <w:tc>
          <w:tcPr>
            <w:tcW w:w="3330" w:type="dxa"/>
            <w:gridSpan w:val="2"/>
            <w:tcBorders>
              <w:top w:val="nil"/>
              <w:left w:val="nil"/>
              <w:bottom w:val="nil"/>
              <w:right w:val="nil"/>
            </w:tcBorders>
          </w:tcPr>
          <w:p w14:paraId="3CA7834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01636D9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67DAE7AD" w14:textId="77777777" w:rsidTr="00341AFA">
        <w:tc>
          <w:tcPr>
            <w:tcW w:w="3330" w:type="dxa"/>
            <w:gridSpan w:val="2"/>
            <w:tcBorders>
              <w:top w:val="nil"/>
              <w:left w:val="nil"/>
              <w:bottom w:val="nil"/>
              <w:right w:val="nil"/>
            </w:tcBorders>
          </w:tcPr>
          <w:p w14:paraId="346A5BC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6F4FEA4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Indien deze relatiesoort niet voorkomt bij een zaak, dan moet minimaal de attribuutsoort ‘Ander zaakobject’ of de attribuutsoort 'Zaakgeometrie' van een waarde voorzien zijn dan wel moet er minimaal sprake zijn van één relatiesoort ‘ZAAK heeft betrekking op OBJECTen’ of één relatiesoort ‘ZAAK is deelzaak van ZAAK’.</w:t>
            </w:r>
          </w:p>
        </w:tc>
      </w:tr>
      <w:tr w:rsidR="00341AFA" w:rsidRPr="008A6917" w14:paraId="3C7862AD" w14:textId="77777777" w:rsidTr="00341AFA">
        <w:tc>
          <w:tcPr>
            <w:tcW w:w="9360" w:type="dxa"/>
            <w:gridSpan w:val="3"/>
            <w:tcBorders>
              <w:top w:val="nil"/>
              <w:left w:val="nil"/>
              <w:bottom w:val="nil"/>
              <w:right w:val="nil"/>
            </w:tcBorders>
          </w:tcPr>
          <w:p w14:paraId="53F6C1D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4F2428BC" w14:textId="77777777" w:rsidTr="00341AFA">
        <w:tc>
          <w:tcPr>
            <w:tcW w:w="450" w:type="dxa"/>
            <w:tcBorders>
              <w:top w:val="nil"/>
              <w:left w:val="nil"/>
              <w:bottom w:val="nil"/>
              <w:right w:val="nil"/>
            </w:tcBorders>
          </w:tcPr>
          <w:p w14:paraId="716E587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3143DFD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gaat hier om andere zaken, binnen hetzelfde  informatiedomein als waar de onderhanden zaak wordt behandeld, die op enigerlei wijze relevant zijn voor de onderhanden zaak. Dat kunnen eerder in behandeling genomen en/of afgeronde zaken zijn die aanleiding geven tot het verzoeken om een nieuwe zaak. Bijvoorbeeld in het geval van een bezwaar (nieuwe zaak) tegen een besluit dat is genomen in een andere zaak. Het kunnen zaken zijn waarop de onderhanden zaak betrekking heeft, vergelijkbaar met de zaakobjecten waarop een zaak betrekking heeft. En het kunnen zaken zijn waarin een bijdrage geleverd wordt aan het bereiken van de uitkomst van de onderhanden zaak, vergelijkbaar met gerelateerde externe zaken. Een voorbeeld is het behandelen van zienswijzen in evenzovele daartoe dienende zaken waarvan de uitkomsten relevant zijn voor de vergunningzaak. Het is mogelijk dat een dergelijke bijdrage geleverd wordt door een organisatie buiten het eigen informatiedomein. In dat ge al is de desbetreffende zaak niet aanwezig. De verwijzing naar een dergelijke zaak wordt gelegd met het groepattribuutsoort ‘Gerelateerde externe zaak’.</w:t>
            </w:r>
          </w:p>
          <w:p w14:paraId="13EEE71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Deze relatiesoort kent eigenschappen die we modelleren met de relatieklasse ZAKENRELATIE.</w:t>
            </w:r>
          </w:p>
        </w:tc>
      </w:tr>
    </w:tbl>
    <w:p w14:paraId="393B83CC"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 deelzaak van</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7F181E4C" w14:textId="77777777" w:rsidTr="00341AFA">
        <w:trPr>
          <w:trHeight w:val="230"/>
        </w:trPr>
        <w:tc>
          <w:tcPr>
            <w:tcW w:w="3330" w:type="dxa"/>
            <w:gridSpan w:val="2"/>
            <w:tcBorders>
              <w:top w:val="nil"/>
              <w:left w:val="nil"/>
              <w:bottom w:val="nil"/>
              <w:right w:val="nil"/>
            </w:tcBorders>
          </w:tcPr>
          <w:p w14:paraId="3B3BF83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06AEE872"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 deelzaak van</w:t>
            </w:r>
            <w:r w:rsidRPr="008A6917">
              <w:rPr>
                <w:rFonts w:ascii="Arial" w:hAnsi="Arial" w:cs="Arial"/>
                <w:color w:val="000000"/>
                <w:szCs w:val="24"/>
                <w:lang w:val="en-AU" w:eastAsia="en-US"/>
              </w:rPr>
              <w:fldChar w:fldCharType="end"/>
            </w:r>
          </w:p>
        </w:tc>
      </w:tr>
      <w:tr w:rsidR="00341AFA" w:rsidRPr="008A6917" w14:paraId="34D0208A" w14:textId="77777777" w:rsidTr="00341AFA">
        <w:tc>
          <w:tcPr>
            <w:tcW w:w="3330" w:type="dxa"/>
            <w:gridSpan w:val="2"/>
            <w:tcBorders>
              <w:top w:val="nil"/>
              <w:left w:val="nil"/>
              <w:bottom w:val="nil"/>
              <w:right w:val="nil"/>
            </w:tcBorders>
          </w:tcPr>
          <w:p w14:paraId="5B4F555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0D8A2E6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0922A439"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ZAAK</w:t>
            </w:r>
            <w:r w:rsidRPr="008A6917">
              <w:rPr>
                <w:rFonts w:ascii="Arial" w:hAnsi="Arial" w:cs="Arial"/>
                <w:color w:val="000000"/>
                <w:szCs w:val="24"/>
                <w:lang w:val="en-AU" w:eastAsia="en-US"/>
              </w:rPr>
              <w:fldChar w:fldCharType="end"/>
            </w:r>
          </w:p>
          <w:p w14:paraId="1102D5C8"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0..1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29BB31C8" w14:textId="77777777" w:rsidTr="00341AFA">
        <w:tc>
          <w:tcPr>
            <w:tcW w:w="3330" w:type="dxa"/>
            <w:gridSpan w:val="2"/>
            <w:tcBorders>
              <w:top w:val="nil"/>
              <w:left w:val="nil"/>
              <w:bottom w:val="nil"/>
              <w:right w:val="nil"/>
            </w:tcBorders>
          </w:tcPr>
          <w:p w14:paraId="2F7D218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6E7C184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3DBEC276" w14:textId="77777777" w:rsidTr="00341AFA">
        <w:trPr>
          <w:trHeight w:val="230"/>
        </w:trPr>
        <w:tc>
          <w:tcPr>
            <w:tcW w:w="3330" w:type="dxa"/>
            <w:gridSpan w:val="2"/>
            <w:tcBorders>
              <w:top w:val="nil"/>
              <w:left w:val="nil"/>
              <w:bottom w:val="nil"/>
              <w:right w:val="nil"/>
            </w:tcBorders>
          </w:tcPr>
          <w:p w14:paraId="0D719A1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5A31A61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0B3D1052" w14:textId="77777777" w:rsidTr="00341AFA">
        <w:tc>
          <w:tcPr>
            <w:tcW w:w="3330" w:type="dxa"/>
            <w:gridSpan w:val="2"/>
            <w:tcBorders>
              <w:top w:val="nil"/>
              <w:left w:val="nil"/>
              <w:bottom w:val="nil"/>
              <w:right w:val="nil"/>
            </w:tcBorders>
          </w:tcPr>
          <w:p w14:paraId="5A37027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0B670BD1"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verwijzing naar de ZAAK, waarom verzocht is door de initiator daarvan, die behandeld wordt in twee of meer separate ZAAKen waarvan de onderhavige ZAAK er één is.</w:t>
            </w:r>
            <w:r w:rsidRPr="008A6917">
              <w:rPr>
                <w:rFonts w:ascii="Arial" w:hAnsi="Arial" w:cs="Arial"/>
                <w:color w:val="000000"/>
                <w:szCs w:val="24"/>
                <w:lang w:val="en-AU" w:eastAsia="en-US"/>
              </w:rPr>
              <w:fldChar w:fldCharType="end"/>
            </w:r>
          </w:p>
        </w:tc>
      </w:tr>
      <w:tr w:rsidR="00341AFA" w:rsidRPr="008A6917" w14:paraId="3B1999DA" w14:textId="77777777" w:rsidTr="00341AFA">
        <w:tc>
          <w:tcPr>
            <w:tcW w:w="3330" w:type="dxa"/>
            <w:gridSpan w:val="2"/>
            <w:tcBorders>
              <w:top w:val="nil"/>
              <w:left w:val="nil"/>
              <w:bottom w:val="nil"/>
              <w:right w:val="nil"/>
            </w:tcBorders>
          </w:tcPr>
          <w:p w14:paraId="40A7C08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7E91D15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1608E8C2" w14:textId="77777777" w:rsidTr="00341AFA">
        <w:trPr>
          <w:trHeight w:val="215"/>
        </w:trPr>
        <w:tc>
          <w:tcPr>
            <w:tcW w:w="3330" w:type="dxa"/>
            <w:gridSpan w:val="2"/>
            <w:tcBorders>
              <w:top w:val="nil"/>
              <w:left w:val="nil"/>
              <w:bottom w:val="nil"/>
              <w:right w:val="nil"/>
            </w:tcBorders>
          </w:tcPr>
          <w:p w14:paraId="60301B8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309D1A5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601DE58A" w14:textId="77777777" w:rsidTr="00341AFA">
        <w:tc>
          <w:tcPr>
            <w:tcW w:w="3330" w:type="dxa"/>
            <w:gridSpan w:val="2"/>
            <w:tcBorders>
              <w:top w:val="nil"/>
              <w:left w:val="nil"/>
              <w:bottom w:val="nil"/>
              <w:right w:val="nil"/>
            </w:tcBorders>
          </w:tcPr>
          <w:p w14:paraId="6ED609D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2444026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10F20052" w14:textId="77777777" w:rsidTr="00341AFA">
        <w:trPr>
          <w:trHeight w:val="230"/>
        </w:trPr>
        <w:tc>
          <w:tcPr>
            <w:tcW w:w="3330" w:type="dxa"/>
            <w:gridSpan w:val="2"/>
            <w:tcBorders>
              <w:top w:val="nil"/>
              <w:left w:val="nil"/>
              <w:bottom w:val="nil"/>
              <w:right w:val="nil"/>
            </w:tcBorders>
          </w:tcPr>
          <w:p w14:paraId="75FBC61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56EB037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14:paraId="66AF1C5A" w14:textId="77777777" w:rsidTr="00341AFA">
        <w:tc>
          <w:tcPr>
            <w:tcW w:w="3330" w:type="dxa"/>
            <w:gridSpan w:val="2"/>
            <w:tcBorders>
              <w:top w:val="nil"/>
              <w:left w:val="nil"/>
              <w:bottom w:val="nil"/>
              <w:right w:val="nil"/>
            </w:tcBorders>
          </w:tcPr>
          <w:p w14:paraId="2F0313D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241C247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1D9307CD" w14:textId="77777777" w:rsidTr="00341AFA">
        <w:tc>
          <w:tcPr>
            <w:tcW w:w="3330" w:type="dxa"/>
            <w:gridSpan w:val="2"/>
            <w:tcBorders>
              <w:top w:val="nil"/>
              <w:left w:val="nil"/>
              <w:bottom w:val="nil"/>
              <w:right w:val="nil"/>
            </w:tcBorders>
          </w:tcPr>
          <w:p w14:paraId="66DF9AF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2B48A94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27B9D55" w14:textId="77777777" w:rsidTr="00341AFA">
        <w:tc>
          <w:tcPr>
            <w:tcW w:w="3330" w:type="dxa"/>
            <w:gridSpan w:val="2"/>
            <w:tcBorders>
              <w:top w:val="nil"/>
              <w:left w:val="nil"/>
              <w:bottom w:val="nil"/>
              <w:right w:val="nil"/>
            </w:tcBorders>
          </w:tcPr>
          <w:p w14:paraId="2C9EF26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68C541D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5AFF68C" w14:textId="77777777" w:rsidTr="00341AFA">
        <w:tc>
          <w:tcPr>
            <w:tcW w:w="3330" w:type="dxa"/>
            <w:gridSpan w:val="2"/>
            <w:tcBorders>
              <w:top w:val="nil"/>
              <w:left w:val="nil"/>
              <w:bottom w:val="nil"/>
              <w:right w:val="nil"/>
            </w:tcBorders>
          </w:tcPr>
          <w:p w14:paraId="0B4FC9F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0F045EA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1E5A30F4" w14:textId="77777777" w:rsidTr="00341AFA">
        <w:tc>
          <w:tcPr>
            <w:tcW w:w="3330" w:type="dxa"/>
            <w:gridSpan w:val="2"/>
            <w:tcBorders>
              <w:top w:val="nil"/>
              <w:left w:val="nil"/>
              <w:bottom w:val="nil"/>
              <w:right w:val="nil"/>
            </w:tcBorders>
          </w:tcPr>
          <w:p w14:paraId="3A92367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163F883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relatie vanuit een zaak mag niet verwijzen naar dezelfde zaak d.w.z. moet verwijzen naar een andere zaak. Die andere zaak mag geen relatie ‘is deelzaak van’ hebben (d.w.z. deelzaken van deelzaken worden niet ondersteund). Indien deze relatiesoort niet voorkomt bij een zaak, dan moet minimaal de attribuutsoort ‘Ander zaakobject’ of de attribuutsoort 'Zaakgeometrie' van een waarde voorzien zijn dan wel moet er minimaal sprake zijn van één relatiesoort ‘ZAAK heeft betrekking op ZAAKOBJECTen’ of één relatiesoort ‘ZAAK heeft betrekking op andere ZAAK’.</w:t>
            </w:r>
          </w:p>
        </w:tc>
      </w:tr>
      <w:tr w:rsidR="00341AFA" w:rsidRPr="008A6917" w14:paraId="075FC84A" w14:textId="77777777" w:rsidTr="00341AFA">
        <w:tc>
          <w:tcPr>
            <w:tcW w:w="9360" w:type="dxa"/>
            <w:gridSpan w:val="3"/>
            <w:tcBorders>
              <w:top w:val="nil"/>
              <w:left w:val="nil"/>
              <w:bottom w:val="nil"/>
              <w:right w:val="nil"/>
            </w:tcBorders>
          </w:tcPr>
          <w:p w14:paraId="0514BB3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7323593E" w14:textId="77777777" w:rsidTr="00341AFA">
        <w:tc>
          <w:tcPr>
            <w:tcW w:w="450" w:type="dxa"/>
            <w:tcBorders>
              <w:top w:val="nil"/>
              <w:left w:val="nil"/>
              <w:bottom w:val="nil"/>
              <w:right w:val="nil"/>
            </w:tcBorders>
          </w:tcPr>
          <w:p w14:paraId="00936A0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3257F37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Niet altijd is het mogelijk om een zaak, die in de ogen van de initiator daarvan als één samenhangend geheel beschouwd wordt, als één zaak binnen de organisatie te behandelen. Dit doet zich voor als de gewenste producten en diensten in verschillende bedrijfsprocessen vervaardigd worden d.w.z. voor elk gewenst product of dienst, of groep daarvan, is een zelfstandig bedrijfsproces operationeel. In dat geval kan de zaakbehandelende organisatie er voor kiezen de aangevraagde zaak te behandelen in meerdere ‘deelzaken’ die ieder op zich weer een zaak vormen voor één bedrijfsproces. Voor de initiator is en blijft de zaak als geheel relevant. De zaakbehandelende organisatie richt zich meer op de deelzaken en de coördinatie daartussen (de ‘hoofdzaak’). De relatiesoort brengt het verband aan tussen al deze zaken zodat alle betrokkenen juist en doelgericht geinformeerd zijn.</w:t>
            </w:r>
          </w:p>
        </w:tc>
      </w:tr>
    </w:tbl>
    <w:p w14:paraId="2E239C65"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 van</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429C580C" w14:textId="77777777" w:rsidTr="00341AFA">
        <w:trPr>
          <w:trHeight w:val="230"/>
        </w:trPr>
        <w:tc>
          <w:tcPr>
            <w:tcW w:w="3330" w:type="dxa"/>
            <w:gridSpan w:val="2"/>
            <w:tcBorders>
              <w:top w:val="nil"/>
              <w:left w:val="nil"/>
              <w:bottom w:val="nil"/>
              <w:right w:val="nil"/>
            </w:tcBorders>
          </w:tcPr>
          <w:p w14:paraId="27338A1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7F462F95"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 van</w:t>
            </w:r>
            <w:r w:rsidRPr="008A6917">
              <w:rPr>
                <w:rFonts w:ascii="Arial" w:hAnsi="Arial" w:cs="Arial"/>
                <w:color w:val="000000"/>
                <w:szCs w:val="24"/>
                <w:lang w:val="en-AU" w:eastAsia="en-US"/>
              </w:rPr>
              <w:fldChar w:fldCharType="end"/>
            </w:r>
          </w:p>
        </w:tc>
      </w:tr>
      <w:tr w:rsidR="00341AFA" w:rsidRPr="008A6917" w14:paraId="0D660974" w14:textId="77777777" w:rsidTr="00341AFA">
        <w:tc>
          <w:tcPr>
            <w:tcW w:w="3330" w:type="dxa"/>
            <w:gridSpan w:val="2"/>
            <w:tcBorders>
              <w:top w:val="nil"/>
              <w:left w:val="nil"/>
              <w:bottom w:val="nil"/>
              <w:right w:val="nil"/>
            </w:tcBorders>
          </w:tcPr>
          <w:p w14:paraId="02EA940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7C3CEDC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487B28CA"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ZAAKTYPE</w:t>
            </w:r>
            <w:r w:rsidRPr="008A6917">
              <w:rPr>
                <w:rFonts w:ascii="Arial" w:hAnsi="Arial" w:cs="Arial"/>
                <w:color w:val="000000"/>
                <w:szCs w:val="24"/>
                <w:lang w:val="en-AU" w:eastAsia="en-US"/>
              </w:rPr>
              <w:fldChar w:fldCharType="end"/>
            </w:r>
          </w:p>
          <w:p w14:paraId="37D8A60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550F4D54" w14:textId="77777777" w:rsidTr="00341AFA">
        <w:tc>
          <w:tcPr>
            <w:tcW w:w="3330" w:type="dxa"/>
            <w:gridSpan w:val="2"/>
            <w:tcBorders>
              <w:top w:val="nil"/>
              <w:left w:val="nil"/>
              <w:bottom w:val="nil"/>
              <w:right w:val="nil"/>
            </w:tcBorders>
          </w:tcPr>
          <w:p w14:paraId="1E854F6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7B43047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451C1734" w14:textId="77777777" w:rsidTr="00341AFA">
        <w:trPr>
          <w:trHeight w:val="230"/>
        </w:trPr>
        <w:tc>
          <w:tcPr>
            <w:tcW w:w="3330" w:type="dxa"/>
            <w:gridSpan w:val="2"/>
            <w:tcBorders>
              <w:top w:val="nil"/>
              <w:left w:val="nil"/>
              <w:bottom w:val="nil"/>
              <w:right w:val="nil"/>
            </w:tcBorders>
          </w:tcPr>
          <w:p w14:paraId="4716725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432D8A3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4943AF06" w14:textId="77777777" w:rsidTr="00341AFA">
        <w:tc>
          <w:tcPr>
            <w:tcW w:w="3330" w:type="dxa"/>
            <w:gridSpan w:val="2"/>
            <w:tcBorders>
              <w:top w:val="nil"/>
              <w:left w:val="nil"/>
              <w:bottom w:val="nil"/>
              <w:right w:val="nil"/>
            </w:tcBorders>
          </w:tcPr>
          <w:p w14:paraId="61B2FAB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2A48E34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Aanduiding van de aard van de ZAAK.</w:t>
            </w:r>
          </w:p>
        </w:tc>
      </w:tr>
      <w:tr w:rsidR="00341AFA" w:rsidRPr="008A6917" w14:paraId="1D368666" w14:textId="77777777" w:rsidTr="00341AFA">
        <w:tc>
          <w:tcPr>
            <w:tcW w:w="3330" w:type="dxa"/>
            <w:gridSpan w:val="2"/>
            <w:tcBorders>
              <w:top w:val="nil"/>
              <w:left w:val="nil"/>
              <w:bottom w:val="nil"/>
              <w:right w:val="nil"/>
            </w:tcBorders>
          </w:tcPr>
          <w:p w14:paraId="449E54A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0922F5A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14163C94" w14:textId="77777777" w:rsidTr="00341AFA">
        <w:trPr>
          <w:trHeight w:val="215"/>
        </w:trPr>
        <w:tc>
          <w:tcPr>
            <w:tcW w:w="3330" w:type="dxa"/>
            <w:gridSpan w:val="2"/>
            <w:tcBorders>
              <w:top w:val="nil"/>
              <w:left w:val="nil"/>
              <w:bottom w:val="nil"/>
              <w:right w:val="nil"/>
            </w:tcBorders>
          </w:tcPr>
          <w:p w14:paraId="4FCEA72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45EF9AE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3B61F21F" w14:textId="77777777" w:rsidTr="00341AFA">
        <w:tc>
          <w:tcPr>
            <w:tcW w:w="3330" w:type="dxa"/>
            <w:gridSpan w:val="2"/>
            <w:tcBorders>
              <w:top w:val="nil"/>
              <w:left w:val="nil"/>
              <w:bottom w:val="nil"/>
              <w:right w:val="nil"/>
            </w:tcBorders>
          </w:tcPr>
          <w:p w14:paraId="341EB72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1964642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7DA5F0D" w14:textId="77777777" w:rsidTr="00341AFA">
        <w:trPr>
          <w:trHeight w:val="230"/>
        </w:trPr>
        <w:tc>
          <w:tcPr>
            <w:tcW w:w="3330" w:type="dxa"/>
            <w:gridSpan w:val="2"/>
            <w:tcBorders>
              <w:top w:val="nil"/>
              <w:left w:val="nil"/>
              <w:bottom w:val="nil"/>
              <w:right w:val="nil"/>
            </w:tcBorders>
          </w:tcPr>
          <w:p w14:paraId="3792689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06C2BD0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3F96599" w14:textId="77777777" w:rsidTr="00341AFA">
        <w:tc>
          <w:tcPr>
            <w:tcW w:w="3330" w:type="dxa"/>
            <w:gridSpan w:val="2"/>
            <w:tcBorders>
              <w:top w:val="nil"/>
              <w:left w:val="nil"/>
              <w:bottom w:val="nil"/>
              <w:right w:val="nil"/>
            </w:tcBorders>
          </w:tcPr>
          <w:p w14:paraId="0F7D67B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58FFAF6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5ED5CB5" w14:textId="77777777" w:rsidTr="00341AFA">
        <w:tc>
          <w:tcPr>
            <w:tcW w:w="3330" w:type="dxa"/>
            <w:gridSpan w:val="2"/>
            <w:tcBorders>
              <w:top w:val="nil"/>
              <w:left w:val="nil"/>
              <w:bottom w:val="nil"/>
              <w:right w:val="nil"/>
            </w:tcBorders>
          </w:tcPr>
          <w:p w14:paraId="71BB949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in onderzoek</w:t>
            </w:r>
          </w:p>
        </w:tc>
        <w:tc>
          <w:tcPr>
            <w:tcW w:w="6030" w:type="dxa"/>
            <w:tcBorders>
              <w:top w:val="nil"/>
              <w:left w:val="nil"/>
              <w:bottom w:val="nil"/>
              <w:right w:val="nil"/>
            </w:tcBorders>
          </w:tcPr>
          <w:p w14:paraId="4440684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769265F4" w14:textId="77777777" w:rsidTr="00341AFA">
        <w:tc>
          <w:tcPr>
            <w:tcW w:w="3330" w:type="dxa"/>
            <w:gridSpan w:val="2"/>
            <w:tcBorders>
              <w:top w:val="nil"/>
              <w:left w:val="nil"/>
              <w:bottom w:val="nil"/>
              <w:right w:val="nil"/>
            </w:tcBorders>
          </w:tcPr>
          <w:p w14:paraId="2E0A81B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641E398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FF8333F" w14:textId="77777777" w:rsidTr="00341AFA">
        <w:tc>
          <w:tcPr>
            <w:tcW w:w="3330" w:type="dxa"/>
            <w:gridSpan w:val="2"/>
            <w:tcBorders>
              <w:top w:val="nil"/>
              <w:left w:val="nil"/>
              <w:bottom w:val="nil"/>
              <w:right w:val="nil"/>
            </w:tcBorders>
          </w:tcPr>
          <w:p w14:paraId="695E476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60E583A5"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2EF9B86C" w14:textId="77777777" w:rsidTr="00341AFA">
        <w:tc>
          <w:tcPr>
            <w:tcW w:w="3330" w:type="dxa"/>
            <w:gridSpan w:val="2"/>
            <w:tcBorders>
              <w:top w:val="nil"/>
              <w:left w:val="nil"/>
              <w:bottom w:val="nil"/>
              <w:right w:val="nil"/>
            </w:tcBorders>
          </w:tcPr>
          <w:p w14:paraId="4FD2DDB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6790898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4699F897" w14:textId="77777777" w:rsidTr="00341AFA">
        <w:tc>
          <w:tcPr>
            <w:tcW w:w="9360" w:type="dxa"/>
            <w:gridSpan w:val="3"/>
            <w:tcBorders>
              <w:top w:val="nil"/>
              <w:left w:val="nil"/>
              <w:bottom w:val="nil"/>
              <w:right w:val="nil"/>
            </w:tcBorders>
          </w:tcPr>
          <w:p w14:paraId="3D24C4A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05BFDB5D" w14:textId="77777777" w:rsidTr="00341AFA">
        <w:tc>
          <w:tcPr>
            <w:tcW w:w="450" w:type="dxa"/>
            <w:tcBorders>
              <w:top w:val="nil"/>
              <w:left w:val="nil"/>
              <w:bottom w:val="nil"/>
              <w:right w:val="nil"/>
            </w:tcBorders>
          </w:tcPr>
          <w:p w14:paraId="1BE2873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5C6ABC1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14:paraId="2C4F3A0E" w14:textId="77777777"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kent</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8A6917" w14:paraId="7B372411" w14:textId="77777777" w:rsidTr="00341AFA">
        <w:trPr>
          <w:trHeight w:val="230"/>
        </w:trPr>
        <w:tc>
          <w:tcPr>
            <w:tcW w:w="3330" w:type="dxa"/>
            <w:gridSpan w:val="2"/>
            <w:tcBorders>
              <w:top w:val="nil"/>
              <w:left w:val="nil"/>
              <w:bottom w:val="nil"/>
              <w:right w:val="nil"/>
            </w:tcBorders>
          </w:tcPr>
          <w:p w14:paraId="7672F88F"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33B67F1C"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kent</w:t>
            </w:r>
            <w:r w:rsidRPr="008A6917">
              <w:rPr>
                <w:rFonts w:ascii="Arial" w:hAnsi="Arial" w:cs="Arial"/>
                <w:color w:val="000000"/>
                <w:szCs w:val="24"/>
                <w:lang w:val="en-AU" w:eastAsia="en-US"/>
              </w:rPr>
              <w:fldChar w:fldCharType="end"/>
            </w:r>
          </w:p>
        </w:tc>
      </w:tr>
      <w:tr w:rsidR="00341AFA" w:rsidRPr="008A6917" w14:paraId="62B08671" w14:textId="77777777" w:rsidTr="00341AFA">
        <w:tc>
          <w:tcPr>
            <w:tcW w:w="3330" w:type="dxa"/>
            <w:gridSpan w:val="2"/>
            <w:tcBorders>
              <w:top w:val="nil"/>
              <w:left w:val="nil"/>
              <w:bottom w:val="nil"/>
              <w:right w:val="nil"/>
            </w:tcBorders>
          </w:tcPr>
          <w:p w14:paraId="0D6FAAA6"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14:paraId="0FF2493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5CEEC10E"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INFORMATIEOBJECT</w:t>
            </w:r>
            <w:r w:rsidRPr="008A6917">
              <w:rPr>
                <w:rFonts w:ascii="Arial" w:hAnsi="Arial" w:cs="Arial"/>
                <w:color w:val="000000"/>
                <w:szCs w:val="24"/>
                <w:lang w:val="en-AU" w:eastAsia="en-US"/>
              </w:rPr>
              <w:fldChar w:fldCharType="end"/>
            </w:r>
          </w:p>
          <w:p w14:paraId="4E711146"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14:paraId="4B79CED4" w14:textId="77777777" w:rsidTr="00341AFA">
        <w:tc>
          <w:tcPr>
            <w:tcW w:w="3330" w:type="dxa"/>
            <w:gridSpan w:val="2"/>
            <w:tcBorders>
              <w:top w:val="nil"/>
              <w:left w:val="nil"/>
              <w:bottom w:val="nil"/>
              <w:right w:val="nil"/>
            </w:tcBorders>
          </w:tcPr>
          <w:p w14:paraId="292278F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2A8856E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5FBAC776" w14:textId="77777777" w:rsidTr="00341AFA">
        <w:trPr>
          <w:trHeight w:val="230"/>
        </w:trPr>
        <w:tc>
          <w:tcPr>
            <w:tcW w:w="3330" w:type="dxa"/>
            <w:gridSpan w:val="2"/>
            <w:tcBorders>
              <w:top w:val="nil"/>
              <w:left w:val="nil"/>
              <w:bottom w:val="nil"/>
              <w:right w:val="nil"/>
            </w:tcBorders>
          </w:tcPr>
          <w:p w14:paraId="1B0073B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7B64A92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5901DFEF" w14:textId="77777777" w:rsidTr="00341AFA">
        <w:tc>
          <w:tcPr>
            <w:tcW w:w="3330" w:type="dxa"/>
            <w:gridSpan w:val="2"/>
            <w:tcBorders>
              <w:top w:val="nil"/>
              <w:left w:val="nil"/>
              <w:bottom w:val="nil"/>
              <w:right w:val="nil"/>
            </w:tcBorders>
          </w:tcPr>
          <w:p w14:paraId="1B82E8F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0830F3B3" w14:textId="77777777"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relatie tussen een ZAAK en een INFORMATIEOBJECT dat relevant is voor de behandeling van die ZAAK en/of gecreëerd is in het kader van de behandeling van die ZAAK</w:t>
            </w:r>
            <w:r w:rsidRPr="008A6917">
              <w:rPr>
                <w:rFonts w:ascii="Arial" w:hAnsi="Arial" w:cs="Arial"/>
                <w:color w:val="000000"/>
                <w:szCs w:val="24"/>
                <w:lang w:val="en-AU" w:eastAsia="en-US"/>
              </w:rPr>
              <w:fldChar w:fldCharType="end"/>
            </w:r>
          </w:p>
        </w:tc>
      </w:tr>
      <w:tr w:rsidR="00341AFA" w:rsidRPr="008A6917" w14:paraId="146B1901" w14:textId="77777777" w:rsidTr="00341AFA">
        <w:tc>
          <w:tcPr>
            <w:tcW w:w="3330" w:type="dxa"/>
            <w:gridSpan w:val="2"/>
            <w:tcBorders>
              <w:top w:val="nil"/>
              <w:left w:val="nil"/>
              <w:bottom w:val="nil"/>
              <w:right w:val="nil"/>
            </w:tcBorders>
          </w:tcPr>
          <w:p w14:paraId="37F8BFB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CDFE54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14:paraId="29EE8FD7" w14:textId="77777777" w:rsidTr="00341AFA">
        <w:trPr>
          <w:trHeight w:val="215"/>
        </w:trPr>
        <w:tc>
          <w:tcPr>
            <w:tcW w:w="3330" w:type="dxa"/>
            <w:gridSpan w:val="2"/>
            <w:tcBorders>
              <w:top w:val="nil"/>
              <w:left w:val="nil"/>
              <w:bottom w:val="nil"/>
              <w:right w:val="nil"/>
            </w:tcBorders>
          </w:tcPr>
          <w:p w14:paraId="6BAAF0C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17E43C6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14:paraId="5985C19D" w14:textId="77777777" w:rsidTr="00341AFA">
        <w:tc>
          <w:tcPr>
            <w:tcW w:w="3330" w:type="dxa"/>
            <w:gridSpan w:val="2"/>
            <w:tcBorders>
              <w:top w:val="nil"/>
              <w:left w:val="nil"/>
              <w:bottom w:val="nil"/>
              <w:right w:val="nil"/>
            </w:tcBorders>
          </w:tcPr>
          <w:p w14:paraId="4011031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67AFACD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693EB888" w14:textId="77777777" w:rsidTr="00341AFA">
        <w:trPr>
          <w:trHeight w:val="230"/>
        </w:trPr>
        <w:tc>
          <w:tcPr>
            <w:tcW w:w="3330" w:type="dxa"/>
            <w:gridSpan w:val="2"/>
            <w:tcBorders>
              <w:top w:val="nil"/>
              <w:left w:val="nil"/>
              <w:bottom w:val="nil"/>
              <w:right w:val="nil"/>
            </w:tcBorders>
          </w:tcPr>
          <w:p w14:paraId="7B618F4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68C1AE0B"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40934014" w14:textId="77777777" w:rsidTr="00341AFA">
        <w:tc>
          <w:tcPr>
            <w:tcW w:w="3330" w:type="dxa"/>
            <w:gridSpan w:val="2"/>
            <w:tcBorders>
              <w:top w:val="nil"/>
              <w:left w:val="nil"/>
              <w:bottom w:val="nil"/>
              <w:right w:val="nil"/>
            </w:tcBorders>
          </w:tcPr>
          <w:p w14:paraId="263A1FC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EE133F7"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35C9AFDB" w14:textId="77777777" w:rsidTr="00341AFA">
        <w:tc>
          <w:tcPr>
            <w:tcW w:w="3330" w:type="dxa"/>
            <w:gridSpan w:val="2"/>
            <w:tcBorders>
              <w:top w:val="nil"/>
              <w:left w:val="nil"/>
              <w:bottom w:val="nil"/>
              <w:right w:val="nil"/>
            </w:tcBorders>
          </w:tcPr>
          <w:p w14:paraId="6C0E25B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5C8DCC0"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14:paraId="242DF995" w14:textId="77777777" w:rsidTr="00341AFA">
        <w:tc>
          <w:tcPr>
            <w:tcW w:w="3330" w:type="dxa"/>
            <w:gridSpan w:val="2"/>
            <w:tcBorders>
              <w:top w:val="nil"/>
              <w:left w:val="nil"/>
              <w:bottom w:val="nil"/>
              <w:right w:val="nil"/>
            </w:tcBorders>
          </w:tcPr>
          <w:p w14:paraId="156C3303"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72EDB462"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14:paraId="7147518B" w14:textId="77777777" w:rsidTr="00341AFA">
        <w:tc>
          <w:tcPr>
            <w:tcW w:w="3330" w:type="dxa"/>
            <w:gridSpan w:val="2"/>
            <w:tcBorders>
              <w:top w:val="nil"/>
              <w:left w:val="nil"/>
              <w:bottom w:val="nil"/>
              <w:right w:val="nil"/>
            </w:tcBorders>
          </w:tcPr>
          <w:p w14:paraId="12CC84DA"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4B1149C1"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14:paraId="187DA3F4" w14:textId="77777777" w:rsidTr="00341AFA">
        <w:tc>
          <w:tcPr>
            <w:tcW w:w="3330" w:type="dxa"/>
            <w:gridSpan w:val="2"/>
            <w:tcBorders>
              <w:top w:val="nil"/>
              <w:left w:val="nil"/>
              <w:bottom w:val="nil"/>
              <w:right w:val="nil"/>
            </w:tcBorders>
          </w:tcPr>
          <w:p w14:paraId="581038EE"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0164F0FC"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14:paraId="66FF3491" w14:textId="77777777" w:rsidTr="00341AFA">
        <w:tc>
          <w:tcPr>
            <w:tcW w:w="9360" w:type="dxa"/>
            <w:gridSpan w:val="3"/>
            <w:tcBorders>
              <w:top w:val="nil"/>
              <w:left w:val="nil"/>
              <w:bottom w:val="nil"/>
              <w:right w:val="nil"/>
            </w:tcBorders>
          </w:tcPr>
          <w:p w14:paraId="27078828"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14:paraId="302CC996" w14:textId="77777777" w:rsidTr="00341AFA">
        <w:tc>
          <w:tcPr>
            <w:tcW w:w="450" w:type="dxa"/>
            <w:tcBorders>
              <w:top w:val="nil"/>
              <w:left w:val="nil"/>
              <w:bottom w:val="nil"/>
              <w:right w:val="nil"/>
            </w:tcBorders>
          </w:tcPr>
          <w:p w14:paraId="6790928D"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14:paraId="305314B9"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Dit is de relatieklasse behorende bij de relatiesoort ‘ZAAK kent INFORMATIEOBJECT’. Met de relatiesoort geven we aan welke INFORMATIEOBJECTen voor een bepaalde ZAAK relevant zijn en omgekeerd voor welke ZAAKen een bepaald INFORMATIEOBJECT relevant is. De relatieklasse maakt het mogelijk om eigenschappen van deze relatiesoort te modelleren.</w:t>
            </w:r>
          </w:p>
          <w:p w14:paraId="7E4ECD74" w14:textId="77777777"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Meerdere informatieobjecten kunnen relevant zijn voor een zaak en/of gedurende de behandeling daarvan gecreëerd zijn. Omgekeerd kan een informatieobject relevant zijn voor meerdere zaken. Zo ontstaan n:m-relaties tussen zaken en informatieobjecten. Aangezien er eigenschappen zijn die niet bij alleen ZAAK of alleen INFORMATIEOBJECT behoren (zoals bijvoorbeeld de Registratiedatum) maar behoren bij de unieke combinatie van een zaak met een informatieobject, modelleren we deze relatie met ZAAK-INFORMATIEOBJECT: de verwijzing naar de informatieobjecten die bij een zaak behoren en de verwijzing naar de zaken waarvoor een informatieobject relevant is</w:t>
            </w:r>
          </w:p>
        </w:tc>
        <w:bookmarkEnd w:id="825"/>
      </w:tr>
    </w:tbl>
    <w:p w14:paraId="413E4F71" w14:textId="77777777"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4"/>
          <w:lang w:eastAsia="en-US"/>
        </w:rPr>
      </w:pPr>
    </w:p>
    <w:p w14:paraId="0E7A74A0" w14:textId="77777777" w:rsidR="00341AFA" w:rsidRDefault="00341AFA" w:rsidP="00341AFA">
      <w:pPr>
        <w:contextualSpacing w:val="0"/>
        <w:rPr>
          <w:rFonts w:ascii="Arial" w:hAnsi="Arial" w:cs="Arial"/>
          <w:b/>
          <w:bCs/>
          <w:color w:val="000000"/>
          <w:sz w:val="30"/>
          <w:szCs w:val="30"/>
          <w:lang w:eastAsia="en-US"/>
        </w:rPr>
      </w:pPr>
      <w:r>
        <w:rPr>
          <w:rFonts w:ascii="Arial" w:hAnsi="Arial" w:cs="Arial"/>
          <w:b/>
          <w:bCs/>
          <w:color w:val="000000"/>
          <w:sz w:val="30"/>
          <w:szCs w:val="30"/>
          <w:lang w:eastAsia="en-US"/>
        </w:rPr>
        <w:br w:type="page"/>
      </w:r>
    </w:p>
    <w:p w14:paraId="0AD8D80C" w14:textId="77777777" w:rsidR="00341AFA" w:rsidRDefault="00341AFA" w:rsidP="00341AFA">
      <w:pPr>
        <w:pStyle w:val="Kop1"/>
      </w:pPr>
      <w:bookmarkStart w:id="1917" w:name="_Toc397591517"/>
      <w:bookmarkStart w:id="1918" w:name="_Toc404331966"/>
      <w:bookmarkStart w:id="1919" w:name="_Toc493808886"/>
      <w:r>
        <w:lastRenderedPageBreak/>
        <w:t>Attribuut- en relatiesoorten van relatieklasse</w:t>
      </w:r>
      <w:r w:rsidRPr="00911A0D">
        <w:t>n</w:t>
      </w:r>
      <w:bookmarkEnd w:id="1917"/>
      <w:bookmarkEnd w:id="1918"/>
      <w:bookmarkEnd w:id="1919"/>
    </w:p>
    <w:p w14:paraId="3BE5077F" w14:textId="77777777" w:rsidR="00341AFA" w:rsidRPr="00D80276" w:rsidRDefault="00341AFA" w:rsidP="00341AFA">
      <w:pPr>
        <w:rPr>
          <w:lang w:eastAsia="en-US"/>
        </w:rPr>
      </w:pPr>
    </w:p>
    <w:bookmarkStart w:id="1920" w:name="Relatieklasse"/>
    <w:bookmarkStart w:id="1921" w:name="BKM_4F0D602F_A5E4_45e2_9CEE_F6948D660261"/>
    <w:p w14:paraId="5C5D6362" w14:textId="77777777" w:rsidR="00341AFA" w:rsidRPr="00D80276" w:rsidRDefault="00A85696" w:rsidP="00341AFA">
      <w:pPr>
        <w:pStyle w:val="Kop2"/>
        <w:rPr>
          <w:sz w:val="22"/>
          <w:szCs w:val="22"/>
        </w:rPr>
      </w:pPr>
      <w:r w:rsidRPr="00D80276">
        <w:rPr>
          <w:rFonts w:ascii="Arial" w:hAnsi="Arial" w:cs="Arial"/>
          <w:szCs w:val="20"/>
          <w:lang w:val="en-AU"/>
        </w:rPr>
        <w:lastRenderedPageBreak/>
        <w:fldChar w:fldCharType="begin" w:fldLock="1"/>
      </w:r>
      <w:r w:rsidR="00341AFA" w:rsidRPr="00D80276">
        <w:rPr>
          <w:rFonts w:ascii="Arial" w:hAnsi="Arial" w:cs="Arial"/>
          <w:szCs w:val="20"/>
          <w:lang w:val="en-AU"/>
        </w:rPr>
        <w:instrText xml:space="preserve">MERGEFIELD </w:instrText>
      </w:r>
      <w:r w:rsidR="00341AFA" w:rsidRPr="00D80276">
        <w:instrText>Element.Stereotype</w:instrText>
      </w:r>
      <w:r w:rsidRPr="00D80276">
        <w:rPr>
          <w:rFonts w:ascii="Arial" w:hAnsi="Arial" w:cs="Arial"/>
          <w:szCs w:val="20"/>
          <w:lang w:val="en-AU"/>
        </w:rPr>
        <w:fldChar w:fldCharType="separate"/>
      </w:r>
      <w:bookmarkStart w:id="1922" w:name="_Toc404331967"/>
      <w:bookmarkStart w:id="1923" w:name="_Toc493808887"/>
      <w:r w:rsidR="00341AFA">
        <w:t>Relatieklasse</w:t>
      </w:r>
      <w:r w:rsidRPr="00D80276">
        <w:rPr>
          <w:rFonts w:ascii="Arial" w:hAnsi="Arial" w:cs="Arial"/>
          <w:szCs w:val="20"/>
          <w:lang w:val="en-AU"/>
        </w:rPr>
        <w:fldChar w:fldCharType="end"/>
      </w:r>
      <w:r w:rsidR="00341AFA" w:rsidRPr="00D80276">
        <w:t xml:space="preserve"> </w:t>
      </w:r>
      <w:r w:rsidR="0054486A">
        <w:fldChar w:fldCharType="begin" w:fldLock="1"/>
      </w:r>
      <w:r w:rsidR="0054486A">
        <w:instrText>MERGEFIELD Element.Name</w:instrText>
      </w:r>
      <w:r w:rsidR="0054486A">
        <w:fldChar w:fldCharType="separate"/>
      </w:r>
      <w:r w:rsidR="00341AFA" w:rsidRPr="00D80276">
        <w:t>KLANT-CONTACTPERSOON</w:t>
      </w:r>
      <w:bookmarkEnd w:id="1922"/>
      <w:bookmarkEnd w:id="1923"/>
      <w:r w:rsidR="0054486A">
        <w:fldChar w:fldCharType="end"/>
      </w:r>
    </w:p>
    <w:bookmarkStart w:id="1924" w:name="BKM_0F9F686C_446E_43c1_9DA1_0E1FD4639B92"/>
    <w:bookmarkStart w:id="1925" w:name="BKM_801C8B5E_84EF_4913_B3CF_17A6E597B2A7"/>
    <w:bookmarkEnd w:id="1924"/>
    <w:p w14:paraId="05BA950D"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Element.Stereotype</w:instrText>
      </w:r>
      <w:r w:rsidRPr="00D80276">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KLANT-CONTACTPERSOON</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5B472D91" w14:textId="77777777" w:rsidTr="00341AFA">
        <w:tc>
          <w:tcPr>
            <w:tcW w:w="3690" w:type="dxa"/>
            <w:gridSpan w:val="2"/>
            <w:tcBorders>
              <w:top w:val="nil"/>
              <w:left w:val="nil"/>
              <w:bottom w:val="nil"/>
              <w:right w:val="nil"/>
            </w:tcBorders>
          </w:tcPr>
          <w:p w14:paraId="61F4BD2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05099288"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 KLANT-CONTACTPERSOON</w:t>
            </w:r>
            <w:r w:rsidRPr="00D80276">
              <w:rPr>
                <w:rFonts w:ascii="Arial" w:hAnsi="Arial" w:cs="Arial"/>
                <w:color w:val="000000"/>
                <w:szCs w:val="20"/>
                <w:lang w:val="en-AU" w:eastAsia="en-US"/>
              </w:rPr>
              <w:fldChar w:fldCharType="end"/>
            </w:r>
          </w:p>
        </w:tc>
      </w:tr>
      <w:tr w:rsidR="00341AFA" w:rsidRPr="00D80276" w14:paraId="4164CDC2" w14:textId="77777777" w:rsidTr="00341AFA">
        <w:tc>
          <w:tcPr>
            <w:tcW w:w="3690" w:type="dxa"/>
            <w:gridSpan w:val="2"/>
            <w:tcBorders>
              <w:top w:val="nil"/>
              <w:left w:val="nil"/>
              <w:bottom w:val="nil"/>
              <w:right w:val="nil"/>
            </w:tcBorders>
          </w:tcPr>
          <w:p w14:paraId="54ABFC6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64FFB8E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3E29CA97" w14:textId="77777777" w:rsidTr="00341AFA">
        <w:tc>
          <w:tcPr>
            <w:tcW w:w="3690" w:type="dxa"/>
            <w:gridSpan w:val="2"/>
            <w:tcBorders>
              <w:top w:val="nil"/>
              <w:left w:val="nil"/>
              <w:bottom w:val="nil"/>
              <w:right w:val="nil"/>
            </w:tcBorders>
          </w:tcPr>
          <w:p w14:paraId="5336578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66C8BDE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DAD2635" w14:textId="77777777" w:rsidTr="00341AFA">
        <w:tc>
          <w:tcPr>
            <w:tcW w:w="3690" w:type="dxa"/>
            <w:gridSpan w:val="2"/>
            <w:tcBorders>
              <w:top w:val="nil"/>
              <w:left w:val="nil"/>
              <w:bottom w:val="nil"/>
              <w:right w:val="nil"/>
            </w:tcBorders>
          </w:tcPr>
          <w:p w14:paraId="644DD8D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XML-tag</w:t>
            </w:r>
          </w:p>
        </w:tc>
        <w:tc>
          <w:tcPr>
            <w:tcW w:w="5670" w:type="dxa"/>
            <w:tcBorders>
              <w:top w:val="nil"/>
              <w:left w:val="nil"/>
              <w:bottom w:val="nil"/>
              <w:right w:val="nil"/>
            </w:tcBorders>
          </w:tcPr>
          <w:p w14:paraId="1985D0EF"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w:t>
            </w:r>
            <w:r w:rsidRPr="00D80276">
              <w:rPr>
                <w:rFonts w:ascii="Arial" w:hAnsi="Arial" w:cs="Arial"/>
                <w:color w:val="000000"/>
                <w:szCs w:val="20"/>
                <w:lang w:val="en-AU" w:eastAsia="en-US"/>
              </w:rPr>
              <w:fldChar w:fldCharType="end"/>
            </w:r>
          </w:p>
        </w:tc>
      </w:tr>
      <w:tr w:rsidR="00341AFA" w:rsidRPr="00D80276" w14:paraId="2E20A991" w14:textId="77777777" w:rsidTr="00341AFA">
        <w:tc>
          <w:tcPr>
            <w:tcW w:w="3690" w:type="dxa"/>
            <w:gridSpan w:val="2"/>
            <w:tcBorders>
              <w:top w:val="nil"/>
              <w:left w:val="nil"/>
              <w:bottom w:val="nil"/>
              <w:right w:val="nil"/>
            </w:tcBorders>
          </w:tcPr>
          <w:p w14:paraId="369FA0B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24E63234"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Element.Notes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De gegevens van de persoon zijnde een MEDEWERKER van de VESTIGING waarmee het KLANTCONTACT plaats vond.</w:t>
            </w:r>
          </w:p>
        </w:tc>
      </w:tr>
      <w:tr w:rsidR="00341AFA" w:rsidRPr="00D80276" w14:paraId="2298F8AF" w14:textId="77777777" w:rsidTr="00341AFA">
        <w:tc>
          <w:tcPr>
            <w:tcW w:w="3690" w:type="dxa"/>
            <w:gridSpan w:val="2"/>
            <w:tcBorders>
              <w:top w:val="nil"/>
              <w:left w:val="nil"/>
              <w:bottom w:val="nil"/>
              <w:right w:val="nil"/>
            </w:tcBorders>
          </w:tcPr>
          <w:p w14:paraId="3615EDC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024EC2E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4B645431" w14:textId="77777777" w:rsidTr="00341AFA">
        <w:tc>
          <w:tcPr>
            <w:tcW w:w="3690" w:type="dxa"/>
            <w:gridSpan w:val="2"/>
            <w:tcBorders>
              <w:top w:val="nil"/>
              <w:left w:val="nil"/>
              <w:bottom w:val="nil"/>
              <w:right w:val="nil"/>
            </w:tcBorders>
          </w:tcPr>
          <w:p w14:paraId="61890B5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6185218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januari 2013</w:t>
            </w:r>
          </w:p>
        </w:tc>
      </w:tr>
      <w:tr w:rsidR="00341AFA" w:rsidRPr="00D80276" w14:paraId="39316877" w14:textId="77777777" w:rsidTr="00341AFA">
        <w:tc>
          <w:tcPr>
            <w:tcW w:w="3690" w:type="dxa"/>
            <w:gridSpan w:val="2"/>
            <w:tcBorders>
              <w:top w:val="nil"/>
              <w:left w:val="nil"/>
              <w:bottom w:val="nil"/>
              <w:right w:val="nil"/>
            </w:tcBorders>
          </w:tcPr>
          <w:p w14:paraId="62FECA5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63A4828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3846B003" w14:textId="77777777" w:rsidTr="00341AFA">
        <w:tc>
          <w:tcPr>
            <w:tcW w:w="3690" w:type="dxa"/>
            <w:gridSpan w:val="2"/>
            <w:tcBorders>
              <w:top w:val="nil"/>
              <w:left w:val="nil"/>
              <w:bottom w:val="nil"/>
              <w:right w:val="nil"/>
            </w:tcBorders>
          </w:tcPr>
          <w:p w14:paraId="37815FC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7943C76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3C35F48C" w14:textId="77777777" w:rsidTr="00341AFA">
        <w:tc>
          <w:tcPr>
            <w:tcW w:w="3690" w:type="dxa"/>
            <w:gridSpan w:val="2"/>
            <w:tcBorders>
              <w:top w:val="nil"/>
              <w:left w:val="nil"/>
              <w:bottom w:val="nil"/>
              <w:right w:val="nil"/>
            </w:tcBorders>
          </w:tcPr>
          <w:p w14:paraId="0ADB300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Cs w:val="20"/>
                <w:lang w:eastAsia="en-US"/>
              </w:rPr>
              <w:t>Aandu</w:t>
            </w:r>
            <w:r w:rsidRPr="00D80276">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14:paraId="15CEDE6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1E213183" w14:textId="77777777" w:rsidTr="00341AFA">
        <w:tc>
          <w:tcPr>
            <w:tcW w:w="3690" w:type="dxa"/>
            <w:gridSpan w:val="2"/>
            <w:tcBorders>
              <w:top w:val="nil"/>
              <w:left w:val="nil"/>
              <w:bottom w:val="nil"/>
              <w:right w:val="nil"/>
            </w:tcBorders>
          </w:tcPr>
          <w:p w14:paraId="7CF3795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23841B8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62F4D127" w14:textId="77777777" w:rsidTr="00341AFA">
        <w:tc>
          <w:tcPr>
            <w:tcW w:w="3690" w:type="dxa"/>
            <w:gridSpan w:val="2"/>
            <w:tcBorders>
              <w:top w:val="nil"/>
              <w:left w:val="nil"/>
              <w:bottom w:val="nil"/>
              <w:right w:val="nil"/>
            </w:tcBorders>
          </w:tcPr>
          <w:p w14:paraId="7A7520C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7A77DA0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5C27436D" w14:textId="77777777" w:rsidTr="00341AFA">
        <w:tc>
          <w:tcPr>
            <w:tcW w:w="3690" w:type="dxa"/>
            <w:gridSpan w:val="2"/>
            <w:tcBorders>
              <w:top w:val="nil"/>
              <w:left w:val="nil"/>
              <w:bottom w:val="nil"/>
              <w:right w:val="nil"/>
            </w:tcBorders>
          </w:tcPr>
          <w:p w14:paraId="6508BA6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1AE4F21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52AC499D" w14:textId="77777777" w:rsidTr="00341AFA">
        <w:tc>
          <w:tcPr>
            <w:tcW w:w="3690" w:type="dxa"/>
            <w:gridSpan w:val="2"/>
            <w:tcBorders>
              <w:top w:val="nil"/>
              <w:left w:val="nil"/>
              <w:bottom w:val="nil"/>
              <w:right w:val="nil"/>
            </w:tcBorders>
          </w:tcPr>
          <w:p w14:paraId="695290D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1F8BD663"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Element.Multiplicity</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w:t>
            </w:r>
          </w:p>
        </w:tc>
      </w:tr>
      <w:tr w:rsidR="00341AFA" w:rsidRPr="00D80276" w14:paraId="1922FEB1" w14:textId="77777777" w:rsidTr="00341AFA">
        <w:tc>
          <w:tcPr>
            <w:tcW w:w="3690" w:type="dxa"/>
            <w:gridSpan w:val="2"/>
            <w:tcBorders>
              <w:top w:val="nil"/>
              <w:left w:val="nil"/>
              <w:bottom w:val="nil"/>
              <w:right w:val="nil"/>
            </w:tcBorders>
          </w:tcPr>
          <w:p w14:paraId="3690E7F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7020106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420700A7" w14:textId="77777777" w:rsidTr="00341AFA">
        <w:tc>
          <w:tcPr>
            <w:tcW w:w="3690" w:type="dxa"/>
            <w:gridSpan w:val="2"/>
            <w:tcBorders>
              <w:top w:val="nil"/>
              <w:left w:val="nil"/>
              <w:bottom w:val="nil"/>
              <w:right w:val="nil"/>
            </w:tcBorders>
          </w:tcPr>
          <w:p w14:paraId="6E917EB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5EB788C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171AEA00" w14:textId="77777777" w:rsidTr="00341AFA">
        <w:tc>
          <w:tcPr>
            <w:tcW w:w="9360" w:type="dxa"/>
            <w:gridSpan w:val="3"/>
            <w:tcBorders>
              <w:top w:val="nil"/>
              <w:left w:val="nil"/>
              <w:bottom w:val="nil"/>
              <w:right w:val="nil"/>
            </w:tcBorders>
          </w:tcPr>
          <w:p w14:paraId="21B0CFA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79F29CE1" w14:textId="77777777" w:rsidTr="00341AFA">
        <w:tc>
          <w:tcPr>
            <w:tcW w:w="450" w:type="dxa"/>
            <w:tcBorders>
              <w:top w:val="nil"/>
              <w:left w:val="nil"/>
              <w:bottom w:val="nil"/>
              <w:right w:val="nil"/>
            </w:tcBorders>
          </w:tcPr>
          <w:p w14:paraId="7E8FBB8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6B1AB08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betreft een groepattribuutsoort met gegevens van de contactpersonen die namens de VESTIGING van een onderneming het KLANTCONTACT voerde.</w:t>
            </w:r>
          </w:p>
        </w:tc>
      </w:tr>
    </w:tbl>
    <w:bookmarkStart w:id="1926" w:name="BKM_81E3B162_CCAB_4a28_9E84_BBD29D059E9B"/>
    <w:bookmarkEnd w:id="1926"/>
    <w:p w14:paraId="6B79575A"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emailadres</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KLANT-CONTACTPERSOON</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35781F01" w14:textId="77777777" w:rsidTr="00341AFA">
        <w:tc>
          <w:tcPr>
            <w:tcW w:w="3690" w:type="dxa"/>
            <w:gridSpan w:val="2"/>
            <w:tcBorders>
              <w:top w:val="nil"/>
              <w:left w:val="nil"/>
              <w:bottom w:val="nil"/>
              <w:right w:val="nil"/>
            </w:tcBorders>
          </w:tcPr>
          <w:p w14:paraId="2918FC0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3E895469"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 emailadres</w:t>
            </w:r>
            <w:r w:rsidRPr="00D80276">
              <w:rPr>
                <w:rFonts w:ascii="Arial" w:hAnsi="Arial" w:cs="Arial"/>
                <w:color w:val="000000"/>
                <w:szCs w:val="20"/>
                <w:lang w:val="en-AU" w:eastAsia="en-US"/>
              </w:rPr>
              <w:fldChar w:fldCharType="end"/>
            </w:r>
          </w:p>
        </w:tc>
      </w:tr>
      <w:tr w:rsidR="00341AFA" w:rsidRPr="00D80276" w14:paraId="4D7F9B1B" w14:textId="77777777" w:rsidTr="00341AFA">
        <w:tc>
          <w:tcPr>
            <w:tcW w:w="3690" w:type="dxa"/>
            <w:gridSpan w:val="2"/>
            <w:tcBorders>
              <w:top w:val="nil"/>
              <w:left w:val="nil"/>
              <w:bottom w:val="nil"/>
              <w:right w:val="nil"/>
            </w:tcBorders>
          </w:tcPr>
          <w:p w14:paraId="5C4A418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27C1B66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00049C35" w14:textId="77777777" w:rsidTr="00341AFA">
        <w:tc>
          <w:tcPr>
            <w:tcW w:w="3690" w:type="dxa"/>
            <w:gridSpan w:val="2"/>
            <w:tcBorders>
              <w:top w:val="nil"/>
              <w:left w:val="nil"/>
              <w:bottom w:val="nil"/>
              <w:right w:val="nil"/>
            </w:tcBorders>
          </w:tcPr>
          <w:p w14:paraId="336E472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28AC960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28B3670" w14:textId="77777777" w:rsidTr="00341AFA">
        <w:tc>
          <w:tcPr>
            <w:tcW w:w="3690" w:type="dxa"/>
            <w:gridSpan w:val="2"/>
            <w:tcBorders>
              <w:top w:val="nil"/>
              <w:left w:val="nil"/>
              <w:bottom w:val="nil"/>
              <w:right w:val="nil"/>
            </w:tcBorders>
          </w:tcPr>
          <w:p w14:paraId="4BE954E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516BE05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contactpersoon.emailadres</w:t>
            </w:r>
            <w:r w:rsidRPr="00D80276">
              <w:rPr>
                <w:rFonts w:ascii="Arial" w:hAnsi="Arial" w:cs="Arial"/>
                <w:color w:val="000000"/>
                <w:szCs w:val="20"/>
                <w:lang w:val="en-AU" w:eastAsia="en-US"/>
              </w:rPr>
              <w:fldChar w:fldCharType="end"/>
            </w:r>
          </w:p>
        </w:tc>
      </w:tr>
      <w:tr w:rsidR="00341AFA" w:rsidRPr="00D80276" w14:paraId="0E439E67" w14:textId="77777777" w:rsidTr="00341AFA">
        <w:tc>
          <w:tcPr>
            <w:tcW w:w="3690" w:type="dxa"/>
            <w:gridSpan w:val="2"/>
            <w:tcBorders>
              <w:top w:val="nil"/>
              <w:left w:val="nil"/>
              <w:bottom w:val="nil"/>
              <w:right w:val="nil"/>
            </w:tcBorders>
          </w:tcPr>
          <w:p w14:paraId="21B43AA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1A3C16C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Elektronisch postadres waaronder de contactpersoon in de regel bereikbaar is.</w:t>
            </w:r>
          </w:p>
        </w:tc>
      </w:tr>
      <w:tr w:rsidR="00341AFA" w:rsidRPr="00D80276" w14:paraId="04387349" w14:textId="77777777" w:rsidTr="00341AFA">
        <w:tc>
          <w:tcPr>
            <w:tcW w:w="3690" w:type="dxa"/>
            <w:gridSpan w:val="2"/>
            <w:tcBorders>
              <w:top w:val="nil"/>
              <w:left w:val="nil"/>
              <w:bottom w:val="nil"/>
              <w:right w:val="nil"/>
            </w:tcBorders>
          </w:tcPr>
          <w:p w14:paraId="5320866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21D1AF2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127A3D19" w14:textId="77777777" w:rsidTr="00341AFA">
        <w:tc>
          <w:tcPr>
            <w:tcW w:w="3690" w:type="dxa"/>
            <w:gridSpan w:val="2"/>
            <w:tcBorders>
              <w:top w:val="nil"/>
              <w:left w:val="nil"/>
              <w:bottom w:val="nil"/>
              <w:right w:val="nil"/>
            </w:tcBorders>
          </w:tcPr>
          <w:p w14:paraId="04AB796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415C717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januari 2013</w:t>
            </w:r>
          </w:p>
        </w:tc>
      </w:tr>
      <w:tr w:rsidR="00341AFA" w:rsidRPr="00D80276" w14:paraId="57A57530" w14:textId="77777777" w:rsidTr="00341AFA">
        <w:tc>
          <w:tcPr>
            <w:tcW w:w="3690" w:type="dxa"/>
            <w:gridSpan w:val="2"/>
            <w:tcBorders>
              <w:top w:val="nil"/>
              <w:left w:val="nil"/>
              <w:bottom w:val="nil"/>
              <w:right w:val="nil"/>
            </w:tcBorders>
          </w:tcPr>
          <w:p w14:paraId="7686B18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2854C8BB"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AN254</w:t>
            </w:r>
            <w:r w:rsidRPr="00D80276">
              <w:rPr>
                <w:rFonts w:ascii="Arial" w:hAnsi="Arial" w:cs="Arial"/>
                <w:color w:val="000000"/>
                <w:szCs w:val="20"/>
                <w:lang w:val="en-AU" w:eastAsia="en-US"/>
              </w:rPr>
              <w:fldChar w:fldCharType="end"/>
            </w:r>
          </w:p>
        </w:tc>
      </w:tr>
      <w:tr w:rsidR="00341AFA" w:rsidRPr="00D80276" w14:paraId="5CBFE02E" w14:textId="77777777" w:rsidTr="00341AFA">
        <w:tc>
          <w:tcPr>
            <w:tcW w:w="3690" w:type="dxa"/>
            <w:gridSpan w:val="2"/>
            <w:tcBorders>
              <w:top w:val="nil"/>
              <w:left w:val="nil"/>
              <w:bottom w:val="nil"/>
              <w:right w:val="nil"/>
            </w:tcBorders>
          </w:tcPr>
          <w:p w14:paraId="018DA8A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328CC07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bestaande alfanumerieke tekens waarin zich, evenwel niet aan het begin en aan het eind, een ‘@’ moet bevinden.</w:t>
            </w:r>
          </w:p>
        </w:tc>
      </w:tr>
      <w:tr w:rsidR="00341AFA" w:rsidRPr="00D80276" w14:paraId="6E4BF26D" w14:textId="77777777" w:rsidTr="00341AFA">
        <w:tc>
          <w:tcPr>
            <w:tcW w:w="3690" w:type="dxa"/>
            <w:gridSpan w:val="2"/>
            <w:tcBorders>
              <w:top w:val="nil"/>
              <w:left w:val="nil"/>
              <w:bottom w:val="nil"/>
              <w:right w:val="nil"/>
            </w:tcBorders>
          </w:tcPr>
          <w:p w14:paraId="4808395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7E8C7AB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208DEE1E" w14:textId="77777777" w:rsidTr="00341AFA">
        <w:tc>
          <w:tcPr>
            <w:tcW w:w="3690" w:type="dxa"/>
            <w:gridSpan w:val="2"/>
            <w:tcBorders>
              <w:top w:val="nil"/>
              <w:left w:val="nil"/>
              <w:bottom w:val="nil"/>
              <w:right w:val="nil"/>
            </w:tcBorders>
          </w:tcPr>
          <w:p w14:paraId="72A031D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06A5C54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04881CD8" w14:textId="77777777" w:rsidTr="00341AFA">
        <w:tc>
          <w:tcPr>
            <w:tcW w:w="3690" w:type="dxa"/>
            <w:gridSpan w:val="2"/>
            <w:tcBorders>
              <w:top w:val="nil"/>
              <w:left w:val="nil"/>
              <w:bottom w:val="nil"/>
              <w:right w:val="nil"/>
            </w:tcBorders>
          </w:tcPr>
          <w:p w14:paraId="7FF4A6A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67AA1F8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1DEA34F" w14:textId="77777777" w:rsidTr="00341AFA">
        <w:tc>
          <w:tcPr>
            <w:tcW w:w="3690" w:type="dxa"/>
            <w:gridSpan w:val="2"/>
            <w:tcBorders>
              <w:top w:val="nil"/>
              <w:left w:val="nil"/>
              <w:bottom w:val="nil"/>
              <w:right w:val="nil"/>
            </w:tcBorders>
          </w:tcPr>
          <w:p w14:paraId="74C730A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18A3757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 zie groep</w:t>
            </w:r>
          </w:p>
        </w:tc>
      </w:tr>
      <w:tr w:rsidR="00341AFA" w:rsidRPr="00D80276" w14:paraId="4C6213CE" w14:textId="77777777" w:rsidTr="00341AFA">
        <w:tc>
          <w:tcPr>
            <w:tcW w:w="3690" w:type="dxa"/>
            <w:gridSpan w:val="2"/>
            <w:tcBorders>
              <w:top w:val="nil"/>
              <w:left w:val="nil"/>
              <w:bottom w:val="nil"/>
              <w:right w:val="nil"/>
            </w:tcBorders>
          </w:tcPr>
          <w:p w14:paraId="652BED4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613BC0D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598C78E" w14:textId="77777777" w:rsidTr="00341AFA">
        <w:tc>
          <w:tcPr>
            <w:tcW w:w="3690" w:type="dxa"/>
            <w:gridSpan w:val="2"/>
            <w:tcBorders>
              <w:top w:val="nil"/>
              <w:left w:val="nil"/>
              <w:bottom w:val="nil"/>
              <w:right w:val="nil"/>
            </w:tcBorders>
          </w:tcPr>
          <w:p w14:paraId="699EB0E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07F5A3C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22F4B064" w14:textId="77777777" w:rsidTr="00341AFA">
        <w:tc>
          <w:tcPr>
            <w:tcW w:w="3690" w:type="dxa"/>
            <w:gridSpan w:val="2"/>
            <w:tcBorders>
              <w:top w:val="nil"/>
              <w:left w:val="nil"/>
              <w:bottom w:val="nil"/>
              <w:right w:val="nil"/>
            </w:tcBorders>
          </w:tcPr>
          <w:p w14:paraId="012C909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25B4C4F5"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379CCAAE" w14:textId="77777777" w:rsidTr="00341AFA">
        <w:tc>
          <w:tcPr>
            <w:tcW w:w="3690" w:type="dxa"/>
            <w:gridSpan w:val="2"/>
            <w:tcBorders>
              <w:top w:val="nil"/>
              <w:left w:val="nil"/>
              <w:bottom w:val="nil"/>
              <w:right w:val="nil"/>
            </w:tcBorders>
          </w:tcPr>
          <w:p w14:paraId="201FB2F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7B20E27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277B9426" w14:textId="77777777" w:rsidTr="00341AFA">
        <w:tc>
          <w:tcPr>
            <w:tcW w:w="3690" w:type="dxa"/>
            <w:gridSpan w:val="2"/>
            <w:tcBorders>
              <w:top w:val="nil"/>
              <w:left w:val="nil"/>
              <w:bottom w:val="nil"/>
              <w:right w:val="nil"/>
            </w:tcBorders>
          </w:tcPr>
          <w:p w14:paraId="1518568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61BCEA7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57EF3436" w14:textId="77777777" w:rsidTr="00341AFA">
        <w:tc>
          <w:tcPr>
            <w:tcW w:w="9360" w:type="dxa"/>
            <w:gridSpan w:val="3"/>
            <w:tcBorders>
              <w:top w:val="nil"/>
              <w:left w:val="nil"/>
              <w:bottom w:val="nil"/>
              <w:right w:val="nil"/>
            </w:tcBorders>
          </w:tcPr>
          <w:p w14:paraId="4AEF432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02F338C9" w14:textId="77777777" w:rsidTr="00341AFA">
        <w:tc>
          <w:tcPr>
            <w:tcW w:w="450" w:type="dxa"/>
            <w:tcBorders>
              <w:top w:val="nil"/>
              <w:left w:val="nil"/>
              <w:bottom w:val="nil"/>
              <w:right w:val="nil"/>
            </w:tcBorders>
          </w:tcPr>
          <w:p w14:paraId="0EB2D2B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7D495FF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attribuutsoort maakt deel uit van het groepattribuutsoort Contactpersoon.</w:t>
            </w:r>
          </w:p>
        </w:tc>
      </w:tr>
    </w:tbl>
    <w:bookmarkStart w:id="1927" w:name="BKM_43782CB6_AD0D_4183_9383_05E37CEE3A70"/>
    <w:bookmarkEnd w:id="1927"/>
    <w:p w14:paraId="47D63762"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functie</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xml:space="preserve">' van groepattribuutsoort </w:t>
      </w:r>
      <w:r w:rsidR="00341AFA" w:rsidRPr="00D80276">
        <w:rPr>
          <w:rFonts w:ascii="Arial" w:hAnsi="Arial" w:cs="Arial"/>
          <w:b/>
          <w:bCs/>
          <w:color w:val="000000"/>
          <w:sz w:val="24"/>
          <w:szCs w:val="24"/>
          <w:lang w:eastAsia="en-US"/>
        </w:rPr>
        <w:lastRenderedPageBreak/>
        <w:t>'</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KLANT-CONTACTPERSOON</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43F4A341" w14:textId="77777777" w:rsidTr="00341AFA">
        <w:tc>
          <w:tcPr>
            <w:tcW w:w="3690" w:type="dxa"/>
            <w:gridSpan w:val="2"/>
            <w:tcBorders>
              <w:top w:val="nil"/>
              <w:left w:val="nil"/>
              <w:bottom w:val="nil"/>
              <w:right w:val="nil"/>
            </w:tcBorders>
          </w:tcPr>
          <w:p w14:paraId="0017859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216BE9CA"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 functie</w:t>
            </w:r>
            <w:r w:rsidRPr="00D80276">
              <w:rPr>
                <w:rFonts w:ascii="Arial" w:hAnsi="Arial" w:cs="Arial"/>
                <w:color w:val="000000"/>
                <w:szCs w:val="20"/>
                <w:lang w:val="en-AU" w:eastAsia="en-US"/>
              </w:rPr>
              <w:fldChar w:fldCharType="end"/>
            </w:r>
          </w:p>
        </w:tc>
      </w:tr>
      <w:tr w:rsidR="00341AFA" w:rsidRPr="00D80276" w14:paraId="0522079A" w14:textId="77777777" w:rsidTr="00341AFA">
        <w:tc>
          <w:tcPr>
            <w:tcW w:w="3690" w:type="dxa"/>
            <w:gridSpan w:val="2"/>
            <w:tcBorders>
              <w:top w:val="nil"/>
              <w:left w:val="nil"/>
              <w:bottom w:val="nil"/>
              <w:right w:val="nil"/>
            </w:tcBorders>
          </w:tcPr>
          <w:p w14:paraId="1B27D6E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626CDB3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78CECED2" w14:textId="77777777" w:rsidTr="00341AFA">
        <w:tc>
          <w:tcPr>
            <w:tcW w:w="3690" w:type="dxa"/>
            <w:gridSpan w:val="2"/>
            <w:tcBorders>
              <w:top w:val="nil"/>
              <w:left w:val="nil"/>
              <w:bottom w:val="nil"/>
              <w:right w:val="nil"/>
            </w:tcBorders>
          </w:tcPr>
          <w:p w14:paraId="058A4AC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2563981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BA0AA46" w14:textId="77777777" w:rsidTr="00341AFA">
        <w:tc>
          <w:tcPr>
            <w:tcW w:w="3690" w:type="dxa"/>
            <w:gridSpan w:val="2"/>
            <w:tcBorders>
              <w:top w:val="nil"/>
              <w:left w:val="nil"/>
              <w:bottom w:val="nil"/>
              <w:right w:val="nil"/>
            </w:tcBorders>
          </w:tcPr>
          <w:p w14:paraId="30E1430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4CD53D62"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contactpersoon.functie</w:t>
            </w:r>
            <w:r w:rsidRPr="00D80276">
              <w:rPr>
                <w:rFonts w:ascii="Arial" w:hAnsi="Arial" w:cs="Arial"/>
                <w:color w:val="000000"/>
                <w:szCs w:val="20"/>
                <w:lang w:val="en-AU" w:eastAsia="en-US"/>
              </w:rPr>
              <w:fldChar w:fldCharType="end"/>
            </w:r>
          </w:p>
        </w:tc>
      </w:tr>
      <w:tr w:rsidR="00341AFA" w:rsidRPr="00D80276" w14:paraId="335DD9B5" w14:textId="77777777" w:rsidTr="00341AFA">
        <w:tc>
          <w:tcPr>
            <w:tcW w:w="3690" w:type="dxa"/>
            <w:gridSpan w:val="2"/>
            <w:tcBorders>
              <w:top w:val="nil"/>
              <w:left w:val="nil"/>
              <w:bottom w:val="nil"/>
              <w:right w:val="nil"/>
            </w:tcBorders>
          </w:tcPr>
          <w:p w14:paraId="4DB118D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1E11FE84"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De aanduiding van de taken, rechten en plichten die de contactpersoon heeft binnen de VESTIGING.</w:t>
            </w:r>
          </w:p>
        </w:tc>
      </w:tr>
      <w:tr w:rsidR="00341AFA" w:rsidRPr="00D80276" w14:paraId="585F7472" w14:textId="77777777" w:rsidTr="00341AFA">
        <w:tc>
          <w:tcPr>
            <w:tcW w:w="3690" w:type="dxa"/>
            <w:gridSpan w:val="2"/>
            <w:tcBorders>
              <w:top w:val="nil"/>
              <w:left w:val="nil"/>
              <w:bottom w:val="nil"/>
              <w:right w:val="nil"/>
            </w:tcBorders>
          </w:tcPr>
          <w:p w14:paraId="3275C0B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6A6FA6D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498D7E08" w14:textId="77777777" w:rsidTr="00341AFA">
        <w:tc>
          <w:tcPr>
            <w:tcW w:w="3690" w:type="dxa"/>
            <w:gridSpan w:val="2"/>
            <w:tcBorders>
              <w:top w:val="nil"/>
              <w:left w:val="nil"/>
              <w:bottom w:val="nil"/>
              <w:right w:val="nil"/>
            </w:tcBorders>
          </w:tcPr>
          <w:p w14:paraId="61030F0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4D657D8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januari 2013</w:t>
            </w:r>
          </w:p>
        </w:tc>
      </w:tr>
      <w:tr w:rsidR="00341AFA" w:rsidRPr="00D80276" w14:paraId="3027E16C" w14:textId="77777777" w:rsidTr="00341AFA">
        <w:tc>
          <w:tcPr>
            <w:tcW w:w="3690" w:type="dxa"/>
            <w:gridSpan w:val="2"/>
            <w:tcBorders>
              <w:top w:val="nil"/>
              <w:left w:val="nil"/>
              <w:bottom w:val="nil"/>
              <w:right w:val="nil"/>
            </w:tcBorders>
          </w:tcPr>
          <w:p w14:paraId="5428D88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3E07111A"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AN50</w:t>
            </w:r>
            <w:r w:rsidRPr="00D80276">
              <w:rPr>
                <w:rFonts w:ascii="Arial" w:hAnsi="Arial" w:cs="Arial"/>
                <w:color w:val="000000"/>
                <w:szCs w:val="20"/>
                <w:lang w:val="en-AU" w:eastAsia="en-US"/>
              </w:rPr>
              <w:fldChar w:fldCharType="end"/>
            </w:r>
          </w:p>
        </w:tc>
      </w:tr>
      <w:tr w:rsidR="00341AFA" w:rsidRPr="00D80276" w14:paraId="457F73A0" w14:textId="77777777" w:rsidTr="00341AFA">
        <w:tc>
          <w:tcPr>
            <w:tcW w:w="3690" w:type="dxa"/>
            <w:gridSpan w:val="2"/>
            <w:tcBorders>
              <w:top w:val="nil"/>
              <w:left w:val="nil"/>
              <w:bottom w:val="nil"/>
              <w:right w:val="nil"/>
            </w:tcBorders>
          </w:tcPr>
          <w:p w14:paraId="04FFB0F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6033FD0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alfanumerieke tekens</w:t>
            </w:r>
          </w:p>
        </w:tc>
      </w:tr>
      <w:tr w:rsidR="00341AFA" w:rsidRPr="00D80276" w14:paraId="06E094FB" w14:textId="77777777" w:rsidTr="00341AFA">
        <w:tc>
          <w:tcPr>
            <w:tcW w:w="3690" w:type="dxa"/>
            <w:gridSpan w:val="2"/>
            <w:tcBorders>
              <w:top w:val="nil"/>
              <w:left w:val="nil"/>
              <w:bottom w:val="nil"/>
              <w:right w:val="nil"/>
            </w:tcBorders>
          </w:tcPr>
          <w:p w14:paraId="458398C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64896B2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354C3B89" w14:textId="77777777" w:rsidTr="00341AFA">
        <w:tc>
          <w:tcPr>
            <w:tcW w:w="3690" w:type="dxa"/>
            <w:gridSpan w:val="2"/>
            <w:tcBorders>
              <w:top w:val="nil"/>
              <w:left w:val="nil"/>
              <w:bottom w:val="nil"/>
              <w:right w:val="nil"/>
            </w:tcBorders>
          </w:tcPr>
          <w:p w14:paraId="70C0248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1646CDA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3D813A08" w14:textId="77777777" w:rsidTr="00341AFA">
        <w:tc>
          <w:tcPr>
            <w:tcW w:w="3690" w:type="dxa"/>
            <w:gridSpan w:val="2"/>
            <w:tcBorders>
              <w:top w:val="nil"/>
              <w:left w:val="nil"/>
              <w:bottom w:val="nil"/>
              <w:right w:val="nil"/>
            </w:tcBorders>
          </w:tcPr>
          <w:p w14:paraId="4894D5A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10D459A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11F2829" w14:textId="77777777" w:rsidTr="00341AFA">
        <w:tc>
          <w:tcPr>
            <w:tcW w:w="3690" w:type="dxa"/>
            <w:gridSpan w:val="2"/>
            <w:tcBorders>
              <w:top w:val="nil"/>
              <w:left w:val="nil"/>
              <w:bottom w:val="nil"/>
              <w:right w:val="nil"/>
            </w:tcBorders>
          </w:tcPr>
          <w:p w14:paraId="219C2C3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7F59BFC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 zie groep</w:t>
            </w:r>
          </w:p>
        </w:tc>
      </w:tr>
      <w:tr w:rsidR="00341AFA" w:rsidRPr="00D80276" w14:paraId="5C7824E1" w14:textId="77777777" w:rsidTr="00341AFA">
        <w:tc>
          <w:tcPr>
            <w:tcW w:w="3690" w:type="dxa"/>
            <w:gridSpan w:val="2"/>
            <w:tcBorders>
              <w:top w:val="nil"/>
              <w:left w:val="nil"/>
              <w:bottom w:val="nil"/>
              <w:right w:val="nil"/>
            </w:tcBorders>
          </w:tcPr>
          <w:p w14:paraId="135471E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29A28FE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064A1911" w14:textId="77777777" w:rsidTr="00341AFA">
        <w:tc>
          <w:tcPr>
            <w:tcW w:w="3690" w:type="dxa"/>
            <w:gridSpan w:val="2"/>
            <w:tcBorders>
              <w:top w:val="nil"/>
              <w:left w:val="nil"/>
              <w:bottom w:val="nil"/>
              <w:right w:val="nil"/>
            </w:tcBorders>
          </w:tcPr>
          <w:p w14:paraId="082BA4E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0D62119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0E5C94DE" w14:textId="77777777" w:rsidTr="00341AFA">
        <w:tc>
          <w:tcPr>
            <w:tcW w:w="3690" w:type="dxa"/>
            <w:gridSpan w:val="2"/>
            <w:tcBorders>
              <w:top w:val="nil"/>
              <w:left w:val="nil"/>
              <w:bottom w:val="nil"/>
              <w:right w:val="nil"/>
            </w:tcBorders>
          </w:tcPr>
          <w:p w14:paraId="63B045A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7C6D7634"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74A91C36" w14:textId="77777777" w:rsidTr="00341AFA">
        <w:tc>
          <w:tcPr>
            <w:tcW w:w="3690" w:type="dxa"/>
            <w:gridSpan w:val="2"/>
            <w:tcBorders>
              <w:top w:val="nil"/>
              <w:left w:val="nil"/>
              <w:bottom w:val="nil"/>
              <w:right w:val="nil"/>
            </w:tcBorders>
          </w:tcPr>
          <w:p w14:paraId="10C7B26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58133A1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4E446488" w14:textId="77777777" w:rsidTr="00341AFA">
        <w:tc>
          <w:tcPr>
            <w:tcW w:w="3690" w:type="dxa"/>
            <w:gridSpan w:val="2"/>
            <w:tcBorders>
              <w:top w:val="nil"/>
              <w:left w:val="nil"/>
              <w:bottom w:val="nil"/>
              <w:right w:val="nil"/>
            </w:tcBorders>
          </w:tcPr>
          <w:p w14:paraId="16AC2DD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6668670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76034C6E" w14:textId="77777777" w:rsidTr="00341AFA">
        <w:tc>
          <w:tcPr>
            <w:tcW w:w="9360" w:type="dxa"/>
            <w:gridSpan w:val="3"/>
            <w:tcBorders>
              <w:top w:val="nil"/>
              <w:left w:val="nil"/>
              <w:bottom w:val="nil"/>
              <w:right w:val="nil"/>
            </w:tcBorders>
          </w:tcPr>
          <w:p w14:paraId="30D1A71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773B016A" w14:textId="77777777" w:rsidTr="00341AFA">
        <w:tc>
          <w:tcPr>
            <w:tcW w:w="450" w:type="dxa"/>
            <w:tcBorders>
              <w:top w:val="nil"/>
              <w:left w:val="nil"/>
              <w:bottom w:val="nil"/>
              <w:right w:val="nil"/>
            </w:tcBorders>
          </w:tcPr>
          <w:p w14:paraId="7798119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1FE6E06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attribuutsoort maakt deel uit van het groepattribuutsoort Contactpersoon.</w:t>
            </w:r>
          </w:p>
        </w:tc>
      </w:tr>
    </w:tbl>
    <w:bookmarkStart w:id="1928" w:name="BKM_94682650_BA8E_4d06_8A3C_7FB57CD27B3F"/>
    <w:bookmarkEnd w:id="1928"/>
    <w:p w14:paraId="2DB23C57"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telefoonnummer</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KLANT-CONTACTPERSOON</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4F9364D0" w14:textId="77777777" w:rsidTr="00341AFA">
        <w:tc>
          <w:tcPr>
            <w:tcW w:w="3690" w:type="dxa"/>
            <w:gridSpan w:val="2"/>
            <w:tcBorders>
              <w:top w:val="nil"/>
              <w:left w:val="nil"/>
              <w:bottom w:val="nil"/>
              <w:right w:val="nil"/>
            </w:tcBorders>
          </w:tcPr>
          <w:p w14:paraId="29C1A0C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04411370"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 telefoonnummer</w:t>
            </w:r>
            <w:r w:rsidRPr="00D80276">
              <w:rPr>
                <w:rFonts w:ascii="Arial" w:hAnsi="Arial" w:cs="Arial"/>
                <w:color w:val="000000"/>
                <w:szCs w:val="20"/>
                <w:lang w:val="en-AU" w:eastAsia="en-US"/>
              </w:rPr>
              <w:fldChar w:fldCharType="end"/>
            </w:r>
          </w:p>
        </w:tc>
      </w:tr>
      <w:tr w:rsidR="00341AFA" w:rsidRPr="00D80276" w14:paraId="05B3DFE3" w14:textId="77777777" w:rsidTr="00341AFA">
        <w:tc>
          <w:tcPr>
            <w:tcW w:w="3690" w:type="dxa"/>
            <w:gridSpan w:val="2"/>
            <w:tcBorders>
              <w:top w:val="nil"/>
              <w:left w:val="nil"/>
              <w:bottom w:val="nil"/>
              <w:right w:val="nil"/>
            </w:tcBorders>
          </w:tcPr>
          <w:p w14:paraId="648F511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6926847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42645ABF" w14:textId="77777777" w:rsidTr="00341AFA">
        <w:tc>
          <w:tcPr>
            <w:tcW w:w="3690" w:type="dxa"/>
            <w:gridSpan w:val="2"/>
            <w:tcBorders>
              <w:top w:val="nil"/>
              <w:left w:val="nil"/>
              <w:bottom w:val="nil"/>
              <w:right w:val="nil"/>
            </w:tcBorders>
          </w:tcPr>
          <w:p w14:paraId="60A0AC1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0EF75AD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1D2842A5" w14:textId="77777777" w:rsidTr="00341AFA">
        <w:tc>
          <w:tcPr>
            <w:tcW w:w="3690" w:type="dxa"/>
            <w:gridSpan w:val="2"/>
            <w:tcBorders>
              <w:top w:val="nil"/>
              <w:left w:val="nil"/>
              <w:bottom w:val="nil"/>
              <w:right w:val="nil"/>
            </w:tcBorders>
          </w:tcPr>
          <w:p w14:paraId="1EFA222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7CFD5163"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contactpersoon.telefoonnummer</w:t>
            </w:r>
            <w:r w:rsidRPr="00D80276">
              <w:rPr>
                <w:rFonts w:ascii="Arial" w:hAnsi="Arial" w:cs="Arial"/>
                <w:color w:val="000000"/>
                <w:szCs w:val="20"/>
                <w:lang w:val="en-AU" w:eastAsia="en-US"/>
              </w:rPr>
              <w:fldChar w:fldCharType="end"/>
            </w:r>
          </w:p>
        </w:tc>
      </w:tr>
      <w:tr w:rsidR="00341AFA" w:rsidRPr="00D80276" w14:paraId="25CAF206" w14:textId="77777777" w:rsidTr="00341AFA">
        <w:tc>
          <w:tcPr>
            <w:tcW w:w="3690" w:type="dxa"/>
            <w:gridSpan w:val="2"/>
            <w:tcBorders>
              <w:top w:val="nil"/>
              <w:left w:val="nil"/>
              <w:bottom w:val="nil"/>
              <w:right w:val="nil"/>
            </w:tcBorders>
          </w:tcPr>
          <w:p w14:paraId="2C917B3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64302366"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Telefoonnummer waaronder de contactpersoon in de regel bereikbaar is.</w:t>
            </w:r>
          </w:p>
        </w:tc>
      </w:tr>
      <w:tr w:rsidR="00341AFA" w:rsidRPr="00D80276" w14:paraId="071A4671" w14:textId="77777777" w:rsidTr="00341AFA">
        <w:tc>
          <w:tcPr>
            <w:tcW w:w="3690" w:type="dxa"/>
            <w:gridSpan w:val="2"/>
            <w:tcBorders>
              <w:top w:val="nil"/>
              <w:left w:val="nil"/>
              <w:bottom w:val="nil"/>
              <w:right w:val="nil"/>
            </w:tcBorders>
          </w:tcPr>
          <w:p w14:paraId="75B38E3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0463E37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310B618C" w14:textId="77777777" w:rsidTr="00341AFA">
        <w:tc>
          <w:tcPr>
            <w:tcW w:w="3690" w:type="dxa"/>
            <w:gridSpan w:val="2"/>
            <w:tcBorders>
              <w:top w:val="nil"/>
              <w:left w:val="nil"/>
              <w:bottom w:val="nil"/>
              <w:right w:val="nil"/>
            </w:tcBorders>
          </w:tcPr>
          <w:p w14:paraId="160D1A5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0FB86BC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januari 2013</w:t>
            </w:r>
          </w:p>
        </w:tc>
      </w:tr>
      <w:tr w:rsidR="00341AFA" w:rsidRPr="00D80276" w14:paraId="6EADA2BA" w14:textId="77777777" w:rsidTr="00341AFA">
        <w:tc>
          <w:tcPr>
            <w:tcW w:w="3690" w:type="dxa"/>
            <w:gridSpan w:val="2"/>
            <w:tcBorders>
              <w:top w:val="nil"/>
              <w:left w:val="nil"/>
              <w:bottom w:val="nil"/>
              <w:right w:val="nil"/>
            </w:tcBorders>
          </w:tcPr>
          <w:p w14:paraId="1CAA10C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43535340"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AN20</w:t>
            </w:r>
            <w:r w:rsidRPr="00D80276">
              <w:rPr>
                <w:rFonts w:ascii="Arial" w:hAnsi="Arial" w:cs="Arial"/>
                <w:color w:val="000000"/>
                <w:szCs w:val="20"/>
                <w:lang w:val="en-AU" w:eastAsia="en-US"/>
              </w:rPr>
              <w:fldChar w:fldCharType="end"/>
            </w:r>
          </w:p>
        </w:tc>
      </w:tr>
      <w:tr w:rsidR="00341AFA" w:rsidRPr="00D80276" w14:paraId="61ACA8D7" w14:textId="77777777" w:rsidTr="00341AFA">
        <w:tc>
          <w:tcPr>
            <w:tcW w:w="3690" w:type="dxa"/>
            <w:gridSpan w:val="2"/>
            <w:tcBorders>
              <w:top w:val="nil"/>
              <w:left w:val="nil"/>
              <w:bottom w:val="nil"/>
              <w:right w:val="nil"/>
            </w:tcBorders>
          </w:tcPr>
          <w:p w14:paraId="1648A9A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7CA1AE6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alfanumerieke tekens</w:t>
            </w:r>
          </w:p>
        </w:tc>
      </w:tr>
      <w:tr w:rsidR="00341AFA" w:rsidRPr="00D80276" w14:paraId="005BFC36" w14:textId="77777777" w:rsidTr="00341AFA">
        <w:tc>
          <w:tcPr>
            <w:tcW w:w="3690" w:type="dxa"/>
            <w:gridSpan w:val="2"/>
            <w:tcBorders>
              <w:top w:val="nil"/>
              <w:left w:val="nil"/>
              <w:bottom w:val="nil"/>
              <w:right w:val="nil"/>
            </w:tcBorders>
          </w:tcPr>
          <w:p w14:paraId="37D6310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2F2382C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9243F9C" w14:textId="77777777" w:rsidTr="00341AFA">
        <w:tc>
          <w:tcPr>
            <w:tcW w:w="3690" w:type="dxa"/>
            <w:gridSpan w:val="2"/>
            <w:tcBorders>
              <w:top w:val="nil"/>
              <w:left w:val="nil"/>
              <w:bottom w:val="nil"/>
              <w:right w:val="nil"/>
            </w:tcBorders>
          </w:tcPr>
          <w:p w14:paraId="63E74BC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3B52F8E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DBAC63A" w14:textId="77777777" w:rsidTr="00341AFA">
        <w:tc>
          <w:tcPr>
            <w:tcW w:w="3690" w:type="dxa"/>
            <w:gridSpan w:val="2"/>
            <w:tcBorders>
              <w:top w:val="nil"/>
              <w:left w:val="nil"/>
              <w:bottom w:val="nil"/>
              <w:right w:val="nil"/>
            </w:tcBorders>
          </w:tcPr>
          <w:p w14:paraId="7EA9479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3F2D73A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1E0E8447" w14:textId="77777777" w:rsidTr="00341AFA">
        <w:tc>
          <w:tcPr>
            <w:tcW w:w="3690" w:type="dxa"/>
            <w:gridSpan w:val="2"/>
            <w:tcBorders>
              <w:top w:val="nil"/>
              <w:left w:val="nil"/>
              <w:bottom w:val="nil"/>
              <w:right w:val="nil"/>
            </w:tcBorders>
          </w:tcPr>
          <w:p w14:paraId="115382E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4BD0A31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28ECC345" w14:textId="77777777" w:rsidTr="00341AFA">
        <w:tc>
          <w:tcPr>
            <w:tcW w:w="3690" w:type="dxa"/>
            <w:gridSpan w:val="2"/>
            <w:tcBorders>
              <w:top w:val="nil"/>
              <w:left w:val="nil"/>
              <w:bottom w:val="nil"/>
              <w:right w:val="nil"/>
            </w:tcBorders>
          </w:tcPr>
          <w:p w14:paraId="2DF54B1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364FA7F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29D2CA13" w14:textId="77777777" w:rsidTr="00341AFA">
        <w:tc>
          <w:tcPr>
            <w:tcW w:w="3690" w:type="dxa"/>
            <w:gridSpan w:val="2"/>
            <w:tcBorders>
              <w:top w:val="nil"/>
              <w:left w:val="nil"/>
              <w:bottom w:val="nil"/>
              <w:right w:val="nil"/>
            </w:tcBorders>
          </w:tcPr>
          <w:p w14:paraId="1E0BFB8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4CBDD64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2214873A" w14:textId="77777777" w:rsidTr="00341AFA">
        <w:tc>
          <w:tcPr>
            <w:tcW w:w="3690" w:type="dxa"/>
            <w:gridSpan w:val="2"/>
            <w:tcBorders>
              <w:top w:val="nil"/>
              <w:left w:val="nil"/>
              <w:bottom w:val="nil"/>
              <w:right w:val="nil"/>
            </w:tcBorders>
          </w:tcPr>
          <w:p w14:paraId="169EF1A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6AAA4B38"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1E0F60B1" w14:textId="77777777" w:rsidTr="00341AFA">
        <w:tc>
          <w:tcPr>
            <w:tcW w:w="3690" w:type="dxa"/>
            <w:gridSpan w:val="2"/>
            <w:tcBorders>
              <w:top w:val="nil"/>
              <w:left w:val="nil"/>
              <w:bottom w:val="nil"/>
              <w:right w:val="nil"/>
            </w:tcBorders>
          </w:tcPr>
          <w:p w14:paraId="0894746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4242F72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0FD10689" w14:textId="77777777" w:rsidTr="00341AFA">
        <w:tc>
          <w:tcPr>
            <w:tcW w:w="3690" w:type="dxa"/>
            <w:gridSpan w:val="2"/>
            <w:tcBorders>
              <w:top w:val="nil"/>
              <w:left w:val="nil"/>
              <w:bottom w:val="nil"/>
              <w:right w:val="nil"/>
            </w:tcBorders>
          </w:tcPr>
          <w:p w14:paraId="4EFD268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60BB62F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1D846FE5" w14:textId="77777777" w:rsidTr="00341AFA">
        <w:tc>
          <w:tcPr>
            <w:tcW w:w="9360" w:type="dxa"/>
            <w:gridSpan w:val="3"/>
            <w:tcBorders>
              <w:top w:val="nil"/>
              <w:left w:val="nil"/>
              <w:bottom w:val="nil"/>
              <w:right w:val="nil"/>
            </w:tcBorders>
          </w:tcPr>
          <w:p w14:paraId="60F476F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0A9088BC" w14:textId="77777777" w:rsidTr="00341AFA">
        <w:tc>
          <w:tcPr>
            <w:tcW w:w="450" w:type="dxa"/>
            <w:tcBorders>
              <w:top w:val="nil"/>
              <w:left w:val="nil"/>
              <w:bottom w:val="nil"/>
              <w:right w:val="nil"/>
            </w:tcBorders>
          </w:tcPr>
          <w:p w14:paraId="7CC5645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3BA6D6F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attribuutsoort maakt deel uit van het groepattribuutsoort Contactpersoon.</w:t>
            </w:r>
          </w:p>
        </w:tc>
      </w:tr>
    </w:tbl>
    <w:bookmarkStart w:id="1929" w:name="BKM_1E57BA48_D14D_4c46_B0DD_81DD16BABE99"/>
    <w:bookmarkEnd w:id="1929"/>
    <w:p w14:paraId="65DA5C14"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Contactpersoonnaam</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KLANT-CONTACTPERSOON</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497E396B" w14:textId="77777777" w:rsidTr="00341AFA">
        <w:tc>
          <w:tcPr>
            <w:tcW w:w="3690" w:type="dxa"/>
            <w:gridSpan w:val="2"/>
            <w:tcBorders>
              <w:top w:val="nil"/>
              <w:left w:val="nil"/>
              <w:bottom w:val="nil"/>
              <w:right w:val="nil"/>
            </w:tcBorders>
          </w:tcPr>
          <w:p w14:paraId="050B458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1C782DB5"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Contactpersoonnaam</w:t>
            </w:r>
            <w:r w:rsidRPr="00D80276">
              <w:rPr>
                <w:rFonts w:ascii="Arial" w:hAnsi="Arial" w:cs="Arial"/>
                <w:color w:val="000000"/>
                <w:szCs w:val="20"/>
                <w:lang w:val="en-AU" w:eastAsia="en-US"/>
              </w:rPr>
              <w:fldChar w:fldCharType="end"/>
            </w:r>
          </w:p>
        </w:tc>
      </w:tr>
      <w:tr w:rsidR="00341AFA" w:rsidRPr="00D80276" w14:paraId="554A5470" w14:textId="77777777" w:rsidTr="00341AFA">
        <w:tc>
          <w:tcPr>
            <w:tcW w:w="3690" w:type="dxa"/>
            <w:gridSpan w:val="2"/>
            <w:tcBorders>
              <w:top w:val="nil"/>
              <w:left w:val="nil"/>
              <w:bottom w:val="nil"/>
              <w:right w:val="nil"/>
            </w:tcBorders>
          </w:tcPr>
          <w:p w14:paraId="0A6D8E5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 xml:space="preserve">Herkomst </w:t>
            </w:r>
          </w:p>
        </w:tc>
        <w:tc>
          <w:tcPr>
            <w:tcW w:w="5670" w:type="dxa"/>
            <w:tcBorders>
              <w:top w:val="nil"/>
              <w:left w:val="nil"/>
              <w:bottom w:val="nil"/>
              <w:right w:val="nil"/>
            </w:tcBorders>
          </w:tcPr>
          <w:p w14:paraId="27FAA2F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7A006530" w14:textId="77777777" w:rsidTr="00341AFA">
        <w:tc>
          <w:tcPr>
            <w:tcW w:w="3690" w:type="dxa"/>
            <w:gridSpan w:val="2"/>
            <w:tcBorders>
              <w:top w:val="nil"/>
              <w:left w:val="nil"/>
              <w:bottom w:val="nil"/>
              <w:right w:val="nil"/>
            </w:tcBorders>
          </w:tcPr>
          <w:p w14:paraId="1F9638D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610E3B2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7E2893B" w14:textId="77777777" w:rsidTr="00341AFA">
        <w:tc>
          <w:tcPr>
            <w:tcW w:w="3690" w:type="dxa"/>
            <w:gridSpan w:val="2"/>
            <w:tcBorders>
              <w:top w:val="nil"/>
              <w:left w:val="nil"/>
              <w:bottom w:val="nil"/>
              <w:right w:val="nil"/>
            </w:tcBorders>
          </w:tcPr>
          <w:p w14:paraId="7C36E5B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611759F2"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contactpersoon.naam</w:t>
            </w:r>
            <w:r w:rsidRPr="00D80276">
              <w:rPr>
                <w:rFonts w:ascii="Arial" w:hAnsi="Arial" w:cs="Arial"/>
                <w:color w:val="000000"/>
                <w:szCs w:val="20"/>
                <w:lang w:val="en-AU" w:eastAsia="en-US"/>
              </w:rPr>
              <w:fldChar w:fldCharType="end"/>
            </w:r>
          </w:p>
        </w:tc>
      </w:tr>
      <w:tr w:rsidR="00341AFA" w:rsidRPr="00D80276" w14:paraId="75C13E32" w14:textId="77777777" w:rsidTr="00341AFA">
        <w:tc>
          <w:tcPr>
            <w:tcW w:w="3690" w:type="dxa"/>
            <w:gridSpan w:val="2"/>
            <w:tcBorders>
              <w:top w:val="nil"/>
              <w:left w:val="nil"/>
              <w:bottom w:val="nil"/>
              <w:right w:val="nil"/>
            </w:tcBorders>
          </w:tcPr>
          <w:p w14:paraId="28B780F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22DC3A9C"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De opgemaakte naam van de contactpersoon.</w:t>
            </w:r>
          </w:p>
        </w:tc>
      </w:tr>
      <w:tr w:rsidR="00341AFA" w:rsidRPr="00D80276" w14:paraId="64C61B4D" w14:textId="77777777" w:rsidTr="00341AFA">
        <w:tc>
          <w:tcPr>
            <w:tcW w:w="3690" w:type="dxa"/>
            <w:gridSpan w:val="2"/>
            <w:tcBorders>
              <w:top w:val="nil"/>
              <w:left w:val="nil"/>
              <w:bottom w:val="nil"/>
              <w:right w:val="nil"/>
            </w:tcBorders>
          </w:tcPr>
          <w:p w14:paraId="117C07F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5E4A55B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10126AE9" w14:textId="77777777" w:rsidTr="00341AFA">
        <w:tc>
          <w:tcPr>
            <w:tcW w:w="3690" w:type="dxa"/>
            <w:gridSpan w:val="2"/>
            <w:tcBorders>
              <w:top w:val="nil"/>
              <w:left w:val="nil"/>
              <w:bottom w:val="nil"/>
              <w:right w:val="nil"/>
            </w:tcBorders>
          </w:tcPr>
          <w:p w14:paraId="1F12351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188A635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januari 2013</w:t>
            </w:r>
          </w:p>
        </w:tc>
      </w:tr>
      <w:tr w:rsidR="00341AFA" w:rsidRPr="00D80276" w14:paraId="53E196C2" w14:textId="77777777" w:rsidTr="00341AFA">
        <w:tc>
          <w:tcPr>
            <w:tcW w:w="3690" w:type="dxa"/>
            <w:gridSpan w:val="2"/>
            <w:tcBorders>
              <w:top w:val="nil"/>
              <w:left w:val="nil"/>
              <w:bottom w:val="nil"/>
              <w:right w:val="nil"/>
            </w:tcBorders>
          </w:tcPr>
          <w:p w14:paraId="2D9C1FB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597AB794"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AN40</w:t>
            </w:r>
            <w:r w:rsidRPr="00D80276">
              <w:rPr>
                <w:rFonts w:ascii="Arial" w:hAnsi="Arial" w:cs="Arial"/>
                <w:color w:val="000000"/>
                <w:szCs w:val="20"/>
                <w:lang w:val="en-AU" w:eastAsia="en-US"/>
              </w:rPr>
              <w:fldChar w:fldCharType="end"/>
            </w:r>
          </w:p>
        </w:tc>
      </w:tr>
      <w:tr w:rsidR="00341AFA" w:rsidRPr="00D80276" w14:paraId="088F272D" w14:textId="77777777" w:rsidTr="00341AFA">
        <w:tc>
          <w:tcPr>
            <w:tcW w:w="3690" w:type="dxa"/>
            <w:gridSpan w:val="2"/>
            <w:tcBorders>
              <w:top w:val="nil"/>
              <w:left w:val="nil"/>
              <w:bottom w:val="nil"/>
              <w:right w:val="nil"/>
            </w:tcBorders>
          </w:tcPr>
          <w:p w14:paraId="1061833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07F2CC2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alfanumerieke tekens</w:t>
            </w:r>
          </w:p>
        </w:tc>
      </w:tr>
      <w:tr w:rsidR="00341AFA" w:rsidRPr="00D80276" w14:paraId="4A4BA302" w14:textId="77777777" w:rsidTr="00341AFA">
        <w:tc>
          <w:tcPr>
            <w:tcW w:w="3690" w:type="dxa"/>
            <w:gridSpan w:val="2"/>
            <w:tcBorders>
              <w:top w:val="nil"/>
              <w:left w:val="nil"/>
              <w:bottom w:val="nil"/>
              <w:right w:val="nil"/>
            </w:tcBorders>
          </w:tcPr>
          <w:p w14:paraId="76DE9A7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54DA005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DF24E72" w14:textId="77777777" w:rsidTr="00341AFA">
        <w:tc>
          <w:tcPr>
            <w:tcW w:w="3690" w:type="dxa"/>
            <w:gridSpan w:val="2"/>
            <w:tcBorders>
              <w:top w:val="nil"/>
              <w:left w:val="nil"/>
              <w:bottom w:val="nil"/>
              <w:right w:val="nil"/>
            </w:tcBorders>
          </w:tcPr>
          <w:p w14:paraId="52B94D4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29D7916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1E8D598C" w14:textId="77777777" w:rsidTr="00341AFA">
        <w:tc>
          <w:tcPr>
            <w:tcW w:w="3690" w:type="dxa"/>
            <w:gridSpan w:val="2"/>
            <w:tcBorders>
              <w:top w:val="nil"/>
              <w:left w:val="nil"/>
              <w:bottom w:val="nil"/>
              <w:right w:val="nil"/>
            </w:tcBorders>
          </w:tcPr>
          <w:p w14:paraId="63B85B6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32987A0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B3B2A7D" w14:textId="77777777" w:rsidTr="00341AFA">
        <w:tc>
          <w:tcPr>
            <w:tcW w:w="3690" w:type="dxa"/>
            <w:gridSpan w:val="2"/>
            <w:tcBorders>
              <w:top w:val="nil"/>
              <w:left w:val="nil"/>
              <w:bottom w:val="nil"/>
              <w:right w:val="nil"/>
            </w:tcBorders>
          </w:tcPr>
          <w:p w14:paraId="2FB119E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383B04F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 zie groep</w:t>
            </w:r>
          </w:p>
        </w:tc>
      </w:tr>
      <w:tr w:rsidR="00341AFA" w:rsidRPr="00D80276" w14:paraId="3D5FDE76" w14:textId="77777777" w:rsidTr="00341AFA">
        <w:tc>
          <w:tcPr>
            <w:tcW w:w="3690" w:type="dxa"/>
            <w:gridSpan w:val="2"/>
            <w:tcBorders>
              <w:top w:val="nil"/>
              <w:left w:val="nil"/>
              <w:bottom w:val="nil"/>
              <w:right w:val="nil"/>
            </w:tcBorders>
          </w:tcPr>
          <w:p w14:paraId="37D9C95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390CDBF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F4E9EA7" w14:textId="77777777" w:rsidTr="00341AFA">
        <w:tc>
          <w:tcPr>
            <w:tcW w:w="3690" w:type="dxa"/>
            <w:gridSpan w:val="2"/>
            <w:tcBorders>
              <w:top w:val="nil"/>
              <w:left w:val="nil"/>
              <w:bottom w:val="nil"/>
              <w:right w:val="nil"/>
            </w:tcBorders>
          </w:tcPr>
          <w:p w14:paraId="21E62A2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15EB4F5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3D6D0D26" w14:textId="77777777" w:rsidTr="00341AFA">
        <w:tc>
          <w:tcPr>
            <w:tcW w:w="3690" w:type="dxa"/>
            <w:gridSpan w:val="2"/>
            <w:tcBorders>
              <w:top w:val="nil"/>
              <w:left w:val="nil"/>
              <w:bottom w:val="nil"/>
              <w:right w:val="nil"/>
            </w:tcBorders>
          </w:tcPr>
          <w:p w14:paraId="062970C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7ED7F208"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342EC5BD" w14:textId="77777777" w:rsidTr="00341AFA">
        <w:tc>
          <w:tcPr>
            <w:tcW w:w="3690" w:type="dxa"/>
            <w:gridSpan w:val="2"/>
            <w:tcBorders>
              <w:top w:val="nil"/>
              <w:left w:val="nil"/>
              <w:bottom w:val="nil"/>
              <w:right w:val="nil"/>
            </w:tcBorders>
          </w:tcPr>
          <w:p w14:paraId="1B9E488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2251B8E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6B3644E4" w14:textId="77777777" w:rsidTr="00341AFA">
        <w:tc>
          <w:tcPr>
            <w:tcW w:w="3690" w:type="dxa"/>
            <w:gridSpan w:val="2"/>
            <w:tcBorders>
              <w:top w:val="nil"/>
              <w:left w:val="nil"/>
              <w:bottom w:val="nil"/>
              <w:right w:val="nil"/>
            </w:tcBorders>
          </w:tcPr>
          <w:p w14:paraId="0164C55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11F47B9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75831633" w14:textId="77777777" w:rsidTr="00341AFA">
        <w:tc>
          <w:tcPr>
            <w:tcW w:w="9360" w:type="dxa"/>
            <w:gridSpan w:val="3"/>
            <w:tcBorders>
              <w:top w:val="nil"/>
              <w:left w:val="nil"/>
              <w:bottom w:val="nil"/>
              <w:right w:val="nil"/>
            </w:tcBorders>
          </w:tcPr>
          <w:p w14:paraId="1BFDDFE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557FC147" w14:textId="77777777" w:rsidTr="00341AFA">
        <w:tc>
          <w:tcPr>
            <w:tcW w:w="450" w:type="dxa"/>
            <w:tcBorders>
              <w:top w:val="nil"/>
              <w:left w:val="nil"/>
              <w:bottom w:val="nil"/>
              <w:right w:val="nil"/>
            </w:tcBorders>
          </w:tcPr>
          <w:p w14:paraId="40F7A3B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77500FE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attribuutsoort maakt deel uit van het groepattribuutsoort Contactpersoon.</w:t>
            </w:r>
          </w:p>
        </w:tc>
      </w:tr>
      <w:bookmarkEnd w:id="1925"/>
    </w:tbl>
    <w:p w14:paraId="2126940A" w14:textId="77777777"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14:paraId="600A15E7" w14:textId="77777777"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bookmarkStart w:id="1930" w:name="BKM_DB4F6AD7_69F1_480a_AB69_0C1196954F33"/>
    <w:p w14:paraId="7DF729B0" w14:textId="77777777" w:rsidR="00341AFA" w:rsidRPr="00D80276" w:rsidRDefault="00A85696" w:rsidP="00341AFA">
      <w:pPr>
        <w:pStyle w:val="Kop2"/>
        <w:rPr>
          <w:sz w:val="22"/>
          <w:szCs w:val="22"/>
        </w:rPr>
      </w:pPr>
      <w:r w:rsidRPr="00D80276">
        <w:rPr>
          <w:rFonts w:ascii="Arial" w:hAnsi="Arial" w:cs="Arial"/>
          <w:szCs w:val="20"/>
          <w:lang w:val="en-AU"/>
        </w:rPr>
        <w:lastRenderedPageBreak/>
        <w:fldChar w:fldCharType="begin" w:fldLock="1"/>
      </w:r>
      <w:r w:rsidR="00341AFA" w:rsidRPr="00D80276">
        <w:rPr>
          <w:rFonts w:ascii="Arial" w:hAnsi="Arial" w:cs="Arial"/>
          <w:szCs w:val="20"/>
          <w:lang w:val="en-AU"/>
        </w:rPr>
        <w:instrText xml:space="preserve">MERGEFIELD </w:instrText>
      </w:r>
      <w:r w:rsidR="00341AFA" w:rsidRPr="00D80276">
        <w:instrText>Element.Stereotype</w:instrText>
      </w:r>
      <w:r w:rsidRPr="00D80276">
        <w:rPr>
          <w:rFonts w:ascii="Arial" w:hAnsi="Arial" w:cs="Arial"/>
          <w:szCs w:val="20"/>
          <w:lang w:val="en-AU"/>
        </w:rPr>
        <w:fldChar w:fldCharType="separate"/>
      </w:r>
      <w:bookmarkStart w:id="1931" w:name="_Toc404331968"/>
      <w:bookmarkStart w:id="1932" w:name="_Toc493808888"/>
      <w:r w:rsidR="00341AFA">
        <w:t>Relatieklasse</w:t>
      </w:r>
      <w:r w:rsidRPr="00D80276">
        <w:rPr>
          <w:rFonts w:ascii="Arial" w:hAnsi="Arial" w:cs="Arial"/>
          <w:szCs w:val="20"/>
          <w:lang w:val="en-AU"/>
        </w:rPr>
        <w:fldChar w:fldCharType="end"/>
      </w:r>
      <w:r w:rsidR="00341AFA" w:rsidRPr="00D80276">
        <w:t xml:space="preserve"> </w:t>
      </w:r>
      <w:r w:rsidR="0054486A">
        <w:fldChar w:fldCharType="begin" w:fldLock="1"/>
      </w:r>
      <w:r w:rsidR="0054486A">
        <w:instrText>MERGEFIELD Element.Name</w:instrText>
      </w:r>
      <w:r w:rsidR="0054486A">
        <w:fldChar w:fldCharType="separate"/>
      </w:r>
      <w:r w:rsidR="00341AFA" w:rsidRPr="00D80276">
        <w:t>ROL</w:t>
      </w:r>
      <w:bookmarkEnd w:id="1931"/>
      <w:bookmarkEnd w:id="1932"/>
      <w:r w:rsidR="0054486A">
        <w:fldChar w:fldCharType="end"/>
      </w:r>
    </w:p>
    <w:bookmarkStart w:id="1933" w:name="BKM_7E34C7A7_5525_4ebd_B4B9_AB84EE5005A7"/>
    <w:bookmarkEnd w:id="1933"/>
    <w:p w14:paraId="0E073EED"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Rolomschrijving</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D80276" w14:paraId="6543B479" w14:textId="77777777" w:rsidTr="00341AFA">
        <w:tc>
          <w:tcPr>
            <w:tcW w:w="3330" w:type="dxa"/>
            <w:gridSpan w:val="2"/>
            <w:tcBorders>
              <w:top w:val="nil"/>
              <w:left w:val="nil"/>
              <w:bottom w:val="nil"/>
              <w:right w:val="nil"/>
            </w:tcBorders>
          </w:tcPr>
          <w:p w14:paraId="4705B27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14:paraId="409D1537"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Rolomschrijving</w:t>
            </w:r>
            <w:r w:rsidRPr="00D80276">
              <w:rPr>
                <w:rFonts w:ascii="Arial" w:hAnsi="Arial" w:cs="Arial"/>
                <w:color w:val="000000"/>
                <w:szCs w:val="20"/>
                <w:lang w:val="en-AU" w:eastAsia="en-US"/>
              </w:rPr>
              <w:fldChar w:fldCharType="end"/>
            </w:r>
          </w:p>
        </w:tc>
      </w:tr>
      <w:tr w:rsidR="00341AFA" w:rsidRPr="00D80276" w14:paraId="26AFBC05" w14:textId="77777777" w:rsidTr="00341AFA">
        <w:tc>
          <w:tcPr>
            <w:tcW w:w="3330" w:type="dxa"/>
            <w:gridSpan w:val="2"/>
            <w:tcBorders>
              <w:top w:val="nil"/>
              <w:left w:val="nil"/>
              <w:bottom w:val="nil"/>
              <w:right w:val="nil"/>
            </w:tcBorders>
          </w:tcPr>
          <w:p w14:paraId="716F697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14:paraId="5A2DB61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134D7C00" w14:textId="77777777" w:rsidTr="00341AFA">
        <w:tc>
          <w:tcPr>
            <w:tcW w:w="3330" w:type="dxa"/>
            <w:gridSpan w:val="2"/>
            <w:tcBorders>
              <w:top w:val="nil"/>
              <w:left w:val="nil"/>
              <w:bottom w:val="nil"/>
              <w:right w:val="nil"/>
            </w:tcBorders>
          </w:tcPr>
          <w:p w14:paraId="3ECCC49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14:paraId="509F88B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1BAAFCD" w14:textId="77777777" w:rsidTr="00341AFA">
        <w:tc>
          <w:tcPr>
            <w:tcW w:w="3330" w:type="dxa"/>
            <w:gridSpan w:val="2"/>
            <w:tcBorders>
              <w:top w:val="nil"/>
              <w:left w:val="nil"/>
              <w:bottom w:val="nil"/>
              <w:right w:val="nil"/>
            </w:tcBorders>
          </w:tcPr>
          <w:p w14:paraId="1E9ACE7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14:paraId="33EF6321"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omschrijving</w:t>
            </w:r>
            <w:r w:rsidRPr="00D80276">
              <w:rPr>
                <w:rFonts w:ascii="Arial" w:hAnsi="Arial" w:cs="Arial"/>
                <w:color w:val="000000"/>
                <w:szCs w:val="20"/>
                <w:lang w:val="en-AU" w:eastAsia="en-US"/>
              </w:rPr>
              <w:fldChar w:fldCharType="end"/>
            </w:r>
          </w:p>
        </w:tc>
      </w:tr>
      <w:tr w:rsidR="00341AFA" w:rsidRPr="00D80276" w14:paraId="060D2D3F" w14:textId="77777777" w:rsidTr="00341AFA">
        <w:tc>
          <w:tcPr>
            <w:tcW w:w="3330" w:type="dxa"/>
            <w:gridSpan w:val="2"/>
            <w:tcBorders>
              <w:top w:val="nil"/>
              <w:left w:val="nil"/>
              <w:bottom w:val="nil"/>
              <w:right w:val="nil"/>
            </w:tcBorders>
          </w:tcPr>
          <w:p w14:paraId="71F6F18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14:paraId="299CF91A"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Algemeen gehanteerde benaming van de aard van de ROL</w:t>
            </w:r>
            <w:r w:rsidRPr="00D80276">
              <w:rPr>
                <w:rFonts w:ascii="Arial" w:hAnsi="Arial" w:cs="Arial"/>
                <w:color w:val="000000"/>
                <w:szCs w:val="20"/>
                <w:lang w:eastAsia="en-US"/>
              </w:rPr>
              <w:fldChar w:fldCharType="end"/>
            </w:r>
          </w:p>
        </w:tc>
      </w:tr>
      <w:tr w:rsidR="00341AFA" w:rsidRPr="00D80276" w14:paraId="136DD5F8" w14:textId="77777777" w:rsidTr="00341AFA">
        <w:tc>
          <w:tcPr>
            <w:tcW w:w="3330" w:type="dxa"/>
            <w:gridSpan w:val="2"/>
            <w:tcBorders>
              <w:top w:val="nil"/>
              <w:left w:val="nil"/>
              <w:bottom w:val="nil"/>
              <w:right w:val="nil"/>
            </w:tcBorders>
          </w:tcPr>
          <w:p w14:paraId="428D725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14:paraId="47689D7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21E6E4DC" w14:textId="77777777" w:rsidTr="00341AFA">
        <w:tc>
          <w:tcPr>
            <w:tcW w:w="3330" w:type="dxa"/>
            <w:gridSpan w:val="2"/>
            <w:tcBorders>
              <w:top w:val="nil"/>
              <w:left w:val="nil"/>
              <w:bottom w:val="nil"/>
              <w:right w:val="nil"/>
            </w:tcBorders>
          </w:tcPr>
          <w:p w14:paraId="77B6489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14:paraId="270C676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22-05-09</w:t>
            </w:r>
          </w:p>
        </w:tc>
      </w:tr>
      <w:tr w:rsidR="00341AFA" w:rsidRPr="00D80276" w14:paraId="05CA1FA3" w14:textId="77777777" w:rsidTr="00341AFA">
        <w:tc>
          <w:tcPr>
            <w:tcW w:w="3330" w:type="dxa"/>
            <w:gridSpan w:val="2"/>
            <w:tcBorders>
              <w:top w:val="nil"/>
              <w:left w:val="nil"/>
              <w:bottom w:val="nil"/>
              <w:right w:val="nil"/>
            </w:tcBorders>
          </w:tcPr>
          <w:p w14:paraId="31E67FA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14:paraId="72BADD56"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AN80</w:t>
            </w:r>
            <w:r w:rsidRPr="00D80276">
              <w:rPr>
                <w:rFonts w:ascii="Arial" w:hAnsi="Arial" w:cs="Arial"/>
                <w:color w:val="000000"/>
                <w:szCs w:val="20"/>
                <w:lang w:val="en-AU" w:eastAsia="en-US"/>
              </w:rPr>
              <w:fldChar w:fldCharType="end"/>
            </w:r>
          </w:p>
        </w:tc>
      </w:tr>
      <w:tr w:rsidR="00341AFA" w:rsidRPr="00D80276" w14:paraId="155AF6D4" w14:textId="77777777" w:rsidTr="00341AFA">
        <w:tc>
          <w:tcPr>
            <w:tcW w:w="3330" w:type="dxa"/>
            <w:gridSpan w:val="2"/>
            <w:tcBorders>
              <w:top w:val="nil"/>
              <w:left w:val="nil"/>
              <w:bottom w:val="nil"/>
              <w:right w:val="nil"/>
            </w:tcBorders>
          </w:tcPr>
          <w:p w14:paraId="362C593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14:paraId="5E66E11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Adviseur (Kennis in dienst stellen van de behandeling van (een deel van) een zaak)</w:t>
            </w:r>
          </w:p>
          <w:p w14:paraId="2BD5972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Behandelaar (De vakinhoudelijke behandeling doen van (een deel van) een zaak)</w:t>
            </w:r>
          </w:p>
          <w:p w14:paraId="3C1499A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Belanghebbende (Vanuit eigen en objectief belang rechtstreeks betrokken zijn bij of geïnformeerd willen worden over de behandeling en/of de uitkomst van een zaak)</w:t>
            </w:r>
          </w:p>
          <w:p w14:paraId="7D58218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Beslisser (Nemen van besluiten die voor de uitkomst van een zaak noodzakelijk zijn)</w:t>
            </w:r>
          </w:p>
          <w:p w14:paraId="390BA4F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Initiator (Aanleiding geven tot de start van een zaak)</w:t>
            </w:r>
          </w:p>
          <w:p w14:paraId="0EC47F0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Klantcontacter (Het eerste aanspreekpunt zijn voor vragen van burgers en bedrijven in het kader van de dienstverlening door de organisatie aan burgers en bedrijven)</w:t>
            </w:r>
          </w:p>
          <w:p w14:paraId="234B286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Zaakcoördinator (Er voor zorg dragen dat de behandeling van de zaak in samenhang uitgevoerd wordt conform de daarover gemaakte afspraken)</w:t>
            </w:r>
          </w:p>
        </w:tc>
      </w:tr>
      <w:tr w:rsidR="00341AFA" w:rsidRPr="00D80276" w14:paraId="77C35C53" w14:textId="77777777" w:rsidTr="00341AFA">
        <w:tc>
          <w:tcPr>
            <w:tcW w:w="3330" w:type="dxa"/>
            <w:gridSpan w:val="2"/>
            <w:tcBorders>
              <w:top w:val="nil"/>
              <w:left w:val="nil"/>
              <w:bottom w:val="nil"/>
              <w:right w:val="nil"/>
            </w:tcBorders>
          </w:tcPr>
          <w:p w14:paraId="5DBBE7F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14:paraId="0CBE335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427FD4BA" w14:textId="77777777" w:rsidTr="00341AFA">
        <w:tc>
          <w:tcPr>
            <w:tcW w:w="3330" w:type="dxa"/>
            <w:gridSpan w:val="2"/>
            <w:tcBorders>
              <w:top w:val="nil"/>
              <w:left w:val="nil"/>
              <w:bottom w:val="nil"/>
              <w:right w:val="nil"/>
            </w:tcBorders>
          </w:tcPr>
          <w:p w14:paraId="1CB9DB4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14:paraId="211F229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6522F7ED" w14:textId="77777777" w:rsidTr="00341AFA">
        <w:tc>
          <w:tcPr>
            <w:tcW w:w="3330" w:type="dxa"/>
            <w:gridSpan w:val="2"/>
            <w:tcBorders>
              <w:top w:val="nil"/>
              <w:left w:val="nil"/>
              <w:bottom w:val="nil"/>
              <w:right w:val="nil"/>
            </w:tcBorders>
          </w:tcPr>
          <w:p w14:paraId="3D10A86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14:paraId="431A5B0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67793D68" w14:textId="77777777" w:rsidTr="00341AFA">
        <w:tc>
          <w:tcPr>
            <w:tcW w:w="3330" w:type="dxa"/>
            <w:gridSpan w:val="2"/>
            <w:tcBorders>
              <w:top w:val="nil"/>
              <w:left w:val="nil"/>
              <w:bottom w:val="nil"/>
              <w:right w:val="nil"/>
            </w:tcBorders>
          </w:tcPr>
          <w:p w14:paraId="098E3DE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14:paraId="30E8A11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60482411" w14:textId="77777777" w:rsidTr="00341AFA">
        <w:tc>
          <w:tcPr>
            <w:tcW w:w="3330" w:type="dxa"/>
            <w:gridSpan w:val="2"/>
            <w:tcBorders>
              <w:top w:val="nil"/>
              <w:left w:val="nil"/>
              <w:bottom w:val="nil"/>
              <w:right w:val="nil"/>
            </w:tcBorders>
          </w:tcPr>
          <w:p w14:paraId="3135AC4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14:paraId="731DFB8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6A0FE794" w14:textId="77777777" w:rsidTr="00341AFA">
        <w:tc>
          <w:tcPr>
            <w:tcW w:w="3330" w:type="dxa"/>
            <w:gridSpan w:val="2"/>
            <w:tcBorders>
              <w:top w:val="nil"/>
              <w:left w:val="nil"/>
              <w:bottom w:val="nil"/>
              <w:right w:val="nil"/>
            </w:tcBorders>
          </w:tcPr>
          <w:p w14:paraId="4A9C83E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14:paraId="717D2C0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0F8CC440" w14:textId="77777777" w:rsidTr="00341AFA">
        <w:tc>
          <w:tcPr>
            <w:tcW w:w="3330" w:type="dxa"/>
            <w:gridSpan w:val="2"/>
            <w:tcBorders>
              <w:top w:val="nil"/>
              <w:left w:val="nil"/>
              <w:bottom w:val="nil"/>
              <w:right w:val="nil"/>
            </w:tcBorders>
          </w:tcPr>
          <w:p w14:paraId="7F34188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14:paraId="0C9D748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228E778A" w14:textId="77777777" w:rsidTr="00341AFA">
        <w:tc>
          <w:tcPr>
            <w:tcW w:w="3330" w:type="dxa"/>
            <w:gridSpan w:val="2"/>
            <w:tcBorders>
              <w:top w:val="nil"/>
              <w:left w:val="nil"/>
              <w:bottom w:val="nil"/>
              <w:right w:val="nil"/>
            </w:tcBorders>
          </w:tcPr>
          <w:p w14:paraId="2651973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14:paraId="23236CF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Bij een ZAAK kan maximaal één ROL met als Rolomschrijving generiek 'Initiator' voor komen.</w:t>
            </w:r>
          </w:p>
          <w:p w14:paraId="2117A12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Bij een ZAAK kan maximaal één ROL met als Rolomschrijving generiek 'Zaakcoördinator' voor komen.</w:t>
            </w:r>
          </w:p>
        </w:tc>
      </w:tr>
      <w:tr w:rsidR="00341AFA" w:rsidRPr="00D80276" w14:paraId="06EA559C" w14:textId="77777777" w:rsidTr="00341AFA">
        <w:tc>
          <w:tcPr>
            <w:tcW w:w="9360" w:type="dxa"/>
            <w:gridSpan w:val="3"/>
            <w:tcBorders>
              <w:top w:val="nil"/>
              <w:left w:val="nil"/>
              <w:bottom w:val="nil"/>
              <w:right w:val="nil"/>
            </w:tcBorders>
          </w:tcPr>
          <w:p w14:paraId="4E8CB43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3770EE9D" w14:textId="77777777" w:rsidTr="00341AFA">
        <w:tc>
          <w:tcPr>
            <w:tcW w:w="450" w:type="dxa"/>
            <w:tcBorders>
              <w:top w:val="nil"/>
              <w:left w:val="nil"/>
              <w:bottom w:val="nil"/>
              <w:right w:val="nil"/>
            </w:tcBorders>
          </w:tcPr>
          <w:p w14:paraId="66E2FAE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2CC0DA8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gaat hier om de benaming van een rol bij een zaak zoals deze landelijk wordt toegepast. Deze kan afwijken van de door de zaakbehandelende organisatie(s) gehanteerde benaming, de Rolomschrijving.</w:t>
            </w:r>
          </w:p>
          <w:p w14:paraId="7D8BEF4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De gemachtigde is niet als rol onderkend maar als eigenschap van de wijze waarop een betrokkene zijn of haar rol uitoefent.</w:t>
            </w:r>
          </w:p>
          <w:p w14:paraId="7C67D4F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De formulering van de definitie van de Belanghebbende is  afgeleid van de belanghebbende in de AWB maar breder gesteld.</w:t>
            </w:r>
          </w:p>
          <w:p w14:paraId="3661843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V.w.b. de Initiator, indien het gaat om dienstverlening aan burgers en bedrijven wordt ook wel de term ‘klant’ gehanteerd. Met het oog op andere dan dienstverleningszaken kiezen we hier een meer algemenere term. </w:t>
            </w:r>
          </w:p>
          <w:p w14:paraId="5619D0E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V.w.b. de Klantcontacter, met betrekking tot het zaakgericht werken betreft dit veelal het </w:t>
            </w:r>
            <w:r w:rsidRPr="00D80276">
              <w:rPr>
                <w:rFonts w:ascii="Calibri" w:hAnsi="Calibri" w:cs="Calibri"/>
                <w:color w:val="000000"/>
                <w:sz w:val="22"/>
                <w:szCs w:val="22"/>
                <w:lang w:eastAsia="en-US"/>
              </w:rPr>
              <w:lastRenderedPageBreak/>
              <w:t>verzorgen van de intake van een vraag naar een product of dienst, het informeren over de voortgang van de behandeling van de zaak en het leveren van de uitkomst van de zaak.</w:t>
            </w:r>
          </w:p>
        </w:tc>
      </w:tr>
    </w:tbl>
    <w:bookmarkStart w:id="1934" w:name="BKM_745147F9_B859_4e85_AE38_CB35978F8B11"/>
    <w:bookmarkEnd w:id="1934"/>
    <w:p w14:paraId="027EC0B3"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lastRenderedPageBreak/>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Rolomschrijving generiek</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D80276" w14:paraId="44E9C8F6" w14:textId="77777777" w:rsidTr="00341AFA">
        <w:tc>
          <w:tcPr>
            <w:tcW w:w="3330" w:type="dxa"/>
            <w:gridSpan w:val="2"/>
            <w:tcBorders>
              <w:top w:val="nil"/>
              <w:left w:val="nil"/>
              <w:bottom w:val="nil"/>
              <w:right w:val="nil"/>
            </w:tcBorders>
          </w:tcPr>
          <w:p w14:paraId="53B3475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14:paraId="1FC4331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Rolomschrijving generiek</w:t>
            </w:r>
            <w:r w:rsidRPr="00D80276">
              <w:rPr>
                <w:rFonts w:ascii="Arial" w:hAnsi="Arial" w:cs="Arial"/>
                <w:color w:val="000000"/>
                <w:szCs w:val="20"/>
                <w:lang w:val="en-AU" w:eastAsia="en-US"/>
              </w:rPr>
              <w:fldChar w:fldCharType="end"/>
            </w:r>
          </w:p>
        </w:tc>
      </w:tr>
      <w:tr w:rsidR="00341AFA" w:rsidRPr="00D80276" w14:paraId="3FB204A7" w14:textId="77777777" w:rsidTr="00341AFA">
        <w:tc>
          <w:tcPr>
            <w:tcW w:w="3330" w:type="dxa"/>
            <w:gridSpan w:val="2"/>
            <w:tcBorders>
              <w:top w:val="nil"/>
              <w:left w:val="nil"/>
              <w:bottom w:val="nil"/>
              <w:right w:val="nil"/>
            </w:tcBorders>
          </w:tcPr>
          <w:p w14:paraId="57CF4EA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14:paraId="4709028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GFO Zaken 2004</w:t>
            </w:r>
          </w:p>
        </w:tc>
      </w:tr>
      <w:tr w:rsidR="00341AFA" w:rsidRPr="00D80276" w14:paraId="1D0042C0" w14:textId="77777777" w:rsidTr="00341AFA">
        <w:tc>
          <w:tcPr>
            <w:tcW w:w="3330" w:type="dxa"/>
            <w:gridSpan w:val="2"/>
            <w:tcBorders>
              <w:top w:val="nil"/>
              <w:left w:val="nil"/>
              <w:bottom w:val="nil"/>
              <w:right w:val="nil"/>
            </w:tcBorders>
          </w:tcPr>
          <w:p w14:paraId="2B6942D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14:paraId="00356F6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0002</w:t>
            </w:r>
          </w:p>
        </w:tc>
      </w:tr>
      <w:tr w:rsidR="00341AFA" w:rsidRPr="00D80276" w14:paraId="1E2CE29C" w14:textId="77777777" w:rsidTr="00341AFA">
        <w:tc>
          <w:tcPr>
            <w:tcW w:w="3330" w:type="dxa"/>
            <w:gridSpan w:val="2"/>
            <w:tcBorders>
              <w:top w:val="nil"/>
              <w:left w:val="nil"/>
              <w:bottom w:val="nil"/>
              <w:right w:val="nil"/>
            </w:tcBorders>
          </w:tcPr>
          <w:p w14:paraId="2E0D824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14:paraId="574C1E22"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rolomschrijvingGeneriek</w:t>
            </w:r>
            <w:r w:rsidRPr="00D80276">
              <w:rPr>
                <w:rFonts w:ascii="Arial" w:hAnsi="Arial" w:cs="Arial"/>
                <w:color w:val="000000"/>
                <w:szCs w:val="20"/>
                <w:lang w:val="en-AU" w:eastAsia="en-US"/>
              </w:rPr>
              <w:fldChar w:fldCharType="end"/>
            </w:r>
          </w:p>
        </w:tc>
      </w:tr>
      <w:tr w:rsidR="00341AFA" w:rsidRPr="00D80276" w14:paraId="1DE175FF" w14:textId="77777777" w:rsidTr="00341AFA">
        <w:tc>
          <w:tcPr>
            <w:tcW w:w="3330" w:type="dxa"/>
            <w:gridSpan w:val="2"/>
            <w:tcBorders>
              <w:top w:val="nil"/>
              <w:left w:val="nil"/>
              <w:bottom w:val="nil"/>
              <w:right w:val="nil"/>
            </w:tcBorders>
          </w:tcPr>
          <w:p w14:paraId="3AFE2F7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14:paraId="4470F726"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Algemeen gehanteerde benaming van de aard van de ROL</w:t>
            </w:r>
          </w:p>
          <w:p w14:paraId="3CC648B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end"/>
            </w:r>
          </w:p>
        </w:tc>
      </w:tr>
      <w:tr w:rsidR="00341AFA" w:rsidRPr="00D80276" w14:paraId="5D57ECBC" w14:textId="77777777" w:rsidTr="00341AFA">
        <w:tc>
          <w:tcPr>
            <w:tcW w:w="3330" w:type="dxa"/>
            <w:gridSpan w:val="2"/>
            <w:tcBorders>
              <w:top w:val="nil"/>
              <w:left w:val="nil"/>
              <w:bottom w:val="nil"/>
              <w:right w:val="nil"/>
            </w:tcBorders>
          </w:tcPr>
          <w:p w14:paraId="6D786A5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14:paraId="3F954A8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GFO Zaken 2004, aangepast door KING</w:t>
            </w:r>
          </w:p>
        </w:tc>
      </w:tr>
      <w:tr w:rsidR="00341AFA" w:rsidRPr="00D80276" w14:paraId="7B37CDC9" w14:textId="77777777" w:rsidTr="00341AFA">
        <w:tc>
          <w:tcPr>
            <w:tcW w:w="3330" w:type="dxa"/>
            <w:gridSpan w:val="2"/>
            <w:tcBorders>
              <w:top w:val="nil"/>
              <w:left w:val="nil"/>
              <w:bottom w:val="nil"/>
              <w:right w:val="nil"/>
            </w:tcBorders>
          </w:tcPr>
          <w:p w14:paraId="1121D92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14:paraId="5A9402A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2D9D7F8E" w14:textId="77777777" w:rsidTr="00341AFA">
        <w:tc>
          <w:tcPr>
            <w:tcW w:w="3330" w:type="dxa"/>
            <w:gridSpan w:val="2"/>
            <w:tcBorders>
              <w:top w:val="nil"/>
              <w:left w:val="nil"/>
              <w:bottom w:val="nil"/>
              <w:right w:val="nil"/>
            </w:tcBorders>
          </w:tcPr>
          <w:p w14:paraId="26DE8C8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14:paraId="42C228A1"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AN40</w:t>
            </w:r>
            <w:r w:rsidRPr="00D80276">
              <w:rPr>
                <w:rFonts w:ascii="Arial" w:hAnsi="Arial" w:cs="Arial"/>
                <w:color w:val="000000"/>
                <w:szCs w:val="20"/>
                <w:lang w:val="en-AU" w:eastAsia="en-US"/>
              </w:rPr>
              <w:fldChar w:fldCharType="end"/>
            </w:r>
          </w:p>
        </w:tc>
      </w:tr>
      <w:tr w:rsidR="00341AFA" w:rsidRPr="00D80276" w14:paraId="46B0E7E6" w14:textId="77777777" w:rsidTr="00341AFA">
        <w:tc>
          <w:tcPr>
            <w:tcW w:w="3330" w:type="dxa"/>
            <w:gridSpan w:val="2"/>
            <w:tcBorders>
              <w:top w:val="nil"/>
              <w:left w:val="nil"/>
              <w:bottom w:val="nil"/>
              <w:right w:val="nil"/>
            </w:tcBorders>
          </w:tcPr>
          <w:p w14:paraId="0E3346F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14:paraId="603696D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Adviseur (Kennis in dienst stellen van de behandeling van (een deel van) een zaak)</w:t>
            </w:r>
          </w:p>
          <w:p w14:paraId="2946CFB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Behandelaar (De vakinhoudelijke behandeling doen van (een deel van) een zaak)</w:t>
            </w:r>
          </w:p>
          <w:p w14:paraId="1C9C60A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Belanghebbende (Vanuit eigen en objectief belang rechtstreeks betrokken zijn bij of geïnformeerd willen worden over de behandeling en/of de uitkomst van een zaak)</w:t>
            </w:r>
          </w:p>
          <w:p w14:paraId="3633A13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Beslisser (Nemen van besluiten die voor de uitkomst van een zaak noodzakelijk zijn)</w:t>
            </w:r>
          </w:p>
          <w:p w14:paraId="75BD3CB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Initiator (Aanleiding geven tot de start van een zaak)</w:t>
            </w:r>
          </w:p>
          <w:p w14:paraId="77CFCC2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Klantcontacter (Het eerste aanspreekpunt zijn voor vragen van burgers en bedrijven in het kader van de dienstverlening door de organisatie aan burgers en bedrijven. Nb. Met betrekking tot het zaakgericht werken betreft dit veelal het verzorgen van de intake van een vraag naar een product of dienst, het informeren over de voortgang van de behandeling van de zaak en het leveren van de uitkomst van de zaak.)</w:t>
            </w:r>
          </w:p>
          <w:p w14:paraId="79D764C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Mede-initiator (Gezamenlijk met anderen aanleiding geven tot de start van een zaak)</w:t>
            </w:r>
          </w:p>
          <w:p w14:paraId="57432A0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Zaakcoördinator (Er voor zorg dragen dat de behandeling van de zaak in samenhang uitgevoerd wordt conform de daarover gemaakte afspraken)</w:t>
            </w:r>
          </w:p>
        </w:tc>
      </w:tr>
      <w:tr w:rsidR="00341AFA" w:rsidRPr="00D80276" w14:paraId="25E15BC9" w14:textId="77777777" w:rsidTr="00341AFA">
        <w:tc>
          <w:tcPr>
            <w:tcW w:w="3330" w:type="dxa"/>
            <w:gridSpan w:val="2"/>
            <w:tcBorders>
              <w:top w:val="nil"/>
              <w:left w:val="nil"/>
              <w:bottom w:val="nil"/>
              <w:right w:val="nil"/>
            </w:tcBorders>
          </w:tcPr>
          <w:p w14:paraId="0BBD3EB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14:paraId="761BDC5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29EF249C" w14:textId="77777777" w:rsidTr="00341AFA">
        <w:tc>
          <w:tcPr>
            <w:tcW w:w="3330" w:type="dxa"/>
            <w:gridSpan w:val="2"/>
            <w:tcBorders>
              <w:top w:val="nil"/>
              <w:left w:val="nil"/>
              <w:bottom w:val="nil"/>
              <w:right w:val="nil"/>
            </w:tcBorders>
          </w:tcPr>
          <w:p w14:paraId="518B07D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14:paraId="5DB9549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285FCBAE" w14:textId="77777777" w:rsidTr="00341AFA">
        <w:tc>
          <w:tcPr>
            <w:tcW w:w="3330" w:type="dxa"/>
            <w:gridSpan w:val="2"/>
            <w:tcBorders>
              <w:top w:val="nil"/>
              <w:left w:val="nil"/>
              <w:bottom w:val="nil"/>
              <w:right w:val="nil"/>
            </w:tcBorders>
          </w:tcPr>
          <w:p w14:paraId="565C42E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14:paraId="2C7F3D4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649855C8" w14:textId="77777777" w:rsidTr="00341AFA">
        <w:tc>
          <w:tcPr>
            <w:tcW w:w="3330" w:type="dxa"/>
            <w:gridSpan w:val="2"/>
            <w:tcBorders>
              <w:top w:val="nil"/>
              <w:left w:val="nil"/>
              <w:bottom w:val="nil"/>
              <w:right w:val="nil"/>
            </w:tcBorders>
          </w:tcPr>
          <w:p w14:paraId="7E158CB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14:paraId="1BC4B67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08A28A27" w14:textId="77777777" w:rsidTr="00341AFA">
        <w:tc>
          <w:tcPr>
            <w:tcW w:w="3330" w:type="dxa"/>
            <w:gridSpan w:val="2"/>
            <w:tcBorders>
              <w:top w:val="nil"/>
              <w:left w:val="nil"/>
              <w:bottom w:val="nil"/>
              <w:right w:val="nil"/>
            </w:tcBorders>
          </w:tcPr>
          <w:p w14:paraId="431FCB1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14:paraId="35BF581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1EACB91C" w14:textId="77777777" w:rsidTr="00341AFA">
        <w:tc>
          <w:tcPr>
            <w:tcW w:w="3330" w:type="dxa"/>
            <w:gridSpan w:val="2"/>
            <w:tcBorders>
              <w:top w:val="nil"/>
              <w:left w:val="nil"/>
              <w:bottom w:val="nil"/>
              <w:right w:val="nil"/>
            </w:tcBorders>
          </w:tcPr>
          <w:p w14:paraId="5E9AA4F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14:paraId="6DB6F39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1529FB81" w14:textId="77777777" w:rsidTr="00341AFA">
        <w:tc>
          <w:tcPr>
            <w:tcW w:w="3330" w:type="dxa"/>
            <w:gridSpan w:val="2"/>
            <w:tcBorders>
              <w:top w:val="nil"/>
              <w:left w:val="nil"/>
              <w:bottom w:val="nil"/>
              <w:right w:val="nil"/>
            </w:tcBorders>
          </w:tcPr>
          <w:p w14:paraId="6346306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14:paraId="16BABE7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61122F3F" w14:textId="77777777" w:rsidTr="00341AFA">
        <w:tc>
          <w:tcPr>
            <w:tcW w:w="3330" w:type="dxa"/>
            <w:gridSpan w:val="2"/>
            <w:tcBorders>
              <w:top w:val="nil"/>
              <w:left w:val="nil"/>
              <w:bottom w:val="nil"/>
              <w:right w:val="nil"/>
            </w:tcBorders>
          </w:tcPr>
          <w:p w14:paraId="06A24BA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14:paraId="1B3CD33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Bij een ZAAK kan maximaal één ROL met als Rolomschrijving generiek 'Initiator' voor komen.</w:t>
            </w:r>
          </w:p>
          <w:p w14:paraId="0780538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Bij een ZAAK kan maximaal één ROL met als Rolomschrijving generiek 'Zaakcoördinator' voor komen.</w:t>
            </w:r>
          </w:p>
        </w:tc>
      </w:tr>
      <w:tr w:rsidR="00341AFA" w:rsidRPr="00D80276" w14:paraId="7A8FE831" w14:textId="77777777" w:rsidTr="00341AFA">
        <w:tc>
          <w:tcPr>
            <w:tcW w:w="9360" w:type="dxa"/>
            <w:gridSpan w:val="3"/>
            <w:tcBorders>
              <w:top w:val="nil"/>
              <w:left w:val="nil"/>
              <w:bottom w:val="nil"/>
              <w:right w:val="nil"/>
            </w:tcBorders>
          </w:tcPr>
          <w:p w14:paraId="11AB7AB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72DC56DC" w14:textId="77777777" w:rsidTr="00341AFA">
        <w:tc>
          <w:tcPr>
            <w:tcW w:w="450" w:type="dxa"/>
            <w:tcBorders>
              <w:top w:val="nil"/>
              <w:left w:val="nil"/>
              <w:bottom w:val="nil"/>
              <w:right w:val="nil"/>
            </w:tcBorders>
          </w:tcPr>
          <w:p w14:paraId="7DCB899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046A9EB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Het gaat hier om de benaming van een rol bij een ZAAK zoals deze landelijk wordt toegepast. Deze kan afwijken van de door de zaakbehandelende organisatie(s) gehanteerde benaming, de Rolomschrijving. De gemachtigde is niet als rol onderkend maar als eigenschap van de wijze waarop een betrokkene zijn of haar rol uitoefent. De formulering van de definitie van de </w:t>
            </w:r>
            <w:r w:rsidRPr="00D80276">
              <w:rPr>
                <w:rFonts w:ascii="Calibri" w:hAnsi="Calibri" w:cs="Calibri"/>
                <w:color w:val="000000"/>
                <w:sz w:val="22"/>
                <w:szCs w:val="22"/>
                <w:lang w:eastAsia="en-US"/>
              </w:rPr>
              <w:lastRenderedPageBreak/>
              <w:t>Belanghebbende is  afgeleid van de belanghebbende in de AWB maar breder gesteld.</w:t>
            </w:r>
          </w:p>
          <w:p w14:paraId="09573D6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V.w.b. de Initiator, indien het gaat om dienstverlening aan burgers en bedrijven wordt ook wel de term ‘klant’ gehanteerd. Met het oog op andere dan dienstverleningszaken kiezen we hier een meer algemenere term. Bij sommige zaken (huwelijk, bezwaar van meerdere burgers e.d.) is sprake van meerdere initiatoren terwijl het RGBZ slechts één initiator per zaak kent. In dergelijke situaties is voorzien doordat naast de (ene) initiator ook betrokkenen in de rol van ‘Mede-initiator’ onderkend worden. V.w.b. de Klantcontacter, met betrekking tot het zaakgericht werken betreft dit veelal het verzorgen van de intake van een vraag naar een product of dienst, het informeren over de voortgang van de behandeling van de ZAAK en het leveren van de uitkomst van de ZAAK.</w:t>
            </w:r>
          </w:p>
        </w:tc>
      </w:tr>
    </w:tbl>
    <w:bookmarkStart w:id="1935" w:name="BKM_B9D54906_3393_4bb2_A307_FECD9045317C"/>
    <w:bookmarkEnd w:id="1935"/>
    <w:p w14:paraId="09FD3514"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lastRenderedPageBreak/>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Roltoelichting</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D80276" w14:paraId="36E25147" w14:textId="77777777" w:rsidTr="00341AFA">
        <w:tc>
          <w:tcPr>
            <w:tcW w:w="3330" w:type="dxa"/>
            <w:gridSpan w:val="2"/>
            <w:tcBorders>
              <w:top w:val="nil"/>
              <w:left w:val="nil"/>
              <w:bottom w:val="nil"/>
              <w:right w:val="nil"/>
            </w:tcBorders>
          </w:tcPr>
          <w:p w14:paraId="51E9FD2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14:paraId="18A2C167"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Roltoelichting</w:t>
            </w:r>
            <w:r w:rsidRPr="00D80276">
              <w:rPr>
                <w:rFonts w:ascii="Arial" w:hAnsi="Arial" w:cs="Arial"/>
                <w:color w:val="000000"/>
                <w:szCs w:val="20"/>
                <w:lang w:val="en-AU" w:eastAsia="en-US"/>
              </w:rPr>
              <w:fldChar w:fldCharType="end"/>
            </w:r>
          </w:p>
        </w:tc>
      </w:tr>
      <w:tr w:rsidR="00341AFA" w:rsidRPr="00D80276" w14:paraId="0D6B121E" w14:textId="77777777" w:rsidTr="00341AFA">
        <w:tc>
          <w:tcPr>
            <w:tcW w:w="3330" w:type="dxa"/>
            <w:gridSpan w:val="2"/>
            <w:tcBorders>
              <w:top w:val="nil"/>
              <w:left w:val="nil"/>
              <w:bottom w:val="nil"/>
              <w:right w:val="nil"/>
            </w:tcBorders>
          </w:tcPr>
          <w:p w14:paraId="2354E7D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14:paraId="0B4FBF5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GFO Zaken 2004</w:t>
            </w:r>
          </w:p>
        </w:tc>
      </w:tr>
      <w:tr w:rsidR="00341AFA" w:rsidRPr="00D80276" w14:paraId="149C7972" w14:textId="77777777" w:rsidTr="00341AFA">
        <w:tc>
          <w:tcPr>
            <w:tcW w:w="3330" w:type="dxa"/>
            <w:gridSpan w:val="2"/>
            <w:tcBorders>
              <w:top w:val="nil"/>
              <w:left w:val="nil"/>
              <w:bottom w:val="nil"/>
              <w:right w:val="nil"/>
            </w:tcBorders>
          </w:tcPr>
          <w:p w14:paraId="5FA2C94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14:paraId="030FEA4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0003</w:t>
            </w:r>
          </w:p>
        </w:tc>
      </w:tr>
      <w:tr w:rsidR="00341AFA" w:rsidRPr="00D80276" w14:paraId="7AC24615" w14:textId="77777777" w:rsidTr="00341AFA">
        <w:tc>
          <w:tcPr>
            <w:tcW w:w="3330" w:type="dxa"/>
            <w:gridSpan w:val="2"/>
            <w:tcBorders>
              <w:top w:val="nil"/>
              <w:left w:val="nil"/>
              <w:bottom w:val="nil"/>
              <w:right w:val="nil"/>
            </w:tcBorders>
          </w:tcPr>
          <w:p w14:paraId="51EBCC5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14:paraId="5E0B838B"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toelichting</w:t>
            </w:r>
            <w:r w:rsidRPr="00D80276">
              <w:rPr>
                <w:rFonts w:ascii="Arial" w:hAnsi="Arial" w:cs="Arial"/>
                <w:color w:val="000000"/>
                <w:szCs w:val="20"/>
                <w:lang w:val="en-AU" w:eastAsia="en-US"/>
              </w:rPr>
              <w:fldChar w:fldCharType="end"/>
            </w:r>
          </w:p>
        </w:tc>
      </w:tr>
      <w:tr w:rsidR="00341AFA" w:rsidRPr="00D80276" w14:paraId="5100E84F" w14:textId="77777777" w:rsidTr="00341AFA">
        <w:tc>
          <w:tcPr>
            <w:tcW w:w="3330" w:type="dxa"/>
            <w:gridSpan w:val="2"/>
            <w:tcBorders>
              <w:top w:val="nil"/>
              <w:left w:val="nil"/>
              <w:bottom w:val="nil"/>
              <w:right w:val="nil"/>
            </w:tcBorders>
          </w:tcPr>
          <w:p w14:paraId="0A0784A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14:paraId="5D779E4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val="en-AU" w:eastAsia="en-US"/>
              </w:rPr>
              <w:fldChar w:fldCharType="end"/>
            </w:r>
          </w:p>
        </w:tc>
      </w:tr>
      <w:tr w:rsidR="00341AFA" w:rsidRPr="00D80276" w14:paraId="5D9F2F30" w14:textId="77777777" w:rsidTr="00341AFA">
        <w:tc>
          <w:tcPr>
            <w:tcW w:w="3330" w:type="dxa"/>
            <w:gridSpan w:val="2"/>
            <w:tcBorders>
              <w:top w:val="nil"/>
              <w:left w:val="nil"/>
              <w:bottom w:val="nil"/>
              <w:right w:val="nil"/>
            </w:tcBorders>
          </w:tcPr>
          <w:p w14:paraId="2ADCED9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14:paraId="7893EAA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GFO Zaken 2004</w:t>
            </w:r>
          </w:p>
        </w:tc>
      </w:tr>
      <w:tr w:rsidR="00341AFA" w:rsidRPr="00D80276" w14:paraId="6E33A64F" w14:textId="77777777" w:rsidTr="00341AFA">
        <w:tc>
          <w:tcPr>
            <w:tcW w:w="3330" w:type="dxa"/>
            <w:gridSpan w:val="2"/>
            <w:tcBorders>
              <w:top w:val="nil"/>
              <w:left w:val="nil"/>
              <w:bottom w:val="nil"/>
              <w:right w:val="nil"/>
            </w:tcBorders>
          </w:tcPr>
          <w:p w14:paraId="3EE228C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14:paraId="0542C95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561CB7A3" w14:textId="77777777" w:rsidTr="00341AFA">
        <w:tc>
          <w:tcPr>
            <w:tcW w:w="3330" w:type="dxa"/>
            <w:gridSpan w:val="2"/>
            <w:tcBorders>
              <w:top w:val="nil"/>
              <w:left w:val="nil"/>
              <w:bottom w:val="nil"/>
              <w:right w:val="nil"/>
            </w:tcBorders>
          </w:tcPr>
          <w:p w14:paraId="4E80276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14:paraId="25735F53"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AN1000</w:t>
            </w:r>
            <w:r w:rsidRPr="00D80276">
              <w:rPr>
                <w:rFonts w:ascii="Arial" w:hAnsi="Arial" w:cs="Arial"/>
                <w:color w:val="000000"/>
                <w:szCs w:val="20"/>
                <w:lang w:val="en-AU" w:eastAsia="en-US"/>
              </w:rPr>
              <w:fldChar w:fldCharType="end"/>
            </w:r>
          </w:p>
        </w:tc>
      </w:tr>
      <w:tr w:rsidR="00341AFA" w:rsidRPr="00D80276" w14:paraId="364862C6" w14:textId="77777777" w:rsidTr="00341AFA">
        <w:tc>
          <w:tcPr>
            <w:tcW w:w="3330" w:type="dxa"/>
            <w:gridSpan w:val="2"/>
            <w:tcBorders>
              <w:top w:val="nil"/>
              <w:left w:val="nil"/>
              <w:bottom w:val="nil"/>
              <w:right w:val="nil"/>
            </w:tcBorders>
          </w:tcPr>
          <w:p w14:paraId="26BDC2C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14:paraId="58E7237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alfanumerieke tekens</w:t>
            </w:r>
          </w:p>
        </w:tc>
      </w:tr>
      <w:tr w:rsidR="00341AFA" w:rsidRPr="00D80276" w14:paraId="5D0D8107" w14:textId="77777777" w:rsidTr="00341AFA">
        <w:tc>
          <w:tcPr>
            <w:tcW w:w="3330" w:type="dxa"/>
            <w:gridSpan w:val="2"/>
            <w:tcBorders>
              <w:top w:val="nil"/>
              <w:left w:val="nil"/>
              <w:bottom w:val="nil"/>
              <w:right w:val="nil"/>
            </w:tcBorders>
          </w:tcPr>
          <w:p w14:paraId="120217E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14:paraId="755BC7D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039C9936" w14:textId="77777777" w:rsidTr="00341AFA">
        <w:tc>
          <w:tcPr>
            <w:tcW w:w="3330" w:type="dxa"/>
            <w:gridSpan w:val="2"/>
            <w:tcBorders>
              <w:top w:val="nil"/>
              <w:left w:val="nil"/>
              <w:bottom w:val="nil"/>
              <w:right w:val="nil"/>
            </w:tcBorders>
          </w:tcPr>
          <w:p w14:paraId="6A1BDD2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14:paraId="4A002BC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7491B68B" w14:textId="77777777" w:rsidTr="00341AFA">
        <w:tc>
          <w:tcPr>
            <w:tcW w:w="3330" w:type="dxa"/>
            <w:gridSpan w:val="2"/>
            <w:tcBorders>
              <w:top w:val="nil"/>
              <w:left w:val="nil"/>
              <w:bottom w:val="nil"/>
              <w:right w:val="nil"/>
            </w:tcBorders>
          </w:tcPr>
          <w:p w14:paraId="29AE624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14:paraId="21FCA6A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1E44FF62" w14:textId="77777777" w:rsidTr="00341AFA">
        <w:tc>
          <w:tcPr>
            <w:tcW w:w="3330" w:type="dxa"/>
            <w:gridSpan w:val="2"/>
            <w:tcBorders>
              <w:top w:val="nil"/>
              <w:left w:val="nil"/>
              <w:bottom w:val="nil"/>
              <w:right w:val="nil"/>
            </w:tcBorders>
          </w:tcPr>
          <w:p w14:paraId="1514F1F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14:paraId="5F92D01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5F485306" w14:textId="77777777" w:rsidTr="00341AFA">
        <w:tc>
          <w:tcPr>
            <w:tcW w:w="3330" w:type="dxa"/>
            <w:gridSpan w:val="2"/>
            <w:tcBorders>
              <w:top w:val="nil"/>
              <w:left w:val="nil"/>
              <w:bottom w:val="nil"/>
              <w:right w:val="nil"/>
            </w:tcBorders>
          </w:tcPr>
          <w:p w14:paraId="580618F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14:paraId="7CF85E5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2FEE8BD6" w14:textId="77777777" w:rsidTr="00341AFA">
        <w:tc>
          <w:tcPr>
            <w:tcW w:w="3330" w:type="dxa"/>
            <w:gridSpan w:val="2"/>
            <w:tcBorders>
              <w:top w:val="nil"/>
              <w:left w:val="nil"/>
              <w:bottom w:val="nil"/>
              <w:right w:val="nil"/>
            </w:tcBorders>
          </w:tcPr>
          <w:p w14:paraId="74A5ED2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14:paraId="1C8831E3"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2BC1EF0A" w14:textId="77777777" w:rsidTr="00341AFA">
        <w:tc>
          <w:tcPr>
            <w:tcW w:w="3330" w:type="dxa"/>
            <w:gridSpan w:val="2"/>
            <w:tcBorders>
              <w:top w:val="nil"/>
              <w:left w:val="nil"/>
              <w:bottom w:val="nil"/>
              <w:right w:val="nil"/>
            </w:tcBorders>
          </w:tcPr>
          <w:p w14:paraId="6D77575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14:paraId="165DE90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02183233" w14:textId="77777777" w:rsidTr="00341AFA">
        <w:tc>
          <w:tcPr>
            <w:tcW w:w="3330" w:type="dxa"/>
            <w:gridSpan w:val="2"/>
            <w:tcBorders>
              <w:top w:val="nil"/>
              <w:left w:val="nil"/>
              <w:bottom w:val="nil"/>
              <w:right w:val="nil"/>
            </w:tcBorders>
          </w:tcPr>
          <w:p w14:paraId="49FC144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14:paraId="66A2796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43C9904D" w14:textId="77777777" w:rsidTr="00341AFA">
        <w:tc>
          <w:tcPr>
            <w:tcW w:w="9360" w:type="dxa"/>
            <w:gridSpan w:val="3"/>
            <w:tcBorders>
              <w:top w:val="nil"/>
              <w:left w:val="nil"/>
              <w:bottom w:val="nil"/>
              <w:right w:val="nil"/>
            </w:tcBorders>
          </w:tcPr>
          <w:p w14:paraId="754A707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52C9627E" w14:textId="77777777" w:rsidTr="00341AFA">
        <w:tc>
          <w:tcPr>
            <w:tcW w:w="450" w:type="dxa"/>
            <w:tcBorders>
              <w:top w:val="nil"/>
              <w:left w:val="nil"/>
              <w:bottom w:val="nil"/>
              <w:right w:val="nil"/>
            </w:tcBorders>
          </w:tcPr>
          <w:p w14:paraId="26B1A95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08B9965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is afgeleid van de attribuutsoort Betrokkene.Roltoelichting in het GFO Zaken 2004.</w:t>
            </w:r>
          </w:p>
        </w:tc>
      </w:tr>
    </w:tbl>
    <w:bookmarkStart w:id="1936" w:name="BKM_848AA498_3456_49eb_AF97_C13FFAB75B54"/>
    <w:bookmarkEnd w:id="1936"/>
    <w:p w14:paraId="12D46247"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Indicatie machtiging</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D80276" w14:paraId="30FD8216" w14:textId="77777777" w:rsidTr="00341AFA">
        <w:tc>
          <w:tcPr>
            <w:tcW w:w="3330" w:type="dxa"/>
            <w:gridSpan w:val="2"/>
            <w:tcBorders>
              <w:top w:val="nil"/>
              <w:left w:val="nil"/>
              <w:bottom w:val="nil"/>
              <w:right w:val="nil"/>
            </w:tcBorders>
          </w:tcPr>
          <w:p w14:paraId="78CB03D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14:paraId="1F5F95AB"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Indicatie machtiging</w:t>
            </w:r>
            <w:r w:rsidRPr="00D80276">
              <w:rPr>
                <w:rFonts w:ascii="Arial" w:hAnsi="Arial" w:cs="Arial"/>
                <w:color w:val="000000"/>
                <w:szCs w:val="20"/>
                <w:lang w:val="en-AU" w:eastAsia="en-US"/>
              </w:rPr>
              <w:fldChar w:fldCharType="end"/>
            </w:r>
          </w:p>
        </w:tc>
      </w:tr>
      <w:tr w:rsidR="00341AFA" w:rsidRPr="00D80276" w14:paraId="65FB6F16" w14:textId="77777777" w:rsidTr="00341AFA">
        <w:tc>
          <w:tcPr>
            <w:tcW w:w="3330" w:type="dxa"/>
            <w:gridSpan w:val="2"/>
            <w:tcBorders>
              <w:top w:val="nil"/>
              <w:left w:val="nil"/>
              <w:bottom w:val="nil"/>
              <w:right w:val="nil"/>
            </w:tcBorders>
          </w:tcPr>
          <w:p w14:paraId="08744BF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14:paraId="7093825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6D63D723" w14:textId="77777777" w:rsidTr="00341AFA">
        <w:tc>
          <w:tcPr>
            <w:tcW w:w="3330" w:type="dxa"/>
            <w:gridSpan w:val="2"/>
            <w:tcBorders>
              <w:top w:val="nil"/>
              <w:left w:val="nil"/>
              <w:bottom w:val="nil"/>
              <w:right w:val="nil"/>
            </w:tcBorders>
          </w:tcPr>
          <w:p w14:paraId="79E17D0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14:paraId="5A864DC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A98411A" w14:textId="77777777" w:rsidTr="00341AFA">
        <w:tc>
          <w:tcPr>
            <w:tcW w:w="3330" w:type="dxa"/>
            <w:gridSpan w:val="2"/>
            <w:tcBorders>
              <w:top w:val="nil"/>
              <w:left w:val="nil"/>
              <w:bottom w:val="nil"/>
              <w:right w:val="nil"/>
            </w:tcBorders>
          </w:tcPr>
          <w:p w14:paraId="2A414AD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14:paraId="25E19830"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indicatieMachtiging</w:t>
            </w:r>
            <w:r w:rsidRPr="00D80276">
              <w:rPr>
                <w:rFonts w:ascii="Arial" w:hAnsi="Arial" w:cs="Arial"/>
                <w:color w:val="000000"/>
                <w:szCs w:val="20"/>
                <w:lang w:val="en-AU" w:eastAsia="en-US"/>
              </w:rPr>
              <w:fldChar w:fldCharType="end"/>
            </w:r>
          </w:p>
        </w:tc>
      </w:tr>
      <w:tr w:rsidR="00341AFA" w:rsidRPr="00D80276" w14:paraId="7795EE1B" w14:textId="77777777" w:rsidTr="00341AFA">
        <w:tc>
          <w:tcPr>
            <w:tcW w:w="3330" w:type="dxa"/>
            <w:gridSpan w:val="2"/>
            <w:tcBorders>
              <w:top w:val="nil"/>
              <w:left w:val="nil"/>
              <w:bottom w:val="nil"/>
              <w:right w:val="nil"/>
            </w:tcBorders>
          </w:tcPr>
          <w:p w14:paraId="1E06703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14:paraId="780BCBCA"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Indicatie of de BETROKKENE in de ROL bij de ZAAK optreedt als gemachtigde van een andere BETROKKENE bij die ZAAK</w:t>
            </w:r>
            <w:r w:rsidRPr="00D80276">
              <w:rPr>
                <w:rFonts w:ascii="Arial" w:hAnsi="Arial" w:cs="Arial"/>
                <w:color w:val="000000"/>
                <w:szCs w:val="20"/>
                <w:lang w:eastAsia="en-US"/>
              </w:rPr>
              <w:fldChar w:fldCharType="end"/>
            </w:r>
          </w:p>
        </w:tc>
      </w:tr>
      <w:tr w:rsidR="00341AFA" w:rsidRPr="00D80276" w14:paraId="402DCF76" w14:textId="77777777" w:rsidTr="00341AFA">
        <w:tc>
          <w:tcPr>
            <w:tcW w:w="3330" w:type="dxa"/>
            <w:gridSpan w:val="2"/>
            <w:tcBorders>
              <w:top w:val="nil"/>
              <w:left w:val="nil"/>
              <w:bottom w:val="nil"/>
              <w:right w:val="nil"/>
            </w:tcBorders>
          </w:tcPr>
          <w:p w14:paraId="4DDC670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14:paraId="1B69AD6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39D746D5" w14:textId="77777777" w:rsidTr="00341AFA">
        <w:tc>
          <w:tcPr>
            <w:tcW w:w="3330" w:type="dxa"/>
            <w:gridSpan w:val="2"/>
            <w:tcBorders>
              <w:top w:val="nil"/>
              <w:left w:val="nil"/>
              <w:bottom w:val="nil"/>
              <w:right w:val="nil"/>
            </w:tcBorders>
          </w:tcPr>
          <w:p w14:paraId="387CBE8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14:paraId="24A71B8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1-1-2013</w:t>
            </w:r>
          </w:p>
        </w:tc>
      </w:tr>
      <w:tr w:rsidR="00341AFA" w:rsidRPr="00D80276" w14:paraId="0BE29605" w14:textId="77777777" w:rsidTr="00341AFA">
        <w:tc>
          <w:tcPr>
            <w:tcW w:w="3330" w:type="dxa"/>
            <w:gridSpan w:val="2"/>
            <w:tcBorders>
              <w:top w:val="nil"/>
              <w:left w:val="nil"/>
              <w:bottom w:val="nil"/>
              <w:right w:val="nil"/>
            </w:tcBorders>
          </w:tcPr>
          <w:p w14:paraId="12C535D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14:paraId="32AF587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AN15</w:t>
            </w:r>
            <w:r w:rsidRPr="00D80276">
              <w:rPr>
                <w:rFonts w:ascii="Arial" w:hAnsi="Arial" w:cs="Arial"/>
                <w:color w:val="000000"/>
                <w:szCs w:val="20"/>
                <w:lang w:val="en-AU" w:eastAsia="en-US"/>
              </w:rPr>
              <w:fldChar w:fldCharType="end"/>
            </w:r>
          </w:p>
        </w:tc>
      </w:tr>
      <w:tr w:rsidR="00341AFA" w:rsidRPr="00D80276" w14:paraId="4AA0CE32" w14:textId="77777777" w:rsidTr="00341AFA">
        <w:tc>
          <w:tcPr>
            <w:tcW w:w="3330" w:type="dxa"/>
            <w:gridSpan w:val="2"/>
            <w:tcBorders>
              <w:top w:val="nil"/>
              <w:left w:val="nil"/>
              <w:bottom w:val="nil"/>
              <w:right w:val="nil"/>
            </w:tcBorders>
          </w:tcPr>
          <w:p w14:paraId="0EA1F2C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14:paraId="75EC195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“gemachtigde” (de betrokkene in de rol bij de zaak is door een andere betrokkene bij dezelfde zaak gemachtigd om namens hem of haar te handelen).</w:t>
            </w:r>
          </w:p>
          <w:p w14:paraId="7D94A59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“machtiginggever” (de betrokkene in de rol bij de zaak heeft een andere betrokkene bij dezelfde zaak gemachtigd om namens hem of haar te handelen)</w:t>
            </w:r>
          </w:p>
        </w:tc>
      </w:tr>
      <w:tr w:rsidR="00341AFA" w:rsidRPr="00D80276" w14:paraId="5CD945C0" w14:textId="77777777" w:rsidTr="00341AFA">
        <w:tc>
          <w:tcPr>
            <w:tcW w:w="3330" w:type="dxa"/>
            <w:gridSpan w:val="2"/>
            <w:tcBorders>
              <w:top w:val="nil"/>
              <w:left w:val="nil"/>
              <w:bottom w:val="nil"/>
              <w:right w:val="nil"/>
            </w:tcBorders>
          </w:tcPr>
          <w:p w14:paraId="16132D4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14:paraId="78BBEF5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14:paraId="02DC14C3" w14:textId="77777777" w:rsidTr="00341AFA">
        <w:tc>
          <w:tcPr>
            <w:tcW w:w="3330" w:type="dxa"/>
            <w:gridSpan w:val="2"/>
            <w:tcBorders>
              <w:top w:val="nil"/>
              <w:left w:val="nil"/>
              <w:bottom w:val="nil"/>
              <w:right w:val="nil"/>
            </w:tcBorders>
          </w:tcPr>
          <w:p w14:paraId="1655C7A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14:paraId="73D9BAB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5F5054E0" w14:textId="77777777" w:rsidTr="00341AFA">
        <w:tc>
          <w:tcPr>
            <w:tcW w:w="3330" w:type="dxa"/>
            <w:gridSpan w:val="2"/>
            <w:tcBorders>
              <w:top w:val="nil"/>
              <w:left w:val="nil"/>
              <w:bottom w:val="nil"/>
              <w:right w:val="nil"/>
            </w:tcBorders>
          </w:tcPr>
          <w:p w14:paraId="5015251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14:paraId="563C387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11C2648" w14:textId="77777777" w:rsidTr="00341AFA">
        <w:tc>
          <w:tcPr>
            <w:tcW w:w="3330" w:type="dxa"/>
            <w:gridSpan w:val="2"/>
            <w:tcBorders>
              <w:top w:val="nil"/>
              <w:left w:val="nil"/>
              <w:bottom w:val="nil"/>
              <w:right w:val="nil"/>
            </w:tcBorders>
          </w:tcPr>
          <w:p w14:paraId="27D4EF1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Indicatie in onderzoek</w:t>
            </w:r>
          </w:p>
        </w:tc>
        <w:tc>
          <w:tcPr>
            <w:tcW w:w="6030" w:type="dxa"/>
            <w:tcBorders>
              <w:top w:val="nil"/>
              <w:left w:val="nil"/>
              <w:bottom w:val="nil"/>
              <w:right w:val="nil"/>
            </w:tcBorders>
          </w:tcPr>
          <w:p w14:paraId="2EE422E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1ABF549D" w14:textId="77777777" w:rsidTr="00341AFA">
        <w:tc>
          <w:tcPr>
            <w:tcW w:w="3330" w:type="dxa"/>
            <w:gridSpan w:val="2"/>
            <w:tcBorders>
              <w:top w:val="nil"/>
              <w:left w:val="nil"/>
              <w:bottom w:val="nil"/>
              <w:right w:val="nil"/>
            </w:tcBorders>
          </w:tcPr>
          <w:p w14:paraId="2FF53F4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14:paraId="6E890CD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38961E7D" w14:textId="77777777" w:rsidTr="00341AFA">
        <w:tc>
          <w:tcPr>
            <w:tcW w:w="3330" w:type="dxa"/>
            <w:gridSpan w:val="2"/>
            <w:tcBorders>
              <w:top w:val="nil"/>
              <w:left w:val="nil"/>
              <w:bottom w:val="nil"/>
              <w:right w:val="nil"/>
            </w:tcBorders>
          </w:tcPr>
          <w:p w14:paraId="391DD07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14:paraId="47D45A39"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35B641E7" w14:textId="77777777" w:rsidTr="00341AFA">
        <w:tc>
          <w:tcPr>
            <w:tcW w:w="3330" w:type="dxa"/>
            <w:gridSpan w:val="2"/>
            <w:tcBorders>
              <w:top w:val="nil"/>
              <w:left w:val="nil"/>
              <w:bottom w:val="nil"/>
              <w:right w:val="nil"/>
            </w:tcBorders>
          </w:tcPr>
          <w:p w14:paraId="721C7CD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14:paraId="49ED753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656CDC7E" w14:textId="77777777" w:rsidTr="00341AFA">
        <w:tc>
          <w:tcPr>
            <w:tcW w:w="3330" w:type="dxa"/>
            <w:gridSpan w:val="2"/>
            <w:tcBorders>
              <w:top w:val="nil"/>
              <w:left w:val="nil"/>
              <w:bottom w:val="nil"/>
              <w:right w:val="nil"/>
            </w:tcBorders>
          </w:tcPr>
          <w:p w14:paraId="2C0B17F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14:paraId="40A3C29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50FE7BF2" w14:textId="77777777" w:rsidTr="00341AFA">
        <w:tc>
          <w:tcPr>
            <w:tcW w:w="9360" w:type="dxa"/>
            <w:gridSpan w:val="3"/>
            <w:tcBorders>
              <w:top w:val="nil"/>
              <w:left w:val="nil"/>
              <w:bottom w:val="nil"/>
              <w:right w:val="nil"/>
            </w:tcBorders>
          </w:tcPr>
          <w:p w14:paraId="1C53AC1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47931BBD" w14:textId="77777777" w:rsidTr="00341AFA">
        <w:tc>
          <w:tcPr>
            <w:tcW w:w="450" w:type="dxa"/>
            <w:tcBorders>
              <w:top w:val="nil"/>
              <w:left w:val="nil"/>
              <w:bottom w:val="nil"/>
              <w:right w:val="nil"/>
            </w:tcBorders>
          </w:tcPr>
          <w:p w14:paraId="4DE5E19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070BF5D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Een betrokkene bij een zaak kan een ander machtigen om zijn of haar belangen bij de zaak voor hem of haar te waarborgen. De gemachtigde wordt dan tevens een betrokkene bij de zaak. Dat kan in diverse rollen. Zo kan de gemachtigde de initiator zijn, en niet degene die eigenlijk de zaak 'had willen aanspannen' (bijvoorbeeld een bezwaarzaak) als alle communicatie via de gemachtigde loopt (hij/zij dient als gemachtigde bijvoorbeeld het bezwaar in; met hem of haar wordt over de zaak gecommuniceerd). Degene op wie het bezwaar betrekking heeft kan dan in de rol van belanghebbende aan de zaak gerelateerd worden. </w:t>
            </w:r>
          </w:p>
          <w:p w14:paraId="70E2CB0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In de ROL.Toelichting kan desgewenst nadere informatie over machtiginggever of gemachtigde vermeld worden.</w:t>
            </w:r>
          </w:p>
        </w:tc>
      </w:tr>
    </w:tbl>
    <w:p w14:paraId="719BFFFE" w14:textId="77777777"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bookmarkStart w:id="1937" w:name="BKM_CE1369B6_A39E_4131_B24B_BB2320F55867"/>
      <w:bookmarkEnd w:id="1937"/>
    </w:p>
    <w:bookmarkStart w:id="1938" w:name="BKM_CFE2A676_B7E3_4a80_BA70_CA6CBCB51E86"/>
    <w:p w14:paraId="08B8A76A"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Element.Stereotype</w:instrText>
      </w:r>
      <w:r w:rsidRPr="00D80276">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ROL</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3D1C701F" w14:textId="77777777" w:rsidTr="00341AFA">
        <w:tc>
          <w:tcPr>
            <w:tcW w:w="3690" w:type="dxa"/>
            <w:gridSpan w:val="2"/>
            <w:tcBorders>
              <w:top w:val="nil"/>
              <w:left w:val="nil"/>
              <w:bottom w:val="nil"/>
              <w:right w:val="nil"/>
            </w:tcBorders>
          </w:tcPr>
          <w:p w14:paraId="2EFB55F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7B1DB101"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 ROL</w:t>
            </w:r>
            <w:r w:rsidRPr="00D80276">
              <w:rPr>
                <w:rFonts w:ascii="Arial" w:hAnsi="Arial" w:cs="Arial"/>
                <w:color w:val="000000"/>
                <w:szCs w:val="20"/>
                <w:lang w:val="en-AU" w:eastAsia="en-US"/>
              </w:rPr>
              <w:fldChar w:fldCharType="end"/>
            </w:r>
          </w:p>
        </w:tc>
      </w:tr>
      <w:tr w:rsidR="00341AFA" w:rsidRPr="00D80276" w14:paraId="2517C5FF" w14:textId="77777777" w:rsidTr="00341AFA">
        <w:tc>
          <w:tcPr>
            <w:tcW w:w="3690" w:type="dxa"/>
            <w:gridSpan w:val="2"/>
            <w:tcBorders>
              <w:top w:val="nil"/>
              <w:left w:val="nil"/>
              <w:bottom w:val="nil"/>
              <w:right w:val="nil"/>
            </w:tcBorders>
          </w:tcPr>
          <w:p w14:paraId="0706196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10082FA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0280DD36" w14:textId="77777777" w:rsidTr="00341AFA">
        <w:tc>
          <w:tcPr>
            <w:tcW w:w="3690" w:type="dxa"/>
            <w:gridSpan w:val="2"/>
            <w:tcBorders>
              <w:top w:val="nil"/>
              <w:left w:val="nil"/>
              <w:bottom w:val="nil"/>
              <w:right w:val="nil"/>
            </w:tcBorders>
          </w:tcPr>
          <w:p w14:paraId="1C139C4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37603FE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7D7A1968" w14:textId="77777777" w:rsidTr="00341AFA">
        <w:tc>
          <w:tcPr>
            <w:tcW w:w="3690" w:type="dxa"/>
            <w:gridSpan w:val="2"/>
            <w:tcBorders>
              <w:top w:val="nil"/>
              <w:left w:val="nil"/>
              <w:bottom w:val="nil"/>
              <w:right w:val="nil"/>
            </w:tcBorders>
          </w:tcPr>
          <w:p w14:paraId="24B314F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XML-tag</w:t>
            </w:r>
          </w:p>
        </w:tc>
        <w:tc>
          <w:tcPr>
            <w:tcW w:w="5670" w:type="dxa"/>
            <w:tcBorders>
              <w:top w:val="nil"/>
              <w:left w:val="nil"/>
              <w:bottom w:val="nil"/>
              <w:right w:val="nil"/>
            </w:tcBorders>
          </w:tcPr>
          <w:p w14:paraId="05392CD8"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w:t>
            </w:r>
            <w:r w:rsidRPr="00D80276">
              <w:rPr>
                <w:rFonts w:ascii="Arial" w:hAnsi="Arial" w:cs="Arial"/>
                <w:color w:val="000000"/>
                <w:szCs w:val="20"/>
                <w:lang w:val="en-AU" w:eastAsia="en-US"/>
              </w:rPr>
              <w:fldChar w:fldCharType="end"/>
            </w:r>
          </w:p>
        </w:tc>
      </w:tr>
      <w:tr w:rsidR="00341AFA" w:rsidRPr="00D80276" w14:paraId="73896038" w14:textId="77777777" w:rsidTr="00341AFA">
        <w:tc>
          <w:tcPr>
            <w:tcW w:w="3690" w:type="dxa"/>
            <w:gridSpan w:val="2"/>
            <w:tcBorders>
              <w:top w:val="nil"/>
              <w:left w:val="nil"/>
              <w:bottom w:val="nil"/>
              <w:right w:val="nil"/>
            </w:tcBorders>
          </w:tcPr>
          <w:p w14:paraId="502D9AC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0098733B"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Element.Notes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De gegevens van de persoon die anderen desgevraagd in contact brengt met medewerkers van de BETROKKENE, een NIET-NATUURLIJK PERSOON of VESTIGING zijnde, of met BETROKKENE zelf, een NATUURLIJK PERSOON zijnde, vanuit het belang van BETROKKENE in haar ROL bij een ZAAK,.</w:t>
            </w:r>
          </w:p>
        </w:tc>
      </w:tr>
      <w:tr w:rsidR="00341AFA" w:rsidRPr="00D80276" w14:paraId="46923FE9" w14:textId="77777777" w:rsidTr="00341AFA">
        <w:tc>
          <w:tcPr>
            <w:tcW w:w="3690" w:type="dxa"/>
            <w:gridSpan w:val="2"/>
            <w:tcBorders>
              <w:top w:val="nil"/>
              <w:left w:val="nil"/>
              <w:bottom w:val="nil"/>
              <w:right w:val="nil"/>
            </w:tcBorders>
          </w:tcPr>
          <w:p w14:paraId="783D309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5E7EEE8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1C006BFA" w14:textId="77777777" w:rsidTr="00341AFA">
        <w:tc>
          <w:tcPr>
            <w:tcW w:w="3690" w:type="dxa"/>
            <w:gridSpan w:val="2"/>
            <w:tcBorders>
              <w:top w:val="nil"/>
              <w:left w:val="nil"/>
              <w:bottom w:val="nil"/>
              <w:right w:val="nil"/>
            </w:tcBorders>
          </w:tcPr>
          <w:p w14:paraId="73AA995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72C8CA2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15B36795" w14:textId="77777777" w:rsidTr="00341AFA">
        <w:tc>
          <w:tcPr>
            <w:tcW w:w="3690" w:type="dxa"/>
            <w:gridSpan w:val="2"/>
            <w:tcBorders>
              <w:top w:val="nil"/>
              <w:left w:val="nil"/>
              <w:bottom w:val="nil"/>
              <w:right w:val="nil"/>
            </w:tcBorders>
          </w:tcPr>
          <w:p w14:paraId="573B0AA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0F1437F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14:paraId="2EB014AE" w14:textId="77777777" w:rsidTr="00341AFA">
        <w:tc>
          <w:tcPr>
            <w:tcW w:w="3690" w:type="dxa"/>
            <w:gridSpan w:val="2"/>
            <w:tcBorders>
              <w:top w:val="nil"/>
              <w:left w:val="nil"/>
              <w:bottom w:val="nil"/>
              <w:right w:val="nil"/>
            </w:tcBorders>
          </w:tcPr>
          <w:p w14:paraId="1E996DB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7F139E6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3FF7E595" w14:textId="77777777" w:rsidTr="00341AFA">
        <w:tc>
          <w:tcPr>
            <w:tcW w:w="3690" w:type="dxa"/>
            <w:gridSpan w:val="2"/>
            <w:tcBorders>
              <w:top w:val="nil"/>
              <w:left w:val="nil"/>
              <w:bottom w:val="nil"/>
              <w:right w:val="nil"/>
            </w:tcBorders>
          </w:tcPr>
          <w:p w14:paraId="3416337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Cs w:val="20"/>
                <w:lang w:eastAsia="en-US"/>
              </w:rPr>
              <w:t>Aandu</w:t>
            </w:r>
            <w:r w:rsidRPr="00D80276">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14:paraId="52C08D4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128B470D" w14:textId="77777777" w:rsidTr="00341AFA">
        <w:tc>
          <w:tcPr>
            <w:tcW w:w="3690" w:type="dxa"/>
            <w:gridSpan w:val="2"/>
            <w:tcBorders>
              <w:top w:val="nil"/>
              <w:left w:val="nil"/>
              <w:bottom w:val="nil"/>
              <w:right w:val="nil"/>
            </w:tcBorders>
          </w:tcPr>
          <w:p w14:paraId="242F5F5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4869811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15844F22" w14:textId="77777777" w:rsidTr="00341AFA">
        <w:tc>
          <w:tcPr>
            <w:tcW w:w="3690" w:type="dxa"/>
            <w:gridSpan w:val="2"/>
            <w:tcBorders>
              <w:top w:val="nil"/>
              <w:left w:val="nil"/>
              <w:bottom w:val="nil"/>
              <w:right w:val="nil"/>
            </w:tcBorders>
          </w:tcPr>
          <w:p w14:paraId="0431677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765AD40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1C45A546" w14:textId="77777777" w:rsidTr="00341AFA">
        <w:tc>
          <w:tcPr>
            <w:tcW w:w="3690" w:type="dxa"/>
            <w:gridSpan w:val="2"/>
            <w:tcBorders>
              <w:top w:val="nil"/>
              <w:left w:val="nil"/>
              <w:bottom w:val="nil"/>
              <w:right w:val="nil"/>
            </w:tcBorders>
          </w:tcPr>
          <w:p w14:paraId="0FDC8F5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1B72C03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399A8EB0" w14:textId="77777777" w:rsidTr="00341AFA">
        <w:tc>
          <w:tcPr>
            <w:tcW w:w="3690" w:type="dxa"/>
            <w:gridSpan w:val="2"/>
            <w:tcBorders>
              <w:top w:val="nil"/>
              <w:left w:val="nil"/>
              <w:bottom w:val="nil"/>
              <w:right w:val="nil"/>
            </w:tcBorders>
          </w:tcPr>
          <w:p w14:paraId="36E2425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21183AF5"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Element.Multiplicity</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w:t>
            </w:r>
          </w:p>
        </w:tc>
      </w:tr>
      <w:tr w:rsidR="00341AFA" w:rsidRPr="00D80276" w14:paraId="2642E347" w14:textId="77777777" w:rsidTr="00341AFA">
        <w:tc>
          <w:tcPr>
            <w:tcW w:w="3690" w:type="dxa"/>
            <w:gridSpan w:val="2"/>
            <w:tcBorders>
              <w:top w:val="nil"/>
              <w:left w:val="nil"/>
              <w:bottom w:val="nil"/>
              <w:right w:val="nil"/>
            </w:tcBorders>
          </w:tcPr>
          <w:p w14:paraId="7960CCE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1A29BE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55A685DD" w14:textId="77777777" w:rsidTr="00341AFA">
        <w:tc>
          <w:tcPr>
            <w:tcW w:w="3690" w:type="dxa"/>
            <w:gridSpan w:val="2"/>
            <w:tcBorders>
              <w:top w:val="nil"/>
              <w:left w:val="nil"/>
              <w:bottom w:val="nil"/>
              <w:right w:val="nil"/>
            </w:tcBorders>
          </w:tcPr>
          <w:p w14:paraId="6F15DAC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3477092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B72608B" w14:textId="77777777" w:rsidTr="00341AFA">
        <w:tc>
          <w:tcPr>
            <w:tcW w:w="9360" w:type="dxa"/>
            <w:gridSpan w:val="3"/>
            <w:tcBorders>
              <w:top w:val="nil"/>
              <w:left w:val="nil"/>
              <w:bottom w:val="nil"/>
              <w:right w:val="nil"/>
            </w:tcBorders>
          </w:tcPr>
          <w:p w14:paraId="706A5CA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0EC7DF06" w14:textId="77777777" w:rsidTr="00341AFA">
        <w:tc>
          <w:tcPr>
            <w:tcW w:w="450" w:type="dxa"/>
            <w:tcBorders>
              <w:top w:val="nil"/>
              <w:left w:val="nil"/>
              <w:bottom w:val="nil"/>
              <w:right w:val="nil"/>
            </w:tcBorders>
          </w:tcPr>
          <w:p w14:paraId="2DEE8C8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33924E0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939" w:name="BKM_EBB390B0_0550_4d0d_B6A4_5E27E7FEE511"/>
    <w:bookmarkEnd w:id="1939"/>
    <w:p w14:paraId="24C3AE6A"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Contactpersoonnaam</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6C80CAF0" w14:textId="77777777" w:rsidTr="00341AFA">
        <w:tc>
          <w:tcPr>
            <w:tcW w:w="3690" w:type="dxa"/>
            <w:gridSpan w:val="2"/>
            <w:tcBorders>
              <w:top w:val="nil"/>
              <w:left w:val="nil"/>
              <w:bottom w:val="nil"/>
              <w:right w:val="nil"/>
            </w:tcBorders>
          </w:tcPr>
          <w:p w14:paraId="0206EC0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5E9A9CD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Contactpersoonnaam</w:t>
            </w:r>
            <w:r w:rsidRPr="00D80276">
              <w:rPr>
                <w:rFonts w:ascii="Arial" w:hAnsi="Arial" w:cs="Arial"/>
                <w:color w:val="000000"/>
                <w:szCs w:val="20"/>
                <w:lang w:val="en-AU" w:eastAsia="en-US"/>
              </w:rPr>
              <w:fldChar w:fldCharType="end"/>
            </w:r>
          </w:p>
        </w:tc>
      </w:tr>
      <w:tr w:rsidR="00341AFA" w:rsidRPr="00D80276" w14:paraId="26279590" w14:textId="77777777" w:rsidTr="00341AFA">
        <w:tc>
          <w:tcPr>
            <w:tcW w:w="3690" w:type="dxa"/>
            <w:gridSpan w:val="2"/>
            <w:tcBorders>
              <w:top w:val="nil"/>
              <w:left w:val="nil"/>
              <w:bottom w:val="nil"/>
              <w:right w:val="nil"/>
            </w:tcBorders>
          </w:tcPr>
          <w:p w14:paraId="23F6455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39CDC5B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739CF306" w14:textId="77777777" w:rsidTr="00341AFA">
        <w:tc>
          <w:tcPr>
            <w:tcW w:w="3690" w:type="dxa"/>
            <w:gridSpan w:val="2"/>
            <w:tcBorders>
              <w:top w:val="nil"/>
              <w:left w:val="nil"/>
              <w:bottom w:val="nil"/>
              <w:right w:val="nil"/>
            </w:tcBorders>
          </w:tcPr>
          <w:p w14:paraId="57A18E1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6BD55EA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F41C12E" w14:textId="77777777" w:rsidTr="00341AFA">
        <w:tc>
          <w:tcPr>
            <w:tcW w:w="3690" w:type="dxa"/>
            <w:gridSpan w:val="2"/>
            <w:tcBorders>
              <w:top w:val="nil"/>
              <w:left w:val="nil"/>
              <w:bottom w:val="nil"/>
              <w:right w:val="nil"/>
            </w:tcBorders>
          </w:tcPr>
          <w:p w14:paraId="67241C9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6F69F751"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contactpersoon.naam</w:t>
            </w:r>
            <w:r w:rsidRPr="00D80276">
              <w:rPr>
                <w:rFonts w:ascii="Arial" w:hAnsi="Arial" w:cs="Arial"/>
                <w:color w:val="000000"/>
                <w:szCs w:val="20"/>
                <w:lang w:val="en-AU" w:eastAsia="en-US"/>
              </w:rPr>
              <w:fldChar w:fldCharType="end"/>
            </w:r>
          </w:p>
        </w:tc>
      </w:tr>
      <w:tr w:rsidR="00341AFA" w:rsidRPr="00D80276" w14:paraId="2F7D10D7" w14:textId="77777777" w:rsidTr="00341AFA">
        <w:tc>
          <w:tcPr>
            <w:tcW w:w="3690" w:type="dxa"/>
            <w:gridSpan w:val="2"/>
            <w:tcBorders>
              <w:top w:val="nil"/>
              <w:left w:val="nil"/>
              <w:bottom w:val="nil"/>
              <w:right w:val="nil"/>
            </w:tcBorders>
          </w:tcPr>
          <w:p w14:paraId="289CEB2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26F566FF"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De opgemaakte naam van de contactpersoon namens de BETROKKENE.</w:t>
            </w:r>
          </w:p>
        </w:tc>
      </w:tr>
      <w:tr w:rsidR="00341AFA" w:rsidRPr="00D80276" w14:paraId="01BB1F29" w14:textId="77777777" w:rsidTr="00341AFA">
        <w:tc>
          <w:tcPr>
            <w:tcW w:w="3690" w:type="dxa"/>
            <w:gridSpan w:val="2"/>
            <w:tcBorders>
              <w:top w:val="nil"/>
              <w:left w:val="nil"/>
              <w:bottom w:val="nil"/>
              <w:right w:val="nil"/>
            </w:tcBorders>
          </w:tcPr>
          <w:p w14:paraId="6BFBD78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3788449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07BBED41" w14:textId="77777777" w:rsidTr="00341AFA">
        <w:tc>
          <w:tcPr>
            <w:tcW w:w="3690" w:type="dxa"/>
            <w:gridSpan w:val="2"/>
            <w:tcBorders>
              <w:top w:val="nil"/>
              <w:left w:val="nil"/>
              <w:bottom w:val="nil"/>
              <w:right w:val="nil"/>
            </w:tcBorders>
          </w:tcPr>
          <w:p w14:paraId="02A7090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5D119CD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71803D41" w14:textId="77777777" w:rsidTr="00341AFA">
        <w:tc>
          <w:tcPr>
            <w:tcW w:w="3690" w:type="dxa"/>
            <w:gridSpan w:val="2"/>
            <w:tcBorders>
              <w:top w:val="nil"/>
              <w:left w:val="nil"/>
              <w:bottom w:val="nil"/>
              <w:right w:val="nil"/>
            </w:tcBorders>
          </w:tcPr>
          <w:p w14:paraId="4F89851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 xml:space="preserve">Formaat </w:t>
            </w:r>
          </w:p>
        </w:tc>
        <w:tc>
          <w:tcPr>
            <w:tcW w:w="5670" w:type="dxa"/>
            <w:tcBorders>
              <w:top w:val="nil"/>
              <w:left w:val="nil"/>
              <w:bottom w:val="nil"/>
              <w:right w:val="nil"/>
            </w:tcBorders>
          </w:tcPr>
          <w:p w14:paraId="69C2CEB1"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AN40</w:t>
            </w:r>
            <w:r w:rsidRPr="00D80276">
              <w:rPr>
                <w:rFonts w:ascii="Arial" w:hAnsi="Arial" w:cs="Arial"/>
                <w:color w:val="000000"/>
                <w:szCs w:val="20"/>
                <w:lang w:val="en-AU" w:eastAsia="en-US"/>
              </w:rPr>
              <w:fldChar w:fldCharType="end"/>
            </w:r>
          </w:p>
        </w:tc>
      </w:tr>
      <w:tr w:rsidR="00341AFA" w:rsidRPr="00D80276" w14:paraId="40FB0D70" w14:textId="77777777" w:rsidTr="00341AFA">
        <w:tc>
          <w:tcPr>
            <w:tcW w:w="3690" w:type="dxa"/>
            <w:gridSpan w:val="2"/>
            <w:tcBorders>
              <w:top w:val="nil"/>
              <w:left w:val="nil"/>
              <w:bottom w:val="nil"/>
              <w:right w:val="nil"/>
            </w:tcBorders>
          </w:tcPr>
          <w:p w14:paraId="5FBAE87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2074EED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715DB7F3" w14:textId="77777777" w:rsidTr="00341AFA">
        <w:tc>
          <w:tcPr>
            <w:tcW w:w="3690" w:type="dxa"/>
            <w:gridSpan w:val="2"/>
            <w:tcBorders>
              <w:top w:val="nil"/>
              <w:left w:val="nil"/>
              <w:bottom w:val="nil"/>
              <w:right w:val="nil"/>
            </w:tcBorders>
          </w:tcPr>
          <w:p w14:paraId="7A3F540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6A87A8A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CA9127D" w14:textId="77777777" w:rsidTr="00341AFA">
        <w:tc>
          <w:tcPr>
            <w:tcW w:w="3690" w:type="dxa"/>
            <w:gridSpan w:val="2"/>
            <w:tcBorders>
              <w:top w:val="nil"/>
              <w:left w:val="nil"/>
              <w:bottom w:val="nil"/>
              <w:right w:val="nil"/>
            </w:tcBorders>
          </w:tcPr>
          <w:p w14:paraId="3366E8B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0DFA0BF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6F2DA797" w14:textId="77777777" w:rsidTr="00341AFA">
        <w:tc>
          <w:tcPr>
            <w:tcW w:w="3690" w:type="dxa"/>
            <w:gridSpan w:val="2"/>
            <w:tcBorders>
              <w:top w:val="nil"/>
              <w:left w:val="nil"/>
              <w:bottom w:val="nil"/>
              <w:right w:val="nil"/>
            </w:tcBorders>
          </w:tcPr>
          <w:p w14:paraId="0D371B8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1626F26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6DE391AC" w14:textId="77777777" w:rsidTr="00341AFA">
        <w:tc>
          <w:tcPr>
            <w:tcW w:w="3690" w:type="dxa"/>
            <w:gridSpan w:val="2"/>
            <w:tcBorders>
              <w:top w:val="nil"/>
              <w:left w:val="nil"/>
              <w:bottom w:val="nil"/>
              <w:right w:val="nil"/>
            </w:tcBorders>
          </w:tcPr>
          <w:p w14:paraId="45832DB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547D81A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28731865" w14:textId="77777777" w:rsidTr="00341AFA">
        <w:tc>
          <w:tcPr>
            <w:tcW w:w="3690" w:type="dxa"/>
            <w:gridSpan w:val="2"/>
            <w:tcBorders>
              <w:top w:val="nil"/>
              <w:left w:val="nil"/>
              <w:bottom w:val="nil"/>
              <w:right w:val="nil"/>
            </w:tcBorders>
          </w:tcPr>
          <w:p w14:paraId="4E58618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2FA357F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1C9E6F4" w14:textId="77777777" w:rsidTr="00341AFA">
        <w:tc>
          <w:tcPr>
            <w:tcW w:w="3690" w:type="dxa"/>
            <w:gridSpan w:val="2"/>
            <w:tcBorders>
              <w:top w:val="nil"/>
              <w:left w:val="nil"/>
              <w:bottom w:val="nil"/>
              <w:right w:val="nil"/>
            </w:tcBorders>
          </w:tcPr>
          <w:p w14:paraId="627B96D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3A574A4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20B6780A" w14:textId="77777777" w:rsidTr="00341AFA">
        <w:tc>
          <w:tcPr>
            <w:tcW w:w="3690" w:type="dxa"/>
            <w:gridSpan w:val="2"/>
            <w:tcBorders>
              <w:top w:val="nil"/>
              <w:left w:val="nil"/>
              <w:bottom w:val="nil"/>
              <w:right w:val="nil"/>
            </w:tcBorders>
          </w:tcPr>
          <w:p w14:paraId="79ADF1F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2128439C"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4D0AE638" w14:textId="77777777" w:rsidTr="00341AFA">
        <w:tc>
          <w:tcPr>
            <w:tcW w:w="3690" w:type="dxa"/>
            <w:gridSpan w:val="2"/>
            <w:tcBorders>
              <w:top w:val="nil"/>
              <w:left w:val="nil"/>
              <w:bottom w:val="nil"/>
              <w:right w:val="nil"/>
            </w:tcBorders>
          </w:tcPr>
          <w:p w14:paraId="1327CC3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78D2E0E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39617986" w14:textId="77777777" w:rsidTr="00341AFA">
        <w:tc>
          <w:tcPr>
            <w:tcW w:w="3690" w:type="dxa"/>
            <w:gridSpan w:val="2"/>
            <w:tcBorders>
              <w:top w:val="nil"/>
              <w:left w:val="nil"/>
              <w:bottom w:val="nil"/>
              <w:right w:val="nil"/>
            </w:tcBorders>
          </w:tcPr>
          <w:p w14:paraId="362EC63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3B76031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3CC9C8D" w14:textId="77777777" w:rsidTr="00341AFA">
        <w:tc>
          <w:tcPr>
            <w:tcW w:w="9360" w:type="dxa"/>
            <w:gridSpan w:val="3"/>
            <w:tcBorders>
              <w:top w:val="nil"/>
              <w:left w:val="nil"/>
              <w:bottom w:val="nil"/>
              <w:right w:val="nil"/>
            </w:tcBorders>
          </w:tcPr>
          <w:p w14:paraId="6B7FE04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54A9CE74" w14:textId="77777777" w:rsidTr="00341AFA">
        <w:tc>
          <w:tcPr>
            <w:tcW w:w="450" w:type="dxa"/>
            <w:tcBorders>
              <w:top w:val="nil"/>
              <w:left w:val="nil"/>
              <w:bottom w:val="nil"/>
              <w:right w:val="nil"/>
            </w:tcBorders>
          </w:tcPr>
          <w:p w14:paraId="7B9E981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0E3CFC5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940" w:name="BKM_63CE0166_B619_4b59_BF0E_488FE8401A24"/>
    <w:bookmarkEnd w:id="1940"/>
    <w:p w14:paraId="1162161B"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functie</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1669E8A8" w14:textId="77777777" w:rsidTr="00341AFA">
        <w:tc>
          <w:tcPr>
            <w:tcW w:w="3690" w:type="dxa"/>
            <w:gridSpan w:val="2"/>
            <w:tcBorders>
              <w:top w:val="nil"/>
              <w:left w:val="nil"/>
              <w:bottom w:val="nil"/>
              <w:right w:val="nil"/>
            </w:tcBorders>
          </w:tcPr>
          <w:p w14:paraId="7AF6B4B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6580B9EF"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 functie</w:t>
            </w:r>
            <w:r w:rsidRPr="00D80276">
              <w:rPr>
                <w:rFonts w:ascii="Arial" w:hAnsi="Arial" w:cs="Arial"/>
                <w:color w:val="000000"/>
                <w:szCs w:val="20"/>
                <w:lang w:val="en-AU" w:eastAsia="en-US"/>
              </w:rPr>
              <w:fldChar w:fldCharType="end"/>
            </w:r>
          </w:p>
        </w:tc>
      </w:tr>
      <w:tr w:rsidR="00341AFA" w:rsidRPr="00D80276" w14:paraId="59DF0253" w14:textId="77777777" w:rsidTr="00341AFA">
        <w:tc>
          <w:tcPr>
            <w:tcW w:w="3690" w:type="dxa"/>
            <w:gridSpan w:val="2"/>
            <w:tcBorders>
              <w:top w:val="nil"/>
              <w:left w:val="nil"/>
              <w:bottom w:val="nil"/>
              <w:right w:val="nil"/>
            </w:tcBorders>
          </w:tcPr>
          <w:p w14:paraId="780F3EE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7BED4E3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3082CC7A" w14:textId="77777777" w:rsidTr="00341AFA">
        <w:tc>
          <w:tcPr>
            <w:tcW w:w="3690" w:type="dxa"/>
            <w:gridSpan w:val="2"/>
            <w:tcBorders>
              <w:top w:val="nil"/>
              <w:left w:val="nil"/>
              <w:bottom w:val="nil"/>
              <w:right w:val="nil"/>
            </w:tcBorders>
          </w:tcPr>
          <w:p w14:paraId="5B6922B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6B6583E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334C0B0" w14:textId="77777777" w:rsidTr="00341AFA">
        <w:tc>
          <w:tcPr>
            <w:tcW w:w="3690" w:type="dxa"/>
            <w:gridSpan w:val="2"/>
            <w:tcBorders>
              <w:top w:val="nil"/>
              <w:left w:val="nil"/>
              <w:bottom w:val="nil"/>
              <w:right w:val="nil"/>
            </w:tcBorders>
          </w:tcPr>
          <w:p w14:paraId="24EB32C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6E079039"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contactpersoon.functie</w:t>
            </w:r>
            <w:r w:rsidRPr="00D80276">
              <w:rPr>
                <w:rFonts w:ascii="Arial" w:hAnsi="Arial" w:cs="Arial"/>
                <w:color w:val="000000"/>
                <w:szCs w:val="20"/>
                <w:lang w:val="en-AU" w:eastAsia="en-US"/>
              </w:rPr>
              <w:fldChar w:fldCharType="end"/>
            </w:r>
          </w:p>
        </w:tc>
      </w:tr>
      <w:tr w:rsidR="00341AFA" w:rsidRPr="00D80276" w14:paraId="67374D12" w14:textId="77777777" w:rsidTr="00341AFA">
        <w:tc>
          <w:tcPr>
            <w:tcW w:w="3690" w:type="dxa"/>
            <w:gridSpan w:val="2"/>
            <w:tcBorders>
              <w:top w:val="nil"/>
              <w:left w:val="nil"/>
              <w:bottom w:val="nil"/>
              <w:right w:val="nil"/>
            </w:tcBorders>
          </w:tcPr>
          <w:p w14:paraId="09D0DBA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2C878CF5"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De aanduiding van de taken, rechten en plichten die de contactpersoon heeft binnen de organisatie van BETROKKENE.</w:t>
            </w:r>
          </w:p>
        </w:tc>
      </w:tr>
      <w:tr w:rsidR="00341AFA" w:rsidRPr="00D80276" w14:paraId="06EE45DA" w14:textId="77777777" w:rsidTr="00341AFA">
        <w:tc>
          <w:tcPr>
            <w:tcW w:w="3690" w:type="dxa"/>
            <w:gridSpan w:val="2"/>
            <w:tcBorders>
              <w:top w:val="nil"/>
              <w:left w:val="nil"/>
              <w:bottom w:val="nil"/>
              <w:right w:val="nil"/>
            </w:tcBorders>
          </w:tcPr>
          <w:p w14:paraId="4F94A2F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143D18D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1A85E801" w14:textId="77777777" w:rsidTr="00341AFA">
        <w:tc>
          <w:tcPr>
            <w:tcW w:w="3690" w:type="dxa"/>
            <w:gridSpan w:val="2"/>
            <w:tcBorders>
              <w:top w:val="nil"/>
              <w:left w:val="nil"/>
              <w:bottom w:val="nil"/>
              <w:right w:val="nil"/>
            </w:tcBorders>
          </w:tcPr>
          <w:p w14:paraId="7DFA5E9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090B88A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06A4B0FB" w14:textId="77777777" w:rsidTr="00341AFA">
        <w:tc>
          <w:tcPr>
            <w:tcW w:w="3690" w:type="dxa"/>
            <w:gridSpan w:val="2"/>
            <w:tcBorders>
              <w:top w:val="nil"/>
              <w:left w:val="nil"/>
              <w:bottom w:val="nil"/>
              <w:right w:val="nil"/>
            </w:tcBorders>
          </w:tcPr>
          <w:p w14:paraId="1E221B7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1D84B1C6"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AN50</w:t>
            </w:r>
            <w:r w:rsidRPr="00D80276">
              <w:rPr>
                <w:rFonts w:ascii="Arial" w:hAnsi="Arial" w:cs="Arial"/>
                <w:color w:val="000000"/>
                <w:szCs w:val="20"/>
                <w:lang w:val="en-AU" w:eastAsia="en-US"/>
              </w:rPr>
              <w:fldChar w:fldCharType="end"/>
            </w:r>
          </w:p>
        </w:tc>
      </w:tr>
      <w:tr w:rsidR="00341AFA" w:rsidRPr="00D80276" w14:paraId="60FCF626" w14:textId="77777777" w:rsidTr="00341AFA">
        <w:tc>
          <w:tcPr>
            <w:tcW w:w="3690" w:type="dxa"/>
            <w:gridSpan w:val="2"/>
            <w:tcBorders>
              <w:top w:val="nil"/>
              <w:left w:val="nil"/>
              <w:bottom w:val="nil"/>
              <w:right w:val="nil"/>
            </w:tcBorders>
          </w:tcPr>
          <w:p w14:paraId="77263B9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10C7EDD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6A8EC83A" w14:textId="77777777" w:rsidTr="00341AFA">
        <w:tc>
          <w:tcPr>
            <w:tcW w:w="3690" w:type="dxa"/>
            <w:gridSpan w:val="2"/>
            <w:tcBorders>
              <w:top w:val="nil"/>
              <w:left w:val="nil"/>
              <w:bottom w:val="nil"/>
              <w:right w:val="nil"/>
            </w:tcBorders>
          </w:tcPr>
          <w:p w14:paraId="637BF8D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2606B65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12E57CC5" w14:textId="77777777" w:rsidTr="00341AFA">
        <w:tc>
          <w:tcPr>
            <w:tcW w:w="3690" w:type="dxa"/>
            <w:gridSpan w:val="2"/>
            <w:tcBorders>
              <w:top w:val="nil"/>
              <w:left w:val="nil"/>
              <w:bottom w:val="nil"/>
              <w:right w:val="nil"/>
            </w:tcBorders>
          </w:tcPr>
          <w:p w14:paraId="02A44CF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742A394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1942296" w14:textId="77777777" w:rsidTr="00341AFA">
        <w:tc>
          <w:tcPr>
            <w:tcW w:w="3690" w:type="dxa"/>
            <w:gridSpan w:val="2"/>
            <w:tcBorders>
              <w:top w:val="nil"/>
              <w:left w:val="nil"/>
              <w:bottom w:val="nil"/>
              <w:right w:val="nil"/>
            </w:tcBorders>
          </w:tcPr>
          <w:p w14:paraId="08F05FB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0894DAA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7D2EFEE1" w14:textId="77777777" w:rsidTr="00341AFA">
        <w:tc>
          <w:tcPr>
            <w:tcW w:w="3690" w:type="dxa"/>
            <w:gridSpan w:val="2"/>
            <w:tcBorders>
              <w:top w:val="nil"/>
              <w:left w:val="nil"/>
              <w:bottom w:val="nil"/>
              <w:right w:val="nil"/>
            </w:tcBorders>
          </w:tcPr>
          <w:p w14:paraId="3AFFB50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7ECF990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AF9BC05" w14:textId="77777777" w:rsidTr="00341AFA">
        <w:tc>
          <w:tcPr>
            <w:tcW w:w="3690" w:type="dxa"/>
            <w:gridSpan w:val="2"/>
            <w:tcBorders>
              <w:top w:val="nil"/>
              <w:left w:val="nil"/>
              <w:bottom w:val="nil"/>
              <w:right w:val="nil"/>
            </w:tcBorders>
          </w:tcPr>
          <w:p w14:paraId="0EF4ED7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654674B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3A356112" w14:textId="77777777" w:rsidTr="00341AFA">
        <w:tc>
          <w:tcPr>
            <w:tcW w:w="3690" w:type="dxa"/>
            <w:gridSpan w:val="2"/>
            <w:tcBorders>
              <w:top w:val="nil"/>
              <w:left w:val="nil"/>
              <w:bottom w:val="nil"/>
              <w:right w:val="nil"/>
            </w:tcBorders>
          </w:tcPr>
          <w:p w14:paraId="39AEF69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0836D27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F650264" w14:textId="77777777" w:rsidTr="00341AFA">
        <w:tc>
          <w:tcPr>
            <w:tcW w:w="3690" w:type="dxa"/>
            <w:gridSpan w:val="2"/>
            <w:tcBorders>
              <w:top w:val="nil"/>
              <w:left w:val="nil"/>
              <w:bottom w:val="nil"/>
              <w:right w:val="nil"/>
            </w:tcBorders>
          </w:tcPr>
          <w:p w14:paraId="2CD9C5B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3982863F"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7839D163" w14:textId="77777777" w:rsidTr="00341AFA">
        <w:tc>
          <w:tcPr>
            <w:tcW w:w="3690" w:type="dxa"/>
            <w:gridSpan w:val="2"/>
            <w:tcBorders>
              <w:top w:val="nil"/>
              <w:left w:val="nil"/>
              <w:bottom w:val="nil"/>
              <w:right w:val="nil"/>
            </w:tcBorders>
          </w:tcPr>
          <w:p w14:paraId="4119988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0DFE84D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7CDD4655" w14:textId="77777777" w:rsidTr="00341AFA">
        <w:tc>
          <w:tcPr>
            <w:tcW w:w="3690" w:type="dxa"/>
            <w:gridSpan w:val="2"/>
            <w:tcBorders>
              <w:top w:val="nil"/>
              <w:left w:val="nil"/>
              <w:bottom w:val="nil"/>
              <w:right w:val="nil"/>
            </w:tcBorders>
          </w:tcPr>
          <w:p w14:paraId="5D22BB2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1872882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63E1ED65" w14:textId="77777777" w:rsidTr="00341AFA">
        <w:tc>
          <w:tcPr>
            <w:tcW w:w="9360" w:type="dxa"/>
            <w:gridSpan w:val="3"/>
            <w:tcBorders>
              <w:top w:val="nil"/>
              <w:left w:val="nil"/>
              <w:bottom w:val="nil"/>
              <w:right w:val="nil"/>
            </w:tcBorders>
          </w:tcPr>
          <w:p w14:paraId="4FE01DB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54437E70" w14:textId="77777777" w:rsidTr="00341AFA">
        <w:tc>
          <w:tcPr>
            <w:tcW w:w="450" w:type="dxa"/>
            <w:tcBorders>
              <w:top w:val="nil"/>
              <w:left w:val="nil"/>
              <w:bottom w:val="nil"/>
              <w:right w:val="nil"/>
            </w:tcBorders>
          </w:tcPr>
          <w:p w14:paraId="6D5D20B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28BC20C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941" w:name="BKM_DA133D11_6A61_441a_86BF_C5C235E89645"/>
    <w:bookmarkEnd w:id="1941"/>
    <w:p w14:paraId="3C567557"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telefoonnummer</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34C550E9" w14:textId="77777777" w:rsidTr="00341AFA">
        <w:tc>
          <w:tcPr>
            <w:tcW w:w="3690" w:type="dxa"/>
            <w:gridSpan w:val="2"/>
            <w:tcBorders>
              <w:top w:val="nil"/>
              <w:left w:val="nil"/>
              <w:bottom w:val="nil"/>
              <w:right w:val="nil"/>
            </w:tcBorders>
          </w:tcPr>
          <w:p w14:paraId="5BE05E9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499A052C"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 telefoonnummer</w:t>
            </w:r>
            <w:r w:rsidRPr="00D80276">
              <w:rPr>
                <w:rFonts w:ascii="Arial" w:hAnsi="Arial" w:cs="Arial"/>
                <w:color w:val="000000"/>
                <w:szCs w:val="20"/>
                <w:lang w:val="en-AU" w:eastAsia="en-US"/>
              </w:rPr>
              <w:fldChar w:fldCharType="end"/>
            </w:r>
          </w:p>
        </w:tc>
      </w:tr>
      <w:tr w:rsidR="00341AFA" w:rsidRPr="00D80276" w14:paraId="5E3047D7" w14:textId="77777777" w:rsidTr="00341AFA">
        <w:tc>
          <w:tcPr>
            <w:tcW w:w="3690" w:type="dxa"/>
            <w:gridSpan w:val="2"/>
            <w:tcBorders>
              <w:top w:val="nil"/>
              <w:left w:val="nil"/>
              <w:bottom w:val="nil"/>
              <w:right w:val="nil"/>
            </w:tcBorders>
          </w:tcPr>
          <w:p w14:paraId="10BDD20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5D2E8EF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583E1C0A" w14:textId="77777777" w:rsidTr="00341AFA">
        <w:tc>
          <w:tcPr>
            <w:tcW w:w="3690" w:type="dxa"/>
            <w:gridSpan w:val="2"/>
            <w:tcBorders>
              <w:top w:val="nil"/>
              <w:left w:val="nil"/>
              <w:bottom w:val="nil"/>
              <w:right w:val="nil"/>
            </w:tcBorders>
          </w:tcPr>
          <w:p w14:paraId="7D40EB5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3E90E8C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6671077C" w14:textId="77777777" w:rsidTr="00341AFA">
        <w:tc>
          <w:tcPr>
            <w:tcW w:w="3690" w:type="dxa"/>
            <w:gridSpan w:val="2"/>
            <w:tcBorders>
              <w:top w:val="nil"/>
              <w:left w:val="nil"/>
              <w:bottom w:val="nil"/>
              <w:right w:val="nil"/>
            </w:tcBorders>
          </w:tcPr>
          <w:p w14:paraId="61C682F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179C68E6"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contactpersoon.telefoonnummer</w:t>
            </w:r>
            <w:r w:rsidRPr="00D80276">
              <w:rPr>
                <w:rFonts w:ascii="Arial" w:hAnsi="Arial" w:cs="Arial"/>
                <w:color w:val="000000"/>
                <w:szCs w:val="20"/>
                <w:lang w:val="en-AU" w:eastAsia="en-US"/>
              </w:rPr>
              <w:fldChar w:fldCharType="end"/>
            </w:r>
          </w:p>
        </w:tc>
      </w:tr>
      <w:tr w:rsidR="00341AFA" w:rsidRPr="00D80276" w14:paraId="4839C21D" w14:textId="77777777" w:rsidTr="00341AFA">
        <w:tc>
          <w:tcPr>
            <w:tcW w:w="3690" w:type="dxa"/>
            <w:gridSpan w:val="2"/>
            <w:tcBorders>
              <w:top w:val="nil"/>
              <w:left w:val="nil"/>
              <w:bottom w:val="nil"/>
              <w:right w:val="nil"/>
            </w:tcBorders>
          </w:tcPr>
          <w:p w14:paraId="1939084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3BFF324F"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Telefoonnummer waaronder de contactpersoon in de regel bereikbaar is.</w:t>
            </w:r>
          </w:p>
        </w:tc>
      </w:tr>
      <w:tr w:rsidR="00341AFA" w:rsidRPr="00D80276" w14:paraId="569A2E44" w14:textId="77777777" w:rsidTr="00341AFA">
        <w:tc>
          <w:tcPr>
            <w:tcW w:w="3690" w:type="dxa"/>
            <w:gridSpan w:val="2"/>
            <w:tcBorders>
              <w:top w:val="nil"/>
              <w:left w:val="nil"/>
              <w:bottom w:val="nil"/>
              <w:right w:val="nil"/>
            </w:tcBorders>
          </w:tcPr>
          <w:p w14:paraId="6AD89BF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12E42CD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039B1DA7" w14:textId="77777777" w:rsidTr="00341AFA">
        <w:tc>
          <w:tcPr>
            <w:tcW w:w="3690" w:type="dxa"/>
            <w:gridSpan w:val="2"/>
            <w:tcBorders>
              <w:top w:val="nil"/>
              <w:left w:val="nil"/>
              <w:bottom w:val="nil"/>
              <w:right w:val="nil"/>
            </w:tcBorders>
          </w:tcPr>
          <w:p w14:paraId="73EDDCF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0741D52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2608A782" w14:textId="77777777" w:rsidTr="00341AFA">
        <w:tc>
          <w:tcPr>
            <w:tcW w:w="3690" w:type="dxa"/>
            <w:gridSpan w:val="2"/>
            <w:tcBorders>
              <w:top w:val="nil"/>
              <w:left w:val="nil"/>
              <w:bottom w:val="nil"/>
              <w:right w:val="nil"/>
            </w:tcBorders>
          </w:tcPr>
          <w:p w14:paraId="70CD330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0B2BAFEC"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AN20</w:t>
            </w:r>
            <w:r w:rsidRPr="00D80276">
              <w:rPr>
                <w:rFonts w:ascii="Arial" w:hAnsi="Arial" w:cs="Arial"/>
                <w:color w:val="000000"/>
                <w:szCs w:val="20"/>
                <w:lang w:val="en-AU" w:eastAsia="en-US"/>
              </w:rPr>
              <w:fldChar w:fldCharType="end"/>
            </w:r>
          </w:p>
        </w:tc>
      </w:tr>
      <w:tr w:rsidR="00341AFA" w:rsidRPr="00D80276" w14:paraId="46426994" w14:textId="77777777" w:rsidTr="00341AFA">
        <w:tc>
          <w:tcPr>
            <w:tcW w:w="3690" w:type="dxa"/>
            <w:gridSpan w:val="2"/>
            <w:tcBorders>
              <w:top w:val="nil"/>
              <w:left w:val="nil"/>
              <w:bottom w:val="nil"/>
              <w:right w:val="nil"/>
            </w:tcBorders>
          </w:tcPr>
          <w:p w14:paraId="350EF79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Waardenverzameling</w:t>
            </w:r>
          </w:p>
        </w:tc>
        <w:tc>
          <w:tcPr>
            <w:tcW w:w="5670" w:type="dxa"/>
            <w:tcBorders>
              <w:top w:val="nil"/>
              <w:left w:val="nil"/>
              <w:bottom w:val="nil"/>
              <w:right w:val="nil"/>
            </w:tcBorders>
          </w:tcPr>
          <w:p w14:paraId="1A3D8C7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67B5F876" w14:textId="77777777" w:rsidTr="00341AFA">
        <w:tc>
          <w:tcPr>
            <w:tcW w:w="3690" w:type="dxa"/>
            <w:gridSpan w:val="2"/>
            <w:tcBorders>
              <w:top w:val="nil"/>
              <w:left w:val="nil"/>
              <w:bottom w:val="nil"/>
              <w:right w:val="nil"/>
            </w:tcBorders>
          </w:tcPr>
          <w:p w14:paraId="7CD91D0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303B22E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F08585E" w14:textId="77777777" w:rsidTr="00341AFA">
        <w:tc>
          <w:tcPr>
            <w:tcW w:w="3690" w:type="dxa"/>
            <w:gridSpan w:val="2"/>
            <w:tcBorders>
              <w:top w:val="nil"/>
              <w:left w:val="nil"/>
              <w:bottom w:val="nil"/>
              <w:right w:val="nil"/>
            </w:tcBorders>
          </w:tcPr>
          <w:p w14:paraId="4B09C83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5151ED4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21D46444" w14:textId="77777777" w:rsidTr="00341AFA">
        <w:tc>
          <w:tcPr>
            <w:tcW w:w="3690" w:type="dxa"/>
            <w:gridSpan w:val="2"/>
            <w:tcBorders>
              <w:top w:val="nil"/>
              <w:left w:val="nil"/>
              <w:bottom w:val="nil"/>
              <w:right w:val="nil"/>
            </w:tcBorders>
          </w:tcPr>
          <w:p w14:paraId="0E32E1F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5114B0E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FDB9DCA" w14:textId="77777777" w:rsidTr="00341AFA">
        <w:tc>
          <w:tcPr>
            <w:tcW w:w="3690" w:type="dxa"/>
            <w:gridSpan w:val="2"/>
            <w:tcBorders>
              <w:top w:val="nil"/>
              <w:left w:val="nil"/>
              <w:bottom w:val="nil"/>
              <w:right w:val="nil"/>
            </w:tcBorders>
          </w:tcPr>
          <w:p w14:paraId="6C175B5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571731B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0005A2EB" w14:textId="77777777" w:rsidTr="00341AFA">
        <w:tc>
          <w:tcPr>
            <w:tcW w:w="3690" w:type="dxa"/>
            <w:gridSpan w:val="2"/>
            <w:tcBorders>
              <w:top w:val="nil"/>
              <w:left w:val="nil"/>
              <w:bottom w:val="nil"/>
              <w:right w:val="nil"/>
            </w:tcBorders>
          </w:tcPr>
          <w:p w14:paraId="1741137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3694A83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374FB6A1" w14:textId="77777777" w:rsidTr="00341AFA">
        <w:tc>
          <w:tcPr>
            <w:tcW w:w="3690" w:type="dxa"/>
            <w:gridSpan w:val="2"/>
            <w:tcBorders>
              <w:top w:val="nil"/>
              <w:left w:val="nil"/>
              <w:bottom w:val="nil"/>
              <w:right w:val="nil"/>
            </w:tcBorders>
          </w:tcPr>
          <w:p w14:paraId="7347C48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234C0B0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3B3C7FC" w14:textId="77777777" w:rsidTr="00341AFA">
        <w:tc>
          <w:tcPr>
            <w:tcW w:w="3690" w:type="dxa"/>
            <w:gridSpan w:val="2"/>
            <w:tcBorders>
              <w:top w:val="nil"/>
              <w:left w:val="nil"/>
              <w:bottom w:val="nil"/>
              <w:right w:val="nil"/>
            </w:tcBorders>
          </w:tcPr>
          <w:p w14:paraId="081E02F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0264E50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41C826BB" w14:textId="77777777" w:rsidTr="00341AFA">
        <w:tc>
          <w:tcPr>
            <w:tcW w:w="3690" w:type="dxa"/>
            <w:gridSpan w:val="2"/>
            <w:tcBorders>
              <w:top w:val="nil"/>
              <w:left w:val="nil"/>
              <w:bottom w:val="nil"/>
              <w:right w:val="nil"/>
            </w:tcBorders>
          </w:tcPr>
          <w:p w14:paraId="530C0B7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0204A1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62296327" w14:textId="77777777" w:rsidTr="00341AFA">
        <w:tc>
          <w:tcPr>
            <w:tcW w:w="3690" w:type="dxa"/>
            <w:gridSpan w:val="2"/>
            <w:tcBorders>
              <w:top w:val="nil"/>
              <w:left w:val="nil"/>
              <w:bottom w:val="nil"/>
              <w:right w:val="nil"/>
            </w:tcBorders>
          </w:tcPr>
          <w:p w14:paraId="3682B8D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4FFAC37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5AB59F5" w14:textId="77777777" w:rsidTr="00341AFA">
        <w:tc>
          <w:tcPr>
            <w:tcW w:w="9360" w:type="dxa"/>
            <w:gridSpan w:val="3"/>
            <w:tcBorders>
              <w:top w:val="nil"/>
              <w:left w:val="nil"/>
              <w:bottom w:val="nil"/>
              <w:right w:val="nil"/>
            </w:tcBorders>
          </w:tcPr>
          <w:p w14:paraId="68CDAE7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24588145" w14:textId="77777777" w:rsidTr="00341AFA">
        <w:tc>
          <w:tcPr>
            <w:tcW w:w="450" w:type="dxa"/>
            <w:tcBorders>
              <w:top w:val="nil"/>
              <w:left w:val="nil"/>
              <w:bottom w:val="nil"/>
              <w:right w:val="nil"/>
            </w:tcBorders>
          </w:tcPr>
          <w:p w14:paraId="09A6EB7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63A3F77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942" w:name="BKM_4AAC7995_D69A_433a_A696_6DCBD905A3B8"/>
    <w:bookmarkEnd w:id="1942"/>
    <w:p w14:paraId="7263F806"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emailadres</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503105AA" w14:textId="77777777" w:rsidTr="00341AFA">
        <w:tc>
          <w:tcPr>
            <w:tcW w:w="3690" w:type="dxa"/>
            <w:gridSpan w:val="2"/>
            <w:tcBorders>
              <w:top w:val="nil"/>
              <w:left w:val="nil"/>
              <w:bottom w:val="nil"/>
              <w:right w:val="nil"/>
            </w:tcBorders>
          </w:tcPr>
          <w:p w14:paraId="002EF4B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246EF81C"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 emailadres</w:t>
            </w:r>
            <w:r w:rsidRPr="00D80276">
              <w:rPr>
                <w:rFonts w:ascii="Arial" w:hAnsi="Arial" w:cs="Arial"/>
                <w:color w:val="000000"/>
                <w:szCs w:val="20"/>
                <w:lang w:val="en-AU" w:eastAsia="en-US"/>
              </w:rPr>
              <w:fldChar w:fldCharType="end"/>
            </w:r>
          </w:p>
        </w:tc>
      </w:tr>
      <w:tr w:rsidR="00341AFA" w:rsidRPr="00D80276" w14:paraId="1AD2D08C" w14:textId="77777777" w:rsidTr="00341AFA">
        <w:tc>
          <w:tcPr>
            <w:tcW w:w="3690" w:type="dxa"/>
            <w:gridSpan w:val="2"/>
            <w:tcBorders>
              <w:top w:val="nil"/>
              <w:left w:val="nil"/>
              <w:bottom w:val="nil"/>
              <w:right w:val="nil"/>
            </w:tcBorders>
          </w:tcPr>
          <w:p w14:paraId="03B33B8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0DFF6BA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1C4F2C06" w14:textId="77777777" w:rsidTr="00341AFA">
        <w:tc>
          <w:tcPr>
            <w:tcW w:w="3690" w:type="dxa"/>
            <w:gridSpan w:val="2"/>
            <w:tcBorders>
              <w:top w:val="nil"/>
              <w:left w:val="nil"/>
              <w:bottom w:val="nil"/>
              <w:right w:val="nil"/>
            </w:tcBorders>
          </w:tcPr>
          <w:p w14:paraId="249758A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5D302D8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7D18EC8" w14:textId="77777777" w:rsidTr="00341AFA">
        <w:tc>
          <w:tcPr>
            <w:tcW w:w="3690" w:type="dxa"/>
            <w:gridSpan w:val="2"/>
            <w:tcBorders>
              <w:top w:val="nil"/>
              <w:left w:val="nil"/>
              <w:bottom w:val="nil"/>
              <w:right w:val="nil"/>
            </w:tcBorders>
          </w:tcPr>
          <w:p w14:paraId="24589A7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762A176C"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contactpersoon.emailadres</w:t>
            </w:r>
            <w:r w:rsidRPr="00D80276">
              <w:rPr>
                <w:rFonts w:ascii="Arial" w:hAnsi="Arial" w:cs="Arial"/>
                <w:color w:val="000000"/>
                <w:szCs w:val="20"/>
                <w:lang w:val="en-AU" w:eastAsia="en-US"/>
              </w:rPr>
              <w:fldChar w:fldCharType="end"/>
            </w:r>
          </w:p>
        </w:tc>
      </w:tr>
      <w:tr w:rsidR="00341AFA" w:rsidRPr="00D80276" w14:paraId="794D0570" w14:textId="77777777" w:rsidTr="00341AFA">
        <w:tc>
          <w:tcPr>
            <w:tcW w:w="3690" w:type="dxa"/>
            <w:gridSpan w:val="2"/>
            <w:tcBorders>
              <w:top w:val="nil"/>
              <w:left w:val="nil"/>
              <w:bottom w:val="nil"/>
              <w:right w:val="nil"/>
            </w:tcBorders>
          </w:tcPr>
          <w:p w14:paraId="4D5F74E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6215CC57"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Elektronich postadres waaronder de contactpersoon in de regel bereikbaar is.</w:t>
            </w:r>
          </w:p>
        </w:tc>
      </w:tr>
      <w:tr w:rsidR="00341AFA" w:rsidRPr="00D80276" w14:paraId="471418CA" w14:textId="77777777" w:rsidTr="00341AFA">
        <w:tc>
          <w:tcPr>
            <w:tcW w:w="3690" w:type="dxa"/>
            <w:gridSpan w:val="2"/>
            <w:tcBorders>
              <w:top w:val="nil"/>
              <w:left w:val="nil"/>
              <w:bottom w:val="nil"/>
              <w:right w:val="nil"/>
            </w:tcBorders>
          </w:tcPr>
          <w:p w14:paraId="1AD67FB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31EF5EC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25DC557A" w14:textId="77777777" w:rsidTr="00341AFA">
        <w:tc>
          <w:tcPr>
            <w:tcW w:w="3690" w:type="dxa"/>
            <w:gridSpan w:val="2"/>
            <w:tcBorders>
              <w:top w:val="nil"/>
              <w:left w:val="nil"/>
              <w:bottom w:val="nil"/>
              <w:right w:val="nil"/>
            </w:tcBorders>
          </w:tcPr>
          <w:p w14:paraId="6907DA1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6D45B27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4ADE691C" w14:textId="77777777" w:rsidTr="00341AFA">
        <w:tc>
          <w:tcPr>
            <w:tcW w:w="3690" w:type="dxa"/>
            <w:gridSpan w:val="2"/>
            <w:tcBorders>
              <w:top w:val="nil"/>
              <w:left w:val="nil"/>
              <w:bottom w:val="nil"/>
              <w:right w:val="nil"/>
            </w:tcBorders>
          </w:tcPr>
          <w:p w14:paraId="10C7DF7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5ED5CB20"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AN254</w:t>
            </w:r>
            <w:r w:rsidRPr="00D80276">
              <w:rPr>
                <w:rFonts w:ascii="Arial" w:hAnsi="Arial" w:cs="Arial"/>
                <w:color w:val="000000"/>
                <w:szCs w:val="20"/>
                <w:lang w:val="en-AU" w:eastAsia="en-US"/>
              </w:rPr>
              <w:fldChar w:fldCharType="end"/>
            </w:r>
          </w:p>
        </w:tc>
      </w:tr>
      <w:tr w:rsidR="00341AFA" w:rsidRPr="00D80276" w14:paraId="3992967F" w14:textId="77777777" w:rsidTr="00341AFA">
        <w:tc>
          <w:tcPr>
            <w:tcW w:w="3690" w:type="dxa"/>
            <w:gridSpan w:val="2"/>
            <w:tcBorders>
              <w:top w:val="nil"/>
              <w:left w:val="nil"/>
              <w:bottom w:val="nil"/>
              <w:right w:val="nil"/>
            </w:tcBorders>
          </w:tcPr>
          <w:p w14:paraId="517332E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4B73EE8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2051172" w14:textId="77777777" w:rsidTr="00341AFA">
        <w:tc>
          <w:tcPr>
            <w:tcW w:w="3690" w:type="dxa"/>
            <w:gridSpan w:val="2"/>
            <w:tcBorders>
              <w:top w:val="nil"/>
              <w:left w:val="nil"/>
              <w:bottom w:val="nil"/>
              <w:right w:val="nil"/>
            </w:tcBorders>
          </w:tcPr>
          <w:p w14:paraId="47A45DB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07AC8F6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20F4A743" w14:textId="77777777" w:rsidTr="00341AFA">
        <w:tc>
          <w:tcPr>
            <w:tcW w:w="3690" w:type="dxa"/>
            <w:gridSpan w:val="2"/>
            <w:tcBorders>
              <w:top w:val="nil"/>
              <w:left w:val="nil"/>
              <w:bottom w:val="nil"/>
              <w:right w:val="nil"/>
            </w:tcBorders>
          </w:tcPr>
          <w:p w14:paraId="177B056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658B02B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6AF150F7" w14:textId="77777777" w:rsidTr="00341AFA">
        <w:tc>
          <w:tcPr>
            <w:tcW w:w="3690" w:type="dxa"/>
            <w:gridSpan w:val="2"/>
            <w:tcBorders>
              <w:top w:val="nil"/>
              <w:left w:val="nil"/>
              <w:bottom w:val="nil"/>
              <w:right w:val="nil"/>
            </w:tcBorders>
          </w:tcPr>
          <w:p w14:paraId="64C17B5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6DA4EBA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71EE841" w14:textId="77777777" w:rsidTr="00341AFA">
        <w:tc>
          <w:tcPr>
            <w:tcW w:w="3690" w:type="dxa"/>
            <w:gridSpan w:val="2"/>
            <w:tcBorders>
              <w:top w:val="nil"/>
              <w:left w:val="nil"/>
              <w:bottom w:val="nil"/>
              <w:right w:val="nil"/>
            </w:tcBorders>
          </w:tcPr>
          <w:p w14:paraId="46BBF1C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3336C48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409974C" w14:textId="77777777" w:rsidTr="00341AFA">
        <w:tc>
          <w:tcPr>
            <w:tcW w:w="3690" w:type="dxa"/>
            <w:gridSpan w:val="2"/>
            <w:tcBorders>
              <w:top w:val="nil"/>
              <w:left w:val="nil"/>
              <w:bottom w:val="nil"/>
              <w:right w:val="nil"/>
            </w:tcBorders>
          </w:tcPr>
          <w:p w14:paraId="57C0E4B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1E126DC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FD24ED8" w14:textId="77777777" w:rsidTr="00341AFA">
        <w:tc>
          <w:tcPr>
            <w:tcW w:w="3690" w:type="dxa"/>
            <w:gridSpan w:val="2"/>
            <w:tcBorders>
              <w:top w:val="nil"/>
              <w:left w:val="nil"/>
              <w:bottom w:val="nil"/>
              <w:right w:val="nil"/>
            </w:tcBorders>
          </w:tcPr>
          <w:p w14:paraId="3EFE270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372D4C3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3F9C023A" w14:textId="77777777" w:rsidTr="00341AFA">
        <w:tc>
          <w:tcPr>
            <w:tcW w:w="3690" w:type="dxa"/>
            <w:gridSpan w:val="2"/>
            <w:tcBorders>
              <w:top w:val="nil"/>
              <w:left w:val="nil"/>
              <w:bottom w:val="nil"/>
              <w:right w:val="nil"/>
            </w:tcBorders>
          </w:tcPr>
          <w:p w14:paraId="2227A56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66009689"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6C373753" w14:textId="77777777" w:rsidTr="00341AFA">
        <w:tc>
          <w:tcPr>
            <w:tcW w:w="3690" w:type="dxa"/>
            <w:gridSpan w:val="2"/>
            <w:tcBorders>
              <w:top w:val="nil"/>
              <w:left w:val="nil"/>
              <w:bottom w:val="nil"/>
              <w:right w:val="nil"/>
            </w:tcBorders>
          </w:tcPr>
          <w:p w14:paraId="5F0E399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3FC463D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233C45B6" w14:textId="77777777" w:rsidTr="00341AFA">
        <w:tc>
          <w:tcPr>
            <w:tcW w:w="3690" w:type="dxa"/>
            <w:gridSpan w:val="2"/>
            <w:tcBorders>
              <w:top w:val="nil"/>
              <w:left w:val="nil"/>
              <w:bottom w:val="nil"/>
              <w:right w:val="nil"/>
            </w:tcBorders>
          </w:tcPr>
          <w:p w14:paraId="1D524D8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7975474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FED0C56" w14:textId="77777777" w:rsidTr="00341AFA">
        <w:tc>
          <w:tcPr>
            <w:tcW w:w="9360" w:type="dxa"/>
            <w:gridSpan w:val="3"/>
            <w:tcBorders>
              <w:top w:val="nil"/>
              <w:left w:val="nil"/>
              <w:bottom w:val="nil"/>
              <w:right w:val="nil"/>
            </w:tcBorders>
          </w:tcPr>
          <w:p w14:paraId="5A4B259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3A09F9A1" w14:textId="77777777" w:rsidTr="00341AFA">
        <w:tc>
          <w:tcPr>
            <w:tcW w:w="450" w:type="dxa"/>
            <w:tcBorders>
              <w:top w:val="nil"/>
              <w:left w:val="nil"/>
              <w:bottom w:val="nil"/>
              <w:right w:val="nil"/>
            </w:tcBorders>
          </w:tcPr>
          <w:p w14:paraId="13FEFED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3883F99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bookmarkEnd w:id="1938"/>
    </w:tbl>
    <w:p w14:paraId="2BBA7A0B" w14:textId="77777777"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14:paraId="2BE8C8B2" w14:textId="77777777"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bookmarkStart w:id="1943" w:name="BKM_028FA130_CBC9_4369_94B7_BAF8F6342A1E"/>
    <w:bookmarkStart w:id="1944" w:name="BKM_3E5F7E07_0B8C_448b_912D_600BA2B22983"/>
    <w:bookmarkStart w:id="1945" w:name="BKM_45336176_D53F_4182_B434_C5CDBD5E9296"/>
    <w:bookmarkEnd w:id="1943"/>
    <w:bookmarkEnd w:id="1944"/>
    <w:p w14:paraId="1C682032"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Element.Stereotype</w:instrText>
      </w:r>
      <w:r w:rsidRPr="00D80276">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binnenlands correspondentieadres ROL</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32EE1564" w14:textId="77777777" w:rsidTr="00341AFA">
        <w:tc>
          <w:tcPr>
            <w:tcW w:w="3690" w:type="dxa"/>
            <w:gridSpan w:val="2"/>
            <w:tcBorders>
              <w:top w:val="nil"/>
              <w:left w:val="nil"/>
              <w:bottom w:val="nil"/>
              <w:right w:val="nil"/>
            </w:tcBorders>
          </w:tcPr>
          <w:p w14:paraId="61A7D53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7EAC4C0A"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Afwijkend binnenlands correspondentieadres ROL</w:t>
            </w:r>
            <w:r w:rsidRPr="00D80276">
              <w:rPr>
                <w:rFonts w:ascii="Arial" w:hAnsi="Arial" w:cs="Arial"/>
                <w:color w:val="000000"/>
                <w:szCs w:val="20"/>
                <w:lang w:val="en-AU" w:eastAsia="en-US"/>
              </w:rPr>
              <w:fldChar w:fldCharType="end"/>
            </w:r>
          </w:p>
        </w:tc>
      </w:tr>
      <w:tr w:rsidR="00341AFA" w:rsidRPr="00D80276" w14:paraId="26986F3C" w14:textId="77777777" w:rsidTr="00341AFA">
        <w:tc>
          <w:tcPr>
            <w:tcW w:w="3690" w:type="dxa"/>
            <w:gridSpan w:val="2"/>
            <w:tcBorders>
              <w:top w:val="nil"/>
              <w:left w:val="nil"/>
              <w:bottom w:val="nil"/>
              <w:right w:val="nil"/>
            </w:tcBorders>
          </w:tcPr>
          <w:p w14:paraId="72B77D9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045AB32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094D55C5" w14:textId="77777777" w:rsidTr="00341AFA">
        <w:tc>
          <w:tcPr>
            <w:tcW w:w="3690" w:type="dxa"/>
            <w:gridSpan w:val="2"/>
            <w:tcBorders>
              <w:top w:val="nil"/>
              <w:left w:val="nil"/>
              <w:bottom w:val="nil"/>
              <w:right w:val="nil"/>
            </w:tcBorders>
          </w:tcPr>
          <w:p w14:paraId="40F018E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55F73F8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221313B" w14:textId="77777777" w:rsidTr="00341AFA">
        <w:tc>
          <w:tcPr>
            <w:tcW w:w="3690" w:type="dxa"/>
            <w:gridSpan w:val="2"/>
            <w:tcBorders>
              <w:top w:val="nil"/>
              <w:left w:val="nil"/>
              <w:bottom w:val="nil"/>
              <w:right w:val="nil"/>
            </w:tcBorders>
          </w:tcPr>
          <w:p w14:paraId="76E028B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XML-tag</w:t>
            </w:r>
          </w:p>
        </w:tc>
        <w:tc>
          <w:tcPr>
            <w:tcW w:w="5670" w:type="dxa"/>
            <w:tcBorders>
              <w:top w:val="nil"/>
              <w:left w:val="nil"/>
              <w:bottom w:val="nil"/>
              <w:right w:val="nil"/>
            </w:tcBorders>
          </w:tcPr>
          <w:p w14:paraId="10875053"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correspondentieadres</w:t>
            </w:r>
            <w:r w:rsidRPr="00D80276">
              <w:rPr>
                <w:rFonts w:ascii="Arial" w:hAnsi="Arial" w:cs="Arial"/>
                <w:color w:val="000000"/>
                <w:szCs w:val="20"/>
                <w:lang w:val="en-AU" w:eastAsia="en-US"/>
              </w:rPr>
              <w:fldChar w:fldCharType="end"/>
            </w:r>
          </w:p>
        </w:tc>
      </w:tr>
      <w:tr w:rsidR="00341AFA" w:rsidRPr="00D80276" w14:paraId="7151FF41" w14:textId="77777777" w:rsidTr="00341AFA">
        <w:tc>
          <w:tcPr>
            <w:tcW w:w="3690" w:type="dxa"/>
            <w:gridSpan w:val="2"/>
            <w:tcBorders>
              <w:top w:val="nil"/>
              <w:left w:val="nil"/>
              <w:bottom w:val="nil"/>
              <w:right w:val="nil"/>
            </w:tcBorders>
          </w:tcPr>
          <w:p w14:paraId="3E6A7D4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1655B6C9"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Element.Notes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Het adres van een adresseerbaar object waarop BETROKKENE in zijn/haar ROL in de ZAAK in de regel schriftelijk bereikbaar is,  indien dat afwijkt van het reguliere binnenlandse correspondentieadres van BETROKKENE.</w:t>
            </w:r>
          </w:p>
        </w:tc>
      </w:tr>
      <w:tr w:rsidR="00341AFA" w:rsidRPr="00D80276" w14:paraId="4713BDF9" w14:textId="77777777" w:rsidTr="00341AFA">
        <w:tc>
          <w:tcPr>
            <w:tcW w:w="3690" w:type="dxa"/>
            <w:gridSpan w:val="2"/>
            <w:tcBorders>
              <w:top w:val="nil"/>
              <w:left w:val="nil"/>
              <w:bottom w:val="nil"/>
              <w:right w:val="nil"/>
            </w:tcBorders>
          </w:tcPr>
          <w:p w14:paraId="71BA505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13A8A02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371ABAA6" w14:textId="77777777" w:rsidTr="00341AFA">
        <w:tc>
          <w:tcPr>
            <w:tcW w:w="3690" w:type="dxa"/>
            <w:gridSpan w:val="2"/>
            <w:tcBorders>
              <w:top w:val="nil"/>
              <w:left w:val="nil"/>
              <w:bottom w:val="nil"/>
              <w:right w:val="nil"/>
            </w:tcBorders>
          </w:tcPr>
          <w:p w14:paraId="5B6BC4D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506B153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14:paraId="03E9F16D" w14:textId="77777777" w:rsidTr="00341AFA">
        <w:tc>
          <w:tcPr>
            <w:tcW w:w="3690" w:type="dxa"/>
            <w:gridSpan w:val="2"/>
            <w:tcBorders>
              <w:top w:val="nil"/>
              <w:left w:val="nil"/>
              <w:bottom w:val="nil"/>
              <w:right w:val="nil"/>
            </w:tcBorders>
          </w:tcPr>
          <w:p w14:paraId="177744F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559D058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3285883E" w14:textId="77777777" w:rsidTr="00341AFA">
        <w:tc>
          <w:tcPr>
            <w:tcW w:w="3690" w:type="dxa"/>
            <w:gridSpan w:val="2"/>
            <w:tcBorders>
              <w:top w:val="nil"/>
              <w:left w:val="nil"/>
              <w:bottom w:val="nil"/>
              <w:right w:val="nil"/>
            </w:tcBorders>
          </w:tcPr>
          <w:p w14:paraId="40DF8CD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Indicatie formele historie</w:t>
            </w:r>
          </w:p>
        </w:tc>
        <w:tc>
          <w:tcPr>
            <w:tcW w:w="5670" w:type="dxa"/>
            <w:tcBorders>
              <w:top w:val="nil"/>
              <w:left w:val="nil"/>
              <w:bottom w:val="nil"/>
              <w:right w:val="nil"/>
            </w:tcBorders>
          </w:tcPr>
          <w:p w14:paraId="5B2B987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2957B31B" w14:textId="77777777" w:rsidTr="00341AFA">
        <w:tc>
          <w:tcPr>
            <w:tcW w:w="3690" w:type="dxa"/>
            <w:gridSpan w:val="2"/>
            <w:tcBorders>
              <w:top w:val="nil"/>
              <w:left w:val="nil"/>
              <w:bottom w:val="nil"/>
              <w:right w:val="nil"/>
            </w:tcBorders>
          </w:tcPr>
          <w:p w14:paraId="47C8790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Cs w:val="20"/>
                <w:lang w:eastAsia="en-US"/>
              </w:rPr>
              <w:t>Aandu</w:t>
            </w:r>
            <w:r w:rsidRPr="00D80276">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14:paraId="70D7FED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14872F22" w14:textId="77777777" w:rsidTr="00341AFA">
        <w:tc>
          <w:tcPr>
            <w:tcW w:w="3690" w:type="dxa"/>
            <w:gridSpan w:val="2"/>
            <w:tcBorders>
              <w:top w:val="nil"/>
              <w:left w:val="nil"/>
              <w:bottom w:val="nil"/>
              <w:right w:val="nil"/>
            </w:tcBorders>
          </w:tcPr>
          <w:p w14:paraId="247ECD2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2F92244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13B52DFB" w14:textId="77777777" w:rsidTr="00341AFA">
        <w:tc>
          <w:tcPr>
            <w:tcW w:w="3690" w:type="dxa"/>
            <w:gridSpan w:val="2"/>
            <w:tcBorders>
              <w:top w:val="nil"/>
              <w:left w:val="nil"/>
              <w:bottom w:val="nil"/>
              <w:right w:val="nil"/>
            </w:tcBorders>
          </w:tcPr>
          <w:p w14:paraId="2127F5A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1508F53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60D6A5BC" w14:textId="77777777" w:rsidTr="00341AFA">
        <w:tc>
          <w:tcPr>
            <w:tcW w:w="3690" w:type="dxa"/>
            <w:gridSpan w:val="2"/>
            <w:tcBorders>
              <w:top w:val="nil"/>
              <w:left w:val="nil"/>
              <w:bottom w:val="nil"/>
              <w:right w:val="nil"/>
            </w:tcBorders>
          </w:tcPr>
          <w:p w14:paraId="28B1C39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46A91D5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16829018" w14:textId="77777777" w:rsidTr="00341AFA">
        <w:tc>
          <w:tcPr>
            <w:tcW w:w="3690" w:type="dxa"/>
            <w:gridSpan w:val="2"/>
            <w:tcBorders>
              <w:top w:val="nil"/>
              <w:left w:val="nil"/>
              <w:bottom w:val="nil"/>
              <w:right w:val="nil"/>
            </w:tcBorders>
          </w:tcPr>
          <w:p w14:paraId="25A0FA0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2BA5E658"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Element.Multiplicity</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w:t>
            </w:r>
          </w:p>
        </w:tc>
      </w:tr>
      <w:tr w:rsidR="00341AFA" w:rsidRPr="00D80276" w14:paraId="4D3CA5C2" w14:textId="77777777" w:rsidTr="00341AFA">
        <w:tc>
          <w:tcPr>
            <w:tcW w:w="3690" w:type="dxa"/>
            <w:gridSpan w:val="2"/>
            <w:tcBorders>
              <w:top w:val="nil"/>
              <w:left w:val="nil"/>
              <w:bottom w:val="nil"/>
              <w:right w:val="nil"/>
            </w:tcBorders>
          </w:tcPr>
          <w:p w14:paraId="29DE9F3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5C8DF6A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5AB0EF4E" w14:textId="77777777" w:rsidTr="00341AFA">
        <w:tc>
          <w:tcPr>
            <w:tcW w:w="3690" w:type="dxa"/>
            <w:gridSpan w:val="2"/>
            <w:tcBorders>
              <w:top w:val="nil"/>
              <w:left w:val="nil"/>
              <w:bottom w:val="nil"/>
              <w:right w:val="nil"/>
            </w:tcBorders>
          </w:tcPr>
          <w:p w14:paraId="2AAFE0B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384B984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groepattribuutsoort heeft alleen waarden indien de gegevens afwijken van het binnenlands correspondentieadres van BETROKKENE.</w:t>
            </w:r>
          </w:p>
          <w:p w14:paraId="471DBB8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Indien het groepattribuutsoort waarden heeft dan zijn de groepattributen 'Afwijkend correspondentie postadres' en 'Afwijkend buitenlands correspondentieadres' niet van een waarde voorzien.</w:t>
            </w:r>
          </w:p>
        </w:tc>
      </w:tr>
      <w:tr w:rsidR="00341AFA" w:rsidRPr="00D80276" w14:paraId="40BB17C8" w14:textId="77777777" w:rsidTr="00341AFA">
        <w:tc>
          <w:tcPr>
            <w:tcW w:w="9360" w:type="dxa"/>
            <w:gridSpan w:val="3"/>
            <w:tcBorders>
              <w:top w:val="nil"/>
              <w:left w:val="nil"/>
              <w:bottom w:val="nil"/>
              <w:right w:val="nil"/>
            </w:tcBorders>
          </w:tcPr>
          <w:p w14:paraId="50D9706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47436E9F" w14:textId="77777777" w:rsidTr="00341AFA">
        <w:tc>
          <w:tcPr>
            <w:tcW w:w="450" w:type="dxa"/>
            <w:tcBorders>
              <w:top w:val="nil"/>
              <w:left w:val="nil"/>
              <w:bottom w:val="nil"/>
              <w:right w:val="nil"/>
            </w:tcBorders>
          </w:tcPr>
          <w:p w14:paraId="648C3C1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72EAB99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Zoals uit de defintie moge blijken, is dit correspondtieadres alleen aanwezig indien de betrokkene over de zaak via een ander correspondentieadres wil communiceren dan het correspondentieadres zoals dat van betrokkene bekend is. </w:t>
            </w:r>
          </w:p>
          <w:p w14:paraId="31DEB14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Dit correspondentieadres betreft een adres van een adresseerbaarobject in Nederland, geen postadres. De gegevens zijn ontleend aan de objecttypen ADRESSEERBAAR OBJECT AANDUIDING, OPENBARE RUIMTE en WOONPLAATS in het RSGB.</w:t>
            </w:r>
          </w:p>
        </w:tc>
      </w:tr>
    </w:tbl>
    <w:bookmarkStart w:id="1946" w:name="BKM_0C6E3BBD_EE83_4626_A3EF_CF0A9E2C1434"/>
    <w:bookmarkEnd w:id="1946"/>
    <w:p w14:paraId="00F79957"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Huisnummer</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binnenlands correspondentieadres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1EEADD4C" w14:textId="77777777" w:rsidTr="00341AFA">
        <w:tc>
          <w:tcPr>
            <w:tcW w:w="3690" w:type="dxa"/>
            <w:gridSpan w:val="2"/>
            <w:tcBorders>
              <w:top w:val="nil"/>
              <w:left w:val="nil"/>
              <w:bottom w:val="nil"/>
              <w:right w:val="nil"/>
            </w:tcBorders>
          </w:tcPr>
          <w:p w14:paraId="35C24E5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7A4407C4"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Huisnummer</w:t>
            </w:r>
            <w:r w:rsidRPr="00D80276">
              <w:rPr>
                <w:rFonts w:ascii="Arial" w:hAnsi="Arial" w:cs="Arial"/>
                <w:color w:val="000000"/>
                <w:szCs w:val="20"/>
                <w:lang w:val="en-AU" w:eastAsia="en-US"/>
              </w:rPr>
              <w:fldChar w:fldCharType="end"/>
            </w:r>
          </w:p>
        </w:tc>
      </w:tr>
      <w:tr w:rsidR="00341AFA" w:rsidRPr="00D80276" w14:paraId="4A723C26" w14:textId="77777777" w:rsidTr="00341AFA">
        <w:tc>
          <w:tcPr>
            <w:tcW w:w="3690" w:type="dxa"/>
            <w:gridSpan w:val="2"/>
            <w:tcBorders>
              <w:top w:val="nil"/>
              <w:left w:val="nil"/>
              <w:bottom w:val="nil"/>
              <w:right w:val="nil"/>
            </w:tcBorders>
          </w:tcPr>
          <w:p w14:paraId="3338601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14CAFDA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14111160" w14:textId="77777777" w:rsidTr="00341AFA">
        <w:tc>
          <w:tcPr>
            <w:tcW w:w="3690" w:type="dxa"/>
            <w:gridSpan w:val="2"/>
            <w:tcBorders>
              <w:top w:val="nil"/>
              <w:left w:val="nil"/>
              <w:bottom w:val="nil"/>
              <w:right w:val="nil"/>
            </w:tcBorders>
          </w:tcPr>
          <w:p w14:paraId="1B7A4C0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3DC39AA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737C243" w14:textId="77777777" w:rsidTr="00341AFA">
        <w:tc>
          <w:tcPr>
            <w:tcW w:w="3690" w:type="dxa"/>
            <w:gridSpan w:val="2"/>
            <w:tcBorders>
              <w:top w:val="nil"/>
              <w:left w:val="nil"/>
              <w:bottom w:val="nil"/>
              <w:right w:val="nil"/>
            </w:tcBorders>
          </w:tcPr>
          <w:p w14:paraId="6DD44A6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0436D937"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huisnummer</w:t>
            </w:r>
            <w:r w:rsidRPr="00D80276">
              <w:rPr>
                <w:rFonts w:ascii="Arial" w:hAnsi="Arial" w:cs="Arial"/>
                <w:color w:val="000000"/>
                <w:szCs w:val="20"/>
                <w:lang w:val="en-AU" w:eastAsia="en-US"/>
              </w:rPr>
              <w:fldChar w:fldCharType="end"/>
            </w:r>
          </w:p>
        </w:tc>
      </w:tr>
      <w:tr w:rsidR="00341AFA" w:rsidRPr="00D80276" w14:paraId="230CF888" w14:textId="77777777" w:rsidTr="00341AFA">
        <w:tc>
          <w:tcPr>
            <w:tcW w:w="3690" w:type="dxa"/>
            <w:gridSpan w:val="2"/>
            <w:tcBorders>
              <w:top w:val="nil"/>
              <w:left w:val="nil"/>
              <w:bottom w:val="nil"/>
              <w:right w:val="nil"/>
            </w:tcBorders>
          </w:tcPr>
          <w:p w14:paraId="41244F6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290795D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Een door of namens het bevoegd gemeentelijk orgaan ten aanzien van een adresseerbaar object toegekende nummering.</w:t>
            </w:r>
            <w:r w:rsidRPr="00D80276">
              <w:rPr>
                <w:rFonts w:ascii="Arial" w:hAnsi="Arial" w:cs="Arial"/>
                <w:color w:val="000000"/>
                <w:szCs w:val="20"/>
                <w:lang w:eastAsia="en-US"/>
              </w:rPr>
              <w:fldChar w:fldCharType="end"/>
            </w:r>
          </w:p>
        </w:tc>
      </w:tr>
      <w:tr w:rsidR="00341AFA" w:rsidRPr="00D80276" w14:paraId="5BC37105" w14:textId="77777777" w:rsidTr="00341AFA">
        <w:tc>
          <w:tcPr>
            <w:tcW w:w="3690" w:type="dxa"/>
            <w:gridSpan w:val="2"/>
            <w:tcBorders>
              <w:top w:val="nil"/>
              <w:left w:val="nil"/>
              <w:bottom w:val="nil"/>
              <w:right w:val="nil"/>
            </w:tcBorders>
          </w:tcPr>
          <w:p w14:paraId="43A74A8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03E3F89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25E1F942" w14:textId="77777777" w:rsidTr="00341AFA">
        <w:tc>
          <w:tcPr>
            <w:tcW w:w="3690" w:type="dxa"/>
            <w:gridSpan w:val="2"/>
            <w:tcBorders>
              <w:top w:val="nil"/>
              <w:left w:val="nil"/>
              <w:bottom w:val="nil"/>
              <w:right w:val="nil"/>
            </w:tcBorders>
          </w:tcPr>
          <w:p w14:paraId="73D3BC4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1CEC075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339E76B3" w14:textId="77777777" w:rsidTr="00341AFA">
        <w:tc>
          <w:tcPr>
            <w:tcW w:w="3690" w:type="dxa"/>
            <w:gridSpan w:val="2"/>
            <w:tcBorders>
              <w:top w:val="nil"/>
              <w:left w:val="nil"/>
              <w:bottom w:val="nil"/>
              <w:right w:val="nil"/>
            </w:tcBorders>
          </w:tcPr>
          <w:p w14:paraId="6924275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2B068163"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N5</w:t>
            </w:r>
            <w:r w:rsidRPr="00D80276">
              <w:rPr>
                <w:rFonts w:ascii="Arial" w:hAnsi="Arial" w:cs="Arial"/>
                <w:color w:val="000000"/>
                <w:szCs w:val="20"/>
                <w:lang w:val="en-AU" w:eastAsia="en-US"/>
              </w:rPr>
              <w:fldChar w:fldCharType="end"/>
            </w:r>
          </w:p>
        </w:tc>
      </w:tr>
      <w:tr w:rsidR="00341AFA" w:rsidRPr="00D80276" w14:paraId="1F207FCF" w14:textId="77777777" w:rsidTr="00341AFA">
        <w:tc>
          <w:tcPr>
            <w:tcW w:w="3690" w:type="dxa"/>
            <w:gridSpan w:val="2"/>
            <w:tcBorders>
              <w:top w:val="nil"/>
              <w:left w:val="nil"/>
              <w:bottom w:val="nil"/>
              <w:right w:val="nil"/>
            </w:tcBorders>
          </w:tcPr>
          <w:p w14:paraId="613C92A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6BD32AD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natuurlijke getallen tussen 1 en 99999.</w:t>
            </w:r>
          </w:p>
        </w:tc>
      </w:tr>
      <w:tr w:rsidR="00341AFA" w:rsidRPr="00D80276" w14:paraId="711924B0" w14:textId="77777777" w:rsidTr="00341AFA">
        <w:tc>
          <w:tcPr>
            <w:tcW w:w="3690" w:type="dxa"/>
            <w:gridSpan w:val="2"/>
            <w:tcBorders>
              <w:top w:val="nil"/>
              <w:left w:val="nil"/>
              <w:bottom w:val="nil"/>
              <w:right w:val="nil"/>
            </w:tcBorders>
          </w:tcPr>
          <w:p w14:paraId="3CD3F71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2ABB5E3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01A0C7BE" w14:textId="77777777" w:rsidTr="00341AFA">
        <w:tc>
          <w:tcPr>
            <w:tcW w:w="3690" w:type="dxa"/>
            <w:gridSpan w:val="2"/>
            <w:tcBorders>
              <w:top w:val="nil"/>
              <w:left w:val="nil"/>
              <w:bottom w:val="nil"/>
              <w:right w:val="nil"/>
            </w:tcBorders>
          </w:tcPr>
          <w:p w14:paraId="6CA1583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04C12B2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282578AD" w14:textId="77777777" w:rsidTr="00341AFA">
        <w:tc>
          <w:tcPr>
            <w:tcW w:w="3690" w:type="dxa"/>
            <w:gridSpan w:val="2"/>
            <w:tcBorders>
              <w:top w:val="nil"/>
              <w:left w:val="nil"/>
              <w:bottom w:val="nil"/>
              <w:right w:val="nil"/>
            </w:tcBorders>
          </w:tcPr>
          <w:p w14:paraId="101B785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08E3D9C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2328D91" w14:textId="77777777" w:rsidTr="00341AFA">
        <w:tc>
          <w:tcPr>
            <w:tcW w:w="3690" w:type="dxa"/>
            <w:gridSpan w:val="2"/>
            <w:tcBorders>
              <w:top w:val="nil"/>
              <w:left w:val="nil"/>
              <w:bottom w:val="nil"/>
              <w:right w:val="nil"/>
            </w:tcBorders>
          </w:tcPr>
          <w:p w14:paraId="40933F7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6BF71D7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EEDF24F" w14:textId="77777777" w:rsidTr="00341AFA">
        <w:tc>
          <w:tcPr>
            <w:tcW w:w="3690" w:type="dxa"/>
            <w:gridSpan w:val="2"/>
            <w:tcBorders>
              <w:top w:val="nil"/>
              <w:left w:val="nil"/>
              <w:bottom w:val="nil"/>
              <w:right w:val="nil"/>
            </w:tcBorders>
          </w:tcPr>
          <w:p w14:paraId="686DA8A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51EBD24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31A3C07D" w14:textId="77777777" w:rsidTr="00341AFA">
        <w:tc>
          <w:tcPr>
            <w:tcW w:w="3690" w:type="dxa"/>
            <w:gridSpan w:val="2"/>
            <w:tcBorders>
              <w:top w:val="nil"/>
              <w:left w:val="nil"/>
              <w:bottom w:val="nil"/>
              <w:right w:val="nil"/>
            </w:tcBorders>
          </w:tcPr>
          <w:p w14:paraId="6975B3B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637C465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6BD2F66" w14:textId="77777777" w:rsidTr="00341AFA">
        <w:tc>
          <w:tcPr>
            <w:tcW w:w="3690" w:type="dxa"/>
            <w:gridSpan w:val="2"/>
            <w:tcBorders>
              <w:top w:val="nil"/>
              <w:left w:val="nil"/>
              <w:bottom w:val="nil"/>
              <w:right w:val="nil"/>
            </w:tcBorders>
          </w:tcPr>
          <w:p w14:paraId="721C546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43DFAB58"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689F113A" w14:textId="77777777" w:rsidTr="00341AFA">
        <w:tc>
          <w:tcPr>
            <w:tcW w:w="3690" w:type="dxa"/>
            <w:gridSpan w:val="2"/>
            <w:tcBorders>
              <w:top w:val="nil"/>
              <w:left w:val="nil"/>
              <w:bottom w:val="nil"/>
              <w:right w:val="nil"/>
            </w:tcBorders>
          </w:tcPr>
          <w:p w14:paraId="52D0537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D1FD0E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betreft een authentiek gegeven indien de adresseerbaar object aanduiding een nummeraanduiding betreft. In andere gevallen betreft het een gemeentelijk kerngegeven.</w:t>
            </w:r>
          </w:p>
        </w:tc>
      </w:tr>
      <w:tr w:rsidR="00341AFA" w:rsidRPr="00D80276" w14:paraId="7962F0CA" w14:textId="77777777" w:rsidTr="00341AFA">
        <w:tc>
          <w:tcPr>
            <w:tcW w:w="3690" w:type="dxa"/>
            <w:gridSpan w:val="2"/>
            <w:tcBorders>
              <w:top w:val="nil"/>
              <w:left w:val="nil"/>
              <w:bottom w:val="nil"/>
              <w:right w:val="nil"/>
            </w:tcBorders>
          </w:tcPr>
          <w:p w14:paraId="3964C4F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69E460D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4C7F9546" w14:textId="77777777" w:rsidTr="00341AFA">
        <w:tc>
          <w:tcPr>
            <w:tcW w:w="9360" w:type="dxa"/>
            <w:gridSpan w:val="3"/>
            <w:tcBorders>
              <w:top w:val="nil"/>
              <w:left w:val="nil"/>
              <w:bottom w:val="nil"/>
              <w:right w:val="nil"/>
            </w:tcBorders>
          </w:tcPr>
          <w:p w14:paraId="63BC5E6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74B4538B" w14:textId="77777777" w:rsidTr="00341AFA">
        <w:tc>
          <w:tcPr>
            <w:tcW w:w="450" w:type="dxa"/>
            <w:tcBorders>
              <w:top w:val="nil"/>
              <w:left w:val="nil"/>
              <w:bottom w:val="nil"/>
              <w:right w:val="nil"/>
            </w:tcBorders>
          </w:tcPr>
          <w:p w14:paraId="558E8D2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58CABCA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Dit attribuutsoort is in de BAG gespecificeerd bij het objecttype NUMMERAANDUIDING. Het is in het RSGB bij de ADRESSEERBAAR OBJECT AANDUIDING opgenomen. Zie verder de toelichting in het RSGB.</w:t>
            </w:r>
          </w:p>
        </w:tc>
      </w:tr>
    </w:tbl>
    <w:bookmarkStart w:id="1947" w:name="BKM_448B4534_2E9F_47a9_962E_63ADF86F6A35"/>
    <w:bookmarkEnd w:id="1947"/>
    <w:p w14:paraId="44F5E585"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lastRenderedPageBreak/>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Huisletter</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binnenlands correspondentieadres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5231ABF8" w14:textId="77777777" w:rsidTr="00341AFA">
        <w:tc>
          <w:tcPr>
            <w:tcW w:w="3690" w:type="dxa"/>
            <w:gridSpan w:val="2"/>
            <w:tcBorders>
              <w:top w:val="nil"/>
              <w:left w:val="nil"/>
              <w:bottom w:val="nil"/>
              <w:right w:val="nil"/>
            </w:tcBorders>
          </w:tcPr>
          <w:p w14:paraId="2872FA0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5DEFC3A6"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Huisletter</w:t>
            </w:r>
            <w:r w:rsidRPr="00D80276">
              <w:rPr>
                <w:rFonts w:ascii="Arial" w:hAnsi="Arial" w:cs="Arial"/>
                <w:color w:val="000000"/>
                <w:szCs w:val="20"/>
                <w:lang w:val="en-AU" w:eastAsia="en-US"/>
              </w:rPr>
              <w:fldChar w:fldCharType="end"/>
            </w:r>
          </w:p>
        </w:tc>
      </w:tr>
      <w:tr w:rsidR="00341AFA" w:rsidRPr="00D80276" w14:paraId="24C121EA" w14:textId="77777777" w:rsidTr="00341AFA">
        <w:tc>
          <w:tcPr>
            <w:tcW w:w="3690" w:type="dxa"/>
            <w:gridSpan w:val="2"/>
            <w:tcBorders>
              <w:top w:val="nil"/>
              <w:left w:val="nil"/>
              <w:bottom w:val="nil"/>
              <w:right w:val="nil"/>
            </w:tcBorders>
          </w:tcPr>
          <w:p w14:paraId="569F1BD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30FAE8C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7BD5FC27" w14:textId="77777777" w:rsidTr="00341AFA">
        <w:tc>
          <w:tcPr>
            <w:tcW w:w="3690" w:type="dxa"/>
            <w:gridSpan w:val="2"/>
            <w:tcBorders>
              <w:top w:val="nil"/>
              <w:left w:val="nil"/>
              <w:bottom w:val="nil"/>
              <w:right w:val="nil"/>
            </w:tcBorders>
          </w:tcPr>
          <w:p w14:paraId="203EDF0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26FE10C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93CDDAE" w14:textId="77777777" w:rsidTr="00341AFA">
        <w:tc>
          <w:tcPr>
            <w:tcW w:w="3690" w:type="dxa"/>
            <w:gridSpan w:val="2"/>
            <w:tcBorders>
              <w:top w:val="nil"/>
              <w:left w:val="nil"/>
              <w:bottom w:val="nil"/>
              <w:right w:val="nil"/>
            </w:tcBorders>
          </w:tcPr>
          <w:p w14:paraId="5B3752E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7474A077"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huisletter</w:t>
            </w:r>
            <w:r w:rsidRPr="00D80276">
              <w:rPr>
                <w:rFonts w:ascii="Arial" w:hAnsi="Arial" w:cs="Arial"/>
                <w:color w:val="000000"/>
                <w:szCs w:val="20"/>
                <w:lang w:val="en-AU" w:eastAsia="en-US"/>
              </w:rPr>
              <w:fldChar w:fldCharType="end"/>
            </w:r>
          </w:p>
        </w:tc>
      </w:tr>
      <w:tr w:rsidR="00341AFA" w:rsidRPr="00D80276" w14:paraId="59A7426C" w14:textId="77777777" w:rsidTr="00341AFA">
        <w:tc>
          <w:tcPr>
            <w:tcW w:w="3690" w:type="dxa"/>
            <w:gridSpan w:val="2"/>
            <w:tcBorders>
              <w:top w:val="nil"/>
              <w:left w:val="nil"/>
              <w:bottom w:val="nil"/>
              <w:right w:val="nil"/>
            </w:tcBorders>
          </w:tcPr>
          <w:p w14:paraId="6F113E2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0389D46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Een door of namens het bevoegd gemeentelijk orgaan ten aanzien van een adresseerbaar object toegekende toevoeging aan een huisnummer in de vorm van een alfanumeriek teken.</w:t>
            </w:r>
            <w:r w:rsidRPr="00D80276">
              <w:rPr>
                <w:rFonts w:ascii="Arial" w:hAnsi="Arial" w:cs="Arial"/>
                <w:color w:val="000000"/>
                <w:szCs w:val="20"/>
                <w:lang w:eastAsia="en-US"/>
              </w:rPr>
              <w:fldChar w:fldCharType="end"/>
            </w:r>
          </w:p>
        </w:tc>
      </w:tr>
      <w:tr w:rsidR="00341AFA" w:rsidRPr="00D80276" w14:paraId="6F8F6557" w14:textId="77777777" w:rsidTr="00341AFA">
        <w:tc>
          <w:tcPr>
            <w:tcW w:w="3690" w:type="dxa"/>
            <w:gridSpan w:val="2"/>
            <w:tcBorders>
              <w:top w:val="nil"/>
              <w:left w:val="nil"/>
              <w:bottom w:val="nil"/>
              <w:right w:val="nil"/>
            </w:tcBorders>
          </w:tcPr>
          <w:p w14:paraId="00AC078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62A859F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506D766C" w14:textId="77777777" w:rsidTr="00341AFA">
        <w:tc>
          <w:tcPr>
            <w:tcW w:w="3690" w:type="dxa"/>
            <w:gridSpan w:val="2"/>
            <w:tcBorders>
              <w:top w:val="nil"/>
              <w:left w:val="nil"/>
              <w:bottom w:val="nil"/>
              <w:right w:val="nil"/>
            </w:tcBorders>
          </w:tcPr>
          <w:p w14:paraId="6B2FAA6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1EA8E53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413EFE55" w14:textId="77777777" w:rsidTr="00341AFA">
        <w:tc>
          <w:tcPr>
            <w:tcW w:w="3690" w:type="dxa"/>
            <w:gridSpan w:val="2"/>
            <w:tcBorders>
              <w:top w:val="nil"/>
              <w:left w:val="nil"/>
              <w:bottom w:val="nil"/>
              <w:right w:val="nil"/>
            </w:tcBorders>
          </w:tcPr>
          <w:p w14:paraId="1264DD1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428346C6"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AN1</w:t>
            </w:r>
            <w:r w:rsidRPr="00D80276">
              <w:rPr>
                <w:rFonts w:ascii="Arial" w:hAnsi="Arial" w:cs="Arial"/>
                <w:color w:val="000000"/>
                <w:szCs w:val="20"/>
                <w:lang w:val="en-AU" w:eastAsia="en-US"/>
              </w:rPr>
              <w:fldChar w:fldCharType="end"/>
            </w:r>
          </w:p>
        </w:tc>
      </w:tr>
      <w:tr w:rsidR="00341AFA" w:rsidRPr="00D80276" w14:paraId="4341130A" w14:textId="77777777" w:rsidTr="00341AFA">
        <w:tc>
          <w:tcPr>
            <w:tcW w:w="3690" w:type="dxa"/>
            <w:gridSpan w:val="2"/>
            <w:tcBorders>
              <w:top w:val="nil"/>
              <w:left w:val="nil"/>
              <w:bottom w:val="nil"/>
              <w:right w:val="nil"/>
            </w:tcBorders>
          </w:tcPr>
          <w:p w14:paraId="28AFEC0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7FFDB62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 - z , A – Z</w:t>
            </w:r>
          </w:p>
        </w:tc>
      </w:tr>
      <w:tr w:rsidR="00341AFA" w:rsidRPr="00D80276" w14:paraId="0B162628" w14:textId="77777777" w:rsidTr="00341AFA">
        <w:tc>
          <w:tcPr>
            <w:tcW w:w="3690" w:type="dxa"/>
            <w:gridSpan w:val="2"/>
            <w:tcBorders>
              <w:top w:val="nil"/>
              <w:left w:val="nil"/>
              <w:bottom w:val="nil"/>
              <w:right w:val="nil"/>
            </w:tcBorders>
          </w:tcPr>
          <w:p w14:paraId="328434A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14E4081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1D4535E2" w14:textId="77777777" w:rsidTr="00341AFA">
        <w:tc>
          <w:tcPr>
            <w:tcW w:w="3690" w:type="dxa"/>
            <w:gridSpan w:val="2"/>
            <w:tcBorders>
              <w:top w:val="nil"/>
              <w:left w:val="nil"/>
              <w:bottom w:val="nil"/>
              <w:right w:val="nil"/>
            </w:tcBorders>
          </w:tcPr>
          <w:p w14:paraId="6BC285E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2098B42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14:paraId="54A4E4AB" w14:textId="77777777" w:rsidTr="00341AFA">
        <w:tc>
          <w:tcPr>
            <w:tcW w:w="3690" w:type="dxa"/>
            <w:gridSpan w:val="2"/>
            <w:tcBorders>
              <w:top w:val="nil"/>
              <w:left w:val="nil"/>
              <w:bottom w:val="nil"/>
              <w:right w:val="nil"/>
            </w:tcBorders>
          </w:tcPr>
          <w:p w14:paraId="0330EB8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06C87E6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E77BB1C" w14:textId="77777777" w:rsidTr="00341AFA">
        <w:tc>
          <w:tcPr>
            <w:tcW w:w="3690" w:type="dxa"/>
            <w:gridSpan w:val="2"/>
            <w:tcBorders>
              <w:top w:val="nil"/>
              <w:left w:val="nil"/>
              <w:bottom w:val="nil"/>
              <w:right w:val="nil"/>
            </w:tcBorders>
          </w:tcPr>
          <w:p w14:paraId="54E5630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7F1407A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75CF51C" w14:textId="77777777" w:rsidTr="00341AFA">
        <w:tc>
          <w:tcPr>
            <w:tcW w:w="3690" w:type="dxa"/>
            <w:gridSpan w:val="2"/>
            <w:tcBorders>
              <w:top w:val="nil"/>
              <w:left w:val="nil"/>
              <w:bottom w:val="nil"/>
              <w:right w:val="nil"/>
            </w:tcBorders>
          </w:tcPr>
          <w:p w14:paraId="125208C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70285BF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E680B75" w14:textId="77777777" w:rsidTr="00341AFA">
        <w:tc>
          <w:tcPr>
            <w:tcW w:w="3690" w:type="dxa"/>
            <w:gridSpan w:val="2"/>
            <w:tcBorders>
              <w:top w:val="nil"/>
              <w:left w:val="nil"/>
              <w:bottom w:val="nil"/>
              <w:right w:val="nil"/>
            </w:tcBorders>
          </w:tcPr>
          <w:p w14:paraId="2434200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7EBE1CE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9E100E8" w14:textId="77777777" w:rsidTr="00341AFA">
        <w:tc>
          <w:tcPr>
            <w:tcW w:w="3690" w:type="dxa"/>
            <w:gridSpan w:val="2"/>
            <w:tcBorders>
              <w:top w:val="nil"/>
              <w:left w:val="nil"/>
              <w:bottom w:val="nil"/>
              <w:right w:val="nil"/>
            </w:tcBorders>
          </w:tcPr>
          <w:p w14:paraId="588C683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1D87B2BF"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755EBEDD" w14:textId="77777777" w:rsidTr="00341AFA">
        <w:tc>
          <w:tcPr>
            <w:tcW w:w="3690" w:type="dxa"/>
            <w:gridSpan w:val="2"/>
            <w:tcBorders>
              <w:top w:val="nil"/>
              <w:left w:val="nil"/>
              <w:bottom w:val="nil"/>
              <w:right w:val="nil"/>
            </w:tcBorders>
          </w:tcPr>
          <w:p w14:paraId="47ECB4F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5EE7957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betreft een authentiek gegeven indien de adresseerbaar object aanduiding een nummeraanduiding betreft. In andere gevallen betreft het een gemeentelijk kerngegeven.</w:t>
            </w:r>
          </w:p>
        </w:tc>
      </w:tr>
      <w:tr w:rsidR="00341AFA" w:rsidRPr="00D80276" w14:paraId="5173B20A" w14:textId="77777777" w:rsidTr="00341AFA">
        <w:tc>
          <w:tcPr>
            <w:tcW w:w="3690" w:type="dxa"/>
            <w:gridSpan w:val="2"/>
            <w:tcBorders>
              <w:top w:val="nil"/>
              <w:left w:val="nil"/>
              <w:bottom w:val="nil"/>
              <w:right w:val="nil"/>
            </w:tcBorders>
          </w:tcPr>
          <w:p w14:paraId="4ECD180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2D2076A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3C9E0CB3" w14:textId="77777777" w:rsidTr="00341AFA">
        <w:tc>
          <w:tcPr>
            <w:tcW w:w="9360" w:type="dxa"/>
            <w:gridSpan w:val="3"/>
            <w:tcBorders>
              <w:top w:val="nil"/>
              <w:left w:val="nil"/>
              <w:bottom w:val="nil"/>
              <w:right w:val="nil"/>
            </w:tcBorders>
          </w:tcPr>
          <w:p w14:paraId="5E82024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31715D95" w14:textId="77777777" w:rsidTr="00341AFA">
        <w:tc>
          <w:tcPr>
            <w:tcW w:w="450" w:type="dxa"/>
            <w:tcBorders>
              <w:top w:val="nil"/>
              <w:left w:val="nil"/>
              <w:bottom w:val="nil"/>
              <w:right w:val="nil"/>
            </w:tcBorders>
          </w:tcPr>
          <w:p w14:paraId="1659FDA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1563D1B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Dit attribuutsoort is in de BAG gespecificeerd bij het objecttype NUMMERAANDUIDING. Het is in het RSGB bij de ADRESSEERBAAR OBJECT AANDUIDING opgenomen. Zie verder de toelichting in het RSGB.</w:t>
            </w:r>
          </w:p>
        </w:tc>
      </w:tr>
    </w:tbl>
    <w:bookmarkStart w:id="1948" w:name="BKM_CCE3189F_F6A2_45d7_895D_2B3EFAAE0F5C"/>
    <w:bookmarkEnd w:id="1948"/>
    <w:p w14:paraId="651FD985"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Huisnummertoevoeging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binnenlands correspondentieadres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66FFAEC1" w14:textId="77777777" w:rsidTr="00341AFA">
        <w:tc>
          <w:tcPr>
            <w:tcW w:w="3690" w:type="dxa"/>
            <w:gridSpan w:val="2"/>
            <w:tcBorders>
              <w:top w:val="nil"/>
              <w:left w:val="nil"/>
              <w:bottom w:val="nil"/>
              <w:right w:val="nil"/>
            </w:tcBorders>
          </w:tcPr>
          <w:p w14:paraId="11E8AC9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2631FE90"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Huisnummertoevoeging</w:t>
            </w:r>
            <w:r w:rsidRPr="00D80276">
              <w:rPr>
                <w:rFonts w:ascii="Arial" w:hAnsi="Arial" w:cs="Arial"/>
                <w:color w:val="000000"/>
                <w:szCs w:val="20"/>
                <w:lang w:val="en-AU" w:eastAsia="en-US"/>
              </w:rPr>
              <w:fldChar w:fldCharType="end"/>
            </w:r>
          </w:p>
        </w:tc>
      </w:tr>
      <w:tr w:rsidR="00341AFA" w:rsidRPr="00D80276" w14:paraId="0098A9D8" w14:textId="77777777" w:rsidTr="00341AFA">
        <w:tc>
          <w:tcPr>
            <w:tcW w:w="3690" w:type="dxa"/>
            <w:gridSpan w:val="2"/>
            <w:tcBorders>
              <w:top w:val="nil"/>
              <w:left w:val="nil"/>
              <w:bottom w:val="nil"/>
              <w:right w:val="nil"/>
            </w:tcBorders>
          </w:tcPr>
          <w:p w14:paraId="79E0172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24E5025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0EE4A0C1" w14:textId="77777777" w:rsidTr="00341AFA">
        <w:tc>
          <w:tcPr>
            <w:tcW w:w="3690" w:type="dxa"/>
            <w:gridSpan w:val="2"/>
            <w:tcBorders>
              <w:top w:val="nil"/>
              <w:left w:val="nil"/>
              <w:bottom w:val="nil"/>
              <w:right w:val="nil"/>
            </w:tcBorders>
          </w:tcPr>
          <w:p w14:paraId="7BB860D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6B67F9B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89BAAF7" w14:textId="77777777" w:rsidTr="00341AFA">
        <w:tc>
          <w:tcPr>
            <w:tcW w:w="3690" w:type="dxa"/>
            <w:gridSpan w:val="2"/>
            <w:tcBorders>
              <w:top w:val="nil"/>
              <w:left w:val="nil"/>
              <w:bottom w:val="nil"/>
              <w:right w:val="nil"/>
            </w:tcBorders>
          </w:tcPr>
          <w:p w14:paraId="73F7BE8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02559758"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huisnummertoevoeging</w:t>
            </w:r>
            <w:r w:rsidRPr="00D80276">
              <w:rPr>
                <w:rFonts w:ascii="Arial" w:hAnsi="Arial" w:cs="Arial"/>
                <w:color w:val="000000"/>
                <w:szCs w:val="20"/>
                <w:lang w:val="en-AU" w:eastAsia="en-US"/>
              </w:rPr>
              <w:fldChar w:fldCharType="end"/>
            </w:r>
          </w:p>
        </w:tc>
      </w:tr>
      <w:tr w:rsidR="00341AFA" w:rsidRPr="00D80276" w14:paraId="47E80767" w14:textId="77777777" w:rsidTr="00341AFA">
        <w:tc>
          <w:tcPr>
            <w:tcW w:w="3690" w:type="dxa"/>
            <w:gridSpan w:val="2"/>
            <w:tcBorders>
              <w:top w:val="nil"/>
              <w:left w:val="nil"/>
              <w:bottom w:val="nil"/>
              <w:right w:val="nil"/>
            </w:tcBorders>
          </w:tcPr>
          <w:p w14:paraId="76FA8EB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0541C9D1"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Een door of namens het bevoegd gemeentelijk orgaan ten aanzien van een adresseerbaar object toegekende nadere toevoeging aan een huisnummer of een combinatie van huisnummer en huisletter.</w:t>
            </w:r>
            <w:r w:rsidRPr="00D80276">
              <w:rPr>
                <w:rFonts w:ascii="Arial" w:hAnsi="Arial" w:cs="Arial"/>
                <w:color w:val="000000"/>
                <w:szCs w:val="20"/>
                <w:lang w:eastAsia="en-US"/>
              </w:rPr>
              <w:fldChar w:fldCharType="end"/>
            </w:r>
          </w:p>
        </w:tc>
      </w:tr>
      <w:tr w:rsidR="00341AFA" w:rsidRPr="00D80276" w14:paraId="68CE5F80" w14:textId="77777777" w:rsidTr="00341AFA">
        <w:tc>
          <w:tcPr>
            <w:tcW w:w="3690" w:type="dxa"/>
            <w:gridSpan w:val="2"/>
            <w:tcBorders>
              <w:top w:val="nil"/>
              <w:left w:val="nil"/>
              <w:bottom w:val="nil"/>
              <w:right w:val="nil"/>
            </w:tcBorders>
          </w:tcPr>
          <w:p w14:paraId="2B70E84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258B371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7A34B61F" w14:textId="77777777" w:rsidTr="00341AFA">
        <w:tc>
          <w:tcPr>
            <w:tcW w:w="3690" w:type="dxa"/>
            <w:gridSpan w:val="2"/>
            <w:tcBorders>
              <w:top w:val="nil"/>
              <w:left w:val="nil"/>
              <w:bottom w:val="nil"/>
              <w:right w:val="nil"/>
            </w:tcBorders>
          </w:tcPr>
          <w:p w14:paraId="5032970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3FD8C61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24ED9DF4" w14:textId="77777777" w:rsidTr="00341AFA">
        <w:tc>
          <w:tcPr>
            <w:tcW w:w="3690" w:type="dxa"/>
            <w:gridSpan w:val="2"/>
            <w:tcBorders>
              <w:top w:val="nil"/>
              <w:left w:val="nil"/>
              <w:bottom w:val="nil"/>
              <w:right w:val="nil"/>
            </w:tcBorders>
          </w:tcPr>
          <w:p w14:paraId="533BCBE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380B4F4A"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AN4</w:t>
            </w:r>
            <w:r w:rsidRPr="00D80276">
              <w:rPr>
                <w:rFonts w:ascii="Arial" w:hAnsi="Arial" w:cs="Arial"/>
                <w:color w:val="000000"/>
                <w:szCs w:val="20"/>
                <w:lang w:val="en-AU" w:eastAsia="en-US"/>
              </w:rPr>
              <w:fldChar w:fldCharType="end"/>
            </w:r>
          </w:p>
        </w:tc>
      </w:tr>
      <w:tr w:rsidR="00341AFA" w:rsidRPr="00D80276" w14:paraId="5640D699" w14:textId="77777777" w:rsidTr="00341AFA">
        <w:tc>
          <w:tcPr>
            <w:tcW w:w="3690" w:type="dxa"/>
            <w:gridSpan w:val="2"/>
            <w:tcBorders>
              <w:top w:val="nil"/>
              <w:left w:val="nil"/>
              <w:bottom w:val="nil"/>
              <w:right w:val="nil"/>
            </w:tcBorders>
          </w:tcPr>
          <w:p w14:paraId="4AD16BD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5F22D48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 - z , A - Z , 0 – 9</w:t>
            </w:r>
          </w:p>
        </w:tc>
      </w:tr>
      <w:tr w:rsidR="00341AFA" w:rsidRPr="00D80276" w14:paraId="51ED896B" w14:textId="77777777" w:rsidTr="00341AFA">
        <w:tc>
          <w:tcPr>
            <w:tcW w:w="3690" w:type="dxa"/>
            <w:gridSpan w:val="2"/>
            <w:tcBorders>
              <w:top w:val="nil"/>
              <w:left w:val="nil"/>
              <w:bottom w:val="nil"/>
              <w:right w:val="nil"/>
            </w:tcBorders>
          </w:tcPr>
          <w:p w14:paraId="1075A05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0B94437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0AF39D68" w14:textId="77777777" w:rsidTr="00341AFA">
        <w:tc>
          <w:tcPr>
            <w:tcW w:w="3690" w:type="dxa"/>
            <w:gridSpan w:val="2"/>
            <w:tcBorders>
              <w:top w:val="nil"/>
              <w:left w:val="nil"/>
              <w:bottom w:val="nil"/>
              <w:right w:val="nil"/>
            </w:tcBorders>
          </w:tcPr>
          <w:p w14:paraId="20BDAF8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2802B55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11590EC5" w14:textId="77777777" w:rsidTr="00341AFA">
        <w:tc>
          <w:tcPr>
            <w:tcW w:w="3690" w:type="dxa"/>
            <w:gridSpan w:val="2"/>
            <w:tcBorders>
              <w:top w:val="nil"/>
              <w:left w:val="nil"/>
              <w:bottom w:val="nil"/>
              <w:right w:val="nil"/>
            </w:tcBorders>
          </w:tcPr>
          <w:p w14:paraId="3EEA473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3CBBF2A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8D628DC" w14:textId="77777777" w:rsidTr="00341AFA">
        <w:tc>
          <w:tcPr>
            <w:tcW w:w="3690" w:type="dxa"/>
            <w:gridSpan w:val="2"/>
            <w:tcBorders>
              <w:top w:val="nil"/>
              <w:left w:val="nil"/>
              <w:bottom w:val="nil"/>
              <w:right w:val="nil"/>
            </w:tcBorders>
          </w:tcPr>
          <w:p w14:paraId="2098591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0F9E595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E6A3BA7" w14:textId="77777777" w:rsidTr="00341AFA">
        <w:tc>
          <w:tcPr>
            <w:tcW w:w="3690" w:type="dxa"/>
            <w:gridSpan w:val="2"/>
            <w:tcBorders>
              <w:top w:val="nil"/>
              <w:left w:val="nil"/>
              <w:bottom w:val="nil"/>
              <w:right w:val="nil"/>
            </w:tcBorders>
          </w:tcPr>
          <w:p w14:paraId="5AEA59F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6B8AFF1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00F90B41" w14:textId="77777777" w:rsidTr="00341AFA">
        <w:tc>
          <w:tcPr>
            <w:tcW w:w="3690" w:type="dxa"/>
            <w:gridSpan w:val="2"/>
            <w:tcBorders>
              <w:top w:val="nil"/>
              <w:left w:val="nil"/>
              <w:bottom w:val="nil"/>
              <w:right w:val="nil"/>
            </w:tcBorders>
          </w:tcPr>
          <w:p w14:paraId="5C7F450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1987920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20B7D11" w14:textId="77777777" w:rsidTr="00341AFA">
        <w:tc>
          <w:tcPr>
            <w:tcW w:w="3690" w:type="dxa"/>
            <w:gridSpan w:val="2"/>
            <w:tcBorders>
              <w:top w:val="nil"/>
              <w:left w:val="nil"/>
              <w:bottom w:val="nil"/>
              <w:right w:val="nil"/>
            </w:tcBorders>
          </w:tcPr>
          <w:p w14:paraId="6D317CC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1E8BBE2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13CA58EB" w14:textId="77777777" w:rsidTr="00341AFA">
        <w:tc>
          <w:tcPr>
            <w:tcW w:w="3690" w:type="dxa"/>
            <w:gridSpan w:val="2"/>
            <w:tcBorders>
              <w:top w:val="nil"/>
              <w:left w:val="nil"/>
              <w:bottom w:val="nil"/>
              <w:right w:val="nil"/>
            </w:tcBorders>
          </w:tcPr>
          <w:p w14:paraId="3DC9E24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Indicatie authentiek</w:t>
            </w:r>
          </w:p>
        </w:tc>
        <w:tc>
          <w:tcPr>
            <w:tcW w:w="5670" w:type="dxa"/>
            <w:tcBorders>
              <w:top w:val="nil"/>
              <w:left w:val="nil"/>
              <w:bottom w:val="nil"/>
              <w:right w:val="nil"/>
            </w:tcBorders>
          </w:tcPr>
          <w:p w14:paraId="04FA5CE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betreft een authentiek gegeven indien de adresseerbaar object aanduiding een nummeraanduiding betreft. In andere gevallen betreft het een gemeentelijk kerngegeven.</w:t>
            </w:r>
          </w:p>
        </w:tc>
      </w:tr>
      <w:tr w:rsidR="00341AFA" w:rsidRPr="00D80276" w14:paraId="2C98B6AA" w14:textId="77777777" w:rsidTr="00341AFA">
        <w:tc>
          <w:tcPr>
            <w:tcW w:w="3690" w:type="dxa"/>
            <w:gridSpan w:val="2"/>
            <w:tcBorders>
              <w:top w:val="nil"/>
              <w:left w:val="nil"/>
              <w:bottom w:val="nil"/>
              <w:right w:val="nil"/>
            </w:tcBorders>
          </w:tcPr>
          <w:p w14:paraId="54C1EAC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2E5922C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331CFDF9" w14:textId="77777777" w:rsidTr="00341AFA">
        <w:tc>
          <w:tcPr>
            <w:tcW w:w="9360" w:type="dxa"/>
            <w:gridSpan w:val="3"/>
            <w:tcBorders>
              <w:top w:val="nil"/>
              <w:left w:val="nil"/>
              <w:bottom w:val="nil"/>
              <w:right w:val="nil"/>
            </w:tcBorders>
          </w:tcPr>
          <w:p w14:paraId="79A4675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531CC3F2" w14:textId="77777777" w:rsidTr="00341AFA">
        <w:tc>
          <w:tcPr>
            <w:tcW w:w="450" w:type="dxa"/>
            <w:tcBorders>
              <w:top w:val="nil"/>
              <w:left w:val="nil"/>
              <w:bottom w:val="nil"/>
              <w:right w:val="nil"/>
            </w:tcBorders>
          </w:tcPr>
          <w:p w14:paraId="7A48080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3869EFA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Dit attribuutsoort is in de BAG gespecificeerd bij het objecttype NUMMERAANDUIDING. Het is in het RSGB bij de ADRESSEERBAAR OBJECT AANDUIDING opgenomen. Zie verder de toelichting in het RSGB.</w:t>
            </w:r>
          </w:p>
        </w:tc>
      </w:tr>
    </w:tbl>
    <w:bookmarkStart w:id="1949" w:name="BKM_1EE8962C_745A_4b14_BB6D_A288A1946C28"/>
    <w:bookmarkEnd w:id="1949"/>
    <w:p w14:paraId="1195FDAC"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Naam openbare ruimte</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binnenlands correspondentieadres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24DE1380" w14:textId="77777777" w:rsidTr="00341AFA">
        <w:tc>
          <w:tcPr>
            <w:tcW w:w="3690" w:type="dxa"/>
            <w:gridSpan w:val="2"/>
            <w:tcBorders>
              <w:top w:val="nil"/>
              <w:left w:val="nil"/>
              <w:bottom w:val="nil"/>
              <w:right w:val="nil"/>
            </w:tcBorders>
          </w:tcPr>
          <w:p w14:paraId="4231726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7DFE6E65"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Naam openbare ruimte</w:t>
            </w:r>
            <w:r w:rsidRPr="00D80276">
              <w:rPr>
                <w:rFonts w:ascii="Arial" w:hAnsi="Arial" w:cs="Arial"/>
                <w:color w:val="000000"/>
                <w:szCs w:val="20"/>
                <w:lang w:val="en-AU" w:eastAsia="en-US"/>
              </w:rPr>
              <w:fldChar w:fldCharType="end"/>
            </w:r>
          </w:p>
        </w:tc>
      </w:tr>
      <w:tr w:rsidR="00341AFA" w:rsidRPr="00D80276" w14:paraId="53857B83" w14:textId="77777777" w:rsidTr="00341AFA">
        <w:tc>
          <w:tcPr>
            <w:tcW w:w="3690" w:type="dxa"/>
            <w:gridSpan w:val="2"/>
            <w:tcBorders>
              <w:top w:val="nil"/>
              <w:left w:val="nil"/>
              <w:bottom w:val="nil"/>
              <w:right w:val="nil"/>
            </w:tcBorders>
          </w:tcPr>
          <w:p w14:paraId="769EE43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48A7416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55DF5ECD" w14:textId="77777777" w:rsidTr="00341AFA">
        <w:tc>
          <w:tcPr>
            <w:tcW w:w="3690" w:type="dxa"/>
            <w:gridSpan w:val="2"/>
            <w:tcBorders>
              <w:top w:val="nil"/>
              <w:left w:val="nil"/>
              <w:bottom w:val="nil"/>
              <w:right w:val="nil"/>
            </w:tcBorders>
          </w:tcPr>
          <w:p w14:paraId="42E0420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305206E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0A45885" w14:textId="77777777" w:rsidTr="00341AFA">
        <w:tc>
          <w:tcPr>
            <w:tcW w:w="3690" w:type="dxa"/>
            <w:gridSpan w:val="2"/>
            <w:tcBorders>
              <w:top w:val="nil"/>
              <w:left w:val="nil"/>
              <w:bottom w:val="nil"/>
              <w:right w:val="nil"/>
            </w:tcBorders>
          </w:tcPr>
          <w:p w14:paraId="7544AF9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671235BC"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openbareRuimteNaam</w:t>
            </w:r>
            <w:r w:rsidRPr="00D80276">
              <w:rPr>
                <w:rFonts w:ascii="Arial" w:hAnsi="Arial" w:cs="Arial"/>
                <w:color w:val="000000"/>
                <w:szCs w:val="20"/>
                <w:lang w:val="en-AU" w:eastAsia="en-US"/>
              </w:rPr>
              <w:fldChar w:fldCharType="end"/>
            </w:r>
          </w:p>
        </w:tc>
      </w:tr>
      <w:tr w:rsidR="00341AFA" w:rsidRPr="00D80276" w14:paraId="33F7A667" w14:textId="77777777" w:rsidTr="00341AFA">
        <w:tc>
          <w:tcPr>
            <w:tcW w:w="3690" w:type="dxa"/>
            <w:gridSpan w:val="2"/>
            <w:tcBorders>
              <w:top w:val="nil"/>
              <w:left w:val="nil"/>
              <w:bottom w:val="nil"/>
              <w:right w:val="nil"/>
            </w:tcBorders>
          </w:tcPr>
          <w:p w14:paraId="7BE4BD6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114234F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Een door het bevoegde gemeentelijke orgaan aan een GEMEENTELIJKE OPENBARE RUIMTE toegekende benaming</w:t>
            </w:r>
          </w:p>
        </w:tc>
      </w:tr>
      <w:tr w:rsidR="00341AFA" w:rsidRPr="00D80276" w14:paraId="5CF3DEB3" w14:textId="77777777" w:rsidTr="00341AFA">
        <w:tc>
          <w:tcPr>
            <w:tcW w:w="3690" w:type="dxa"/>
            <w:gridSpan w:val="2"/>
            <w:tcBorders>
              <w:top w:val="nil"/>
              <w:left w:val="nil"/>
              <w:bottom w:val="nil"/>
              <w:right w:val="nil"/>
            </w:tcBorders>
          </w:tcPr>
          <w:p w14:paraId="3EB784C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216C909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7698E736" w14:textId="77777777" w:rsidTr="00341AFA">
        <w:tc>
          <w:tcPr>
            <w:tcW w:w="3690" w:type="dxa"/>
            <w:gridSpan w:val="2"/>
            <w:tcBorders>
              <w:top w:val="nil"/>
              <w:left w:val="nil"/>
              <w:bottom w:val="nil"/>
              <w:right w:val="nil"/>
            </w:tcBorders>
          </w:tcPr>
          <w:p w14:paraId="12B35DC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06228D7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juini 2008</w:t>
            </w:r>
          </w:p>
        </w:tc>
      </w:tr>
      <w:tr w:rsidR="00341AFA" w:rsidRPr="00D80276" w14:paraId="59769C9C" w14:textId="77777777" w:rsidTr="00341AFA">
        <w:tc>
          <w:tcPr>
            <w:tcW w:w="3690" w:type="dxa"/>
            <w:gridSpan w:val="2"/>
            <w:tcBorders>
              <w:top w:val="nil"/>
              <w:left w:val="nil"/>
              <w:bottom w:val="nil"/>
              <w:right w:val="nil"/>
            </w:tcBorders>
          </w:tcPr>
          <w:p w14:paraId="62EB078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6D8D1BF6"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AN80</w:t>
            </w:r>
            <w:r w:rsidRPr="00D80276">
              <w:rPr>
                <w:rFonts w:ascii="Arial" w:hAnsi="Arial" w:cs="Arial"/>
                <w:color w:val="000000"/>
                <w:szCs w:val="20"/>
                <w:lang w:val="en-AU" w:eastAsia="en-US"/>
              </w:rPr>
              <w:fldChar w:fldCharType="end"/>
            </w:r>
          </w:p>
        </w:tc>
      </w:tr>
      <w:tr w:rsidR="00341AFA" w:rsidRPr="00D80276" w14:paraId="7EB4C30A" w14:textId="77777777" w:rsidTr="00341AFA">
        <w:tc>
          <w:tcPr>
            <w:tcW w:w="3690" w:type="dxa"/>
            <w:gridSpan w:val="2"/>
            <w:tcBorders>
              <w:top w:val="nil"/>
              <w:left w:val="nil"/>
              <w:bottom w:val="nil"/>
              <w:right w:val="nil"/>
            </w:tcBorders>
          </w:tcPr>
          <w:p w14:paraId="3662EA6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0BC77A8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Tekens gecodeerd volgens de UTF-8 standaard</w:t>
            </w:r>
          </w:p>
        </w:tc>
      </w:tr>
      <w:tr w:rsidR="00341AFA" w:rsidRPr="00D80276" w14:paraId="7D03277D" w14:textId="77777777" w:rsidTr="00341AFA">
        <w:tc>
          <w:tcPr>
            <w:tcW w:w="3690" w:type="dxa"/>
            <w:gridSpan w:val="2"/>
            <w:tcBorders>
              <w:top w:val="nil"/>
              <w:left w:val="nil"/>
              <w:bottom w:val="nil"/>
              <w:right w:val="nil"/>
            </w:tcBorders>
          </w:tcPr>
          <w:p w14:paraId="77AB5EB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045CF3D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0B780252" w14:textId="77777777" w:rsidTr="00341AFA">
        <w:tc>
          <w:tcPr>
            <w:tcW w:w="3690" w:type="dxa"/>
            <w:gridSpan w:val="2"/>
            <w:tcBorders>
              <w:top w:val="nil"/>
              <w:left w:val="nil"/>
              <w:bottom w:val="nil"/>
              <w:right w:val="nil"/>
            </w:tcBorders>
          </w:tcPr>
          <w:p w14:paraId="7D0EE2F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3F250D3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6633F0E0" w14:textId="77777777" w:rsidTr="00341AFA">
        <w:tc>
          <w:tcPr>
            <w:tcW w:w="3690" w:type="dxa"/>
            <w:gridSpan w:val="2"/>
            <w:tcBorders>
              <w:top w:val="nil"/>
              <w:left w:val="nil"/>
              <w:bottom w:val="nil"/>
              <w:right w:val="nil"/>
            </w:tcBorders>
          </w:tcPr>
          <w:p w14:paraId="15FDBE6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427D911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DFF6338" w14:textId="77777777" w:rsidTr="00341AFA">
        <w:tc>
          <w:tcPr>
            <w:tcW w:w="3690" w:type="dxa"/>
            <w:gridSpan w:val="2"/>
            <w:tcBorders>
              <w:top w:val="nil"/>
              <w:left w:val="nil"/>
              <w:bottom w:val="nil"/>
              <w:right w:val="nil"/>
            </w:tcBorders>
          </w:tcPr>
          <w:p w14:paraId="71ACB33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0963354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8F24D63" w14:textId="77777777" w:rsidTr="00341AFA">
        <w:tc>
          <w:tcPr>
            <w:tcW w:w="3690" w:type="dxa"/>
            <w:gridSpan w:val="2"/>
            <w:tcBorders>
              <w:top w:val="nil"/>
              <w:left w:val="nil"/>
              <w:bottom w:val="nil"/>
              <w:right w:val="nil"/>
            </w:tcBorders>
          </w:tcPr>
          <w:p w14:paraId="098E3C4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30AC317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17F689A2" w14:textId="77777777" w:rsidTr="00341AFA">
        <w:tc>
          <w:tcPr>
            <w:tcW w:w="3690" w:type="dxa"/>
            <w:gridSpan w:val="2"/>
            <w:tcBorders>
              <w:top w:val="nil"/>
              <w:left w:val="nil"/>
              <w:bottom w:val="nil"/>
              <w:right w:val="nil"/>
            </w:tcBorders>
          </w:tcPr>
          <w:p w14:paraId="628FC0C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3FE38F2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262A25C7" w14:textId="77777777" w:rsidTr="00341AFA">
        <w:tc>
          <w:tcPr>
            <w:tcW w:w="3690" w:type="dxa"/>
            <w:gridSpan w:val="2"/>
            <w:tcBorders>
              <w:top w:val="nil"/>
              <w:left w:val="nil"/>
              <w:bottom w:val="nil"/>
              <w:right w:val="nil"/>
            </w:tcBorders>
          </w:tcPr>
          <w:p w14:paraId="680AB88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7E5536F4"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131BD112" w14:textId="77777777" w:rsidTr="00341AFA">
        <w:tc>
          <w:tcPr>
            <w:tcW w:w="3690" w:type="dxa"/>
            <w:gridSpan w:val="2"/>
            <w:tcBorders>
              <w:top w:val="nil"/>
              <w:left w:val="nil"/>
              <w:bottom w:val="nil"/>
              <w:right w:val="nil"/>
            </w:tcBorders>
          </w:tcPr>
          <w:p w14:paraId="39F815F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7D6E7F6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Authentiek gegeven</w:t>
            </w:r>
          </w:p>
        </w:tc>
      </w:tr>
      <w:tr w:rsidR="00341AFA" w:rsidRPr="00D80276" w14:paraId="747D385A" w14:textId="77777777" w:rsidTr="00341AFA">
        <w:tc>
          <w:tcPr>
            <w:tcW w:w="3690" w:type="dxa"/>
            <w:gridSpan w:val="2"/>
            <w:tcBorders>
              <w:top w:val="nil"/>
              <w:left w:val="nil"/>
              <w:bottom w:val="nil"/>
              <w:right w:val="nil"/>
            </w:tcBorders>
          </w:tcPr>
          <w:p w14:paraId="2D3049E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308EE1E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10080E19" w14:textId="77777777" w:rsidTr="00341AFA">
        <w:tc>
          <w:tcPr>
            <w:tcW w:w="9360" w:type="dxa"/>
            <w:gridSpan w:val="3"/>
            <w:tcBorders>
              <w:top w:val="nil"/>
              <w:left w:val="nil"/>
              <w:bottom w:val="nil"/>
              <w:right w:val="nil"/>
            </w:tcBorders>
          </w:tcPr>
          <w:p w14:paraId="02E7C1F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6317E8D1" w14:textId="77777777" w:rsidTr="00341AFA">
        <w:tc>
          <w:tcPr>
            <w:tcW w:w="450" w:type="dxa"/>
            <w:tcBorders>
              <w:top w:val="nil"/>
              <w:left w:val="nil"/>
              <w:bottom w:val="nil"/>
              <w:right w:val="nil"/>
            </w:tcBorders>
          </w:tcPr>
          <w:p w14:paraId="20119CD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5EBBBB9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de toelichting in het RSGB en in de BAG.</w:t>
            </w:r>
          </w:p>
        </w:tc>
      </w:tr>
    </w:tbl>
    <w:bookmarkStart w:id="1950" w:name="BKM_78231F54_98FD_4ac8_8F22_E62F7CBF66C2"/>
    <w:bookmarkEnd w:id="1950"/>
    <w:p w14:paraId="274B81C7"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Postcode</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binnenlands correspondentieadres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10623459" w14:textId="77777777" w:rsidTr="00341AFA">
        <w:tc>
          <w:tcPr>
            <w:tcW w:w="3690" w:type="dxa"/>
            <w:gridSpan w:val="2"/>
            <w:tcBorders>
              <w:top w:val="nil"/>
              <w:left w:val="nil"/>
              <w:bottom w:val="nil"/>
              <w:right w:val="nil"/>
            </w:tcBorders>
          </w:tcPr>
          <w:p w14:paraId="16BE7FB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25357F52"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Postcode</w:t>
            </w:r>
            <w:r w:rsidRPr="00D80276">
              <w:rPr>
                <w:rFonts w:ascii="Arial" w:hAnsi="Arial" w:cs="Arial"/>
                <w:color w:val="000000"/>
                <w:szCs w:val="20"/>
                <w:lang w:val="en-AU" w:eastAsia="en-US"/>
              </w:rPr>
              <w:fldChar w:fldCharType="end"/>
            </w:r>
          </w:p>
        </w:tc>
      </w:tr>
      <w:tr w:rsidR="00341AFA" w:rsidRPr="00D80276" w14:paraId="0D3CF346" w14:textId="77777777" w:rsidTr="00341AFA">
        <w:tc>
          <w:tcPr>
            <w:tcW w:w="3690" w:type="dxa"/>
            <w:gridSpan w:val="2"/>
            <w:tcBorders>
              <w:top w:val="nil"/>
              <w:left w:val="nil"/>
              <w:bottom w:val="nil"/>
              <w:right w:val="nil"/>
            </w:tcBorders>
          </w:tcPr>
          <w:p w14:paraId="227EFFB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7D24F0F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4CAC986E" w14:textId="77777777" w:rsidTr="00341AFA">
        <w:tc>
          <w:tcPr>
            <w:tcW w:w="3690" w:type="dxa"/>
            <w:gridSpan w:val="2"/>
            <w:tcBorders>
              <w:top w:val="nil"/>
              <w:left w:val="nil"/>
              <w:bottom w:val="nil"/>
              <w:right w:val="nil"/>
            </w:tcBorders>
          </w:tcPr>
          <w:p w14:paraId="764D791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152BCEE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BCF25B2" w14:textId="77777777" w:rsidTr="00341AFA">
        <w:tc>
          <w:tcPr>
            <w:tcW w:w="3690" w:type="dxa"/>
            <w:gridSpan w:val="2"/>
            <w:tcBorders>
              <w:top w:val="nil"/>
              <w:left w:val="nil"/>
              <w:bottom w:val="nil"/>
              <w:right w:val="nil"/>
            </w:tcBorders>
          </w:tcPr>
          <w:p w14:paraId="1460961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586BD4CA"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postcode</w:t>
            </w:r>
            <w:r w:rsidRPr="00D80276">
              <w:rPr>
                <w:rFonts w:ascii="Arial" w:hAnsi="Arial" w:cs="Arial"/>
                <w:color w:val="000000"/>
                <w:szCs w:val="20"/>
                <w:lang w:val="en-AU" w:eastAsia="en-US"/>
              </w:rPr>
              <w:fldChar w:fldCharType="end"/>
            </w:r>
          </w:p>
        </w:tc>
      </w:tr>
      <w:tr w:rsidR="00341AFA" w:rsidRPr="00D80276" w14:paraId="758ECA67" w14:textId="77777777" w:rsidTr="00341AFA">
        <w:tc>
          <w:tcPr>
            <w:tcW w:w="3690" w:type="dxa"/>
            <w:gridSpan w:val="2"/>
            <w:tcBorders>
              <w:top w:val="nil"/>
              <w:left w:val="nil"/>
              <w:bottom w:val="nil"/>
              <w:right w:val="nil"/>
            </w:tcBorders>
          </w:tcPr>
          <w:p w14:paraId="14E5EF1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5412F005"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De door TNT Post vastgestelde code behorende bij een bepaalde combinatie van een naam van een woonplaats, naam van een openbare ruimte en een huisnummer</w:t>
            </w:r>
            <w:r w:rsidRPr="00D80276">
              <w:rPr>
                <w:rFonts w:ascii="Arial" w:hAnsi="Arial" w:cs="Arial"/>
                <w:color w:val="000000"/>
                <w:szCs w:val="20"/>
                <w:lang w:eastAsia="en-US"/>
              </w:rPr>
              <w:fldChar w:fldCharType="end"/>
            </w:r>
          </w:p>
        </w:tc>
      </w:tr>
      <w:tr w:rsidR="00341AFA" w:rsidRPr="00D80276" w14:paraId="65F58DE9" w14:textId="77777777" w:rsidTr="00341AFA">
        <w:tc>
          <w:tcPr>
            <w:tcW w:w="3690" w:type="dxa"/>
            <w:gridSpan w:val="2"/>
            <w:tcBorders>
              <w:top w:val="nil"/>
              <w:left w:val="nil"/>
              <w:bottom w:val="nil"/>
              <w:right w:val="nil"/>
            </w:tcBorders>
          </w:tcPr>
          <w:p w14:paraId="01F7C26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18EA0CB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5C25B7A1" w14:textId="77777777" w:rsidTr="00341AFA">
        <w:tc>
          <w:tcPr>
            <w:tcW w:w="3690" w:type="dxa"/>
            <w:gridSpan w:val="2"/>
            <w:tcBorders>
              <w:top w:val="nil"/>
              <w:left w:val="nil"/>
              <w:bottom w:val="nil"/>
              <w:right w:val="nil"/>
            </w:tcBorders>
          </w:tcPr>
          <w:p w14:paraId="1852098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1E451AE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6602C4BD" w14:textId="77777777" w:rsidTr="00341AFA">
        <w:tc>
          <w:tcPr>
            <w:tcW w:w="3690" w:type="dxa"/>
            <w:gridSpan w:val="2"/>
            <w:tcBorders>
              <w:top w:val="nil"/>
              <w:left w:val="nil"/>
              <w:bottom w:val="nil"/>
              <w:right w:val="nil"/>
            </w:tcBorders>
          </w:tcPr>
          <w:p w14:paraId="2E027FA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30E89757"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AN6</w:t>
            </w:r>
            <w:r w:rsidRPr="00D80276">
              <w:rPr>
                <w:rFonts w:ascii="Arial" w:hAnsi="Arial" w:cs="Arial"/>
                <w:color w:val="000000"/>
                <w:szCs w:val="20"/>
                <w:lang w:val="en-AU" w:eastAsia="en-US"/>
              </w:rPr>
              <w:fldChar w:fldCharType="end"/>
            </w:r>
          </w:p>
        </w:tc>
      </w:tr>
      <w:tr w:rsidR="00341AFA" w:rsidRPr="00D80276" w14:paraId="5E0454DC" w14:textId="77777777" w:rsidTr="00341AFA">
        <w:tc>
          <w:tcPr>
            <w:tcW w:w="3690" w:type="dxa"/>
            <w:gridSpan w:val="2"/>
            <w:tcBorders>
              <w:top w:val="nil"/>
              <w:left w:val="nil"/>
              <w:bottom w:val="nil"/>
              <w:right w:val="nil"/>
            </w:tcBorders>
          </w:tcPr>
          <w:p w14:paraId="1342623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74BEFD3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1000AA tot en met 9999ZZ</w:t>
            </w:r>
          </w:p>
        </w:tc>
      </w:tr>
      <w:tr w:rsidR="00341AFA" w:rsidRPr="00D80276" w14:paraId="08DD4E5B" w14:textId="77777777" w:rsidTr="00341AFA">
        <w:tc>
          <w:tcPr>
            <w:tcW w:w="3690" w:type="dxa"/>
            <w:gridSpan w:val="2"/>
            <w:tcBorders>
              <w:top w:val="nil"/>
              <w:left w:val="nil"/>
              <w:bottom w:val="nil"/>
              <w:right w:val="nil"/>
            </w:tcBorders>
          </w:tcPr>
          <w:p w14:paraId="673852C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76CBF0A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3754842A" w14:textId="77777777" w:rsidTr="00341AFA">
        <w:tc>
          <w:tcPr>
            <w:tcW w:w="3690" w:type="dxa"/>
            <w:gridSpan w:val="2"/>
            <w:tcBorders>
              <w:top w:val="nil"/>
              <w:left w:val="nil"/>
              <w:bottom w:val="nil"/>
              <w:right w:val="nil"/>
            </w:tcBorders>
          </w:tcPr>
          <w:p w14:paraId="2D13B86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6895010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882970E" w14:textId="77777777" w:rsidTr="00341AFA">
        <w:tc>
          <w:tcPr>
            <w:tcW w:w="3690" w:type="dxa"/>
            <w:gridSpan w:val="2"/>
            <w:tcBorders>
              <w:top w:val="nil"/>
              <w:left w:val="nil"/>
              <w:bottom w:val="nil"/>
              <w:right w:val="nil"/>
            </w:tcBorders>
          </w:tcPr>
          <w:p w14:paraId="405F225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1CB435D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7CF4B2A3" w14:textId="77777777" w:rsidTr="00341AFA">
        <w:tc>
          <w:tcPr>
            <w:tcW w:w="3690" w:type="dxa"/>
            <w:gridSpan w:val="2"/>
            <w:tcBorders>
              <w:top w:val="nil"/>
              <w:left w:val="nil"/>
              <w:bottom w:val="nil"/>
              <w:right w:val="nil"/>
            </w:tcBorders>
          </w:tcPr>
          <w:p w14:paraId="54E9CA0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27F8557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1C5A0E48" w14:textId="77777777" w:rsidTr="00341AFA">
        <w:tc>
          <w:tcPr>
            <w:tcW w:w="3690" w:type="dxa"/>
            <w:gridSpan w:val="2"/>
            <w:tcBorders>
              <w:top w:val="nil"/>
              <w:left w:val="nil"/>
              <w:bottom w:val="nil"/>
              <w:right w:val="nil"/>
            </w:tcBorders>
          </w:tcPr>
          <w:p w14:paraId="52761EA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lastRenderedPageBreak/>
              <w:t>Indicatie in onderzoek</w:t>
            </w:r>
          </w:p>
        </w:tc>
        <w:tc>
          <w:tcPr>
            <w:tcW w:w="5670" w:type="dxa"/>
            <w:tcBorders>
              <w:top w:val="nil"/>
              <w:left w:val="nil"/>
              <w:bottom w:val="nil"/>
              <w:right w:val="nil"/>
            </w:tcBorders>
          </w:tcPr>
          <w:p w14:paraId="1884090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25B90FC" w14:textId="77777777" w:rsidTr="00341AFA">
        <w:tc>
          <w:tcPr>
            <w:tcW w:w="3690" w:type="dxa"/>
            <w:gridSpan w:val="2"/>
            <w:tcBorders>
              <w:top w:val="nil"/>
              <w:left w:val="nil"/>
              <w:bottom w:val="nil"/>
              <w:right w:val="nil"/>
            </w:tcBorders>
          </w:tcPr>
          <w:p w14:paraId="45E2AC5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23FB14D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27D98D9" w14:textId="77777777" w:rsidTr="00341AFA">
        <w:tc>
          <w:tcPr>
            <w:tcW w:w="3690" w:type="dxa"/>
            <w:gridSpan w:val="2"/>
            <w:tcBorders>
              <w:top w:val="nil"/>
              <w:left w:val="nil"/>
              <w:bottom w:val="nil"/>
              <w:right w:val="nil"/>
            </w:tcBorders>
          </w:tcPr>
          <w:p w14:paraId="3DD610A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584AA3DF"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746E3553" w14:textId="77777777" w:rsidTr="00341AFA">
        <w:tc>
          <w:tcPr>
            <w:tcW w:w="3690" w:type="dxa"/>
            <w:gridSpan w:val="2"/>
            <w:tcBorders>
              <w:top w:val="nil"/>
              <w:left w:val="nil"/>
              <w:bottom w:val="nil"/>
              <w:right w:val="nil"/>
            </w:tcBorders>
          </w:tcPr>
          <w:p w14:paraId="675D99D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0CE2D0B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Basisgegeven indien de adresseerbaar object aanduiding een nummeraanduiding betreft. In andere gevallen betreft het een gemeentelijk kerngegeven.</w:t>
            </w:r>
          </w:p>
        </w:tc>
      </w:tr>
      <w:tr w:rsidR="00341AFA" w:rsidRPr="00D80276" w14:paraId="3F5B7C0D" w14:textId="77777777" w:rsidTr="00341AFA">
        <w:tc>
          <w:tcPr>
            <w:tcW w:w="3690" w:type="dxa"/>
            <w:gridSpan w:val="2"/>
            <w:tcBorders>
              <w:top w:val="nil"/>
              <w:left w:val="nil"/>
              <w:bottom w:val="nil"/>
              <w:right w:val="nil"/>
            </w:tcBorders>
          </w:tcPr>
          <w:p w14:paraId="4300B57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0D3EDAC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6F479CB0" w14:textId="77777777" w:rsidTr="00341AFA">
        <w:tc>
          <w:tcPr>
            <w:tcW w:w="9360" w:type="dxa"/>
            <w:gridSpan w:val="3"/>
            <w:tcBorders>
              <w:top w:val="nil"/>
              <w:left w:val="nil"/>
              <w:bottom w:val="nil"/>
              <w:right w:val="nil"/>
            </w:tcBorders>
          </w:tcPr>
          <w:p w14:paraId="33B2D95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66C455D2" w14:textId="77777777" w:rsidTr="00341AFA">
        <w:tc>
          <w:tcPr>
            <w:tcW w:w="450" w:type="dxa"/>
            <w:tcBorders>
              <w:top w:val="nil"/>
              <w:left w:val="nil"/>
              <w:bottom w:val="nil"/>
              <w:right w:val="nil"/>
            </w:tcBorders>
          </w:tcPr>
          <w:p w14:paraId="295308D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7187188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Dit attribuutsoort is in de BAG gespecificeerd bij het objecttype NUMMERAANDUIDING. Het is in het RSGB bij de ADRESSEERBAAR OBJECT AANDUIDING opgenomen. Zie verder de toelichting in het RSGB.</w:t>
            </w:r>
          </w:p>
        </w:tc>
      </w:tr>
    </w:tbl>
    <w:bookmarkStart w:id="1951" w:name="BKM_D8CCC58E_C60E_4f60_8F2E_990B01529601"/>
    <w:bookmarkEnd w:id="1951"/>
    <w:p w14:paraId="151D396D"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Woonplaatsnaam</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binnenlands correspondentieadres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54EE5447" w14:textId="77777777" w:rsidTr="00341AFA">
        <w:tc>
          <w:tcPr>
            <w:tcW w:w="3690" w:type="dxa"/>
            <w:gridSpan w:val="2"/>
            <w:tcBorders>
              <w:top w:val="nil"/>
              <w:left w:val="nil"/>
              <w:bottom w:val="nil"/>
              <w:right w:val="nil"/>
            </w:tcBorders>
          </w:tcPr>
          <w:p w14:paraId="1D30BFC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723ACD99"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Woonplaatsnaam</w:t>
            </w:r>
            <w:r w:rsidRPr="00D80276">
              <w:rPr>
                <w:rFonts w:ascii="Arial" w:hAnsi="Arial" w:cs="Arial"/>
                <w:color w:val="000000"/>
                <w:szCs w:val="20"/>
                <w:lang w:val="en-AU" w:eastAsia="en-US"/>
              </w:rPr>
              <w:fldChar w:fldCharType="end"/>
            </w:r>
          </w:p>
        </w:tc>
      </w:tr>
      <w:tr w:rsidR="00341AFA" w:rsidRPr="00D80276" w14:paraId="342BE372" w14:textId="77777777" w:rsidTr="00341AFA">
        <w:tc>
          <w:tcPr>
            <w:tcW w:w="3690" w:type="dxa"/>
            <w:gridSpan w:val="2"/>
            <w:tcBorders>
              <w:top w:val="nil"/>
              <w:left w:val="nil"/>
              <w:bottom w:val="nil"/>
              <w:right w:val="nil"/>
            </w:tcBorders>
          </w:tcPr>
          <w:p w14:paraId="5623FEA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3DEC7AB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7C05FBB8" w14:textId="77777777" w:rsidTr="00341AFA">
        <w:tc>
          <w:tcPr>
            <w:tcW w:w="3690" w:type="dxa"/>
            <w:gridSpan w:val="2"/>
            <w:tcBorders>
              <w:top w:val="nil"/>
              <w:left w:val="nil"/>
              <w:bottom w:val="nil"/>
              <w:right w:val="nil"/>
            </w:tcBorders>
          </w:tcPr>
          <w:p w14:paraId="12C14BA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1C802B3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CE17343" w14:textId="77777777" w:rsidTr="00341AFA">
        <w:tc>
          <w:tcPr>
            <w:tcW w:w="3690" w:type="dxa"/>
            <w:gridSpan w:val="2"/>
            <w:tcBorders>
              <w:top w:val="nil"/>
              <w:left w:val="nil"/>
              <w:bottom w:val="nil"/>
              <w:right w:val="nil"/>
            </w:tcBorders>
          </w:tcPr>
          <w:p w14:paraId="0C96CAE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0FF248D9"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woonplaatsNaam</w:t>
            </w:r>
            <w:r w:rsidRPr="00D80276">
              <w:rPr>
                <w:rFonts w:ascii="Arial" w:hAnsi="Arial" w:cs="Arial"/>
                <w:color w:val="000000"/>
                <w:szCs w:val="20"/>
                <w:lang w:val="en-AU" w:eastAsia="en-US"/>
              </w:rPr>
              <w:fldChar w:fldCharType="end"/>
            </w:r>
          </w:p>
        </w:tc>
      </w:tr>
      <w:tr w:rsidR="00341AFA" w:rsidRPr="00D80276" w14:paraId="115A1872" w14:textId="77777777" w:rsidTr="00341AFA">
        <w:tc>
          <w:tcPr>
            <w:tcW w:w="3690" w:type="dxa"/>
            <w:gridSpan w:val="2"/>
            <w:tcBorders>
              <w:top w:val="nil"/>
              <w:left w:val="nil"/>
              <w:bottom w:val="nil"/>
              <w:right w:val="nil"/>
            </w:tcBorders>
          </w:tcPr>
          <w:p w14:paraId="500FC7A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086B243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De door het bevoegde gemeentelijke orgaan aan een WOONPLAATS toegekende benaming.</w:t>
            </w:r>
            <w:r w:rsidRPr="00D80276">
              <w:rPr>
                <w:rFonts w:ascii="Arial" w:hAnsi="Arial" w:cs="Arial"/>
                <w:color w:val="000000"/>
                <w:szCs w:val="20"/>
                <w:lang w:eastAsia="en-US"/>
              </w:rPr>
              <w:fldChar w:fldCharType="end"/>
            </w:r>
          </w:p>
        </w:tc>
      </w:tr>
      <w:tr w:rsidR="00341AFA" w:rsidRPr="00D80276" w14:paraId="7CA28709" w14:textId="77777777" w:rsidTr="00341AFA">
        <w:tc>
          <w:tcPr>
            <w:tcW w:w="3690" w:type="dxa"/>
            <w:gridSpan w:val="2"/>
            <w:tcBorders>
              <w:top w:val="nil"/>
              <w:left w:val="nil"/>
              <w:bottom w:val="nil"/>
              <w:right w:val="nil"/>
            </w:tcBorders>
          </w:tcPr>
          <w:p w14:paraId="4868908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6E7E417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1BC70B30" w14:textId="77777777" w:rsidTr="00341AFA">
        <w:tc>
          <w:tcPr>
            <w:tcW w:w="3690" w:type="dxa"/>
            <w:gridSpan w:val="2"/>
            <w:tcBorders>
              <w:top w:val="nil"/>
              <w:left w:val="nil"/>
              <w:bottom w:val="nil"/>
              <w:right w:val="nil"/>
            </w:tcBorders>
          </w:tcPr>
          <w:p w14:paraId="02235A9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2156D8C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497E292D" w14:textId="77777777" w:rsidTr="00341AFA">
        <w:tc>
          <w:tcPr>
            <w:tcW w:w="3690" w:type="dxa"/>
            <w:gridSpan w:val="2"/>
            <w:tcBorders>
              <w:top w:val="nil"/>
              <w:left w:val="nil"/>
              <w:bottom w:val="nil"/>
              <w:right w:val="nil"/>
            </w:tcBorders>
          </w:tcPr>
          <w:p w14:paraId="3E04E01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5C15C046"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AN80</w:t>
            </w:r>
            <w:r w:rsidRPr="00D80276">
              <w:rPr>
                <w:rFonts w:ascii="Arial" w:hAnsi="Arial" w:cs="Arial"/>
                <w:color w:val="000000"/>
                <w:szCs w:val="20"/>
                <w:lang w:val="en-AU" w:eastAsia="en-US"/>
              </w:rPr>
              <w:fldChar w:fldCharType="end"/>
            </w:r>
          </w:p>
        </w:tc>
      </w:tr>
      <w:tr w:rsidR="00341AFA" w:rsidRPr="00D80276" w14:paraId="45EF7869" w14:textId="77777777" w:rsidTr="00341AFA">
        <w:tc>
          <w:tcPr>
            <w:tcW w:w="3690" w:type="dxa"/>
            <w:gridSpan w:val="2"/>
            <w:tcBorders>
              <w:top w:val="nil"/>
              <w:left w:val="nil"/>
              <w:bottom w:val="nil"/>
              <w:right w:val="nil"/>
            </w:tcBorders>
          </w:tcPr>
          <w:p w14:paraId="07FE84D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4A3A9EE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Tekens gecodeerd volgens de UTF-8 standaard.</w:t>
            </w:r>
          </w:p>
        </w:tc>
      </w:tr>
      <w:tr w:rsidR="00341AFA" w:rsidRPr="00D80276" w14:paraId="4743C2E6" w14:textId="77777777" w:rsidTr="00341AFA">
        <w:tc>
          <w:tcPr>
            <w:tcW w:w="3690" w:type="dxa"/>
            <w:gridSpan w:val="2"/>
            <w:tcBorders>
              <w:top w:val="nil"/>
              <w:left w:val="nil"/>
              <w:bottom w:val="nil"/>
              <w:right w:val="nil"/>
            </w:tcBorders>
          </w:tcPr>
          <w:p w14:paraId="0EEB223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6D8CA28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396B8EFE" w14:textId="77777777" w:rsidTr="00341AFA">
        <w:tc>
          <w:tcPr>
            <w:tcW w:w="3690" w:type="dxa"/>
            <w:gridSpan w:val="2"/>
            <w:tcBorders>
              <w:top w:val="nil"/>
              <w:left w:val="nil"/>
              <w:bottom w:val="nil"/>
              <w:right w:val="nil"/>
            </w:tcBorders>
          </w:tcPr>
          <w:p w14:paraId="0D98D1B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3AB1288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E6261B9" w14:textId="77777777" w:rsidTr="00341AFA">
        <w:tc>
          <w:tcPr>
            <w:tcW w:w="3690" w:type="dxa"/>
            <w:gridSpan w:val="2"/>
            <w:tcBorders>
              <w:top w:val="nil"/>
              <w:left w:val="nil"/>
              <w:bottom w:val="nil"/>
              <w:right w:val="nil"/>
            </w:tcBorders>
          </w:tcPr>
          <w:p w14:paraId="6E596D9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77CEAA2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7EB080E" w14:textId="77777777" w:rsidTr="00341AFA">
        <w:tc>
          <w:tcPr>
            <w:tcW w:w="3690" w:type="dxa"/>
            <w:gridSpan w:val="2"/>
            <w:tcBorders>
              <w:top w:val="nil"/>
              <w:left w:val="nil"/>
              <w:bottom w:val="nil"/>
              <w:right w:val="nil"/>
            </w:tcBorders>
          </w:tcPr>
          <w:p w14:paraId="2F4BE20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0D2B0EF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75B19A9" w14:textId="77777777" w:rsidTr="00341AFA">
        <w:tc>
          <w:tcPr>
            <w:tcW w:w="3690" w:type="dxa"/>
            <w:gridSpan w:val="2"/>
            <w:tcBorders>
              <w:top w:val="nil"/>
              <w:left w:val="nil"/>
              <w:bottom w:val="nil"/>
              <w:right w:val="nil"/>
            </w:tcBorders>
          </w:tcPr>
          <w:p w14:paraId="1EA0DC8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1C37E50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3862B73" w14:textId="77777777" w:rsidTr="00341AFA">
        <w:tc>
          <w:tcPr>
            <w:tcW w:w="3690" w:type="dxa"/>
            <w:gridSpan w:val="2"/>
            <w:tcBorders>
              <w:top w:val="nil"/>
              <w:left w:val="nil"/>
              <w:bottom w:val="nil"/>
              <w:right w:val="nil"/>
            </w:tcBorders>
          </w:tcPr>
          <w:p w14:paraId="6CF43E7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710E0FE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2736AF1F" w14:textId="77777777" w:rsidTr="00341AFA">
        <w:tc>
          <w:tcPr>
            <w:tcW w:w="3690" w:type="dxa"/>
            <w:gridSpan w:val="2"/>
            <w:tcBorders>
              <w:top w:val="nil"/>
              <w:left w:val="nil"/>
              <w:bottom w:val="nil"/>
              <w:right w:val="nil"/>
            </w:tcBorders>
          </w:tcPr>
          <w:p w14:paraId="0D3DBCB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147D551B"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5CA86D3F" w14:textId="77777777" w:rsidTr="00341AFA">
        <w:tc>
          <w:tcPr>
            <w:tcW w:w="3690" w:type="dxa"/>
            <w:gridSpan w:val="2"/>
            <w:tcBorders>
              <w:top w:val="nil"/>
              <w:left w:val="nil"/>
              <w:bottom w:val="nil"/>
              <w:right w:val="nil"/>
            </w:tcBorders>
          </w:tcPr>
          <w:p w14:paraId="77E9089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41FB318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Authentiek gegeven</w:t>
            </w:r>
          </w:p>
        </w:tc>
      </w:tr>
      <w:tr w:rsidR="00341AFA" w:rsidRPr="00D80276" w14:paraId="09A9EE2A" w14:textId="77777777" w:rsidTr="00341AFA">
        <w:tc>
          <w:tcPr>
            <w:tcW w:w="3690" w:type="dxa"/>
            <w:gridSpan w:val="2"/>
            <w:tcBorders>
              <w:top w:val="nil"/>
              <w:left w:val="nil"/>
              <w:bottom w:val="nil"/>
              <w:right w:val="nil"/>
            </w:tcBorders>
          </w:tcPr>
          <w:p w14:paraId="4473FC3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30A01DF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5F442936" w14:textId="77777777" w:rsidTr="00341AFA">
        <w:tc>
          <w:tcPr>
            <w:tcW w:w="9360" w:type="dxa"/>
            <w:gridSpan w:val="3"/>
            <w:tcBorders>
              <w:top w:val="nil"/>
              <w:left w:val="nil"/>
              <w:bottom w:val="nil"/>
              <w:right w:val="nil"/>
            </w:tcBorders>
          </w:tcPr>
          <w:p w14:paraId="5722708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42BE2385" w14:textId="77777777" w:rsidTr="00341AFA">
        <w:tc>
          <w:tcPr>
            <w:tcW w:w="450" w:type="dxa"/>
            <w:tcBorders>
              <w:top w:val="nil"/>
              <w:left w:val="nil"/>
              <w:bottom w:val="nil"/>
              <w:right w:val="nil"/>
            </w:tcBorders>
          </w:tcPr>
          <w:p w14:paraId="54EDD69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434ED7E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de toelichting in het RSGB en de BAG.</w:t>
            </w:r>
          </w:p>
        </w:tc>
      </w:tr>
    </w:tbl>
    <w:bookmarkStart w:id="1952" w:name="BKM_E3F20C69_55EF_44a4_9C41_0B840AA60E74"/>
    <w:bookmarkEnd w:id="1945"/>
    <w:p w14:paraId="1365744B"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Element.Stereotype</w:instrText>
      </w:r>
      <w:r w:rsidRPr="00D80276">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correspondentie postadres ROL</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523E89FB" w14:textId="77777777" w:rsidTr="00341AFA">
        <w:tc>
          <w:tcPr>
            <w:tcW w:w="3690" w:type="dxa"/>
            <w:gridSpan w:val="2"/>
            <w:tcBorders>
              <w:top w:val="nil"/>
              <w:left w:val="nil"/>
              <w:bottom w:val="nil"/>
              <w:right w:val="nil"/>
            </w:tcBorders>
          </w:tcPr>
          <w:p w14:paraId="362B25F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305BF123"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Afwijkend correspondentie postadres ROL</w:t>
            </w:r>
            <w:r w:rsidRPr="00D80276">
              <w:rPr>
                <w:rFonts w:ascii="Arial" w:hAnsi="Arial" w:cs="Arial"/>
                <w:color w:val="000000"/>
                <w:szCs w:val="20"/>
                <w:lang w:val="en-AU" w:eastAsia="en-US"/>
              </w:rPr>
              <w:fldChar w:fldCharType="end"/>
            </w:r>
          </w:p>
        </w:tc>
      </w:tr>
      <w:tr w:rsidR="00341AFA" w:rsidRPr="00D80276" w14:paraId="41141CC1" w14:textId="77777777" w:rsidTr="00341AFA">
        <w:tc>
          <w:tcPr>
            <w:tcW w:w="3690" w:type="dxa"/>
            <w:gridSpan w:val="2"/>
            <w:tcBorders>
              <w:top w:val="nil"/>
              <w:left w:val="nil"/>
              <w:bottom w:val="nil"/>
              <w:right w:val="nil"/>
            </w:tcBorders>
          </w:tcPr>
          <w:p w14:paraId="444039D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6EF8279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57665A45" w14:textId="77777777" w:rsidTr="00341AFA">
        <w:tc>
          <w:tcPr>
            <w:tcW w:w="3690" w:type="dxa"/>
            <w:gridSpan w:val="2"/>
            <w:tcBorders>
              <w:top w:val="nil"/>
              <w:left w:val="nil"/>
              <w:bottom w:val="nil"/>
              <w:right w:val="nil"/>
            </w:tcBorders>
          </w:tcPr>
          <w:p w14:paraId="3BA001D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047353E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62A58C0F" w14:textId="77777777" w:rsidTr="00341AFA">
        <w:tc>
          <w:tcPr>
            <w:tcW w:w="3690" w:type="dxa"/>
            <w:gridSpan w:val="2"/>
            <w:tcBorders>
              <w:top w:val="nil"/>
              <w:left w:val="nil"/>
              <w:bottom w:val="nil"/>
              <w:right w:val="nil"/>
            </w:tcBorders>
          </w:tcPr>
          <w:p w14:paraId="0CA2005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XML-tag</w:t>
            </w:r>
          </w:p>
        </w:tc>
        <w:tc>
          <w:tcPr>
            <w:tcW w:w="5670" w:type="dxa"/>
            <w:tcBorders>
              <w:top w:val="nil"/>
              <w:left w:val="nil"/>
              <w:bottom w:val="nil"/>
              <w:right w:val="nil"/>
            </w:tcBorders>
          </w:tcPr>
          <w:p w14:paraId="3DF45D21"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postadres</w:t>
            </w:r>
            <w:r w:rsidRPr="00D80276">
              <w:rPr>
                <w:rFonts w:ascii="Arial" w:hAnsi="Arial" w:cs="Arial"/>
                <w:color w:val="000000"/>
                <w:szCs w:val="20"/>
                <w:lang w:val="en-AU" w:eastAsia="en-US"/>
              </w:rPr>
              <w:fldChar w:fldCharType="end"/>
            </w:r>
          </w:p>
        </w:tc>
      </w:tr>
      <w:tr w:rsidR="00341AFA" w:rsidRPr="00D80276" w14:paraId="388A1C05" w14:textId="77777777" w:rsidTr="00341AFA">
        <w:tc>
          <w:tcPr>
            <w:tcW w:w="3690" w:type="dxa"/>
            <w:gridSpan w:val="2"/>
            <w:tcBorders>
              <w:top w:val="nil"/>
              <w:left w:val="nil"/>
              <w:bottom w:val="nil"/>
              <w:right w:val="nil"/>
            </w:tcBorders>
          </w:tcPr>
          <w:p w14:paraId="03FB09D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50B4861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Element.Notes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De gegevens die tezamen een postbusadres of antwoordnummeradres vormen waarvan BETROKKENE, geen ORGANISATORISCHE EENHEID en MEDEWERKER ziinde, heeft aangegeven schriftelijk bereikbaar te zijn in verband met zijn/haar ROL in de ZAAK en dat afwijkt van de reguliere correspondentiegegevens van BETROKKENE.</w:t>
            </w:r>
          </w:p>
        </w:tc>
      </w:tr>
      <w:tr w:rsidR="00341AFA" w:rsidRPr="00D80276" w14:paraId="5892FEE0" w14:textId="77777777" w:rsidTr="00341AFA">
        <w:tc>
          <w:tcPr>
            <w:tcW w:w="3690" w:type="dxa"/>
            <w:gridSpan w:val="2"/>
            <w:tcBorders>
              <w:top w:val="nil"/>
              <w:left w:val="nil"/>
              <w:bottom w:val="nil"/>
              <w:right w:val="nil"/>
            </w:tcBorders>
          </w:tcPr>
          <w:p w14:paraId="2561AD9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2F4DD93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7DFD6C91" w14:textId="77777777" w:rsidTr="00341AFA">
        <w:tc>
          <w:tcPr>
            <w:tcW w:w="3690" w:type="dxa"/>
            <w:gridSpan w:val="2"/>
            <w:tcBorders>
              <w:top w:val="nil"/>
              <w:left w:val="nil"/>
              <w:bottom w:val="nil"/>
              <w:right w:val="nil"/>
            </w:tcBorders>
          </w:tcPr>
          <w:p w14:paraId="1A48C6C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74FF376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6082F7D0" w14:textId="77777777" w:rsidTr="00341AFA">
        <w:tc>
          <w:tcPr>
            <w:tcW w:w="3690" w:type="dxa"/>
            <w:gridSpan w:val="2"/>
            <w:tcBorders>
              <w:top w:val="nil"/>
              <w:left w:val="nil"/>
              <w:bottom w:val="nil"/>
              <w:right w:val="nil"/>
            </w:tcBorders>
          </w:tcPr>
          <w:p w14:paraId="7E3AE42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344F47D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4B3D9044" w14:textId="77777777" w:rsidTr="00341AFA">
        <w:tc>
          <w:tcPr>
            <w:tcW w:w="3690" w:type="dxa"/>
            <w:gridSpan w:val="2"/>
            <w:tcBorders>
              <w:top w:val="nil"/>
              <w:left w:val="nil"/>
              <w:bottom w:val="nil"/>
              <w:right w:val="nil"/>
            </w:tcBorders>
          </w:tcPr>
          <w:p w14:paraId="1B69CD1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Indicatie formele historie</w:t>
            </w:r>
          </w:p>
        </w:tc>
        <w:tc>
          <w:tcPr>
            <w:tcW w:w="5670" w:type="dxa"/>
            <w:tcBorders>
              <w:top w:val="nil"/>
              <w:left w:val="nil"/>
              <w:bottom w:val="nil"/>
              <w:right w:val="nil"/>
            </w:tcBorders>
          </w:tcPr>
          <w:p w14:paraId="44ECCB3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2012E38D" w14:textId="77777777" w:rsidTr="00341AFA">
        <w:tc>
          <w:tcPr>
            <w:tcW w:w="3690" w:type="dxa"/>
            <w:gridSpan w:val="2"/>
            <w:tcBorders>
              <w:top w:val="nil"/>
              <w:left w:val="nil"/>
              <w:bottom w:val="nil"/>
              <w:right w:val="nil"/>
            </w:tcBorders>
          </w:tcPr>
          <w:p w14:paraId="13D467E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Cs w:val="20"/>
                <w:lang w:eastAsia="en-US"/>
              </w:rPr>
              <w:t>Aandu</w:t>
            </w:r>
            <w:r w:rsidRPr="00D80276">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14:paraId="56A2012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58066109" w14:textId="77777777" w:rsidTr="00341AFA">
        <w:tc>
          <w:tcPr>
            <w:tcW w:w="3690" w:type="dxa"/>
            <w:gridSpan w:val="2"/>
            <w:tcBorders>
              <w:top w:val="nil"/>
              <w:left w:val="nil"/>
              <w:bottom w:val="nil"/>
              <w:right w:val="nil"/>
            </w:tcBorders>
          </w:tcPr>
          <w:p w14:paraId="0FB05C6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7BD5E6D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2E7C5DB" w14:textId="77777777" w:rsidTr="00341AFA">
        <w:tc>
          <w:tcPr>
            <w:tcW w:w="3690" w:type="dxa"/>
            <w:gridSpan w:val="2"/>
            <w:tcBorders>
              <w:top w:val="nil"/>
              <w:left w:val="nil"/>
              <w:bottom w:val="nil"/>
              <w:right w:val="nil"/>
            </w:tcBorders>
          </w:tcPr>
          <w:p w14:paraId="07C56B5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3BB2BC1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42F094EA" w14:textId="77777777" w:rsidTr="00341AFA">
        <w:tc>
          <w:tcPr>
            <w:tcW w:w="3690" w:type="dxa"/>
            <w:gridSpan w:val="2"/>
            <w:tcBorders>
              <w:top w:val="nil"/>
              <w:left w:val="nil"/>
              <w:bottom w:val="nil"/>
              <w:right w:val="nil"/>
            </w:tcBorders>
          </w:tcPr>
          <w:p w14:paraId="209E3F2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71EA41F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0ADD46C2" w14:textId="77777777" w:rsidTr="00341AFA">
        <w:tc>
          <w:tcPr>
            <w:tcW w:w="3690" w:type="dxa"/>
            <w:gridSpan w:val="2"/>
            <w:tcBorders>
              <w:top w:val="nil"/>
              <w:left w:val="nil"/>
              <w:bottom w:val="nil"/>
              <w:right w:val="nil"/>
            </w:tcBorders>
          </w:tcPr>
          <w:p w14:paraId="228DB13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30D5885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Element.Multiplicity</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w:t>
            </w:r>
          </w:p>
        </w:tc>
      </w:tr>
      <w:tr w:rsidR="00341AFA" w:rsidRPr="00D80276" w14:paraId="64348CE7" w14:textId="77777777" w:rsidTr="00341AFA">
        <w:tc>
          <w:tcPr>
            <w:tcW w:w="3690" w:type="dxa"/>
            <w:gridSpan w:val="2"/>
            <w:tcBorders>
              <w:top w:val="nil"/>
              <w:left w:val="nil"/>
              <w:bottom w:val="nil"/>
              <w:right w:val="nil"/>
            </w:tcBorders>
          </w:tcPr>
          <w:p w14:paraId="65F0345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4B1448A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50BA8C6D" w14:textId="77777777" w:rsidTr="00341AFA">
        <w:tc>
          <w:tcPr>
            <w:tcW w:w="3690" w:type="dxa"/>
            <w:gridSpan w:val="2"/>
            <w:tcBorders>
              <w:top w:val="nil"/>
              <w:left w:val="nil"/>
              <w:bottom w:val="nil"/>
              <w:right w:val="nil"/>
            </w:tcBorders>
          </w:tcPr>
          <w:p w14:paraId="4F0E706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77FA19B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BFDFCE8" w14:textId="77777777" w:rsidTr="00341AFA">
        <w:tc>
          <w:tcPr>
            <w:tcW w:w="9360" w:type="dxa"/>
            <w:gridSpan w:val="3"/>
            <w:tcBorders>
              <w:top w:val="nil"/>
              <w:left w:val="nil"/>
              <w:bottom w:val="nil"/>
              <w:right w:val="nil"/>
            </w:tcBorders>
          </w:tcPr>
          <w:p w14:paraId="1FAA1BE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3CFACA51" w14:textId="77777777" w:rsidTr="00341AFA">
        <w:tc>
          <w:tcPr>
            <w:tcW w:w="450" w:type="dxa"/>
            <w:tcBorders>
              <w:top w:val="nil"/>
              <w:left w:val="nil"/>
              <w:bottom w:val="nil"/>
              <w:right w:val="nil"/>
            </w:tcBorders>
          </w:tcPr>
          <w:p w14:paraId="39DC37C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5053E16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953" w:name="BKM_531E5C90_8BEA_4f2e_B380_BAA8738429EB"/>
    <w:bookmarkEnd w:id="1953"/>
    <w:p w14:paraId="7C304B1B"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Postadres postcode</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correspondentie postadres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4B6AD141" w14:textId="77777777" w:rsidTr="00341AFA">
        <w:tc>
          <w:tcPr>
            <w:tcW w:w="3690" w:type="dxa"/>
            <w:gridSpan w:val="2"/>
            <w:tcBorders>
              <w:top w:val="nil"/>
              <w:left w:val="nil"/>
              <w:bottom w:val="nil"/>
              <w:right w:val="nil"/>
            </w:tcBorders>
          </w:tcPr>
          <w:p w14:paraId="63BE482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15E348C1"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Postadres postcode</w:t>
            </w:r>
            <w:r w:rsidRPr="00D80276">
              <w:rPr>
                <w:rFonts w:ascii="Arial" w:hAnsi="Arial" w:cs="Arial"/>
                <w:color w:val="000000"/>
                <w:szCs w:val="20"/>
                <w:lang w:val="en-AU" w:eastAsia="en-US"/>
              </w:rPr>
              <w:fldChar w:fldCharType="end"/>
            </w:r>
          </w:p>
        </w:tc>
      </w:tr>
      <w:tr w:rsidR="00341AFA" w:rsidRPr="00D80276" w14:paraId="7A1A83B4" w14:textId="77777777" w:rsidTr="00341AFA">
        <w:tc>
          <w:tcPr>
            <w:tcW w:w="3690" w:type="dxa"/>
            <w:gridSpan w:val="2"/>
            <w:tcBorders>
              <w:top w:val="nil"/>
              <w:left w:val="nil"/>
              <w:bottom w:val="nil"/>
              <w:right w:val="nil"/>
            </w:tcBorders>
          </w:tcPr>
          <w:p w14:paraId="5BEA8CD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502A195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 op basis van GFO</w:t>
            </w:r>
          </w:p>
        </w:tc>
      </w:tr>
      <w:tr w:rsidR="00341AFA" w:rsidRPr="00D80276" w14:paraId="565309EA" w14:textId="77777777" w:rsidTr="00341AFA">
        <w:tc>
          <w:tcPr>
            <w:tcW w:w="3690" w:type="dxa"/>
            <w:gridSpan w:val="2"/>
            <w:tcBorders>
              <w:top w:val="nil"/>
              <w:left w:val="nil"/>
              <w:bottom w:val="nil"/>
              <w:right w:val="nil"/>
            </w:tcBorders>
          </w:tcPr>
          <w:p w14:paraId="663B889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14F356B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11.60</w:t>
            </w:r>
          </w:p>
        </w:tc>
      </w:tr>
      <w:tr w:rsidR="00341AFA" w:rsidRPr="00D80276" w14:paraId="5D427ABC" w14:textId="77777777" w:rsidTr="00341AFA">
        <w:tc>
          <w:tcPr>
            <w:tcW w:w="3690" w:type="dxa"/>
            <w:gridSpan w:val="2"/>
            <w:tcBorders>
              <w:top w:val="nil"/>
              <w:left w:val="nil"/>
              <w:bottom w:val="nil"/>
              <w:right w:val="nil"/>
            </w:tcBorders>
          </w:tcPr>
          <w:p w14:paraId="4AB048D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67E87E4F"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end"/>
            </w:r>
          </w:p>
        </w:tc>
      </w:tr>
      <w:tr w:rsidR="00341AFA" w:rsidRPr="00D80276" w14:paraId="7984E7A6" w14:textId="77777777" w:rsidTr="00341AFA">
        <w:tc>
          <w:tcPr>
            <w:tcW w:w="3690" w:type="dxa"/>
            <w:gridSpan w:val="2"/>
            <w:tcBorders>
              <w:top w:val="nil"/>
              <w:left w:val="nil"/>
              <w:bottom w:val="nil"/>
              <w:right w:val="nil"/>
            </w:tcBorders>
          </w:tcPr>
          <w:p w14:paraId="5A6B569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62E4AB1A"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De officiële Nederlandse PTT codering, bestaande uit een numerieke woonplaatscode en een alfabetische lettercode.</w:t>
            </w:r>
          </w:p>
        </w:tc>
      </w:tr>
      <w:tr w:rsidR="00341AFA" w:rsidRPr="00D80276" w14:paraId="41DFA451" w14:textId="77777777" w:rsidTr="00341AFA">
        <w:tc>
          <w:tcPr>
            <w:tcW w:w="3690" w:type="dxa"/>
            <w:gridSpan w:val="2"/>
            <w:tcBorders>
              <w:top w:val="nil"/>
              <w:left w:val="nil"/>
              <w:bottom w:val="nil"/>
              <w:right w:val="nil"/>
            </w:tcBorders>
          </w:tcPr>
          <w:p w14:paraId="7AB7B80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751BAD9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NEN 5825</w:t>
            </w:r>
          </w:p>
        </w:tc>
      </w:tr>
      <w:tr w:rsidR="00341AFA" w:rsidRPr="00D80276" w14:paraId="37AA7225" w14:textId="77777777" w:rsidTr="00341AFA">
        <w:tc>
          <w:tcPr>
            <w:tcW w:w="3690" w:type="dxa"/>
            <w:gridSpan w:val="2"/>
            <w:tcBorders>
              <w:top w:val="nil"/>
              <w:left w:val="nil"/>
              <w:bottom w:val="nil"/>
              <w:right w:val="nil"/>
            </w:tcBorders>
          </w:tcPr>
          <w:p w14:paraId="3BAF9A4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5ABD9FD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7DBABDBA" w14:textId="77777777" w:rsidTr="00341AFA">
        <w:tc>
          <w:tcPr>
            <w:tcW w:w="3690" w:type="dxa"/>
            <w:gridSpan w:val="2"/>
            <w:tcBorders>
              <w:top w:val="nil"/>
              <w:left w:val="nil"/>
              <w:bottom w:val="nil"/>
              <w:right w:val="nil"/>
            </w:tcBorders>
          </w:tcPr>
          <w:p w14:paraId="20E9CA4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4401377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AN6</w:t>
            </w:r>
            <w:r w:rsidRPr="00D80276">
              <w:rPr>
                <w:rFonts w:ascii="Arial" w:hAnsi="Arial" w:cs="Arial"/>
                <w:color w:val="000000"/>
                <w:szCs w:val="20"/>
                <w:lang w:val="en-AU" w:eastAsia="en-US"/>
              </w:rPr>
              <w:fldChar w:fldCharType="end"/>
            </w:r>
          </w:p>
        </w:tc>
      </w:tr>
      <w:tr w:rsidR="00341AFA" w:rsidRPr="00D80276" w14:paraId="423917CD" w14:textId="77777777" w:rsidTr="00341AFA">
        <w:tc>
          <w:tcPr>
            <w:tcW w:w="3690" w:type="dxa"/>
            <w:gridSpan w:val="2"/>
            <w:tcBorders>
              <w:top w:val="nil"/>
              <w:left w:val="nil"/>
              <w:bottom w:val="nil"/>
              <w:right w:val="nil"/>
            </w:tcBorders>
          </w:tcPr>
          <w:p w14:paraId="000D8A6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228422D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C62DBB9" w14:textId="77777777" w:rsidTr="00341AFA">
        <w:tc>
          <w:tcPr>
            <w:tcW w:w="3690" w:type="dxa"/>
            <w:gridSpan w:val="2"/>
            <w:tcBorders>
              <w:top w:val="nil"/>
              <w:left w:val="nil"/>
              <w:bottom w:val="nil"/>
              <w:right w:val="nil"/>
            </w:tcBorders>
          </w:tcPr>
          <w:p w14:paraId="2352F37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40529D2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489D665" w14:textId="77777777" w:rsidTr="00341AFA">
        <w:tc>
          <w:tcPr>
            <w:tcW w:w="3690" w:type="dxa"/>
            <w:gridSpan w:val="2"/>
            <w:tcBorders>
              <w:top w:val="nil"/>
              <w:left w:val="nil"/>
              <w:bottom w:val="nil"/>
              <w:right w:val="nil"/>
            </w:tcBorders>
          </w:tcPr>
          <w:p w14:paraId="37940EC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4608394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1BFF1F50" w14:textId="77777777" w:rsidTr="00341AFA">
        <w:tc>
          <w:tcPr>
            <w:tcW w:w="3690" w:type="dxa"/>
            <w:gridSpan w:val="2"/>
            <w:tcBorders>
              <w:top w:val="nil"/>
              <w:left w:val="nil"/>
              <w:bottom w:val="nil"/>
              <w:right w:val="nil"/>
            </w:tcBorders>
          </w:tcPr>
          <w:p w14:paraId="76F2C1B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59FEB8A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A703C56" w14:textId="77777777" w:rsidTr="00341AFA">
        <w:tc>
          <w:tcPr>
            <w:tcW w:w="3690" w:type="dxa"/>
            <w:gridSpan w:val="2"/>
            <w:tcBorders>
              <w:top w:val="nil"/>
              <w:left w:val="nil"/>
              <w:bottom w:val="nil"/>
              <w:right w:val="nil"/>
            </w:tcBorders>
          </w:tcPr>
          <w:p w14:paraId="2560F37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1368E6F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45C8101" w14:textId="77777777" w:rsidTr="00341AFA">
        <w:tc>
          <w:tcPr>
            <w:tcW w:w="3690" w:type="dxa"/>
            <w:gridSpan w:val="2"/>
            <w:tcBorders>
              <w:top w:val="nil"/>
              <w:left w:val="nil"/>
              <w:bottom w:val="nil"/>
              <w:right w:val="nil"/>
            </w:tcBorders>
          </w:tcPr>
          <w:p w14:paraId="7EC77D1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4616D0F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0CBBD891" w14:textId="77777777" w:rsidTr="00341AFA">
        <w:tc>
          <w:tcPr>
            <w:tcW w:w="3690" w:type="dxa"/>
            <w:gridSpan w:val="2"/>
            <w:tcBorders>
              <w:top w:val="nil"/>
              <w:left w:val="nil"/>
              <w:bottom w:val="nil"/>
              <w:right w:val="nil"/>
            </w:tcBorders>
          </w:tcPr>
          <w:p w14:paraId="1BCDF05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4688E4B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01DA4208" w14:textId="77777777" w:rsidTr="00341AFA">
        <w:tc>
          <w:tcPr>
            <w:tcW w:w="3690" w:type="dxa"/>
            <w:gridSpan w:val="2"/>
            <w:tcBorders>
              <w:top w:val="nil"/>
              <w:left w:val="nil"/>
              <w:bottom w:val="nil"/>
              <w:right w:val="nil"/>
            </w:tcBorders>
          </w:tcPr>
          <w:p w14:paraId="1D6FE51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68B4F9A6"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2AE3196D" w14:textId="77777777" w:rsidTr="00341AFA">
        <w:tc>
          <w:tcPr>
            <w:tcW w:w="3690" w:type="dxa"/>
            <w:gridSpan w:val="2"/>
            <w:tcBorders>
              <w:top w:val="nil"/>
              <w:left w:val="nil"/>
              <w:bottom w:val="nil"/>
              <w:right w:val="nil"/>
            </w:tcBorders>
          </w:tcPr>
          <w:p w14:paraId="2D23CF8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51DD1E6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379A0808" w14:textId="77777777" w:rsidTr="00341AFA">
        <w:tc>
          <w:tcPr>
            <w:tcW w:w="3690" w:type="dxa"/>
            <w:gridSpan w:val="2"/>
            <w:tcBorders>
              <w:top w:val="nil"/>
              <w:left w:val="nil"/>
              <w:bottom w:val="nil"/>
              <w:right w:val="nil"/>
            </w:tcBorders>
          </w:tcPr>
          <w:p w14:paraId="6553283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42399F1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CFB1406" w14:textId="77777777" w:rsidTr="00341AFA">
        <w:tc>
          <w:tcPr>
            <w:tcW w:w="9360" w:type="dxa"/>
            <w:gridSpan w:val="3"/>
            <w:tcBorders>
              <w:top w:val="nil"/>
              <w:left w:val="nil"/>
              <w:bottom w:val="nil"/>
              <w:right w:val="nil"/>
            </w:tcBorders>
          </w:tcPr>
          <w:p w14:paraId="2B32F55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79CDB295" w14:textId="77777777" w:rsidTr="00341AFA">
        <w:tc>
          <w:tcPr>
            <w:tcW w:w="450" w:type="dxa"/>
            <w:tcBorders>
              <w:top w:val="nil"/>
              <w:left w:val="nil"/>
              <w:bottom w:val="nil"/>
              <w:right w:val="nil"/>
            </w:tcBorders>
          </w:tcPr>
          <w:p w14:paraId="273C08F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4530BCF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954" w:name="BKM_1CF3E9E7_3D14_4ad3_8D61_CF35C7BBA9C7"/>
    <w:bookmarkEnd w:id="1954"/>
    <w:p w14:paraId="6348E514"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Postadrestype</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correspondentie postadres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6E72DADB" w14:textId="77777777" w:rsidTr="00341AFA">
        <w:tc>
          <w:tcPr>
            <w:tcW w:w="3690" w:type="dxa"/>
            <w:gridSpan w:val="2"/>
            <w:tcBorders>
              <w:top w:val="nil"/>
              <w:left w:val="nil"/>
              <w:bottom w:val="nil"/>
              <w:right w:val="nil"/>
            </w:tcBorders>
          </w:tcPr>
          <w:p w14:paraId="7E89204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6DA85933"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Postadrestype</w:t>
            </w:r>
            <w:r w:rsidRPr="00D80276">
              <w:rPr>
                <w:rFonts w:ascii="Arial" w:hAnsi="Arial" w:cs="Arial"/>
                <w:color w:val="000000"/>
                <w:szCs w:val="20"/>
                <w:lang w:val="en-AU" w:eastAsia="en-US"/>
              </w:rPr>
              <w:fldChar w:fldCharType="end"/>
            </w:r>
          </w:p>
        </w:tc>
      </w:tr>
      <w:tr w:rsidR="00341AFA" w:rsidRPr="00D80276" w14:paraId="0A1F6A7A" w14:textId="77777777" w:rsidTr="00341AFA">
        <w:tc>
          <w:tcPr>
            <w:tcW w:w="3690" w:type="dxa"/>
            <w:gridSpan w:val="2"/>
            <w:tcBorders>
              <w:top w:val="nil"/>
              <w:left w:val="nil"/>
              <w:bottom w:val="nil"/>
              <w:right w:val="nil"/>
            </w:tcBorders>
          </w:tcPr>
          <w:p w14:paraId="474301F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70AF24B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384B0A14" w14:textId="77777777" w:rsidTr="00341AFA">
        <w:tc>
          <w:tcPr>
            <w:tcW w:w="3690" w:type="dxa"/>
            <w:gridSpan w:val="2"/>
            <w:tcBorders>
              <w:top w:val="nil"/>
              <w:left w:val="nil"/>
              <w:bottom w:val="nil"/>
              <w:right w:val="nil"/>
            </w:tcBorders>
          </w:tcPr>
          <w:p w14:paraId="72448B9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4AABB4F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FE6F20E" w14:textId="77777777" w:rsidTr="00341AFA">
        <w:tc>
          <w:tcPr>
            <w:tcW w:w="3690" w:type="dxa"/>
            <w:gridSpan w:val="2"/>
            <w:tcBorders>
              <w:top w:val="nil"/>
              <w:left w:val="nil"/>
              <w:bottom w:val="nil"/>
              <w:right w:val="nil"/>
            </w:tcBorders>
          </w:tcPr>
          <w:p w14:paraId="31CE75A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5883B5EC"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end"/>
            </w:r>
          </w:p>
        </w:tc>
      </w:tr>
      <w:tr w:rsidR="00341AFA" w:rsidRPr="00D80276" w14:paraId="7E1CACD4" w14:textId="77777777" w:rsidTr="00341AFA">
        <w:tc>
          <w:tcPr>
            <w:tcW w:w="3690" w:type="dxa"/>
            <w:gridSpan w:val="2"/>
            <w:tcBorders>
              <w:top w:val="nil"/>
              <w:left w:val="nil"/>
              <w:bottom w:val="nil"/>
              <w:right w:val="nil"/>
            </w:tcBorders>
          </w:tcPr>
          <w:p w14:paraId="69E0DC5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727142C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Aanduiding van het soort postadres</w:t>
            </w:r>
          </w:p>
        </w:tc>
      </w:tr>
      <w:tr w:rsidR="00341AFA" w:rsidRPr="00D80276" w14:paraId="05F3BAEE" w14:textId="77777777" w:rsidTr="00341AFA">
        <w:tc>
          <w:tcPr>
            <w:tcW w:w="3690" w:type="dxa"/>
            <w:gridSpan w:val="2"/>
            <w:tcBorders>
              <w:top w:val="nil"/>
              <w:left w:val="nil"/>
              <w:bottom w:val="nil"/>
              <w:right w:val="nil"/>
            </w:tcBorders>
          </w:tcPr>
          <w:p w14:paraId="2D1F32A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20E82C2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4C629984" w14:textId="77777777" w:rsidTr="00341AFA">
        <w:tc>
          <w:tcPr>
            <w:tcW w:w="3690" w:type="dxa"/>
            <w:gridSpan w:val="2"/>
            <w:tcBorders>
              <w:top w:val="nil"/>
              <w:left w:val="nil"/>
              <w:bottom w:val="nil"/>
              <w:right w:val="nil"/>
            </w:tcBorders>
          </w:tcPr>
          <w:p w14:paraId="7256E43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0A7F300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7D743144" w14:textId="77777777" w:rsidTr="00341AFA">
        <w:tc>
          <w:tcPr>
            <w:tcW w:w="3690" w:type="dxa"/>
            <w:gridSpan w:val="2"/>
            <w:tcBorders>
              <w:top w:val="nil"/>
              <w:left w:val="nil"/>
              <w:bottom w:val="nil"/>
              <w:right w:val="nil"/>
            </w:tcBorders>
          </w:tcPr>
          <w:p w14:paraId="7DA84B6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3C6157DB"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A1</w:t>
            </w:r>
            <w:r w:rsidRPr="00D80276">
              <w:rPr>
                <w:rFonts w:ascii="Arial" w:hAnsi="Arial" w:cs="Arial"/>
                <w:color w:val="000000"/>
                <w:szCs w:val="20"/>
                <w:lang w:val="en-AU" w:eastAsia="en-US"/>
              </w:rPr>
              <w:fldChar w:fldCharType="end"/>
            </w:r>
          </w:p>
        </w:tc>
      </w:tr>
      <w:tr w:rsidR="00341AFA" w:rsidRPr="00D80276" w14:paraId="4C73F27D" w14:textId="77777777" w:rsidTr="00341AFA">
        <w:tc>
          <w:tcPr>
            <w:tcW w:w="3690" w:type="dxa"/>
            <w:gridSpan w:val="2"/>
            <w:tcBorders>
              <w:top w:val="nil"/>
              <w:left w:val="nil"/>
              <w:bottom w:val="nil"/>
              <w:right w:val="nil"/>
            </w:tcBorders>
          </w:tcPr>
          <w:p w14:paraId="6D92ED3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38A27BC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ECF6CDB" w14:textId="77777777" w:rsidTr="00341AFA">
        <w:tc>
          <w:tcPr>
            <w:tcW w:w="3690" w:type="dxa"/>
            <w:gridSpan w:val="2"/>
            <w:tcBorders>
              <w:top w:val="nil"/>
              <w:left w:val="nil"/>
              <w:bottom w:val="nil"/>
              <w:right w:val="nil"/>
            </w:tcBorders>
          </w:tcPr>
          <w:p w14:paraId="172A73C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52A8BFB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D88C691" w14:textId="77777777" w:rsidTr="00341AFA">
        <w:tc>
          <w:tcPr>
            <w:tcW w:w="3690" w:type="dxa"/>
            <w:gridSpan w:val="2"/>
            <w:tcBorders>
              <w:top w:val="nil"/>
              <w:left w:val="nil"/>
              <w:bottom w:val="nil"/>
              <w:right w:val="nil"/>
            </w:tcBorders>
          </w:tcPr>
          <w:p w14:paraId="668FC8D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35183A7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8DD749C" w14:textId="77777777" w:rsidTr="00341AFA">
        <w:tc>
          <w:tcPr>
            <w:tcW w:w="3690" w:type="dxa"/>
            <w:gridSpan w:val="2"/>
            <w:tcBorders>
              <w:top w:val="nil"/>
              <w:left w:val="nil"/>
              <w:bottom w:val="nil"/>
              <w:right w:val="nil"/>
            </w:tcBorders>
          </w:tcPr>
          <w:p w14:paraId="03369DD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6153046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10A21A92" w14:textId="77777777" w:rsidTr="00341AFA">
        <w:tc>
          <w:tcPr>
            <w:tcW w:w="3690" w:type="dxa"/>
            <w:gridSpan w:val="2"/>
            <w:tcBorders>
              <w:top w:val="nil"/>
              <w:left w:val="nil"/>
              <w:bottom w:val="nil"/>
              <w:right w:val="nil"/>
            </w:tcBorders>
          </w:tcPr>
          <w:p w14:paraId="72CF593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179D827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FB86A20" w14:textId="77777777" w:rsidTr="00341AFA">
        <w:tc>
          <w:tcPr>
            <w:tcW w:w="3690" w:type="dxa"/>
            <w:gridSpan w:val="2"/>
            <w:tcBorders>
              <w:top w:val="nil"/>
              <w:left w:val="nil"/>
              <w:bottom w:val="nil"/>
              <w:right w:val="nil"/>
            </w:tcBorders>
          </w:tcPr>
          <w:p w14:paraId="35E20DA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lastRenderedPageBreak/>
              <w:t>Indicatie in onderzoek</w:t>
            </w:r>
          </w:p>
        </w:tc>
        <w:tc>
          <w:tcPr>
            <w:tcW w:w="5670" w:type="dxa"/>
            <w:tcBorders>
              <w:top w:val="nil"/>
              <w:left w:val="nil"/>
              <w:bottom w:val="nil"/>
              <w:right w:val="nil"/>
            </w:tcBorders>
          </w:tcPr>
          <w:p w14:paraId="3C31DB5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0C0FC153" w14:textId="77777777" w:rsidTr="00341AFA">
        <w:tc>
          <w:tcPr>
            <w:tcW w:w="3690" w:type="dxa"/>
            <w:gridSpan w:val="2"/>
            <w:tcBorders>
              <w:top w:val="nil"/>
              <w:left w:val="nil"/>
              <w:bottom w:val="nil"/>
              <w:right w:val="nil"/>
            </w:tcBorders>
          </w:tcPr>
          <w:p w14:paraId="40CC3F7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76AAA88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3F53EE20" w14:textId="77777777" w:rsidTr="00341AFA">
        <w:tc>
          <w:tcPr>
            <w:tcW w:w="3690" w:type="dxa"/>
            <w:gridSpan w:val="2"/>
            <w:tcBorders>
              <w:top w:val="nil"/>
              <w:left w:val="nil"/>
              <w:bottom w:val="nil"/>
              <w:right w:val="nil"/>
            </w:tcBorders>
          </w:tcPr>
          <w:p w14:paraId="537839E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46517DC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4DA0807A" w14:textId="77777777" w:rsidTr="00341AFA">
        <w:tc>
          <w:tcPr>
            <w:tcW w:w="3690" w:type="dxa"/>
            <w:gridSpan w:val="2"/>
            <w:tcBorders>
              <w:top w:val="nil"/>
              <w:left w:val="nil"/>
              <w:bottom w:val="nil"/>
              <w:right w:val="nil"/>
            </w:tcBorders>
          </w:tcPr>
          <w:p w14:paraId="11E3148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4F9621E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498377E0" w14:textId="77777777" w:rsidTr="00341AFA">
        <w:tc>
          <w:tcPr>
            <w:tcW w:w="3690" w:type="dxa"/>
            <w:gridSpan w:val="2"/>
            <w:tcBorders>
              <w:top w:val="nil"/>
              <w:left w:val="nil"/>
              <w:bottom w:val="nil"/>
              <w:right w:val="nil"/>
            </w:tcBorders>
          </w:tcPr>
          <w:p w14:paraId="216D9A1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04BC5E8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6CD95551" w14:textId="77777777" w:rsidTr="00341AFA">
        <w:tc>
          <w:tcPr>
            <w:tcW w:w="9360" w:type="dxa"/>
            <w:gridSpan w:val="3"/>
            <w:tcBorders>
              <w:top w:val="nil"/>
              <w:left w:val="nil"/>
              <w:bottom w:val="nil"/>
              <w:right w:val="nil"/>
            </w:tcBorders>
          </w:tcPr>
          <w:p w14:paraId="539A988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67E1EDD0" w14:textId="77777777" w:rsidTr="00341AFA">
        <w:tc>
          <w:tcPr>
            <w:tcW w:w="450" w:type="dxa"/>
            <w:tcBorders>
              <w:top w:val="nil"/>
              <w:left w:val="nil"/>
              <w:bottom w:val="nil"/>
              <w:right w:val="nil"/>
            </w:tcBorders>
          </w:tcPr>
          <w:p w14:paraId="68AAF71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01D51DB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955" w:name="BKM_862B996D_A1B3_4039_8C73_5FA803C8BCD0"/>
    <w:bookmarkEnd w:id="1955"/>
    <w:p w14:paraId="616D39D3"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Postbus- of antwoordnummer</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correspondentie postadres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557FF242" w14:textId="77777777" w:rsidTr="00341AFA">
        <w:tc>
          <w:tcPr>
            <w:tcW w:w="3690" w:type="dxa"/>
            <w:gridSpan w:val="2"/>
            <w:tcBorders>
              <w:top w:val="nil"/>
              <w:left w:val="nil"/>
              <w:bottom w:val="nil"/>
              <w:right w:val="nil"/>
            </w:tcBorders>
          </w:tcPr>
          <w:p w14:paraId="36504EC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41EA5306"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Postbus- of antwoordnummer</w:t>
            </w:r>
            <w:r w:rsidRPr="00D80276">
              <w:rPr>
                <w:rFonts w:ascii="Arial" w:hAnsi="Arial" w:cs="Arial"/>
                <w:color w:val="000000"/>
                <w:szCs w:val="20"/>
                <w:lang w:val="en-AU" w:eastAsia="en-US"/>
              </w:rPr>
              <w:fldChar w:fldCharType="end"/>
            </w:r>
          </w:p>
        </w:tc>
      </w:tr>
      <w:tr w:rsidR="00341AFA" w:rsidRPr="00D80276" w14:paraId="01FEA51E" w14:textId="77777777" w:rsidTr="00341AFA">
        <w:tc>
          <w:tcPr>
            <w:tcW w:w="3690" w:type="dxa"/>
            <w:gridSpan w:val="2"/>
            <w:tcBorders>
              <w:top w:val="nil"/>
              <w:left w:val="nil"/>
              <w:bottom w:val="nil"/>
              <w:right w:val="nil"/>
            </w:tcBorders>
          </w:tcPr>
          <w:p w14:paraId="287DA91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77CCAC6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 op basis van GFO BG</w:t>
            </w:r>
          </w:p>
        </w:tc>
      </w:tr>
      <w:tr w:rsidR="00341AFA" w:rsidRPr="00D80276" w14:paraId="6D5329AF" w14:textId="77777777" w:rsidTr="00341AFA">
        <w:tc>
          <w:tcPr>
            <w:tcW w:w="3690" w:type="dxa"/>
            <w:gridSpan w:val="2"/>
            <w:tcBorders>
              <w:top w:val="nil"/>
              <w:left w:val="nil"/>
              <w:bottom w:val="nil"/>
              <w:right w:val="nil"/>
            </w:tcBorders>
          </w:tcPr>
          <w:p w14:paraId="21111E4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28C3745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11.80 / 94.86</w:t>
            </w:r>
          </w:p>
        </w:tc>
      </w:tr>
      <w:tr w:rsidR="00341AFA" w:rsidRPr="00D80276" w14:paraId="34D17D5D" w14:textId="77777777" w:rsidTr="00341AFA">
        <w:tc>
          <w:tcPr>
            <w:tcW w:w="3690" w:type="dxa"/>
            <w:gridSpan w:val="2"/>
            <w:tcBorders>
              <w:top w:val="nil"/>
              <w:left w:val="nil"/>
              <w:bottom w:val="nil"/>
              <w:right w:val="nil"/>
            </w:tcBorders>
          </w:tcPr>
          <w:p w14:paraId="2A7316F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1C45977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end"/>
            </w:r>
          </w:p>
        </w:tc>
      </w:tr>
      <w:tr w:rsidR="00341AFA" w:rsidRPr="00D80276" w14:paraId="43E14056" w14:textId="77777777" w:rsidTr="00341AFA">
        <w:tc>
          <w:tcPr>
            <w:tcW w:w="3690" w:type="dxa"/>
            <w:gridSpan w:val="2"/>
            <w:tcBorders>
              <w:top w:val="nil"/>
              <w:left w:val="nil"/>
              <w:bottom w:val="nil"/>
              <w:right w:val="nil"/>
            </w:tcBorders>
          </w:tcPr>
          <w:p w14:paraId="63C3224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500751F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 xml:space="preserve">De numerieke aanduiding zoals deze door de Nederlandse PTT is vastgesteld voor postbusadressen en antwoordnummeradressen. </w:t>
            </w:r>
          </w:p>
        </w:tc>
      </w:tr>
      <w:tr w:rsidR="00341AFA" w:rsidRPr="00D80276" w14:paraId="73EA5986" w14:textId="77777777" w:rsidTr="00341AFA">
        <w:tc>
          <w:tcPr>
            <w:tcW w:w="3690" w:type="dxa"/>
            <w:gridSpan w:val="2"/>
            <w:tcBorders>
              <w:top w:val="nil"/>
              <w:left w:val="nil"/>
              <w:bottom w:val="nil"/>
              <w:right w:val="nil"/>
            </w:tcBorders>
          </w:tcPr>
          <w:p w14:paraId="336DEC8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1B179CE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 op basis van GFO BG</w:t>
            </w:r>
          </w:p>
        </w:tc>
      </w:tr>
      <w:tr w:rsidR="00341AFA" w:rsidRPr="00D80276" w14:paraId="190BCAFF" w14:textId="77777777" w:rsidTr="00341AFA">
        <w:tc>
          <w:tcPr>
            <w:tcW w:w="3690" w:type="dxa"/>
            <w:gridSpan w:val="2"/>
            <w:tcBorders>
              <w:top w:val="nil"/>
              <w:left w:val="nil"/>
              <w:bottom w:val="nil"/>
              <w:right w:val="nil"/>
            </w:tcBorders>
          </w:tcPr>
          <w:p w14:paraId="0079583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4A39735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01916608" w14:textId="77777777" w:rsidTr="00341AFA">
        <w:tc>
          <w:tcPr>
            <w:tcW w:w="3690" w:type="dxa"/>
            <w:gridSpan w:val="2"/>
            <w:tcBorders>
              <w:top w:val="nil"/>
              <w:left w:val="nil"/>
              <w:bottom w:val="nil"/>
              <w:right w:val="nil"/>
            </w:tcBorders>
          </w:tcPr>
          <w:p w14:paraId="7477628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230B3F8A"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N5</w:t>
            </w:r>
            <w:r w:rsidRPr="00D80276">
              <w:rPr>
                <w:rFonts w:ascii="Arial" w:hAnsi="Arial" w:cs="Arial"/>
                <w:color w:val="000000"/>
                <w:szCs w:val="20"/>
                <w:lang w:val="en-AU" w:eastAsia="en-US"/>
              </w:rPr>
              <w:fldChar w:fldCharType="end"/>
            </w:r>
          </w:p>
        </w:tc>
      </w:tr>
      <w:tr w:rsidR="00341AFA" w:rsidRPr="00D80276" w14:paraId="7725388B" w14:textId="77777777" w:rsidTr="00341AFA">
        <w:tc>
          <w:tcPr>
            <w:tcW w:w="3690" w:type="dxa"/>
            <w:gridSpan w:val="2"/>
            <w:tcBorders>
              <w:top w:val="nil"/>
              <w:left w:val="nil"/>
              <w:bottom w:val="nil"/>
              <w:right w:val="nil"/>
            </w:tcBorders>
          </w:tcPr>
          <w:p w14:paraId="4203ECA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2B9B129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695EF22" w14:textId="77777777" w:rsidTr="00341AFA">
        <w:tc>
          <w:tcPr>
            <w:tcW w:w="3690" w:type="dxa"/>
            <w:gridSpan w:val="2"/>
            <w:tcBorders>
              <w:top w:val="nil"/>
              <w:left w:val="nil"/>
              <w:bottom w:val="nil"/>
              <w:right w:val="nil"/>
            </w:tcBorders>
          </w:tcPr>
          <w:p w14:paraId="69F718D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4780E31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6C143740" w14:textId="77777777" w:rsidTr="00341AFA">
        <w:tc>
          <w:tcPr>
            <w:tcW w:w="3690" w:type="dxa"/>
            <w:gridSpan w:val="2"/>
            <w:tcBorders>
              <w:top w:val="nil"/>
              <w:left w:val="nil"/>
              <w:bottom w:val="nil"/>
              <w:right w:val="nil"/>
            </w:tcBorders>
          </w:tcPr>
          <w:p w14:paraId="3103C12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7815817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23AEAC2F" w14:textId="77777777" w:rsidTr="00341AFA">
        <w:tc>
          <w:tcPr>
            <w:tcW w:w="3690" w:type="dxa"/>
            <w:gridSpan w:val="2"/>
            <w:tcBorders>
              <w:top w:val="nil"/>
              <w:left w:val="nil"/>
              <w:bottom w:val="nil"/>
              <w:right w:val="nil"/>
            </w:tcBorders>
          </w:tcPr>
          <w:p w14:paraId="5E9872A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197474B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1842C170" w14:textId="77777777" w:rsidTr="00341AFA">
        <w:tc>
          <w:tcPr>
            <w:tcW w:w="3690" w:type="dxa"/>
            <w:gridSpan w:val="2"/>
            <w:tcBorders>
              <w:top w:val="nil"/>
              <w:left w:val="nil"/>
              <w:bottom w:val="nil"/>
              <w:right w:val="nil"/>
            </w:tcBorders>
          </w:tcPr>
          <w:p w14:paraId="7F104BC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2F38272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0F17D206" w14:textId="77777777" w:rsidTr="00341AFA">
        <w:tc>
          <w:tcPr>
            <w:tcW w:w="3690" w:type="dxa"/>
            <w:gridSpan w:val="2"/>
            <w:tcBorders>
              <w:top w:val="nil"/>
              <w:left w:val="nil"/>
              <w:bottom w:val="nil"/>
              <w:right w:val="nil"/>
            </w:tcBorders>
          </w:tcPr>
          <w:p w14:paraId="540396F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28C455A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A220499" w14:textId="77777777" w:rsidTr="00341AFA">
        <w:tc>
          <w:tcPr>
            <w:tcW w:w="3690" w:type="dxa"/>
            <w:gridSpan w:val="2"/>
            <w:tcBorders>
              <w:top w:val="nil"/>
              <w:left w:val="nil"/>
              <w:bottom w:val="nil"/>
              <w:right w:val="nil"/>
            </w:tcBorders>
          </w:tcPr>
          <w:p w14:paraId="1FE0F38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13EBDA4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609D7FB3" w14:textId="77777777" w:rsidTr="00341AFA">
        <w:tc>
          <w:tcPr>
            <w:tcW w:w="3690" w:type="dxa"/>
            <w:gridSpan w:val="2"/>
            <w:tcBorders>
              <w:top w:val="nil"/>
              <w:left w:val="nil"/>
              <w:bottom w:val="nil"/>
              <w:right w:val="nil"/>
            </w:tcBorders>
          </w:tcPr>
          <w:p w14:paraId="661758D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28B91D15"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64E5FE38" w14:textId="77777777" w:rsidTr="00341AFA">
        <w:tc>
          <w:tcPr>
            <w:tcW w:w="3690" w:type="dxa"/>
            <w:gridSpan w:val="2"/>
            <w:tcBorders>
              <w:top w:val="nil"/>
              <w:left w:val="nil"/>
              <w:bottom w:val="nil"/>
              <w:right w:val="nil"/>
            </w:tcBorders>
          </w:tcPr>
          <w:p w14:paraId="1538E46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429EE5E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5FF309E4" w14:textId="77777777" w:rsidTr="00341AFA">
        <w:tc>
          <w:tcPr>
            <w:tcW w:w="3690" w:type="dxa"/>
            <w:gridSpan w:val="2"/>
            <w:tcBorders>
              <w:top w:val="nil"/>
              <w:left w:val="nil"/>
              <w:bottom w:val="nil"/>
              <w:right w:val="nil"/>
            </w:tcBorders>
          </w:tcPr>
          <w:p w14:paraId="6656927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223ED80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7385D18B" w14:textId="77777777" w:rsidTr="00341AFA">
        <w:tc>
          <w:tcPr>
            <w:tcW w:w="9360" w:type="dxa"/>
            <w:gridSpan w:val="3"/>
            <w:tcBorders>
              <w:top w:val="nil"/>
              <w:left w:val="nil"/>
              <w:bottom w:val="nil"/>
              <w:right w:val="nil"/>
            </w:tcBorders>
          </w:tcPr>
          <w:p w14:paraId="09CF5F4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11086A86" w14:textId="77777777" w:rsidTr="00341AFA">
        <w:tc>
          <w:tcPr>
            <w:tcW w:w="450" w:type="dxa"/>
            <w:tcBorders>
              <w:top w:val="nil"/>
              <w:left w:val="nil"/>
              <w:bottom w:val="nil"/>
              <w:right w:val="nil"/>
            </w:tcBorders>
          </w:tcPr>
          <w:p w14:paraId="6FC4C3A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6A927E6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956" w:name="BKM_F2E9BBFC_8D95_4807_84A2_C51756888A5D"/>
    <w:bookmarkEnd w:id="1956"/>
    <w:p w14:paraId="0AEB4B22"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Woonplaatsnaam</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correspondentie postadres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088D012C" w14:textId="77777777" w:rsidTr="00341AFA">
        <w:tc>
          <w:tcPr>
            <w:tcW w:w="3690" w:type="dxa"/>
            <w:gridSpan w:val="2"/>
            <w:tcBorders>
              <w:top w:val="nil"/>
              <w:left w:val="nil"/>
              <w:bottom w:val="nil"/>
              <w:right w:val="nil"/>
            </w:tcBorders>
          </w:tcPr>
          <w:p w14:paraId="7FAE108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53BCAEDC"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Woonplaatsnaam</w:t>
            </w:r>
            <w:r w:rsidRPr="00D80276">
              <w:rPr>
                <w:rFonts w:ascii="Arial" w:hAnsi="Arial" w:cs="Arial"/>
                <w:color w:val="000000"/>
                <w:szCs w:val="20"/>
                <w:lang w:val="en-AU" w:eastAsia="en-US"/>
              </w:rPr>
              <w:fldChar w:fldCharType="end"/>
            </w:r>
          </w:p>
        </w:tc>
      </w:tr>
      <w:tr w:rsidR="00341AFA" w:rsidRPr="00D80276" w14:paraId="167C2891" w14:textId="77777777" w:rsidTr="00341AFA">
        <w:tc>
          <w:tcPr>
            <w:tcW w:w="3690" w:type="dxa"/>
            <w:gridSpan w:val="2"/>
            <w:tcBorders>
              <w:top w:val="nil"/>
              <w:left w:val="nil"/>
              <w:bottom w:val="nil"/>
              <w:right w:val="nil"/>
            </w:tcBorders>
          </w:tcPr>
          <w:p w14:paraId="2472A0E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5C93359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BAG</w:t>
            </w:r>
          </w:p>
        </w:tc>
      </w:tr>
      <w:tr w:rsidR="00341AFA" w:rsidRPr="00D80276" w14:paraId="35142CB3" w14:textId="77777777" w:rsidTr="00341AFA">
        <w:tc>
          <w:tcPr>
            <w:tcW w:w="3690" w:type="dxa"/>
            <w:gridSpan w:val="2"/>
            <w:tcBorders>
              <w:top w:val="nil"/>
              <w:left w:val="nil"/>
              <w:bottom w:val="nil"/>
              <w:right w:val="nil"/>
            </w:tcBorders>
          </w:tcPr>
          <w:p w14:paraId="342D116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400258C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11.70</w:t>
            </w:r>
          </w:p>
        </w:tc>
      </w:tr>
      <w:tr w:rsidR="00341AFA" w:rsidRPr="00D80276" w14:paraId="56A99D0E" w14:textId="77777777" w:rsidTr="00341AFA">
        <w:tc>
          <w:tcPr>
            <w:tcW w:w="3690" w:type="dxa"/>
            <w:gridSpan w:val="2"/>
            <w:tcBorders>
              <w:top w:val="nil"/>
              <w:left w:val="nil"/>
              <w:bottom w:val="nil"/>
              <w:right w:val="nil"/>
            </w:tcBorders>
          </w:tcPr>
          <w:p w14:paraId="62038C2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3D252FDA"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woonplaatsNaam</w:t>
            </w:r>
            <w:r w:rsidRPr="00D80276">
              <w:rPr>
                <w:rFonts w:ascii="Arial" w:hAnsi="Arial" w:cs="Arial"/>
                <w:color w:val="000000"/>
                <w:szCs w:val="20"/>
                <w:lang w:val="en-AU" w:eastAsia="en-US"/>
              </w:rPr>
              <w:fldChar w:fldCharType="end"/>
            </w:r>
          </w:p>
        </w:tc>
      </w:tr>
      <w:tr w:rsidR="00341AFA" w:rsidRPr="00D80276" w14:paraId="1EA8395D" w14:textId="77777777" w:rsidTr="00341AFA">
        <w:tc>
          <w:tcPr>
            <w:tcW w:w="3690" w:type="dxa"/>
            <w:gridSpan w:val="2"/>
            <w:tcBorders>
              <w:top w:val="nil"/>
              <w:left w:val="nil"/>
              <w:bottom w:val="nil"/>
              <w:right w:val="nil"/>
            </w:tcBorders>
          </w:tcPr>
          <w:p w14:paraId="43FAFA4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0E60479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De door het bevoegde gemeentelijke orgaan aan een WOONPLAATS toegekende benaming.</w:t>
            </w:r>
            <w:r w:rsidRPr="00D80276">
              <w:rPr>
                <w:rFonts w:ascii="Arial" w:hAnsi="Arial" w:cs="Arial"/>
                <w:color w:val="000000"/>
                <w:szCs w:val="20"/>
                <w:lang w:eastAsia="en-US"/>
              </w:rPr>
              <w:fldChar w:fldCharType="end"/>
            </w:r>
          </w:p>
        </w:tc>
      </w:tr>
      <w:tr w:rsidR="00341AFA" w:rsidRPr="00D80276" w14:paraId="4D057B79" w14:textId="77777777" w:rsidTr="00341AFA">
        <w:tc>
          <w:tcPr>
            <w:tcW w:w="3690" w:type="dxa"/>
            <w:gridSpan w:val="2"/>
            <w:tcBorders>
              <w:top w:val="nil"/>
              <w:left w:val="nil"/>
              <w:bottom w:val="nil"/>
              <w:right w:val="nil"/>
            </w:tcBorders>
          </w:tcPr>
          <w:p w14:paraId="36AD6AC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35E5D41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3DC6CED" w14:textId="77777777" w:rsidTr="00341AFA">
        <w:tc>
          <w:tcPr>
            <w:tcW w:w="3690" w:type="dxa"/>
            <w:gridSpan w:val="2"/>
            <w:tcBorders>
              <w:top w:val="nil"/>
              <w:left w:val="nil"/>
              <w:bottom w:val="nil"/>
              <w:right w:val="nil"/>
            </w:tcBorders>
          </w:tcPr>
          <w:p w14:paraId="665EAEF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596C1E8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9 april 2007</w:t>
            </w:r>
          </w:p>
        </w:tc>
      </w:tr>
      <w:tr w:rsidR="00341AFA" w:rsidRPr="00D80276" w14:paraId="6174869F" w14:textId="77777777" w:rsidTr="00341AFA">
        <w:tc>
          <w:tcPr>
            <w:tcW w:w="3690" w:type="dxa"/>
            <w:gridSpan w:val="2"/>
            <w:tcBorders>
              <w:top w:val="nil"/>
              <w:left w:val="nil"/>
              <w:bottom w:val="nil"/>
              <w:right w:val="nil"/>
            </w:tcBorders>
          </w:tcPr>
          <w:p w14:paraId="5A4B7CF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1D04EFE9"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AN80</w:t>
            </w:r>
            <w:r w:rsidRPr="00D80276">
              <w:rPr>
                <w:rFonts w:ascii="Arial" w:hAnsi="Arial" w:cs="Arial"/>
                <w:color w:val="000000"/>
                <w:szCs w:val="20"/>
                <w:lang w:val="en-AU" w:eastAsia="en-US"/>
              </w:rPr>
              <w:fldChar w:fldCharType="end"/>
            </w:r>
          </w:p>
        </w:tc>
      </w:tr>
      <w:tr w:rsidR="00341AFA" w:rsidRPr="00D80276" w14:paraId="18EE9367" w14:textId="77777777" w:rsidTr="00341AFA">
        <w:tc>
          <w:tcPr>
            <w:tcW w:w="3690" w:type="dxa"/>
            <w:gridSpan w:val="2"/>
            <w:tcBorders>
              <w:top w:val="nil"/>
              <w:left w:val="nil"/>
              <w:bottom w:val="nil"/>
              <w:right w:val="nil"/>
            </w:tcBorders>
          </w:tcPr>
          <w:p w14:paraId="4E5D7ED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73D6F7D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Tekens gecodeerd volgens de UTF-8 standaard.</w:t>
            </w:r>
          </w:p>
        </w:tc>
      </w:tr>
      <w:tr w:rsidR="00341AFA" w:rsidRPr="00D80276" w14:paraId="2FC01A7E" w14:textId="77777777" w:rsidTr="00341AFA">
        <w:tc>
          <w:tcPr>
            <w:tcW w:w="3690" w:type="dxa"/>
            <w:gridSpan w:val="2"/>
            <w:tcBorders>
              <w:top w:val="nil"/>
              <w:left w:val="nil"/>
              <w:bottom w:val="nil"/>
              <w:right w:val="nil"/>
            </w:tcBorders>
          </w:tcPr>
          <w:p w14:paraId="139994F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05F554B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14:paraId="7D89783C" w14:textId="77777777" w:rsidTr="00341AFA">
        <w:tc>
          <w:tcPr>
            <w:tcW w:w="3690" w:type="dxa"/>
            <w:gridSpan w:val="2"/>
            <w:tcBorders>
              <w:top w:val="nil"/>
              <w:left w:val="nil"/>
              <w:bottom w:val="nil"/>
              <w:right w:val="nil"/>
            </w:tcBorders>
          </w:tcPr>
          <w:p w14:paraId="77C5331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6345884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14:paraId="12979F78" w14:textId="77777777" w:rsidTr="00341AFA">
        <w:tc>
          <w:tcPr>
            <w:tcW w:w="3690" w:type="dxa"/>
            <w:gridSpan w:val="2"/>
            <w:tcBorders>
              <w:top w:val="nil"/>
              <w:left w:val="nil"/>
              <w:bottom w:val="nil"/>
              <w:right w:val="nil"/>
            </w:tcBorders>
          </w:tcPr>
          <w:p w14:paraId="1DD6865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49EC8AD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78F1E24B" w14:textId="77777777" w:rsidTr="00341AFA">
        <w:tc>
          <w:tcPr>
            <w:tcW w:w="3690" w:type="dxa"/>
            <w:gridSpan w:val="2"/>
            <w:tcBorders>
              <w:top w:val="nil"/>
              <w:left w:val="nil"/>
              <w:bottom w:val="nil"/>
              <w:right w:val="nil"/>
            </w:tcBorders>
          </w:tcPr>
          <w:p w14:paraId="5DCD830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302790F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Documentidentificatie,Documentdatum</w:t>
            </w:r>
          </w:p>
        </w:tc>
      </w:tr>
      <w:tr w:rsidR="00341AFA" w:rsidRPr="00D80276" w14:paraId="18DC9858" w14:textId="77777777" w:rsidTr="00341AFA">
        <w:tc>
          <w:tcPr>
            <w:tcW w:w="3690" w:type="dxa"/>
            <w:gridSpan w:val="2"/>
            <w:tcBorders>
              <w:top w:val="nil"/>
              <w:left w:val="nil"/>
              <w:bottom w:val="nil"/>
              <w:right w:val="nil"/>
            </w:tcBorders>
          </w:tcPr>
          <w:p w14:paraId="728353C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3331CEF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14:paraId="2D518EFF" w14:textId="77777777" w:rsidTr="00341AFA">
        <w:tc>
          <w:tcPr>
            <w:tcW w:w="3690" w:type="dxa"/>
            <w:gridSpan w:val="2"/>
            <w:tcBorders>
              <w:top w:val="nil"/>
              <w:left w:val="nil"/>
              <w:bottom w:val="nil"/>
              <w:right w:val="nil"/>
            </w:tcBorders>
          </w:tcPr>
          <w:p w14:paraId="61CD229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lastRenderedPageBreak/>
              <w:t>Aanduiding strijdigheid/nietigheid</w:t>
            </w:r>
          </w:p>
        </w:tc>
        <w:tc>
          <w:tcPr>
            <w:tcW w:w="5670" w:type="dxa"/>
            <w:tcBorders>
              <w:top w:val="nil"/>
              <w:left w:val="nil"/>
              <w:bottom w:val="nil"/>
              <w:right w:val="nil"/>
            </w:tcBorders>
          </w:tcPr>
          <w:p w14:paraId="15B3C9C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7FD4E9A7" w14:textId="77777777" w:rsidTr="00341AFA">
        <w:tc>
          <w:tcPr>
            <w:tcW w:w="3690" w:type="dxa"/>
            <w:gridSpan w:val="2"/>
            <w:tcBorders>
              <w:top w:val="nil"/>
              <w:left w:val="nil"/>
              <w:bottom w:val="nil"/>
              <w:right w:val="nil"/>
            </w:tcBorders>
          </w:tcPr>
          <w:p w14:paraId="2CE7981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4BC280D3"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624C7DE9" w14:textId="77777777" w:rsidTr="00341AFA">
        <w:tc>
          <w:tcPr>
            <w:tcW w:w="3690" w:type="dxa"/>
            <w:gridSpan w:val="2"/>
            <w:tcBorders>
              <w:top w:val="nil"/>
              <w:left w:val="nil"/>
              <w:bottom w:val="nil"/>
              <w:right w:val="nil"/>
            </w:tcBorders>
          </w:tcPr>
          <w:p w14:paraId="2614A50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010CC77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Authentiek gegeven</w:t>
            </w:r>
          </w:p>
        </w:tc>
      </w:tr>
      <w:tr w:rsidR="00341AFA" w:rsidRPr="00D80276" w14:paraId="02A6DA2F" w14:textId="77777777" w:rsidTr="00341AFA">
        <w:tc>
          <w:tcPr>
            <w:tcW w:w="3690" w:type="dxa"/>
            <w:gridSpan w:val="2"/>
            <w:tcBorders>
              <w:top w:val="nil"/>
              <w:left w:val="nil"/>
              <w:bottom w:val="nil"/>
              <w:right w:val="nil"/>
            </w:tcBorders>
          </w:tcPr>
          <w:p w14:paraId="2B874C8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008ED5A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B359A38" w14:textId="77777777" w:rsidTr="00341AFA">
        <w:tc>
          <w:tcPr>
            <w:tcW w:w="9360" w:type="dxa"/>
            <w:gridSpan w:val="3"/>
            <w:tcBorders>
              <w:top w:val="nil"/>
              <w:left w:val="nil"/>
              <w:bottom w:val="nil"/>
              <w:right w:val="nil"/>
            </w:tcBorders>
          </w:tcPr>
          <w:p w14:paraId="560CFC3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62C4FA02" w14:textId="77777777" w:rsidTr="00341AFA">
        <w:tc>
          <w:tcPr>
            <w:tcW w:w="450" w:type="dxa"/>
            <w:tcBorders>
              <w:top w:val="nil"/>
              <w:left w:val="nil"/>
              <w:bottom w:val="nil"/>
              <w:right w:val="nil"/>
            </w:tcBorders>
          </w:tcPr>
          <w:p w14:paraId="626A30B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1EDB6BD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verder de toelichting in de BAG.</w:t>
            </w:r>
          </w:p>
        </w:tc>
      </w:tr>
    </w:tbl>
    <w:p w14:paraId="39B815F0" w14:textId="77777777"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bookmarkStart w:id="1957" w:name="BKM_6563DF4F_2B62_42f5_9DAC_F734C28A1DDC"/>
      <w:bookmarkEnd w:id="1952"/>
      <w:bookmarkEnd w:id="1957"/>
    </w:p>
    <w:bookmarkStart w:id="1958" w:name="BKM_7559C635_776F_4c34_80D9_25882024C5A5"/>
    <w:p w14:paraId="662E71A6"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Element.Stereotype</w:instrText>
      </w:r>
      <w:r w:rsidRPr="00D80276">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buitenlands correspondentieadres ROL</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5D725CB9" w14:textId="77777777" w:rsidTr="00341AFA">
        <w:tc>
          <w:tcPr>
            <w:tcW w:w="3690" w:type="dxa"/>
            <w:gridSpan w:val="2"/>
            <w:tcBorders>
              <w:top w:val="nil"/>
              <w:left w:val="nil"/>
              <w:bottom w:val="nil"/>
              <w:right w:val="nil"/>
            </w:tcBorders>
          </w:tcPr>
          <w:p w14:paraId="1ECAE8D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69542DEA"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Afwijkend buitenlands correspondentieadres ROL</w:t>
            </w:r>
            <w:r w:rsidRPr="00D80276">
              <w:rPr>
                <w:rFonts w:ascii="Arial" w:hAnsi="Arial" w:cs="Arial"/>
                <w:color w:val="000000"/>
                <w:szCs w:val="20"/>
                <w:lang w:val="en-AU" w:eastAsia="en-US"/>
              </w:rPr>
              <w:fldChar w:fldCharType="end"/>
            </w:r>
          </w:p>
        </w:tc>
      </w:tr>
      <w:tr w:rsidR="00341AFA" w:rsidRPr="00D80276" w14:paraId="4D3D1A28" w14:textId="77777777" w:rsidTr="00341AFA">
        <w:tc>
          <w:tcPr>
            <w:tcW w:w="3690" w:type="dxa"/>
            <w:gridSpan w:val="2"/>
            <w:tcBorders>
              <w:top w:val="nil"/>
              <w:left w:val="nil"/>
              <w:bottom w:val="nil"/>
              <w:right w:val="nil"/>
            </w:tcBorders>
          </w:tcPr>
          <w:p w14:paraId="075C029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6FDB5AF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6DC22BB7" w14:textId="77777777" w:rsidTr="00341AFA">
        <w:tc>
          <w:tcPr>
            <w:tcW w:w="3690" w:type="dxa"/>
            <w:gridSpan w:val="2"/>
            <w:tcBorders>
              <w:top w:val="nil"/>
              <w:left w:val="nil"/>
              <w:bottom w:val="nil"/>
              <w:right w:val="nil"/>
            </w:tcBorders>
          </w:tcPr>
          <w:p w14:paraId="3C21505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6514E5D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6527B78" w14:textId="77777777" w:rsidTr="00341AFA">
        <w:tc>
          <w:tcPr>
            <w:tcW w:w="3690" w:type="dxa"/>
            <w:gridSpan w:val="2"/>
            <w:tcBorders>
              <w:top w:val="nil"/>
              <w:left w:val="nil"/>
              <w:bottom w:val="nil"/>
              <w:right w:val="nil"/>
            </w:tcBorders>
          </w:tcPr>
          <w:p w14:paraId="4D13F7A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XML-tag</w:t>
            </w:r>
          </w:p>
        </w:tc>
        <w:tc>
          <w:tcPr>
            <w:tcW w:w="5670" w:type="dxa"/>
            <w:tcBorders>
              <w:top w:val="nil"/>
              <w:left w:val="nil"/>
              <w:bottom w:val="nil"/>
              <w:right w:val="nil"/>
            </w:tcBorders>
          </w:tcPr>
          <w:p w14:paraId="12118CC7"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buitenlandsCorrespondentieadres</w:t>
            </w:r>
            <w:r w:rsidRPr="00D80276">
              <w:rPr>
                <w:rFonts w:ascii="Arial" w:hAnsi="Arial" w:cs="Arial"/>
                <w:color w:val="000000"/>
                <w:szCs w:val="20"/>
                <w:lang w:val="en-AU" w:eastAsia="en-US"/>
              </w:rPr>
              <w:fldChar w:fldCharType="end"/>
            </w:r>
          </w:p>
        </w:tc>
      </w:tr>
      <w:tr w:rsidR="00341AFA" w:rsidRPr="00D80276" w14:paraId="4EC981FF" w14:textId="77777777" w:rsidTr="00341AFA">
        <w:tc>
          <w:tcPr>
            <w:tcW w:w="3690" w:type="dxa"/>
            <w:gridSpan w:val="2"/>
            <w:tcBorders>
              <w:top w:val="nil"/>
              <w:left w:val="nil"/>
              <w:bottom w:val="nil"/>
              <w:right w:val="nil"/>
            </w:tcBorders>
          </w:tcPr>
          <w:p w14:paraId="655787E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6A04A20B"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Element.Notes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De gegevens van het adres in het buitenland waarop BETROKKENE in zijn/haar ROL in de ZAAK in de regel schriftelijk bereikbaar is indien dat afwijkt van het reguliere buitenlandse correspondentieadres van BETROKKENE</w:t>
            </w:r>
          </w:p>
        </w:tc>
      </w:tr>
      <w:tr w:rsidR="00341AFA" w:rsidRPr="00D80276" w14:paraId="29751977" w14:textId="77777777" w:rsidTr="00341AFA">
        <w:tc>
          <w:tcPr>
            <w:tcW w:w="3690" w:type="dxa"/>
            <w:gridSpan w:val="2"/>
            <w:tcBorders>
              <w:top w:val="nil"/>
              <w:left w:val="nil"/>
              <w:bottom w:val="nil"/>
              <w:right w:val="nil"/>
            </w:tcBorders>
          </w:tcPr>
          <w:p w14:paraId="238CF31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7156C94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E1B00EE" w14:textId="77777777" w:rsidTr="00341AFA">
        <w:tc>
          <w:tcPr>
            <w:tcW w:w="3690" w:type="dxa"/>
            <w:gridSpan w:val="2"/>
            <w:tcBorders>
              <w:top w:val="nil"/>
              <w:left w:val="nil"/>
              <w:bottom w:val="nil"/>
              <w:right w:val="nil"/>
            </w:tcBorders>
          </w:tcPr>
          <w:p w14:paraId="0C5EAE3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274D5DF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2AAC60FD" w14:textId="77777777" w:rsidTr="00341AFA">
        <w:tc>
          <w:tcPr>
            <w:tcW w:w="3690" w:type="dxa"/>
            <w:gridSpan w:val="2"/>
            <w:tcBorders>
              <w:top w:val="nil"/>
              <w:left w:val="nil"/>
              <w:bottom w:val="nil"/>
              <w:right w:val="nil"/>
            </w:tcBorders>
          </w:tcPr>
          <w:p w14:paraId="4CFFA4B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065FF7A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395F26C8" w14:textId="77777777" w:rsidTr="00341AFA">
        <w:tc>
          <w:tcPr>
            <w:tcW w:w="3690" w:type="dxa"/>
            <w:gridSpan w:val="2"/>
            <w:tcBorders>
              <w:top w:val="nil"/>
              <w:left w:val="nil"/>
              <w:bottom w:val="nil"/>
              <w:right w:val="nil"/>
            </w:tcBorders>
          </w:tcPr>
          <w:p w14:paraId="3211A0E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6956935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79439F4F" w14:textId="77777777" w:rsidTr="00341AFA">
        <w:tc>
          <w:tcPr>
            <w:tcW w:w="3690" w:type="dxa"/>
            <w:gridSpan w:val="2"/>
            <w:tcBorders>
              <w:top w:val="nil"/>
              <w:left w:val="nil"/>
              <w:bottom w:val="nil"/>
              <w:right w:val="nil"/>
            </w:tcBorders>
          </w:tcPr>
          <w:p w14:paraId="125F86A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Cs w:val="20"/>
                <w:lang w:eastAsia="en-US"/>
              </w:rPr>
              <w:t>Aandu</w:t>
            </w:r>
            <w:r w:rsidRPr="00D80276">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14:paraId="75BD466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5D4583BA" w14:textId="77777777" w:rsidTr="00341AFA">
        <w:tc>
          <w:tcPr>
            <w:tcW w:w="3690" w:type="dxa"/>
            <w:gridSpan w:val="2"/>
            <w:tcBorders>
              <w:top w:val="nil"/>
              <w:left w:val="nil"/>
              <w:bottom w:val="nil"/>
              <w:right w:val="nil"/>
            </w:tcBorders>
          </w:tcPr>
          <w:p w14:paraId="3243802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6297312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A30036B" w14:textId="77777777" w:rsidTr="00341AFA">
        <w:tc>
          <w:tcPr>
            <w:tcW w:w="3690" w:type="dxa"/>
            <w:gridSpan w:val="2"/>
            <w:tcBorders>
              <w:top w:val="nil"/>
              <w:left w:val="nil"/>
              <w:bottom w:val="nil"/>
              <w:right w:val="nil"/>
            </w:tcBorders>
          </w:tcPr>
          <w:p w14:paraId="4EDB594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4FFBCE8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1CF35940" w14:textId="77777777" w:rsidTr="00341AFA">
        <w:tc>
          <w:tcPr>
            <w:tcW w:w="3690" w:type="dxa"/>
            <w:gridSpan w:val="2"/>
            <w:tcBorders>
              <w:top w:val="nil"/>
              <w:left w:val="nil"/>
              <w:bottom w:val="nil"/>
              <w:right w:val="nil"/>
            </w:tcBorders>
          </w:tcPr>
          <w:p w14:paraId="6EFFCD9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667E78F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7B702ACD" w14:textId="77777777" w:rsidTr="00341AFA">
        <w:tc>
          <w:tcPr>
            <w:tcW w:w="3690" w:type="dxa"/>
            <w:gridSpan w:val="2"/>
            <w:tcBorders>
              <w:top w:val="nil"/>
              <w:left w:val="nil"/>
              <w:bottom w:val="nil"/>
              <w:right w:val="nil"/>
            </w:tcBorders>
          </w:tcPr>
          <w:p w14:paraId="3EB3A49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0CBE4BD7"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Element.Multiplicity</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w:t>
            </w:r>
          </w:p>
        </w:tc>
      </w:tr>
      <w:tr w:rsidR="00341AFA" w:rsidRPr="00D80276" w14:paraId="7F5948FC" w14:textId="77777777" w:rsidTr="00341AFA">
        <w:tc>
          <w:tcPr>
            <w:tcW w:w="3690" w:type="dxa"/>
            <w:gridSpan w:val="2"/>
            <w:tcBorders>
              <w:top w:val="nil"/>
              <w:left w:val="nil"/>
              <w:bottom w:val="nil"/>
              <w:right w:val="nil"/>
            </w:tcBorders>
          </w:tcPr>
          <w:p w14:paraId="1927076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09543A9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2FAB3880" w14:textId="77777777" w:rsidTr="00341AFA">
        <w:tc>
          <w:tcPr>
            <w:tcW w:w="3690" w:type="dxa"/>
            <w:gridSpan w:val="2"/>
            <w:tcBorders>
              <w:top w:val="nil"/>
              <w:left w:val="nil"/>
              <w:bottom w:val="nil"/>
              <w:right w:val="nil"/>
            </w:tcBorders>
          </w:tcPr>
          <w:p w14:paraId="1F51F55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263DE5F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3C805E2" w14:textId="77777777" w:rsidTr="00341AFA">
        <w:tc>
          <w:tcPr>
            <w:tcW w:w="9360" w:type="dxa"/>
            <w:gridSpan w:val="3"/>
            <w:tcBorders>
              <w:top w:val="nil"/>
              <w:left w:val="nil"/>
              <w:bottom w:val="nil"/>
              <w:right w:val="nil"/>
            </w:tcBorders>
          </w:tcPr>
          <w:p w14:paraId="56A35A3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5653FA77" w14:textId="77777777" w:rsidTr="00341AFA">
        <w:tc>
          <w:tcPr>
            <w:tcW w:w="450" w:type="dxa"/>
            <w:tcBorders>
              <w:top w:val="nil"/>
              <w:left w:val="nil"/>
              <w:bottom w:val="nil"/>
              <w:right w:val="nil"/>
            </w:tcBorders>
          </w:tcPr>
          <w:p w14:paraId="3B96812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17E564A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959" w:name="BKM_280221B4_1989_4080_860C_B6625C80B83E"/>
    <w:bookmarkEnd w:id="1959"/>
    <w:p w14:paraId="6EBC9B38"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Adres buitenland 1</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buitenlands correspondentieadres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7D940796" w14:textId="77777777" w:rsidTr="00341AFA">
        <w:tc>
          <w:tcPr>
            <w:tcW w:w="3690" w:type="dxa"/>
            <w:gridSpan w:val="2"/>
            <w:tcBorders>
              <w:top w:val="nil"/>
              <w:left w:val="nil"/>
              <w:bottom w:val="nil"/>
              <w:right w:val="nil"/>
            </w:tcBorders>
          </w:tcPr>
          <w:p w14:paraId="549B941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6F8C89EC"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Adres buitenland 1</w:t>
            </w:r>
            <w:r w:rsidRPr="00D80276">
              <w:rPr>
                <w:rFonts w:ascii="Arial" w:hAnsi="Arial" w:cs="Arial"/>
                <w:color w:val="000000"/>
                <w:szCs w:val="20"/>
                <w:lang w:val="en-AU" w:eastAsia="en-US"/>
              </w:rPr>
              <w:fldChar w:fldCharType="end"/>
            </w:r>
          </w:p>
        </w:tc>
      </w:tr>
      <w:tr w:rsidR="00341AFA" w:rsidRPr="00D80276" w14:paraId="39EEC3EE" w14:textId="77777777" w:rsidTr="00341AFA">
        <w:tc>
          <w:tcPr>
            <w:tcW w:w="3690" w:type="dxa"/>
            <w:gridSpan w:val="2"/>
            <w:tcBorders>
              <w:top w:val="nil"/>
              <w:left w:val="nil"/>
              <w:bottom w:val="nil"/>
              <w:right w:val="nil"/>
            </w:tcBorders>
          </w:tcPr>
          <w:p w14:paraId="32F3F23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539FF10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D34D67D" w14:textId="77777777" w:rsidTr="00341AFA">
        <w:tc>
          <w:tcPr>
            <w:tcW w:w="3690" w:type="dxa"/>
            <w:gridSpan w:val="2"/>
            <w:tcBorders>
              <w:top w:val="nil"/>
              <w:left w:val="nil"/>
              <w:bottom w:val="nil"/>
              <w:right w:val="nil"/>
            </w:tcBorders>
          </w:tcPr>
          <w:p w14:paraId="17DF5D4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6F09274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622F3CE5" w14:textId="77777777" w:rsidTr="00341AFA">
        <w:tc>
          <w:tcPr>
            <w:tcW w:w="3690" w:type="dxa"/>
            <w:gridSpan w:val="2"/>
            <w:tcBorders>
              <w:top w:val="nil"/>
              <w:left w:val="nil"/>
              <w:bottom w:val="nil"/>
              <w:right w:val="nil"/>
            </w:tcBorders>
          </w:tcPr>
          <w:p w14:paraId="7F15517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6FE29306"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regel1</w:t>
            </w:r>
            <w:r w:rsidRPr="00D80276">
              <w:rPr>
                <w:rFonts w:ascii="Arial" w:hAnsi="Arial" w:cs="Arial"/>
                <w:color w:val="000000"/>
                <w:szCs w:val="20"/>
                <w:lang w:val="en-AU" w:eastAsia="en-US"/>
              </w:rPr>
              <w:fldChar w:fldCharType="end"/>
            </w:r>
          </w:p>
        </w:tc>
      </w:tr>
      <w:tr w:rsidR="00341AFA" w:rsidRPr="00D80276" w14:paraId="2E05CBCC" w14:textId="77777777" w:rsidTr="00341AFA">
        <w:tc>
          <w:tcPr>
            <w:tcW w:w="3690" w:type="dxa"/>
            <w:gridSpan w:val="2"/>
            <w:tcBorders>
              <w:top w:val="nil"/>
              <w:left w:val="nil"/>
              <w:bottom w:val="nil"/>
              <w:right w:val="nil"/>
            </w:tcBorders>
          </w:tcPr>
          <w:p w14:paraId="494016C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3AB788BF"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 xml:space="preserve">Het eerste deel  dat behoort bij het afwijkend buitenlandse correspondentieadres van de betrokkene in zijn/haar rol bij de zaak </w:t>
            </w:r>
          </w:p>
        </w:tc>
      </w:tr>
      <w:tr w:rsidR="00341AFA" w:rsidRPr="00D80276" w14:paraId="7FCC57BD" w14:textId="77777777" w:rsidTr="00341AFA">
        <w:tc>
          <w:tcPr>
            <w:tcW w:w="3690" w:type="dxa"/>
            <w:gridSpan w:val="2"/>
            <w:tcBorders>
              <w:top w:val="nil"/>
              <w:left w:val="nil"/>
              <w:bottom w:val="nil"/>
              <w:right w:val="nil"/>
            </w:tcBorders>
          </w:tcPr>
          <w:p w14:paraId="2F6824B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4955E8A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B5B5A9B" w14:textId="77777777" w:rsidTr="00341AFA">
        <w:tc>
          <w:tcPr>
            <w:tcW w:w="3690" w:type="dxa"/>
            <w:gridSpan w:val="2"/>
            <w:tcBorders>
              <w:top w:val="nil"/>
              <w:left w:val="nil"/>
              <w:bottom w:val="nil"/>
              <w:right w:val="nil"/>
            </w:tcBorders>
          </w:tcPr>
          <w:p w14:paraId="5D4EE98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3761508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1EC82566" w14:textId="77777777" w:rsidTr="00341AFA">
        <w:tc>
          <w:tcPr>
            <w:tcW w:w="3690" w:type="dxa"/>
            <w:gridSpan w:val="2"/>
            <w:tcBorders>
              <w:top w:val="nil"/>
              <w:left w:val="nil"/>
              <w:bottom w:val="nil"/>
              <w:right w:val="nil"/>
            </w:tcBorders>
          </w:tcPr>
          <w:p w14:paraId="6AAFC70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7473EFEC"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AN35</w:t>
            </w:r>
            <w:r w:rsidRPr="00D80276">
              <w:rPr>
                <w:rFonts w:ascii="Arial" w:hAnsi="Arial" w:cs="Arial"/>
                <w:color w:val="000000"/>
                <w:szCs w:val="20"/>
                <w:lang w:val="en-AU" w:eastAsia="en-US"/>
              </w:rPr>
              <w:fldChar w:fldCharType="end"/>
            </w:r>
          </w:p>
        </w:tc>
      </w:tr>
      <w:tr w:rsidR="00341AFA" w:rsidRPr="00D80276" w14:paraId="5E7FDAF3" w14:textId="77777777" w:rsidTr="00341AFA">
        <w:tc>
          <w:tcPr>
            <w:tcW w:w="3690" w:type="dxa"/>
            <w:gridSpan w:val="2"/>
            <w:tcBorders>
              <w:top w:val="nil"/>
              <w:left w:val="nil"/>
              <w:bottom w:val="nil"/>
              <w:right w:val="nil"/>
            </w:tcBorders>
          </w:tcPr>
          <w:p w14:paraId="7F4F8CD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29DB560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FBD7ACE" w14:textId="77777777" w:rsidTr="00341AFA">
        <w:tc>
          <w:tcPr>
            <w:tcW w:w="3690" w:type="dxa"/>
            <w:gridSpan w:val="2"/>
            <w:tcBorders>
              <w:top w:val="nil"/>
              <w:left w:val="nil"/>
              <w:bottom w:val="nil"/>
              <w:right w:val="nil"/>
            </w:tcBorders>
          </w:tcPr>
          <w:p w14:paraId="69FF940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0CDE1AF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7609E72" w14:textId="77777777" w:rsidTr="00341AFA">
        <w:tc>
          <w:tcPr>
            <w:tcW w:w="3690" w:type="dxa"/>
            <w:gridSpan w:val="2"/>
            <w:tcBorders>
              <w:top w:val="nil"/>
              <w:left w:val="nil"/>
              <w:bottom w:val="nil"/>
              <w:right w:val="nil"/>
            </w:tcBorders>
          </w:tcPr>
          <w:p w14:paraId="631CFB1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69D97B6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E9586A0" w14:textId="77777777" w:rsidTr="00341AFA">
        <w:tc>
          <w:tcPr>
            <w:tcW w:w="3690" w:type="dxa"/>
            <w:gridSpan w:val="2"/>
            <w:tcBorders>
              <w:top w:val="nil"/>
              <w:left w:val="nil"/>
              <w:bottom w:val="nil"/>
              <w:right w:val="nil"/>
            </w:tcBorders>
          </w:tcPr>
          <w:p w14:paraId="30AB6EC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3BC6A43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1FABD47" w14:textId="77777777" w:rsidTr="00341AFA">
        <w:tc>
          <w:tcPr>
            <w:tcW w:w="3690" w:type="dxa"/>
            <w:gridSpan w:val="2"/>
            <w:tcBorders>
              <w:top w:val="nil"/>
              <w:left w:val="nil"/>
              <w:bottom w:val="nil"/>
              <w:right w:val="nil"/>
            </w:tcBorders>
          </w:tcPr>
          <w:p w14:paraId="595A830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0060F09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12393A89" w14:textId="77777777" w:rsidTr="00341AFA">
        <w:tc>
          <w:tcPr>
            <w:tcW w:w="3690" w:type="dxa"/>
            <w:gridSpan w:val="2"/>
            <w:tcBorders>
              <w:top w:val="nil"/>
              <w:left w:val="nil"/>
              <w:bottom w:val="nil"/>
              <w:right w:val="nil"/>
            </w:tcBorders>
          </w:tcPr>
          <w:p w14:paraId="2B3C204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3CAE9FE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633400C7" w14:textId="77777777" w:rsidTr="00341AFA">
        <w:tc>
          <w:tcPr>
            <w:tcW w:w="3690" w:type="dxa"/>
            <w:gridSpan w:val="2"/>
            <w:tcBorders>
              <w:top w:val="nil"/>
              <w:left w:val="nil"/>
              <w:bottom w:val="nil"/>
              <w:right w:val="nil"/>
            </w:tcBorders>
          </w:tcPr>
          <w:p w14:paraId="3887568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3B0FAB8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20B324BB" w14:textId="77777777" w:rsidTr="00341AFA">
        <w:tc>
          <w:tcPr>
            <w:tcW w:w="3690" w:type="dxa"/>
            <w:gridSpan w:val="2"/>
            <w:tcBorders>
              <w:top w:val="nil"/>
              <w:left w:val="nil"/>
              <w:bottom w:val="nil"/>
              <w:right w:val="nil"/>
            </w:tcBorders>
          </w:tcPr>
          <w:p w14:paraId="5D0ECEF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1C2709E4"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6D35CFF9" w14:textId="77777777" w:rsidTr="00341AFA">
        <w:tc>
          <w:tcPr>
            <w:tcW w:w="3690" w:type="dxa"/>
            <w:gridSpan w:val="2"/>
            <w:tcBorders>
              <w:top w:val="nil"/>
              <w:left w:val="nil"/>
              <w:bottom w:val="nil"/>
              <w:right w:val="nil"/>
            </w:tcBorders>
          </w:tcPr>
          <w:p w14:paraId="1394D68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Indicatie authentiek</w:t>
            </w:r>
          </w:p>
        </w:tc>
        <w:tc>
          <w:tcPr>
            <w:tcW w:w="5670" w:type="dxa"/>
            <w:tcBorders>
              <w:top w:val="nil"/>
              <w:left w:val="nil"/>
              <w:bottom w:val="nil"/>
              <w:right w:val="nil"/>
            </w:tcBorders>
          </w:tcPr>
          <w:p w14:paraId="4FF7B70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0C16DD8B" w14:textId="77777777" w:rsidTr="00341AFA">
        <w:tc>
          <w:tcPr>
            <w:tcW w:w="3690" w:type="dxa"/>
            <w:gridSpan w:val="2"/>
            <w:tcBorders>
              <w:top w:val="nil"/>
              <w:left w:val="nil"/>
              <w:bottom w:val="nil"/>
              <w:right w:val="nil"/>
            </w:tcBorders>
          </w:tcPr>
          <w:p w14:paraId="44787F6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5DBBE39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219770B" w14:textId="77777777" w:rsidTr="00341AFA">
        <w:tc>
          <w:tcPr>
            <w:tcW w:w="9360" w:type="dxa"/>
            <w:gridSpan w:val="3"/>
            <w:tcBorders>
              <w:top w:val="nil"/>
              <w:left w:val="nil"/>
              <w:bottom w:val="nil"/>
              <w:right w:val="nil"/>
            </w:tcBorders>
          </w:tcPr>
          <w:p w14:paraId="643DCE1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4DA020F6" w14:textId="77777777" w:rsidTr="00341AFA">
        <w:tc>
          <w:tcPr>
            <w:tcW w:w="450" w:type="dxa"/>
            <w:tcBorders>
              <w:top w:val="nil"/>
              <w:left w:val="nil"/>
              <w:bottom w:val="nil"/>
              <w:right w:val="nil"/>
            </w:tcBorders>
          </w:tcPr>
          <w:p w14:paraId="15F8BD8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028BF0C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960" w:name="BKM_0D4C4248_EED6_4a54_8512_79FD07AB53EE"/>
    <w:bookmarkEnd w:id="1960"/>
    <w:p w14:paraId="131D5916"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Adres buitenland 2</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buitenlands correspondentieadres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0F752924" w14:textId="77777777" w:rsidTr="00341AFA">
        <w:tc>
          <w:tcPr>
            <w:tcW w:w="3690" w:type="dxa"/>
            <w:gridSpan w:val="2"/>
            <w:tcBorders>
              <w:top w:val="nil"/>
              <w:left w:val="nil"/>
              <w:bottom w:val="nil"/>
              <w:right w:val="nil"/>
            </w:tcBorders>
          </w:tcPr>
          <w:p w14:paraId="67EF51B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631DF60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Adres buitenland 2</w:t>
            </w:r>
            <w:r w:rsidRPr="00D80276">
              <w:rPr>
                <w:rFonts w:ascii="Arial" w:hAnsi="Arial" w:cs="Arial"/>
                <w:color w:val="000000"/>
                <w:szCs w:val="20"/>
                <w:lang w:val="en-AU" w:eastAsia="en-US"/>
              </w:rPr>
              <w:fldChar w:fldCharType="end"/>
            </w:r>
          </w:p>
        </w:tc>
      </w:tr>
      <w:tr w:rsidR="00341AFA" w:rsidRPr="00D80276" w14:paraId="42BD9C8F" w14:textId="77777777" w:rsidTr="00341AFA">
        <w:tc>
          <w:tcPr>
            <w:tcW w:w="3690" w:type="dxa"/>
            <w:gridSpan w:val="2"/>
            <w:tcBorders>
              <w:top w:val="nil"/>
              <w:left w:val="nil"/>
              <w:bottom w:val="nil"/>
              <w:right w:val="nil"/>
            </w:tcBorders>
          </w:tcPr>
          <w:p w14:paraId="1CB80A7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5B756C0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1B1EED73" w14:textId="77777777" w:rsidTr="00341AFA">
        <w:tc>
          <w:tcPr>
            <w:tcW w:w="3690" w:type="dxa"/>
            <w:gridSpan w:val="2"/>
            <w:tcBorders>
              <w:top w:val="nil"/>
              <w:left w:val="nil"/>
              <w:bottom w:val="nil"/>
              <w:right w:val="nil"/>
            </w:tcBorders>
          </w:tcPr>
          <w:p w14:paraId="7F2C023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565F251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75C5C028" w14:textId="77777777" w:rsidTr="00341AFA">
        <w:tc>
          <w:tcPr>
            <w:tcW w:w="3690" w:type="dxa"/>
            <w:gridSpan w:val="2"/>
            <w:tcBorders>
              <w:top w:val="nil"/>
              <w:left w:val="nil"/>
              <w:bottom w:val="nil"/>
              <w:right w:val="nil"/>
            </w:tcBorders>
          </w:tcPr>
          <w:p w14:paraId="0C88258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5E1564B8"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regel2</w:t>
            </w:r>
            <w:r w:rsidRPr="00D80276">
              <w:rPr>
                <w:rFonts w:ascii="Arial" w:hAnsi="Arial" w:cs="Arial"/>
                <w:color w:val="000000"/>
                <w:szCs w:val="20"/>
                <w:lang w:val="en-AU" w:eastAsia="en-US"/>
              </w:rPr>
              <w:fldChar w:fldCharType="end"/>
            </w:r>
          </w:p>
        </w:tc>
      </w:tr>
      <w:tr w:rsidR="00341AFA" w:rsidRPr="00D80276" w14:paraId="0EBC6579" w14:textId="77777777" w:rsidTr="00341AFA">
        <w:tc>
          <w:tcPr>
            <w:tcW w:w="3690" w:type="dxa"/>
            <w:gridSpan w:val="2"/>
            <w:tcBorders>
              <w:top w:val="nil"/>
              <w:left w:val="nil"/>
              <w:bottom w:val="nil"/>
              <w:right w:val="nil"/>
            </w:tcBorders>
          </w:tcPr>
          <w:p w14:paraId="3E69AC2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76FE241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 xml:space="preserve">Het tweede deel  dat behoort bij het afwijkend buitenlandse correspondentieadres van de betrokkene in zijn/haar rol bij de zaak </w:t>
            </w:r>
          </w:p>
        </w:tc>
      </w:tr>
      <w:tr w:rsidR="00341AFA" w:rsidRPr="00D80276" w14:paraId="6D38738D" w14:textId="77777777" w:rsidTr="00341AFA">
        <w:tc>
          <w:tcPr>
            <w:tcW w:w="3690" w:type="dxa"/>
            <w:gridSpan w:val="2"/>
            <w:tcBorders>
              <w:top w:val="nil"/>
              <w:left w:val="nil"/>
              <w:bottom w:val="nil"/>
              <w:right w:val="nil"/>
            </w:tcBorders>
          </w:tcPr>
          <w:p w14:paraId="6C8D8D0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0D68169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3524DAE" w14:textId="77777777" w:rsidTr="00341AFA">
        <w:tc>
          <w:tcPr>
            <w:tcW w:w="3690" w:type="dxa"/>
            <w:gridSpan w:val="2"/>
            <w:tcBorders>
              <w:top w:val="nil"/>
              <w:left w:val="nil"/>
              <w:bottom w:val="nil"/>
              <w:right w:val="nil"/>
            </w:tcBorders>
          </w:tcPr>
          <w:p w14:paraId="29B5E55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422C94B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D6B257D" w14:textId="77777777" w:rsidTr="00341AFA">
        <w:tc>
          <w:tcPr>
            <w:tcW w:w="3690" w:type="dxa"/>
            <w:gridSpan w:val="2"/>
            <w:tcBorders>
              <w:top w:val="nil"/>
              <w:left w:val="nil"/>
              <w:bottom w:val="nil"/>
              <w:right w:val="nil"/>
            </w:tcBorders>
          </w:tcPr>
          <w:p w14:paraId="477AE93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51510CF6"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AN35</w:t>
            </w:r>
            <w:r w:rsidRPr="00D80276">
              <w:rPr>
                <w:rFonts w:ascii="Arial" w:hAnsi="Arial" w:cs="Arial"/>
                <w:color w:val="000000"/>
                <w:szCs w:val="20"/>
                <w:lang w:val="en-AU" w:eastAsia="en-US"/>
              </w:rPr>
              <w:fldChar w:fldCharType="end"/>
            </w:r>
          </w:p>
        </w:tc>
      </w:tr>
      <w:tr w:rsidR="00341AFA" w:rsidRPr="00D80276" w14:paraId="55B1751D" w14:textId="77777777" w:rsidTr="00341AFA">
        <w:tc>
          <w:tcPr>
            <w:tcW w:w="3690" w:type="dxa"/>
            <w:gridSpan w:val="2"/>
            <w:tcBorders>
              <w:top w:val="nil"/>
              <w:left w:val="nil"/>
              <w:bottom w:val="nil"/>
              <w:right w:val="nil"/>
            </w:tcBorders>
          </w:tcPr>
          <w:p w14:paraId="028A0A6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04BCAFD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1DA395B" w14:textId="77777777" w:rsidTr="00341AFA">
        <w:tc>
          <w:tcPr>
            <w:tcW w:w="3690" w:type="dxa"/>
            <w:gridSpan w:val="2"/>
            <w:tcBorders>
              <w:top w:val="nil"/>
              <w:left w:val="nil"/>
              <w:bottom w:val="nil"/>
              <w:right w:val="nil"/>
            </w:tcBorders>
          </w:tcPr>
          <w:p w14:paraId="13E6AD0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13878A8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2B6D34B5" w14:textId="77777777" w:rsidTr="00341AFA">
        <w:tc>
          <w:tcPr>
            <w:tcW w:w="3690" w:type="dxa"/>
            <w:gridSpan w:val="2"/>
            <w:tcBorders>
              <w:top w:val="nil"/>
              <w:left w:val="nil"/>
              <w:bottom w:val="nil"/>
              <w:right w:val="nil"/>
            </w:tcBorders>
          </w:tcPr>
          <w:p w14:paraId="3BD7298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486024B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6FD0C969" w14:textId="77777777" w:rsidTr="00341AFA">
        <w:tc>
          <w:tcPr>
            <w:tcW w:w="3690" w:type="dxa"/>
            <w:gridSpan w:val="2"/>
            <w:tcBorders>
              <w:top w:val="nil"/>
              <w:left w:val="nil"/>
              <w:bottom w:val="nil"/>
              <w:right w:val="nil"/>
            </w:tcBorders>
          </w:tcPr>
          <w:p w14:paraId="178BCE6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69795C2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CCF8C97" w14:textId="77777777" w:rsidTr="00341AFA">
        <w:tc>
          <w:tcPr>
            <w:tcW w:w="3690" w:type="dxa"/>
            <w:gridSpan w:val="2"/>
            <w:tcBorders>
              <w:top w:val="nil"/>
              <w:left w:val="nil"/>
              <w:bottom w:val="nil"/>
              <w:right w:val="nil"/>
            </w:tcBorders>
          </w:tcPr>
          <w:p w14:paraId="37CBB66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1D2197F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66C7FF6D" w14:textId="77777777" w:rsidTr="00341AFA">
        <w:tc>
          <w:tcPr>
            <w:tcW w:w="3690" w:type="dxa"/>
            <w:gridSpan w:val="2"/>
            <w:tcBorders>
              <w:top w:val="nil"/>
              <w:left w:val="nil"/>
              <w:bottom w:val="nil"/>
              <w:right w:val="nil"/>
            </w:tcBorders>
          </w:tcPr>
          <w:p w14:paraId="315136A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13A973B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55813D6" w14:textId="77777777" w:rsidTr="00341AFA">
        <w:tc>
          <w:tcPr>
            <w:tcW w:w="3690" w:type="dxa"/>
            <w:gridSpan w:val="2"/>
            <w:tcBorders>
              <w:top w:val="nil"/>
              <w:left w:val="nil"/>
              <w:bottom w:val="nil"/>
              <w:right w:val="nil"/>
            </w:tcBorders>
          </w:tcPr>
          <w:p w14:paraId="219EE64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67F5A21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09EA48E7" w14:textId="77777777" w:rsidTr="00341AFA">
        <w:tc>
          <w:tcPr>
            <w:tcW w:w="3690" w:type="dxa"/>
            <w:gridSpan w:val="2"/>
            <w:tcBorders>
              <w:top w:val="nil"/>
              <w:left w:val="nil"/>
              <w:bottom w:val="nil"/>
              <w:right w:val="nil"/>
            </w:tcBorders>
          </w:tcPr>
          <w:p w14:paraId="2EFDDD8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5C281CEB"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05957D5D" w14:textId="77777777" w:rsidTr="00341AFA">
        <w:tc>
          <w:tcPr>
            <w:tcW w:w="3690" w:type="dxa"/>
            <w:gridSpan w:val="2"/>
            <w:tcBorders>
              <w:top w:val="nil"/>
              <w:left w:val="nil"/>
              <w:bottom w:val="nil"/>
              <w:right w:val="nil"/>
            </w:tcBorders>
          </w:tcPr>
          <w:p w14:paraId="7BFB7E1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7A22013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3CB4B4B5" w14:textId="77777777" w:rsidTr="00341AFA">
        <w:tc>
          <w:tcPr>
            <w:tcW w:w="3690" w:type="dxa"/>
            <w:gridSpan w:val="2"/>
            <w:tcBorders>
              <w:top w:val="nil"/>
              <w:left w:val="nil"/>
              <w:bottom w:val="nil"/>
              <w:right w:val="nil"/>
            </w:tcBorders>
          </w:tcPr>
          <w:p w14:paraId="52F71F4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6D78572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76CD5FE" w14:textId="77777777" w:rsidTr="00341AFA">
        <w:tc>
          <w:tcPr>
            <w:tcW w:w="9360" w:type="dxa"/>
            <w:gridSpan w:val="3"/>
            <w:tcBorders>
              <w:top w:val="nil"/>
              <w:left w:val="nil"/>
              <w:bottom w:val="nil"/>
              <w:right w:val="nil"/>
            </w:tcBorders>
          </w:tcPr>
          <w:p w14:paraId="7B85647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1E381986" w14:textId="77777777" w:rsidTr="00341AFA">
        <w:tc>
          <w:tcPr>
            <w:tcW w:w="450" w:type="dxa"/>
            <w:tcBorders>
              <w:top w:val="nil"/>
              <w:left w:val="nil"/>
              <w:bottom w:val="nil"/>
              <w:right w:val="nil"/>
            </w:tcBorders>
          </w:tcPr>
          <w:p w14:paraId="355A4F4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64A161F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961" w:name="BKM_F2E8FEDE_FA77_4a86_BF5D_49FB9B8DDBE4"/>
    <w:bookmarkEnd w:id="1961"/>
    <w:p w14:paraId="6937E685"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Adres buitenland 3</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buitenlands correspondentieadres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4D46F6BA" w14:textId="77777777" w:rsidTr="00341AFA">
        <w:tc>
          <w:tcPr>
            <w:tcW w:w="3690" w:type="dxa"/>
            <w:gridSpan w:val="2"/>
            <w:tcBorders>
              <w:top w:val="nil"/>
              <w:left w:val="nil"/>
              <w:bottom w:val="nil"/>
              <w:right w:val="nil"/>
            </w:tcBorders>
          </w:tcPr>
          <w:p w14:paraId="2093690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52316D9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Adres buitenland 3</w:t>
            </w:r>
            <w:r w:rsidRPr="00D80276">
              <w:rPr>
                <w:rFonts w:ascii="Arial" w:hAnsi="Arial" w:cs="Arial"/>
                <w:color w:val="000000"/>
                <w:szCs w:val="20"/>
                <w:lang w:val="en-AU" w:eastAsia="en-US"/>
              </w:rPr>
              <w:fldChar w:fldCharType="end"/>
            </w:r>
          </w:p>
        </w:tc>
      </w:tr>
      <w:tr w:rsidR="00341AFA" w:rsidRPr="00D80276" w14:paraId="34E1F476" w14:textId="77777777" w:rsidTr="00341AFA">
        <w:tc>
          <w:tcPr>
            <w:tcW w:w="3690" w:type="dxa"/>
            <w:gridSpan w:val="2"/>
            <w:tcBorders>
              <w:top w:val="nil"/>
              <w:left w:val="nil"/>
              <w:bottom w:val="nil"/>
              <w:right w:val="nil"/>
            </w:tcBorders>
          </w:tcPr>
          <w:p w14:paraId="36741D7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1F9BBE5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2BFE8A3" w14:textId="77777777" w:rsidTr="00341AFA">
        <w:tc>
          <w:tcPr>
            <w:tcW w:w="3690" w:type="dxa"/>
            <w:gridSpan w:val="2"/>
            <w:tcBorders>
              <w:top w:val="nil"/>
              <w:left w:val="nil"/>
              <w:bottom w:val="nil"/>
              <w:right w:val="nil"/>
            </w:tcBorders>
          </w:tcPr>
          <w:p w14:paraId="5B6C191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5D0ACF4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0B3E216" w14:textId="77777777" w:rsidTr="00341AFA">
        <w:tc>
          <w:tcPr>
            <w:tcW w:w="3690" w:type="dxa"/>
            <w:gridSpan w:val="2"/>
            <w:tcBorders>
              <w:top w:val="nil"/>
              <w:left w:val="nil"/>
              <w:bottom w:val="nil"/>
              <w:right w:val="nil"/>
            </w:tcBorders>
          </w:tcPr>
          <w:p w14:paraId="174C6E0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6A2536CA"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regel3</w:t>
            </w:r>
            <w:r w:rsidRPr="00D80276">
              <w:rPr>
                <w:rFonts w:ascii="Arial" w:hAnsi="Arial" w:cs="Arial"/>
                <w:color w:val="000000"/>
                <w:szCs w:val="20"/>
                <w:lang w:val="en-AU" w:eastAsia="en-US"/>
              </w:rPr>
              <w:fldChar w:fldCharType="end"/>
            </w:r>
          </w:p>
        </w:tc>
      </w:tr>
      <w:tr w:rsidR="00341AFA" w:rsidRPr="00D80276" w14:paraId="2E29998D" w14:textId="77777777" w:rsidTr="00341AFA">
        <w:tc>
          <w:tcPr>
            <w:tcW w:w="3690" w:type="dxa"/>
            <w:gridSpan w:val="2"/>
            <w:tcBorders>
              <w:top w:val="nil"/>
              <w:left w:val="nil"/>
              <w:bottom w:val="nil"/>
              <w:right w:val="nil"/>
            </w:tcBorders>
          </w:tcPr>
          <w:p w14:paraId="7FF545B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7F81B5D5"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 xml:space="preserve">Het derde deel  dat behoort bij het afwijkend buitenlandse correspondentieadres van de betrokkene in zijn/haar rol bij de zaak </w:t>
            </w:r>
          </w:p>
        </w:tc>
      </w:tr>
      <w:tr w:rsidR="00341AFA" w:rsidRPr="00D80276" w14:paraId="2F2FD8E6" w14:textId="77777777" w:rsidTr="00341AFA">
        <w:tc>
          <w:tcPr>
            <w:tcW w:w="3690" w:type="dxa"/>
            <w:gridSpan w:val="2"/>
            <w:tcBorders>
              <w:top w:val="nil"/>
              <w:left w:val="nil"/>
              <w:bottom w:val="nil"/>
              <w:right w:val="nil"/>
            </w:tcBorders>
          </w:tcPr>
          <w:p w14:paraId="0CF482B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1B47DE8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19568E79" w14:textId="77777777" w:rsidTr="00341AFA">
        <w:tc>
          <w:tcPr>
            <w:tcW w:w="3690" w:type="dxa"/>
            <w:gridSpan w:val="2"/>
            <w:tcBorders>
              <w:top w:val="nil"/>
              <w:left w:val="nil"/>
              <w:bottom w:val="nil"/>
              <w:right w:val="nil"/>
            </w:tcBorders>
          </w:tcPr>
          <w:p w14:paraId="59A0C7D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081E9C1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25F167A" w14:textId="77777777" w:rsidTr="00341AFA">
        <w:tc>
          <w:tcPr>
            <w:tcW w:w="3690" w:type="dxa"/>
            <w:gridSpan w:val="2"/>
            <w:tcBorders>
              <w:top w:val="nil"/>
              <w:left w:val="nil"/>
              <w:bottom w:val="nil"/>
              <w:right w:val="nil"/>
            </w:tcBorders>
          </w:tcPr>
          <w:p w14:paraId="28A47E5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498EB268"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AN35</w:t>
            </w:r>
            <w:r w:rsidRPr="00D80276">
              <w:rPr>
                <w:rFonts w:ascii="Arial" w:hAnsi="Arial" w:cs="Arial"/>
                <w:color w:val="000000"/>
                <w:szCs w:val="20"/>
                <w:lang w:val="en-AU" w:eastAsia="en-US"/>
              </w:rPr>
              <w:fldChar w:fldCharType="end"/>
            </w:r>
          </w:p>
        </w:tc>
      </w:tr>
      <w:tr w:rsidR="00341AFA" w:rsidRPr="00D80276" w14:paraId="3594E232" w14:textId="77777777" w:rsidTr="00341AFA">
        <w:tc>
          <w:tcPr>
            <w:tcW w:w="3690" w:type="dxa"/>
            <w:gridSpan w:val="2"/>
            <w:tcBorders>
              <w:top w:val="nil"/>
              <w:left w:val="nil"/>
              <w:bottom w:val="nil"/>
              <w:right w:val="nil"/>
            </w:tcBorders>
          </w:tcPr>
          <w:p w14:paraId="14EDFFD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097DAE5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72A56088" w14:textId="77777777" w:rsidTr="00341AFA">
        <w:tc>
          <w:tcPr>
            <w:tcW w:w="3690" w:type="dxa"/>
            <w:gridSpan w:val="2"/>
            <w:tcBorders>
              <w:top w:val="nil"/>
              <w:left w:val="nil"/>
              <w:bottom w:val="nil"/>
              <w:right w:val="nil"/>
            </w:tcBorders>
          </w:tcPr>
          <w:p w14:paraId="2BB6554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0CF3739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3DAF02A2" w14:textId="77777777" w:rsidTr="00341AFA">
        <w:tc>
          <w:tcPr>
            <w:tcW w:w="3690" w:type="dxa"/>
            <w:gridSpan w:val="2"/>
            <w:tcBorders>
              <w:top w:val="nil"/>
              <w:left w:val="nil"/>
              <w:bottom w:val="nil"/>
              <w:right w:val="nil"/>
            </w:tcBorders>
          </w:tcPr>
          <w:p w14:paraId="4D753FF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2623924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30F75A01" w14:textId="77777777" w:rsidTr="00341AFA">
        <w:tc>
          <w:tcPr>
            <w:tcW w:w="3690" w:type="dxa"/>
            <w:gridSpan w:val="2"/>
            <w:tcBorders>
              <w:top w:val="nil"/>
              <w:left w:val="nil"/>
              <w:bottom w:val="nil"/>
              <w:right w:val="nil"/>
            </w:tcBorders>
          </w:tcPr>
          <w:p w14:paraId="7E04E91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1D6E712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10D3550" w14:textId="77777777" w:rsidTr="00341AFA">
        <w:tc>
          <w:tcPr>
            <w:tcW w:w="3690" w:type="dxa"/>
            <w:gridSpan w:val="2"/>
            <w:tcBorders>
              <w:top w:val="nil"/>
              <w:left w:val="nil"/>
              <w:bottom w:val="nil"/>
              <w:right w:val="nil"/>
            </w:tcBorders>
          </w:tcPr>
          <w:p w14:paraId="1C44AFB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12166AD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9FC8AC5" w14:textId="77777777" w:rsidTr="00341AFA">
        <w:tc>
          <w:tcPr>
            <w:tcW w:w="3690" w:type="dxa"/>
            <w:gridSpan w:val="2"/>
            <w:tcBorders>
              <w:top w:val="nil"/>
              <w:left w:val="nil"/>
              <w:bottom w:val="nil"/>
              <w:right w:val="nil"/>
            </w:tcBorders>
          </w:tcPr>
          <w:p w14:paraId="72C2FFE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3DE0F3F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3A316C4" w14:textId="77777777" w:rsidTr="00341AFA">
        <w:tc>
          <w:tcPr>
            <w:tcW w:w="3690" w:type="dxa"/>
            <w:gridSpan w:val="2"/>
            <w:tcBorders>
              <w:top w:val="nil"/>
              <w:left w:val="nil"/>
              <w:bottom w:val="nil"/>
              <w:right w:val="nil"/>
            </w:tcBorders>
          </w:tcPr>
          <w:p w14:paraId="6864964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75E7408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F618FB3" w14:textId="77777777" w:rsidTr="00341AFA">
        <w:tc>
          <w:tcPr>
            <w:tcW w:w="3690" w:type="dxa"/>
            <w:gridSpan w:val="2"/>
            <w:tcBorders>
              <w:top w:val="nil"/>
              <w:left w:val="nil"/>
              <w:bottom w:val="nil"/>
              <w:right w:val="nil"/>
            </w:tcBorders>
          </w:tcPr>
          <w:p w14:paraId="62AD3F2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2B5BE4B4"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2BC23816" w14:textId="77777777" w:rsidTr="00341AFA">
        <w:tc>
          <w:tcPr>
            <w:tcW w:w="3690" w:type="dxa"/>
            <w:gridSpan w:val="2"/>
            <w:tcBorders>
              <w:top w:val="nil"/>
              <w:left w:val="nil"/>
              <w:bottom w:val="nil"/>
              <w:right w:val="nil"/>
            </w:tcBorders>
          </w:tcPr>
          <w:p w14:paraId="5CD2BCB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Indicatie authentiek</w:t>
            </w:r>
          </w:p>
        </w:tc>
        <w:tc>
          <w:tcPr>
            <w:tcW w:w="5670" w:type="dxa"/>
            <w:tcBorders>
              <w:top w:val="nil"/>
              <w:left w:val="nil"/>
              <w:bottom w:val="nil"/>
              <w:right w:val="nil"/>
            </w:tcBorders>
          </w:tcPr>
          <w:p w14:paraId="1B9E878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626F9C82" w14:textId="77777777" w:rsidTr="00341AFA">
        <w:tc>
          <w:tcPr>
            <w:tcW w:w="3690" w:type="dxa"/>
            <w:gridSpan w:val="2"/>
            <w:tcBorders>
              <w:top w:val="nil"/>
              <w:left w:val="nil"/>
              <w:bottom w:val="nil"/>
              <w:right w:val="nil"/>
            </w:tcBorders>
          </w:tcPr>
          <w:p w14:paraId="54EE690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593F0A0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61FDC03" w14:textId="77777777" w:rsidTr="00341AFA">
        <w:tc>
          <w:tcPr>
            <w:tcW w:w="9360" w:type="dxa"/>
            <w:gridSpan w:val="3"/>
            <w:tcBorders>
              <w:top w:val="nil"/>
              <w:left w:val="nil"/>
              <w:bottom w:val="nil"/>
              <w:right w:val="nil"/>
            </w:tcBorders>
          </w:tcPr>
          <w:p w14:paraId="6ED4006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5D15DC25" w14:textId="77777777" w:rsidTr="00341AFA">
        <w:tc>
          <w:tcPr>
            <w:tcW w:w="450" w:type="dxa"/>
            <w:tcBorders>
              <w:top w:val="nil"/>
              <w:left w:val="nil"/>
              <w:bottom w:val="nil"/>
              <w:right w:val="nil"/>
            </w:tcBorders>
          </w:tcPr>
          <w:p w14:paraId="1F48374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307D96F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962" w:name="BKM_94C9B0BD_2B19_40c3_8EE6_945491E136B3"/>
    <w:bookmarkEnd w:id="1962"/>
    <w:p w14:paraId="2AAB63CA"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Land postadres</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buitenlands correspondentieadres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0FFF7418" w14:textId="77777777" w:rsidTr="00341AFA">
        <w:tc>
          <w:tcPr>
            <w:tcW w:w="3690" w:type="dxa"/>
            <w:gridSpan w:val="2"/>
            <w:tcBorders>
              <w:top w:val="nil"/>
              <w:left w:val="nil"/>
              <w:bottom w:val="nil"/>
              <w:right w:val="nil"/>
            </w:tcBorders>
          </w:tcPr>
          <w:p w14:paraId="0C2008E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4401B166"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Land postadres</w:t>
            </w:r>
            <w:r w:rsidRPr="00D80276">
              <w:rPr>
                <w:rFonts w:ascii="Arial" w:hAnsi="Arial" w:cs="Arial"/>
                <w:color w:val="000000"/>
                <w:szCs w:val="20"/>
                <w:lang w:val="en-AU" w:eastAsia="en-US"/>
              </w:rPr>
              <w:fldChar w:fldCharType="end"/>
            </w:r>
          </w:p>
        </w:tc>
      </w:tr>
      <w:tr w:rsidR="00341AFA" w:rsidRPr="00D80276" w14:paraId="6405DE6D" w14:textId="77777777" w:rsidTr="00341AFA">
        <w:tc>
          <w:tcPr>
            <w:tcW w:w="3690" w:type="dxa"/>
            <w:gridSpan w:val="2"/>
            <w:tcBorders>
              <w:top w:val="nil"/>
              <w:left w:val="nil"/>
              <w:bottom w:val="nil"/>
              <w:right w:val="nil"/>
            </w:tcBorders>
          </w:tcPr>
          <w:p w14:paraId="56156E9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0F41A28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51320E42" w14:textId="77777777" w:rsidTr="00341AFA">
        <w:tc>
          <w:tcPr>
            <w:tcW w:w="3690" w:type="dxa"/>
            <w:gridSpan w:val="2"/>
            <w:tcBorders>
              <w:top w:val="nil"/>
              <w:left w:val="nil"/>
              <w:bottom w:val="nil"/>
              <w:right w:val="nil"/>
            </w:tcBorders>
          </w:tcPr>
          <w:p w14:paraId="5032E85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4C075AC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7F3AA1E" w14:textId="77777777" w:rsidTr="00341AFA">
        <w:tc>
          <w:tcPr>
            <w:tcW w:w="3690" w:type="dxa"/>
            <w:gridSpan w:val="2"/>
            <w:tcBorders>
              <w:top w:val="nil"/>
              <w:left w:val="nil"/>
              <w:bottom w:val="nil"/>
              <w:right w:val="nil"/>
            </w:tcBorders>
          </w:tcPr>
          <w:p w14:paraId="0859D9E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7A08A01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land</w:t>
            </w:r>
            <w:r w:rsidRPr="00D80276">
              <w:rPr>
                <w:rFonts w:ascii="Arial" w:hAnsi="Arial" w:cs="Arial"/>
                <w:color w:val="000000"/>
                <w:szCs w:val="20"/>
                <w:lang w:val="en-AU" w:eastAsia="en-US"/>
              </w:rPr>
              <w:fldChar w:fldCharType="end"/>
            </w:r>
          </w:p>
        </w:tc>
      </w:tr>
      <w:tr w:rsidR="00341AFA" w:rsidRPr="00D80276" w14:paraId="5E0888B2" w14:textId="77777777" w:rsidTr="00341AFA">
        <w:tc>
          <w:tcPr>
            <w:tcW w:w="3690" w:type="dxa"/>
            <w:gridSpan w:val="2"/>
            <w:tcBorders>
              <w:top w:val="nil"/>
              <w:left w:val="nil"/>
              <w:bottom w:val="nil"/>
              <w:right w:val="nil"/>
            </w:tcBorders>
          </w:tcPr>
          <w:p w14:paraId="19D2074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296D37F5"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Het LAND dat behoort bij het afwijkend buitenlandse correspondentieadres van de betrokkene in zijn/haar rol bij de zaak</w:t>
            </w:r>
          </w:p>
        </w:tc>
      </w:tr>
      <w:tr w:rsidR="00341AFA" w:rsidRPr="00D80276" w14:paraId="321B8E4E" w14:textId="77777777" w:rsidTr="00341AFA">
        <w:tc>
          <w:tcPr>
            <w:tcW w:w="3690" w:type="dxa"/>
            <w:gridSpan w:val="2"/>
            <w:tcBorders>
              <w:top w:val="nil"/>
              <w:left w:val="nil"/>
              <w:bottom w:val="nil"/>
              <w:right w:val="nil"/>
            </w:tcBorders>
          </w:tcPr>
          <w:p w14:paraId="0870F49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7063720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3EA57DA2" w14:textId="77777777" w:rsidTr="00341AFA">
        <w:tc>
          <w:tcPr>
            <w:tcW w:w="3690" w:type="dxa"/>
            <w:gridSpan w:val="2"/>
            <w:tcBorders>
              <w:top w:val="nil"/>
              <w:left w:val="nil"/>
              <w:bottom w:val="nil"/>
              <w:right w:val="nil"/>
            </w:tcBorders>
          </w:tcPr>
          <w:p w14:paraId="662F0CB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3606D1A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20 mei 2009</w:t>
            </w:r>
          </w:p>
        </w:tc>
      </w:tr>
      <w:tr w:rsidR="00341AFA" w:rsidRPr="00D80276" w14:paraId="5657D710" w14:textId="77777777" w:rsidTr="00341AFA">
        <w:tc>
          <w:tcPr>
            <w:tcW w:w="3690" w:type="dxa"/>
            <w:gridSpan w:val="2"/>
            <w:tcBorders>
              <w:top w:val="nil"/>
              <w:left w:val="nil"/>
              <w:bottom w:val="nil"/>
              <w:right w:val="nil"/>
            </w:tcBorders>
          </w:tcPr>
          <w:p w14:paraId="6DD18FC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1B84F280"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LAND</w:t>
            </w:r>
            <w:r w:rsidRPr="00D80276">
              <w:rPr>
                <w:rFonts w:ascii="Arial" w:hAnsi="Arial" w:cs="Arial"/>
                <w:color w:val="000000"/>
                <w:szCs w:val="20"/>
                <w:lang w:val="en-AU" w:eastAsia="en-US"/>
              </w:rPr>
              <w:fldChar w:fldCharType="end"/>
            </w:r>
          </w:p>
        </w:tc>
      </w:tr>
      <w:tr w:rsidR="00341AFA" w:rsidRPr="00D80276" w14:paraId="5C6BE57E" w14:textId="77777777" w:rsidTr="00341AFA">
        <w:tc>
          <w:tcPr>
            <w:tcW w:w="3690" w:type="dxa"/>
            <w:gridSpan w:val="2"/>
            <w:tcBorders>
              <w:top w:val="nil"/>
              <w:left w:val="nil"/>
              <w:bottom w:val="nil"/>
              <w:right w:val="nil"/>
            </w:tcBorders>
          </w:tcPr>
          <w:p w14:paraId="02E2745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44967DF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77326F5" w14:textId="77777777" w:rsidTr="00341AFA">
        <w:tc>
          <w:tcPr>
            <w:tcW w:w="3690" w:type="dxa"/>
            <w:gridSpan w:val="2"/>
            <w:tcBorders>
              <w:top w:val="nil"/>
              <w:left w:val="nil"/>
              <w:bottom w:val="nil"/>
              <w:right w:val="nil"/>
            </w:tcBorders>
          </w:tcPr>
          <w:p w14:paraId="3250056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42EC89E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6F0BD062" w14:textId="77777777" w:rsidTr="00341AFA">
        <w:tc>
          <w:tcPr>
            <w:tcW w:w="3690" w:type="dxa"/>
            <w:gridSpan w:val="2"/>
            <w:tcBorders>
              <w:top w:val="nil"/>
              <w:left w:val="nil"/>
              <w:bottom w:val="nil"/>
              <w:right w:val="nil"/>
            </w:tcBorders>
          </w:tcPr>
          <w:p w14:paraId="67AA35C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07DE1D0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7A52A3E" w14:textId="77777777" w:rsidTr="00341AFA">
        <w:tc>
          <w:tcPr>
            <w:tcW w:w="3690" w:type="dxa"/>
            <w:gridSpan w:val="2"/>
            <w:tcBorders>
              <w:top w:val="nil"/>
              <w:left w:val="nil"/>
              <w:bottom w:val="nil"/>
              <w:right w:val="nil"/>
            </w:tcBorders>
          </w:tcPr>
          <w:p w14:paraId="334626B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25479ED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A72C10E" w14:textId="77777777" w:rsidTr="00341AFA">
        <w:tc>
          <w:tcPr>
            <w:tcW w:w="3690" w:type="dxa"/>
            <w:gridSpan w:val="2"/>
            <w:tcBorders>
              <w:top w:val="nil"/>
              <w:left w:val="nil"/>
              <w:bottom w:val="nil"/>
              <w:right w:val="nil"/>
            </w:tcBorders>
          </w:tcPr>
          <w:p w14:paraId="265276B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44A0734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321BFEC8" w14:textId="77777777" w:rsidTr="00341AFA">
        <w:tc>
          <w:tcPr>
            <w:tcW w:w="3690" w:type="dxa"/>
            <w:gridSpan w:val="2"/>
            <w:tcBorders>
              <w:top w:val="nil"/>
              <w:left w:val="nil"/>
              <w:bottom w:val="nil"/>
              <w:right w:val="nil"/>
            </w:tcBorders>
          </w:tcPr>
          <w:p w14:paraId="7F652F9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67E0B21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29F89D1E" w14:textId="77777777" w:rsidTr="00341AFA">
        <w:tc>
          <w:tcPr>
            <w:tcW w:w="3690" w:type="dxa"/>
            <w:gridSpan w:val="2"/>
            <w:tcBorders>
              <w:top w:val="nil"/>
              <w:left w:val="nil"/>
              <w:bottom w:val="nil"/>
              <w:right w:val="nil"/>
            </w:tcBorders>
          </w:tcPr>
          <w:p w14:paraId="770A18D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5968F12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E4F8550" w14:textId="77777777" w:rsidTr="00341AFA">
        <w:tc>
          <w:tcPr>
            <w:tcW w:w="3690" w:type="dxa"/>
            <w:gridSpan w:val="2"/>
            <w:tcBorders>
              <w:top w:val="nil"/>
              <w:left w:val="nil"/>
              <w:bottom w:val="nil"/>
              <w:right w:val="nil"/>
            </w:tcBorders>
          </w:tcPr>
          <w:p w14:paraId="41B05EF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2638061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2A1B9171" w14:textId="77777777" w:rsidTr="00341AFA">
        <w:tc>
          <w:tcPr>
            <w:tcW w:w="3690" w:type="dxa"/>
            <w:gridSpan w:val="2"/>
            <w:tcBorders>
              <w:top w:val="nil"/>
              <w:left w:val="nil"/>
              <w:bottom w:val="nil"/>
              <w:right w:val="nil"/>
            </w:tcBorders>
          </w:tcPr>
          <w:p w14:paraId="5BBA34C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188045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68B77DD7" w14:textId="77777777" w:rsidTr="00341AFA">
        <w:tc>
          <w:tcPr>
            <w:tcW w:w="3690" w:type="dxa"/>
            <w:gridSpan w:val="2"/>
            <w:tcBorders>
              <w:top w:val="nil"/>
              <w:left w:val="nil"/>
              <w:bottom w:val="nil"/>
              <w:right w:val="nil"/>
            </w:tcBorders>
          </w:tcPr>
          <w:p w14:paraId="7EA75DF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75CD86C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1D734E4" w14:textId="77777777" w:rsidTr="00341AFA">
        <w:tc>
          <w:tcPr>
            <w:tcW w:w="9360" w:type="dxa"/>
            <w:gridSpan w:val="3"/>
            <w:tcBorders>
              <w:top w:val="nil"/>
              <w:left w:val="nil"/>
              <w:bottom w:val="nil"/>
              <w:right w:val="nil"/>
            </w:tcBorders>
          </w:tcPr>
          <w:p w14:paraId="6263985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278CD4EB" w14:textId="77777777" w:rsidTr="00341AFA">
        <w:tc>
          <w:tcPr>
            <w:tcW w:w="450" w:type="dxa"/>
            <w:tcBorders>
              <w:top w:val="nil"/>
              <w:left w:val="nil"/>
              <w:bottom w:val="nil"/>
              <w:right w:val="nil"/>
            </w:tcBorders>
          </w:tcPr>
          <w:p w14:paraId="5814E40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347C81D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bookmarkEnd w:id="1958"/>
    </w:tbl>
    <w:p w14:paraId="60D0F25E" w14:textId="77777777"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14:paraId="4AEEE66D" w14:textId="77777777"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14:paraId="4A0ABB1D"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Arial" w:hAnsi="Arial" w:cs="Arial"/>
          <w:b/>
          <w:bCs/>
          <w:color w:val="000000"/>
          <w:sz w:val="24"/>
          <w:szCs w:val="24"/>
          <w:lang w:eastAsia="en-US"/>
        </w:rPr>
        <w:instrText>Connector.Stereotype</w:instrText>
      </w:r>
      <w:r w:rsidRPr="00D80276">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Relatiesoort</w:t>
      </w:r>
      <w:r w:rsidRPr="00D80276">
        <w:rPr>
          <w:rFonts w:ascii="Arial" w:hAnsi="Arial" w:cs="Arial"/>
          <w:color w:val="000000"/>
          <w:szCs w:val="20"/>
          <w:lang w:val="en-AU"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Connector.Name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zet als betrokkene</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D80276" w14:paraId="2974B881" w14:textId="77777777" w:rsidTr="00341AFA">
        <w:trPr>
          <w:trHeight w:val="271"/>
        </w:trPr>
        <w:tc>
          <w:tcPr>
            <w:tcW w:w="3330" w:type="dxa"/>
            <w:gridSpan w:val="2"/>
            <w:tcBorders>
              <w:top w:val="nil"/>
              <w:left w:val="nil"/>
              <w:bottom w:val="nil"/>
              <w:right w:val="nil"/>
            </w:tcBorders>
          </w:tcPr>
          <w:p w14:paraId="18B9275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14:paraId="12282734"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Connector.Name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zet als betrokkene</w:t>
            </w:r>
            <w:r w:rsidRPr="00D80276">
              <w:rPr>
                <w:rFonts w:ascii="Arial" w:hAnsi="Arial" w:cs="Arial"/>
                <w:color w:val="000000"/>
                <w:szCs w:val="20"/>
                <w:lang w:val="en-AU" w:eastAsia="en-US"/>
              </w:rPr>
              <w:fldChar w:fldCharType="end"/>
            </w:r>
          </w:p>
        </w:tc>
      </w:tr>
      <w:tr w:rsidR="00341AFA" w:rsidRPr="00D80276" w14:paraId="7598FE04" w14:textId="77777777" w:rsidTr="00341AFA">
        <w:tc>
          <w:tcPr>
            <w:tcW w:w="3330" w:type="dxa"/>
            <w:gridSpan w:val="2"/>
            <w:tcBorders>
              <w:top w:val="nil"/>
              <w:left w:val="nil"/>
              <w:bottom w:val="nil"/>
              <w:right w:val="nil"/>
            </w:tcBorders>
          </w:tcPr>
          <w:p w14:paraId="7DD6F2B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Gerelateerd objecttype</w:t>
            </w:r>
          </w:p>
          <w:p w14:paraId="3A297B9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14:paraId="64774378"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STATUS</w:t>
            </w:r>
            <w:r w:rsidRPr="00D80276">
              <w:rPr>
                <w:rFonts w:ascii="Arial" w:hAnsi="Arial" w:cs="Arial"/>
                <w:color w:val="000000"/>
                <w:szCs w:val="20"/>
                <w:lang w:val="en-AU" w:eastAsia="en-US"/>
              </w:rPr>
              <w:fldChar w:fldCharType="end"/>
            </w:r>
          </w:p>
          <w:p w14:paraId="4E6436D9"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ConnTarget.Cardinality</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0..*</w:t>
            </w:r>
            <w:r w:rsidRPr="00D80276">
              <w:rPr>
                <w:rFonts w:ascii="Calibri" w:hAnsi="Calibri" w:cs="Calibri"/>
                <w:color w:val="000000"/>
                <w:sz w:val="22"/>
                <w:szCs w:val="22"/>
                <w:lang w:eastAsia="en-US"/>
              </w:rPr>
              <w:fldChar w:fldCharType="end"/>
            </w:r>
            <w:r w:rsidR="00341AFA" w:rsidRPr="00D80276">
              <w:rPr>
                <w:rFonts w:ascii="Calibri" w:hAnsi="Calibri" w:cs="Calibri"/>
                <w:color w:val="000000"/>
                <w:sz w:val="22"/>
                <w:szCs w:val="22"/>
                <w:lang w:eastAsia="en-US"/>
              </w:rPr>
              <w:t xml:space="preserve"> </w:t>
            </w:r>
          </w:p>
        </w:tc>
      </w:tr>
      <w:tr w:rsidR="00341AFA" w:rsidRPr="00D80276" w14:paraId="34B22E9C" w14:textId="77777777" w:rsidTr="00341AFA">
        <w:tc>
          <w:tcPr>
            <w:tcW w:w="3330" w:type="dxa"/>
            <w:gridSpan w:val="2"/>
            <w:tcBorders>
              <w:top w:val="nil"/>
              <w:left w:val="nil"/>
              <w:bottom w:val="nil"/>
              <w:right w:val="nil"/>
            </w:tcBorders>
          </w:tcPr>
          <w:p w14:paraId="0955E1D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14:paraId="3EC55DF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71E0F7D2" w14:textId="77777777" w:rsidTr="00341AFA">
        <w:trPr>
          <w:trHeight w:val="230"/>
        </w:trPr>
        <w:tc>
          <w:tcPr>
            <w:tcW w:w="3330" w:type="dxa"/>
            <w:gridSpan w:val="2"/>
            <w:tcBorders>
              <w:top w:val="nil"/>
              <w:left w:val="nil"/>
              <w:bottom w:val="nil"/>
              <w:right w:val="nil"/>
            </w:tcBorders>
          </w:tcPr>
          <w:p w14:paraId="32B2EFC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14:paraId="15A4E48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1DB5F4F6" w14:textId="77777777" w:rsidTr="00341AFA">
        <w:tc>
          <w:tcPr>
            <w:tcW w:w="3330" w:type="dxa"/>
            <w:gridSpan w:val="2"/>
            <w:tcBorders>
              <w:top w:val="nil"/>
              <w:left w:val="nil"/>
              <w:bottom w:val="nil"/>
              <w:right w:val="nil"/>
            </w:tcBorders>
          </w:tcPr>
          <w:p w14:paraId="5E90242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14:paraId="5AC6F51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5FAE4392" w14:textId="77777777" w:rsidTr="00341AFA">
        <w:tc>
          <w:tcPr>
            <w:tcW w:w="3330" w:type="dxa"/>
            <w:gridSpan w:val="2"/>
            <w:tcBorders>
              <w:top w:val="nil"/>
              <w:left w:val="nil"/>
              <w:bottom w:val="nil"/>
              <w:right w:val="nil"/>
            </w:tcBorders>
          </w:tcPr>
          <w:p w14:paraId="6883474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14:paraId="0F52345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01-06-08</w:t>
            </w:r>
          </w:p>
        </w:tc>
      </w:tr>
      <w:tr w:rsidR="00341AFA" w:rsidRPr="00D80276" w14:paraId="4EB6CBF5" w14:textId="77777777" w:rsidTr="00341AFA">
        <w:tc>
          <w:tcPr>
            <w:tcW w:w="3330" w:type="dxa"/>
            <w:gridSpan w:val="2"/>
            <w:tcBorders>
              <w:top w:val="nil"/>
              <w:left w:val="nil"/>
              <w:bottom w:val="nil"/>
              <w:right w:val="nil"/>
            </w:tcBorders>
          </w:tcPr>
          <w:p w14:paraId="3B6315B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14:paraId="63444FD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4D821289" w14:textId="77777777" w:rsidTr="00341AFA">
        <w:tc>
          <w:tcPr>
            <w:tcW w:w="3330" w:type="dxa"/>
            <w:gridSpan w:val="2"/>
            <w:tcBorders>
              <w:top w:val="nil"/>
              <w:left w:val="nil"/>
              <w:bottom w:val="nil"/>
              <w:right w:val="nil"/>
            </w:tcBorders>
          </w:tcPr>
          <w:p w14:paraId="55BB575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14:paraId="0F12563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14:paraId="2F29A29E" w14:textId="77777777" w:rsidTr="00341AFA">
        <w:tc>
          <w:tcPr>
            <w:tcW w:w="3330" w:type="dxa"/>
            <w:gridSpan w:val="2"/>
            <w:tcBorders>
              <w:top w:val="nil"/>
              <w:left w:val="nil"/>
              <w:bottom w:val="nil"/>
              <w:right w:val="nil"/>
            </w:tcBorders>
          </w:tcPr>
          <w:p w14:paraId="120DDF1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gebeurtenis</w:t>
            </w:r>
          </w:p>
        </w:tc>
        <w:tc>
          <w:tcPr>
            <w:tcW w:w="6030" w:type="dxa"/>
            <w:tcBorders>
              <w:top w:val="nil"/>
              <w:left w:val="nil"/>
              <w:bottom w:val="nil"/>
              <w:right w:val="nil"/>
            </w:tcBorders>
          </w:tcPr>
          <w:p w14:paraId="393486F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297FF0D" w14:textId="77777777" w:rsidTr="00341AFA">
        <w:tc>
          <w:tcPr>
            <w:tcW w:w="3330" w:type="dxa"/>
            <w:gridSpan w:val="2"/>
            <w:tcBorders>
              <w:top w:val="nil"/>
              <w:left w:val="nil"/>
              <w:bottom w:val="nil"/>
              <w:right w:val="nil"/>
            </w:tcBorders>
          </w:tcPr>
          <w:p w14:paraId="6B5063C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14:paraId="0610EE7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7039A94B" w14:textId="77777777" w:rsidTr="00341AFA">
        <w:tc>
          <w:tcPr>
            <w:tcW w:w="3330" w:type="dxa"/>
            <w:gridSpan w:val="2"/>
            <w:tcBorders>
              <w:top w:val="nil"/>
              <w:left w:val="nil"/>
              <w:bottom w:val="nil"/>
              <w:right w:val="nil"/>
            </w:tcBorders>
          </w:tcPr>
          <w:p w14:paraId="2C2070B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14:paraId="738FD70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2B31C8DC" w14:textId="77777777" w:rsidTr="00341AFA">
        <w:tc>
          <w:tcPr>
            <w:tcW w:w="3330" w:type="dxa"/>
            <w:gridSpan w:val="2"/>
            <w:tcBorders>
              <w:top w:val="nil"/>
              <w:left w:val="nil"/>
              <w:bottom w:val="nil"/>
              <w:right w:val="nil"/>
            </w:tcBorders>
          </w:tcPr>
          <w:p w14:paraId="6F209C7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14:paraId="511EF1D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D010C87" w14:textId="77777777" w:rsidTr="00341AFA">
        <w:tc>
          <w:tcPr>
            <w:tcW w:w="3330" w:type="dxa"/>
            <w:gridSpan w:val="2"/>
            <w:tcBorders>
              <w:top w:val="nil"/>
              <w:left w:val="nil"/>
              <w:bottom w:val="nil"/>
              <w:right w:val="nil"/>
            </w:tcBorders>
          </w:tcPr>
          <w:p w14:paraId="2FF3796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14:paraId="2A84A02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6AB99426" w14:textId="77777777" w:rsidTr="00341AFA">
        <w:tc>
          <w:tcPr>
            <w:tcW w:w="3330" w:type="dxa"/>
            <w:gridSpan w:val="2"/>
            <w:tcBorders>
              <w:top w:val="nil"/>
              <w:left w:val="nil"/>
              <w:bottom w:val="nil"/>
              <w:right w:val="nil"/>
            </w:tcBorders>
          </w:tcPr>
          <w:p w14:paraId="6C4A636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Regels relatiesoort</w:t>
            </w:r>
          </w:p>
        </w:tc>
        <w:tc>
          <w:tcPr>
            <w:tcW w:w="6030" w:type="dxa"/>
            <w:tcBorders>
              <w:top w:val="nil"/>
              <w:left w:val="nil"/>
              <w:bottom w:val="nil"/>
              <w:right w:val="nil"/>
            </w:tcBorders>
          </w:tcPr>
          <w:p w14:paraId="7CD3F70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De relatie kan alleen aanwezig zijn indien de Betrokkene bij de Rol een Organisatorische Eenheid of een Medewerker is.</w:t>
            </w:r>
          </w:p>
        </w:tc>
      </w:tr>
      <w:tr w:rsidR="00341AFA" w:rsidRPr="00D80276" w14:paraId="71C06D84" w14:textId="77777777" w:rsidTr="00341AFA">
        <w:tc>
          <w:tcPr>
            <w:tcW w:w="3330" w:type="dxa"/>
            <w:gridSpan w:val="2"/>
            <w:tcBorders>
              <w:top w:val="nil"/>
              <w:left w:val="nil"/>
              <w:bottom w:val="nil"/>
              <w:right w:val="nil"/>
            </w:tcBorders>
          </w:tcPr>
          <w:p w14:paraId="6C755B5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Naam terugrelatie</w:t>
            </w:r>
          </w:p>
        </w:tc>
        <w:tc>
          <w:tcPr>
            <w:tcW w:w="6030" w:type="dxa"/>
            <w:tcBorders>
              <w:top w:val="nil"/>
              <w:left w:val="nil"/>
              <w:bottom w:val="nil"/>
              <w:right w:val="nil"/>
            </w:tcBorders>
          </w:tcPr>
          <w:p w14:paraId="6D3DAA7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4D8A8B3" w14:textId="77777777" w:rsidTr="00341AFA">
        <w:tc>
          <w:tcPr>
            <w:tcW w:w="9360" w:type="dxa"/>
            <w:gridSpan w:val="3"/>
            <w:tcBorders>
              <w:top w:val="nil"/>
              <w:left w:val="nil"/>
              <w:bottom w:val="nil"/>
              <w:right w:val="nil"/>
            </w:tcBorders>
          </w:tcPr>
          <w:p w14:paraId="7E36514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79311838" w14:textId="77777777" w:rsidTr="00341AFA">
        <w:tc>
          <w:tcPr>
            <w:tcW w:w="450" w:type="dxa"/>
            <w:tcBorders>
              <w:top w:val="nil"/>
              <w:left w:val="nil"/>
              <w:bottom w:val="nil"/>
              <w:right w:val="nil"/>
            </w:tcBorders>
          </w:tcPr>
          <w:p w14:paraId="06CC8C6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7033402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Alléén een medewerker (of organisatorische eenheid) die een rol heeft in een zaak, mag een status zetten voor die zaak.</w:t>
            </w:r>
          </w:p>
        </w:tc>
        <w:bookmarkEnd w:id="1930"/>
      </w:tr>
    </w:tbl>
    <w:bookmarkStart w:id="1963" w:name="BKM_1A4E4EB7_5013_41ca_B60E_0B6C7DD1ECE9"/>
    <w:p w14:paraId="6B7B0684" w14:textId="77777777" w:rsidR="00341AFA" w:rsidRPr="00D80276" w:rsidRDefault="00A85696" w:rsidP="00341AFA">
      <w:pPr>
        <w:pStyle w:val="Kop2"/>
        <w:rPr>
          <w:sz w:val="22"/>
          <w:szCs w:val="22"/>
        </w:rPr>
      </w:pPr>
      <w:r w:rsidRPr="00D80276">
        <w:rPr>
          <w:rFonts w:ascii="Arial" w:hAnsi="Arial" w:cs="Arial"/>
          <w:szCs w:val="20"/>
          <w:lang w:val="en-AU"/>
        </w:rPr>
        <w:lastRenderedPageBreak/>
        <w:fldChar w:fldCharType="begin" w:fldLock="1"/>
      </w:r>
      <w:r w:rsidR="00341AFA" w:rsidRPr="00D80276">
        <w:rPr>
          <w:rFonts w:ascii="Arial" w:hAnsi="Arial" w:cs="Arial"/>
          <w:szCs w:val="20"/>
          <w:lang w:val="en-AU"/>
        </w:rPr>
        <w:instrText xml:space="preserve">MERGEFIELD </w:instrText>
      </w:r>
      <w:r w:rsidR="00341AFA" w:rsidRPr="00D80276">
        <w:instrText>Element.Stereotype</w:instrText>
      </w:r>
      <w:r w:rsidRPr="00D80276">
        <w:rPr>
          <w:rFonts w:ascii="Arial" w:hAnsi="Arial" w:cs="Arial"/>
          <w:szCs w:val="20"/>
          <w:lang w:val="en-AU"/>
        </w:rPr>
        <w:fldChar w:fldCharType="separate"/>
      </w:r>
      <w:bookmarkStart w:id="1964" w:name="_Toc404331969"/>
      <w:bookmarkStart w:id="1965" w:name="_Toc493808889"/>
      <w:r w:rsidR="00341AFA">
        <w:t>Relatieklasse</w:t>
      </w:r>
      <w:r w:rsidRPr="00D80276">
        <w:rPr>
          <w:rFonts w:ascii="Arial" w:hAnsi="Arial" w:cs="Arial"/>
          <w:szCs w:val="20"/>
          <w:lang w:val="en-AU"/>
        </w:rPr>
        <w:fldChar w:fldCharType="end"/>
      </w:r>
      <w:r w:rsidR="00341AFA" w:rsidRPr="00D80276">
        <w:t xml:space="preserve"> </w:t>
      </w:r>
      <w:r w:rsidR="0054486A">
        <w:fldChar w:fldCharType="begin" w:fldLock="1"/>
      </w:r>
      <w:r w:rsidR="0054486A">
        <w:instrText>MERGEFIELD Element.Name</w:instrText>
      </w:r>
      <w:r w:rsidR="0054486A">
        <w:fldChar w:fldCharType="separate"/>
      </w:r>
      <w:r w:rsidR="00341AFA" w:rsidRPr="00D80276">
        <w:t>VERZENDING</w:t>
      </w:r>
      <w:bookmarkEnd w:id="1964"/>
      <w:bookmarkEnd w:id="1965"/>
      <w:r w:rsidR="0054486A">
        <w:fldChar w:fldCharType="end"/>
      </w:r>
    </w:p>
    <w:bookmarkStart w:id="1966" w:name="BKM_1AD8EA29_39BD_49f6_A98F_39E2CC59CAC6"/>
    <w:bookmarkEnd w:id="1966"/>
    <w:p w14:paraId="69B5DEA0"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Aard relatie</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D80276" w14:paraId="34AE549B" w14:textId="77777777" w:rsidTr="00341AFA">
        <w:tc>
          <w:tcPr>
            <w:tcW w:w="3330" w:type="dxa"/>
            <w:gridSpan w:val="2"/>
            <w:tcBorders>
              <w:top w:val="nil"/>
              <w:left w:val="nil"/>
              <w:bottom w:val="nil"/>
              <w:right w:val="nil"/>
            </w:tcBorders>
          </w:tcPr>
          <w:p w14:paraId="012A96E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14:paraId="59EB587B"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Aard relatie</w:t>
            </w:r>
            <w:r w:rsidRPr="00D80276">
              <w:rPr>
                <w:rFonts w:ascii="Arial" w:hAnsi="Arial" w:cs="Arial"/>
                <w:color w:val="000000"/>
                <w:szCs w:val="20"/>
                <w:lang w:val="en-AU" w:eastAsia="en-US"/>
              </w:rPr>
              <w:fldChar w:fldCharType="end"/>
            </w:r>
          </w:p>
        </w:tc>
      </w:tr>
      <w:tr w:rsidR="00341AFA" w:rsidRPr="00D80276" w14:paraId="52686DD4" w14:textId="77777777" w:rsidTr="00341AFA">
        <w:tc>
          <w:tcPr>
            <w:tcW w:w="3330" w:type="dxa"/>
            <w:gridSpan w:val="2"/>
            <w:tcBorders>
              <w:top w:val="nil"/>
              <w:left w:val="nil"/>
              <w:bottom w:val="nil"/>
              <w:right w:val="nil"/>
            </w:tcBorders>
          </w:tcPr>
          <w:p w14:paraId="1EF08F2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14:paraId="0DB0CB0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51B95B69" w14:textId="77777777" w:rsidTr="00341AFA">
        <w:tc>
          <w:tcPr>
            <w:tcW w:w="3330" w:type="dxa"/>
            <w:gridSpan w:val="2"/>
            <w:tcBorders>
              <w:top w:val="nil"/>
              <w:left w:val="nil"/>
              <w:bottom w:val="nil"/>
              <w:right w:val="nil"/>
            </w:tcBorders>
          </w:tcPr>
          <w:p w14:paraId="0B4A4C0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14:paraId="3C52DB7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7764CC95" w14:textId="77777777" w:rsidTr="00341AFA">
        <w:tc>
          <w:tcPr>
            <w:tcW w:w="3330" w:type="dxa"/>
            <w:gridSpan w:val="2"/>
            <w:tcBorders>
              <w:top w:val="nil"/>
              <w:left w:val="nil"/>
              <w:bottom w:val="nil"/>
              <w:right w:val="nil"/>
            </w:tcBorders>
          </w:tcPr>
          <w:p w14:paraId="4EF4B16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14:paraId="1C4753C1"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aard</w:t>
            </w:r>
            <w:r w:rsidRPr="00D80276">
              <w:rPr>
                <w:rFonts w:ascii="Arial" w:hAnsi="Arial" w:cs="Arial"/>
                <w:color w:val="000000"/>
                <w:szCs w:val="20"/>
                <w:lang w:val="en-AU" w:eastAsia="en-US"/>
              </w:rPr>
              <w:fldChar w:fldCharType="end"/>
            </w:r>
          </w:p>
        </w:tc>
      </w:tr>
      <w:tr w:rsidR="00341AFA" w:rsidRPr="00D80276" w14:paraId="309EE497" w14:textId="77777777" w:rsidTr="00341AFA">
        <w:tc>
          <w:tcPr>
            <w:tcW w:w="3330" w:type="dxa"/>
            <w:gridSpan w:val="2"/>
            <w:tcBorders>
              <w:top w:val="nil"/>
              <w:left w:val="nil"/>
              <w:bottom w:val="nil"/>
              <w:right w:val="nil"/>
            </w:tcBorders>
          </w:tcPr>
          <w:p w14:paraId="7109562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14:paraId="0E3C0BD7"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Omschrijving van de aard van de relatie van de BETROKKENE tot het INFORMATIEOBJECT</w:t>
            </w:r>
            <w:r w:rsidRPr="00D80276">
              <w:rPr>
                <w:rFonts w:ascii="Arial" w:hAnsi="Arial" w:cs="Arial"/>
                <w:color w:val="000000"/>
                <w:szCs w:val="20"/>
                <w:lang w:eastAsia="en-US"/>
              </w:rPr>
              <w:fldChar w:fldCharType="end"/>
            </w:r>
          </w:p>
        </w:tc>
      </w:tr>
      <w:tr w:rsidR="00341AFA" w:rsidRPr="00D80276" w14:paraId="3D82284A" w14:textId="77777777" w:rsidTr="00341AFA">
        <w:tc>
          <w:tcPr>
            <w:tcW w:w="3330" w:type="dxa"/>
            <w:gridSpan w:val="2"/>
            <w:tcBorders>
              <w:top w:val="nil"/>
              <w:left w:val="nil"/>
              <w:bottom w:val="nil"/>
              <w:right w:val="nil"/>
            </w:tcBorders>
          </w:tcPr>
          <w:p w14:paraId="5AB4322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14:paraId="4DF4A59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2EDDF471" w14:textId="77777777" w:rsidTr="00341AFA">
        <w:tc>
          <w:tcPr>
            <w:tcW w:w="3330" w:type="dxa"/>
            <w:gridSpan w:val="2"/>
            <w:tcBorders>
              <w:top w:val="nil"/>
              <w:left w:val="nil"/>
              <w:bottom w:val="nil"/>
              <w:right w:val="nil"/>
            </w:tcBorders>
          </w:tcPr>
          <w:p w14:paraId="455077D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14:paraId="3B11A46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14:paraId="43767166" w14:textId="77777777" w:rsidTr="00341AFA">
        <w:tc>
          <w:tcPr>
            <w:tcW w:w="3330" w:type="dxa"/>
            <w:gridSpan w:val="2"/>
            <w:tcBorders>
              <w:top w:val="nil"/>
              <w:left w:val="nil"/>
              <w:bottom w:val="nil"/>
              <w:right w:val="nil"/>
            </w:tcBorders>
          </w:tcPr>
          <w:p w14:paraId="13F75CC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14:paraId="13AF344F"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AN13</w:t>
            </w:r>
            <w:r w:rsidRPr="00D80276">
              <w:rPr>
                <w:rFonts w:ascii="Arial" w:hAnsi="Arial" w:cs="Arial"/>
                <w:color w:val="000000"/>
                <w:szCs w:val="20"/>
                <w:lang w:val="en-AU" w:eastAsia="en-US"/>
              </w:rPr>
              <w:fldChar w:fldCharType="end"/>
            </w:r>
          </w:p>
        </w:tc>
      </w:tr>
      <w:tr w:rsidR="00341AFA" w:rsidRPr="00D80276" w14:paraId="0B7C894E" w14:textId="77777777" w:rsidTr="00341AFA">
        <w:tc>
          <w:tcPr>
            <w:tcW w:w="3330" w:type="dxa"/>
            <w:gridSpan w:val="2"/>
            <w:tcBorders>
              <w:top w:val="nil"/>
              <w:left w:val="nil"/>
              <w:bottom w:val="nil"/>
              <w:right w:val="nil"/>
            </w:tcBorders>
          </w:tcPr>
          <w:p w14:paraId="31E9207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14:paraId="578F108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"afzender" (het informatieobject is ontvangen van de betrokkene)</w:t>
            </w:r>
          </w:p>
          <w:p w14:paraId="2679033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"geadresseerde" (het informatieobject is verzonden aan de betrokkene)</w:t>
            </w:r>
          </w:p>
        </w:tc>
      </w:tr>
      <w:tr w:rsidR="00341AFA" w:rsidRPr="00D80276" w14:paraId="55C925CA" w14:textId="77777777" w:rsidTr="00341AFA">
        <w:tc>
          <w:tcPr>
            <w:tcW w:w="3330" w:type="dxa"/>
            <w:gridSpan w:val="2"/>
            <w:tcBorders>
              <w:top w:val="nil"/>
              <w:left w:val="nil"/>
              <w:bottom w:val="nil"/>
              <w:right w:val="nil"/>
            </w:tcBorders>
          </w:tcPr>
          <w:p w14:paraId="43AC3DA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14:paraId="41C5A14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1E23258F" w14:textId="77777777" w:rsidTr="00341AFA">
        <w:tc>
          <w:tcPr>
            <w:tcW w:w="3330" w:type="dxa"/>
            <w:gridSpan w:val="2"/>
            <w:tcBorders>
              <w:top w:val="nil"/>
              <w:left w:val="nil"/>
              <w:bottom w:val="nil"/>
              <w:right w:val="nil"/>
            </w:tcBorders>
          </w:tcPr>
          <w:p w14:paraId="20BBA00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14:paraId="58F7311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14F17B09" w14:textId="77777777" w:rsidTr="00341AFA">
        <w:tc>
          <w:tcPr>
            <w:tcW w:w="3330" w:type="dxa"/>
            <w:gridSpan w:val="2"/>
            <w:tcBorders>
              <w:top w:val="nil"/>
              <w:left w:val="nil"/>
              <w:bottom w:val="nil"/>
              <w:right w:val="nil"/>
            </w:tcBorders>
          </w:tcPr>
          <w:p w14:paraId="4564AF7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14:paraId="42AD7F1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6512F79D" w14:textId="77777777" w:rsidTr="00341AFA">
        <w:tc>
          <w:tcPr>
            <w:tcW w:w="3330" w:type="dxa"/>
            <w:gridSpan w:val="2"/>
            <w:tcBorders>
              <w:top w:val="nil"/>
              <w:left w:val="nil"/>
              <w:bottom w:val="nil"/>
              <w:right w:val="nil"/>
            </w:tcBorders>
          </w:tcPr>
          <w:p w14:paraId="0F09CE6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14:paraId="06401FD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75881C88" w14:textId="77777777" w:rsidTr="00341AFA">
        <w:tc>
          <w:tcPr>
            <w:tcW w:w="3330" w:type="dxa"/>
            <w:gridSpan w:val="2"/>
            <w:tcBorders>
              <w:top w:val="nil"/>
              <w:left w:val="nil"/>
              <w:bottom w:val="nil"/>
              <w:right w:val="nil"/>
            </w:tcBorders>
          </w:tcPr>
          <w:p w14:paraId="23B220D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14:paraId="03A1E98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325B42F3" w14:textId="77777777" w:rsidTr="00341AFA">
        <w:tc>
          <w:tcPr>
            <w:tcW w:w="3330" w:type="dxa"/>
            <w:gridSpan w:val="2"/>
            <w:tcBorders>
              <w:top w:val="nil"/>
              <w:left w:val="nil"/>
              <w:bottom w:val="nil"/>
              <w:right w:val="nil"/>
            </w:tcBorders>
          </w:tcPr>
          <w:p w14:paraId="01BB745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14:paraId="0F6BB714"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1B413C70" w14:textId="77777777" w:rsidTr="00341AFA">
        <w:tc>
          <w:tcPr>
            <w:tcW w:w="3330" w:type="dxa"/>
            <w:gridSpan w:val="2"/>
            <w:tcBorders>
              <w:top w:val="nil"/>
              <w:left w:val="nil"/>
              <w:bottom w:val="nil"/>
              <w:right w:val="nil"/>
            </w:tcBorders>
          </w:tcPr>
          <w:p w14:paraId="7224361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14:paraId="723C446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 Aanduiding of het een authentiek gegeven (attribuutsoort) betreft.</w:t>
            </w:r>
          </w:p>
          <w:p w14:paraId="0D19363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9AC5039" w14:textId="77777777" w:rsidTr="00341AFA">
        <w:tc>
          <w:tcPr>
            <w:tcW w:w="3330" w:type="dxa"/>
            <w:gridSpan w:val="2"/>
            <w:tcBorders>
              <w:top w:val="nil"/>
              <w:left w:val="nil"/>
              <w:bottom w:val="nil"/>
              <w:right w:val="nil"/>
            </w:tcBorders>
          </w:tcPr>
          <w:p w14:paraId="30B85C7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14:paraId="2BC041E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1A541BFD" w14:textId="77777777" w:rsidTr="00341AFA">
        <w:tc>
          <w:tcPr>
            <w:tcW w:w="9360" w:type="dxa"/>
            <w:gridSpan w:val="3"/>
            <w:tcBorders>
              <w:top w:val="nil"/>
              <w:left w:val="nil"/>
              <w:bottom w:val="nil"/>
              <w:right w:val="nil"/>
            </w:tcBorders>
          </w:tcPr>
          <w:p w14:paraId="328E5B5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7BEB1D02" w14:textId="77777777" w:rsidTr="00341AFA">
        <w:tc>
          <w:tcPr>
            <w:tcW w:w="450" w:type="dxa"/>
            <w:tcBorders>
              <w:top w:val="nil"/>
              <w:left w:val="nil"/>
              <w:bottom w:val="nil"/>
              <w:right w:val="nil"/>
            </w:tcBorders>
          </w:tcPr>
          <w:p w14:paraId="27C26F8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693D9E3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967" w:name="BKM_A24EC1F7_2723_4ced_AD9A_FA40C8FC86DB"/>
    <w:bookmarkEnd w:id="1967"/>
    <w:p w14:paraId="05C4DA0E"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Toelichting</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D80276" w14:paraId="47436855" w14:textId="77777777" w:rsidTr="00341AFA">
        <w:tc>
          <w:tcPr>
            <w:tcW w:w="3330" w:type="dxa"/>
            <w:gridSpan w:val="2"/>
            <w:tcBorders>
              <w:top w:val="nil"/>
              <w:left w:val="nil"/>
              <w:bottom w:val="nil"/>
              <w:right w:val="nil"/>
            </w:tcBorders>
          </w:tcPr>
          <w:p w14:paraId="6BEDF62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14:paraId="2309BA79"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Toelichting</w:t>
            </w:r>
            <w:r w:rsidRPr="00D80276">
              <w:rPr>
                <w:rFonts w:ascii="Arial" w:hAnsi="Arial" w:cs="Arial"/>
                <w:color w:val="000000"/>
                <w:szCs w:val="20"/>
                <w:lang w:val="en-AU" w:eastAsia="en-US"/>
              </w:rPr>
              <w:fldChar w:fldCharType="end"/>
            </w:r>
          </w:p>
        </w:tc>
      </w:tr>
      <w:tr w:rsidR="00341AFA" w:rsidRPr="00D80276" w14:paraId="7F5DBB33" w14:textId="77777777" w:rsidTr="00341AFA">
        <w:tc>
          <w:tcPr>
            <w:tcW w:w="3330" w:type="dxa"/>
            <w:gridSpan w:val="2"/>
            <w:tcBorders>
              <w:top w:val="nil"/>
              <w:left w:val="nil"/>
              <w:bottom w:val="nil"/>
              <w:right w:val="nil"/>
            </w:tcBorders>
          </w:tcPr>
          <w:p w14:paraId="00065D7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14:paraId="0F3BACB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5CBC3E49" w14:textId="77777777" w:rsidTr="00341AFA">
        <w:tc>
          <w:tcPr>
            <w:tcW w:w="3330" w:type="dxa"/>
            <w:gridSpan w:val="2"/>
            <w:tcBorders>
              <w:top w:val="nil"/>
              <w:left w:val="nil"/>
              <w:bottom w:val="nil"/>
              <w:right w:val="nil"/>
            </w:tcBorders>
          </w:tcPr>
          <w:p w14:paraId="49E38F6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14:paraId="3A013E3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02AEE2E" w14:textId="77777777" w:rsidTr="00341AFA">
        <w:tc>
          <w:tcPr>
            <w:tcW w:w="3330" w:type="dxa"/>
            <w:gridSpan w:val="2"/>
            <w:tcBorders>
              <w:top w:val="nil"/>
              <w:left w:val="nil"/>
              <w:bottom w:val="nil"/>
              <w:right w:val="nil"/>
            </w:tcBorders>
          </w:tcPr>
          <w:p w14:paraId="3CAE57D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14:paraId="076D1E2A"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toelichting</w:t>
            </w:r>
            <w:r w:rsidRPr="00D80276">
              <w:rPr>
                <w:rFonts w:ascii="Arial" w:hAnsi="Arial" w:cs="Arial"/>
                <w:color w:val="000000"/>
                <w:szCs w:val="20"/>
                <w:lang w:val="en-AU" w:eastAsia="en-US"/>
              </w:rPr>
              <w:fldChar w:fldCharType="end"/>
            </w:r>
          </w:p>
        </w:tc>
      </w:tr>
      <w:tr w:rsidR="00341AFA" w:rsidRPr="00D80276" w14:paraId="503A1B32" w14:textId="77777777" w:rsidTr="00341AFA">
        <w:tc>
          <w:tcPr>
            <w:tcW w:w="3330" w:type="dxa"/>
            <w:gridSpan w:val="2"/>
            <w:tcBorders>
              <w:top w:val="nil"/>
              <w:left w:val="nil"/>
              <w:bottom w:val="nil"/>
              <w:right w:val="nil"/>
            </w:tcBorders>
          </w:tcPr>
          <w:p w14:paraId="0A0001A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14:paraId="3D4D0EB5"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Verduidelijking van de afzender- of geadresseerde-relatie.</w:t>
            </w:r>
            <w:r w:rsidRPr="00D80276">
              <w:rPr>
                <w:rFonts w:ascii="Arial" w:hAnsi="Arial" w:cs="Arial"/>
                <w:color w:val="000000"/>
                <w:szCs w:val="20"/>
                <w:lang w:eastAsia="en-US"/>
              </w:rPr>
              <w:fldChar w:fldCharType="end"/>
            </w:r>
          </w:p>
        </w:tc>
      </w:tr>
      <w:tr w:rsidR="00341AFA" w:rsidRPr="00D80276" w14:paraId="4336E743" w14:textId="77777777" w:rsidTr="00341AFA">
        <w:tc>
          <w:tcPr>
            <w:tcW w:w="3330" w:type="dxa"/>
            <w:gridSpan w:val="2"/>
            <w:tcBorders>
              <w:top w:val="nil"/>
              <w:left w:val="nil"/>
              <w:bottom w:val="nil"/>
              <w:right w:val="nil"/>
            </w:tcBorders>
          </w:tcPr>
          <w:p w14:paraId="60323BD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14:paraId="022E3F1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269BED38" w14:textId="77777777" w:rsidTr="00341AFA">
        <w:tc>
          <w:tcPr>
            <w:tcW w:w="3330" w:type="dxa"/>
            <w:gridSpan w:val="2"/>
            <w:tcBorders>
              <w:top w:val="nil"/>
              <w:left w:val="nil"/>
              <w:bottom w:val="nil"/>
              <w:right w:val="nil"/>
            </w:tcBorders>
          </w:tcPr>
          <w:p w14:paraId="2C52DEF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14:paraId="0241851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14:paraId="580D6E6D" w14:textId="77777777" w:rsidTr="00341AFA">
        <w:tc>
          <w:tcPr>
            <w:tcW w:w="3330" w:type="dxa"/>
            <w:gridSpan w:val="2"/>
            <w:tcBorders>
              <w:top w:val="nil"/>
              <w:left w:val="nil"/>
              <w:bottom w:val="nil"/>
              <w:right w:val="nil"/>
            </w:tcBorders>
          </w:tcPr>
          <w:p w14:paraId="46E84EB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14:paraId="5920BD5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AN200</w:t>
            </w:r>
            <w:r w:rsidRPr="00D80276">
              <w:rPr>
                <w:rFonts w:ascii="Arial" w:hAnsi="Arial" w:cs="Arial"/>
                <w:color w:val="000000"/>
                <w:szCs w:val="20"/>
                <w:lang w:val="en-AU" w:eastAsia="en-US"/>
              </w:rPr>
              <w:fldChar w:fldCharType="end"/>
            </w:r>
          </w:p>
        </w:tc>
      </w:tr>
      <w:tr w:rsidR="00341AFA" w:rsidRPr="00D80276" w14:paraId="512BED5F" w14:textId="77777777" w:rsidTr="00341AFA">
        <w:tc>
          <w:tcPr>
            <w:tcW w:w="3330" w:type="dxa"/>
            <w:gridSpan w:val="2"/>
            <w:tcBorders>
              <w:top w:val="nil"/>
              <w:left w:val="nil"/>
              <w:bottom w:val="nil"/>
              <w:right w:val="nil"/>
            </w:tcBorders>
          </w:tcPr>
          <w:p w14:paraId="16523D0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14:paraId="6BFC829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2DB3138" w14:textId="77777777" w:rsidTr="00341AFA">
        <w:tc>
          <w:tcPr>
            <w:tcW w:w="3330" w:type="dxa"/>
            <w:gridSpan w:val="2"/>
            <w:tcBorders>
              <w:top w:val="nil"/>
              <w:left w:val="nil"/>
              <w:bottom w:val="nil"/>
              <w:right w:val="nil"/>
            </w:tcBorders>
          </w:tcPr>
          <w:p w14:paraId="1D3E26A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14:paraId="745DF05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43CFFC12" w14:textId="77777777" w:rsidTr="00341AFA">
        <w:tc>
          <w:tcPr>
            <w:tcW w:w="3330" w:type="dxa"/>
            <w:gridSpan w:val="2"/>
            <w:tcBorders>
              <w:top w:val="nil"/>
              <w:left w:val="nil"/>
              <w:bottom w:val="nil"/>
              <w:right w:val="nil"/>
            </w:tcBorders>
          </w:tcPr>
          <w:p w14:paraId="3DFC20E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14:paraId="0C87763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64B29E62" w14:textId="77777777" w:rsidTr="00341AFA">
        <w:tc>
          <w:tcPr>
            <w:tcW w:w="3330" w:type="dxa"/>
            <w:gridSpan w:val="2"/>
            <w:tcBorders>
              <w:top w:val="nil"/>
              <w:left w:val="nil"/>
              <w:bottom w:val="nil"/>
              <w:right w:val="nil"/>
            </w:tcBorders>
          </w:tcPr>
          <w:p w14:paraId="1D06065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14:paraId="0B2D521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090C65A" w14:textId="77777777" w:rsidTr="00341AFA">
        <w:tc>
          <w:tcPr>
            <w:tcW w:w="3330" w:type="dxa"/>
            <w:gridSpan w:val="2"/>
            <w:tcBorders>
              <w:top w:val="nil"/>
              <w:left w:val="nil"/>
              <w:bottom w:val="nil"/>
              <w:right w:val="nil"/>
            </w:tcBorders>
          </w:tcPr>
          <w:p w14:paraId="3372FCA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14:paraId="5D527CF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1CB69C27" w14:textId="77777777" w:rsidTr="00341AFA">
        <w:tc>
          <w:tcPr>
            <w:tcW w:w="3330" w:type="dxa"/>
            <w:gridSpan w:val="2"/>
            <w:tcBorders>
              <w:top w:val="nil"/>
              <w:left w:val="nil"/>
              <w:bottom w:val="nil"/>
              <w:right w:val="nil"/>
            </w:tcBorders>
          </w:tcPr>
          <w:p w14:paraId="0D16547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14:paraId="2CB451E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7081AEE8" w14:textId="77777777" w:rsidTr="00341AFA">
        <w:tc>
          <w:tcPr>
            <w:tcW w:w="3330" w:type="dxa"/>
            <w:gridSpan w:val="2"/>
            <w:tcBorders>
              <w:top w:val="nil"/>
              <w:left w:val="nil"/>
              <w:bottom w:val="nil"/>
              <w:right w:val="nil"/>
            </w:tcBorders>
          </w:tcPr>
          <w:p w14:paraId="2491557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14:paraId="76889323"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1114F349" w14:textId="77777777" w:rsidTr="00341AFA">
        <w:tc>
          <w:tcPr>
            <w:tcW w:w="3330" w:type="dxa"/>
            <w:gridSpan w:val="2"/>
            <w:tcBorders>
              <w:top w:val="nil"/>
              <w:left w:val="nil"/>
              <w:bottom w:val="nil"/>
              <w:right w:val="nil"/>
            </w:tcBorders>
          </w:tcPr>
          <w:p w14:paraId="3A1FEA9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14:paraId="7577D43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53B02CEF" w14:textId="77777777" w:rsidTr="00341AFA">
        <w:tc>
          <w:tcPr>
            <w:tcW w:w="3330" w:type="dxa"/>
            <w:gridSpan w:val="2"/>
            <w:tcBorders>
              <w:top w:val="nil"/>
              <w:left w:val="nil"/>
              <w:bottom w:val="nil"/>
              <w:right w:val="nil"/>
            </w:tcBorders>
          </w:tcPr>
          <w:p w14:paraId="6BC5FF1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14:paraId="25D767A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52C40C8E" w14:textId="77777777" w:rsidTr="00341AFA">
        <w:tc>
          <w:tcPr>
            <w:tcW w:w="9360" w:type="dxa"/>
            <w:gridSpan w:val="3"/>
            <w:tcBorders>
              <w:top w:val="nil"/>
              <w:left w:val="nil"/>
              <w:bottom w:val="nil"/>
              <w:right w:val="nil"/>
            </w:tcBorders>
          </w:tcPr>
          <w:p w14:paraId="28B8C0A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4066B287" w14:textId="77777777" w:rsidTr="00341AFA">
        <w:tc>
          <w:tcPr>
            <w:tcW w:w="450" w:type="dxa"/>
            <w:tcBorders>
              <w:top w:val="nil"/>
              <w:left w:val="nil"/>
              <w:bottom w:val="nil"/>
              <w:right w:val="nil"/>
            </w:tcBorders>
          </w:tcPr>
          <w:p w14:paraId="4622726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328C034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968" w:name="BKM_23A7F040_E001_49f3_8F0A_80B8E64D4B35"/>
    <w:bookmarkEnd w:id="1968"/>
    <w:p w14:paraId="3EDBC8EC"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lastRenderedPageBreak/>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Contactpersoonnaam</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D80276" w14:paraId="63D0812F" w14:textId="77777777" w:rsidTr="00341AFA">
        <w:tc>
          <w:tcPr>
            <w:tcW w:w="3330" w:type="dxa"/>
            <w:gridSpan w:val="2"/>
            <w:tcBorders>
              <w:top w:val="nil"/>
              <w:left w:val="nil"/>
              <w:bottom w:val="nil"/>
              <w:right w:val="nil"/>
            </w:tcBorders>
          </w:tcPr>
          <w:p w14:paraId="10B7E47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14:paraId="79C3B3AA"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Contactpersoonnaam</w:t>
            </w:r>
            <w:r w:rsidRPr="00D80276">
              <w:rPr>
                <w:rFonts w:ascii="Arial" w:hAnsi="Arial" w:cs="Arial"/>
                <w:color w:val="000000"/>
                <w:szCs w:val="20"/>
                <w:lang w:val="en-AU" w:eastAsia="en-US"/>
              </w:rPr>
              <w:fldChar w:fldCharType="end"/>
            </w:r>
          </w:p>
        </w:tc>
      </w:tr>
      <w:tr w:rsidR="00341AFA" w:rsidRPr="00D80276" w14:paraId="6733B4CB" w14:textId="77777777" w:rsidTr="00341AFA">
        <w:tc>
          <w:tcPr>
            <w:tcW w:w="3330" w:type="dxa"/>
            <w:gridSpan w:val="2"/>
            <w:tcBorders>
              <w:top w:val="nil"/>
              <w:left w:val="nil"/>
              <w:bottom w:val="nil"/>
              <w:right w:val="nil"/>
            </w:tcBorders>
          </w:tcPr>
          <w:p w14:paraId="50F8CEC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14:paraId="7422696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4C16B06F" w14:textId="77777777" w:rsidTr="00341AFA">
        <w:tc>
          <w:tcPr>
            <w:tcW w:w="3330" w:type="dxa"/>
            <w:gridSpan w:val="2"/>
            <w:tcBorders>
              <w:top w:val="nil"/>
              <w:left w:val="nil"/>
              <w:bottom w:val="nil"/>
              <w:right w:val="nil"/>
            </w:tcBorders>
          </w:tcPr>
          <w:p w14:paraId="45ABB81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14:paraId="67C3581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544D0B9" w14:textId="77777777" w:rsidTr="00341AFA">
        <w:tc>
          <w:tcPr>
            <w:tcW w:w="3330" w:type="dxa"/>
            <w:gridSpan w:val="2"/>
            <w:tcBorders>
              <w:top w:val="nil"/>
              <w:left w:val="nil"/>
              <w:bottom w:val="nil"/>
              <w:right w:val="nil"/>
            </w:tcBorders>
          </w:tcPr>
          <w:p w14:paraId="1D7B82D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14:paraId="265851BF"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contactpersoonnaam</w:t>
            </w:r>
            <w:r w:rsidRPr="00D80276">
              <w:rPr>
                <w:rFonts w:ascii="Arial" w:hAnsi="Arial" w:cs="Arial"/>
                <w:color w:val="000000"/>
                <w:szCs w:val="20"/>
                <w:lang w:val="en-AU" w:eastAsia="en-US"/>
              </w:rPr>
              <w:fldChar w:fldCharType="end"/>
            </w:r>
          </w:p>
        </w:tc>
      </w:tr>
      <w:tr w:rsidR="00341AFA" w:rsidRPr="00D80276" w14:paraId="2BA3208A" w14:textId="77777777" w:rsidTr="00341AFA">
        <w:tc>
          <w:tcPr>
            <w:tcW w:w="3330" w:type="dxa"/>
            <w:gridSpan w:val="2"/>
            <w:tcBorders>
              <w:top w:val="nil"/>
              <w:left w:val="nil"/>
              <w:bottom w:val="nil"/>
              <w:right w:val="nil"/>
            </w:tcBorders>
          </w:tcPr>
          <w:p w14:paraId="5C0815D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14:paraId="3D3B6BCB"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De opgemaakte naam van de persoon die als aanspreekpunt fungeert voor de BETROKKENE inzake het ontvangen of verzonden INFORMATIEOBJECT.</w:t>
            </w:r>
            <w:r w:rsidRPr="00D80276">
              <w:rPr>
                <w:rFonts w:ascii="Arial" w:hAnsi="Arial" w:cs="Arial"/>
                <w:color w:val="000000"/>
                <w:szCs w:val="20"/>
                <w:lang w:eastAsia="en-US"/>
              </w:rPr>
              <w:fldChar w:fldCharType="end"/>
            </w:r>
          </w:p>
        </w:tc>
      </w:tr>
      <w:tr w:rsidR="00341AFA" w:rsidRPr="00D80276" w14:paraId="227B3795" w14:textId="77777777" w:rsidTr="00341AFA">
        <w:tc>
          <w:tcPr>
            <w:tcW w:w="3330" w:type="dxa"/>
            <w:gridSpan w:val="2"/>
            <w:tcBorders>
              <w:top w:val="nil"/>
              <w:left w:val="nil"/>
              <w:bottom w:val="nil"/>
              <w:right w:val="nil"/>
            </w:tcBorders>
          </w:tcPr>
          <w:p w14:paraId="2C24272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14:paraId="01FEAE8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137B6AEE" w14:textId="77777777" w:rsidTr="00341AFA">
        <w:tc>
          <w:tcPr>
            <w:tcW w:w="3330" w:type="dxa"/>
            <w:gridSpan w:val="2"/>
            <w:tcBorders>
              <w:top w:val="nil"/>
              <w:left w:val="nil"/>
              <w:bottom w:val="nil"/>
              <w:right w:val="nil"/>
            </w:tcBorders>
          </w:tcPr>
          <w:p w14:paraId="6C10193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14:paraId="40A4F5E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14:paraId="2943B6BC" w14:textId="77777777" w:rsidTr="00341AFA">
        <w:tc>
          <w:tcPr>
            <w:tcW w:w="3330" w:type="dxa"/>
            <w:gridSpan w:val="2"/>
            <w:tcBorders>
              <w:top w:val="nil"/>
              <w:left w:val="nil"/>
              <w:bottom w:val="nil"/>
              <w:right w:val="nil"/>
            </w:tcBorders>
          </w:tcPr>
          <w:p w14:paraId="00C1DA2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14:paraId="27DB75D2"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AN40</w:t>
            </w:r>
            <w:r w:rsidRPr="00D80276">
              <w:rPr>
                <w:rFonts w:ascii="Arial" w:hAnsi="Arial" w:cs="Arial"/>
                <w:color w:val="000000"/>
                <w:szCs w:val="20"/>
                <w:lang w:val="en-AU" w:eastAsia="en-US"/>
              </w:rPr>
              <w:fldChar w:fldCharType="end"/>
            </w:r>
          </w:p>
        </w:tc>
      </w:tr>
      <w:tr w:rsidR="00341AFA" w:rsidRPr="00D80276" w14:paraId="6EE2E49C" w14:textId="77777777" w:rsidTr="00341AFA">
        <w:tc>
          <w:tcPr>
            <w:tcW w:w="3330" w:type="dxa"/>
            <w:gridSpan w:val="2"/>
            <w:tcBorders>
              <w:top w:val="nil"/>
              <w:left w:val="nil"/>
              <w:bottom w:val="nil"/>
              <w:right w:val="nil"/>
            </w:tcBorders>
          </w:tcPr>
          <w:p w14:paraId="25C6072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14:paraId="390E265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alfanumerieke tekens</w:t>
            </w:r>
          </w:p>
        </w:tc>
      </w:tr>
      <w:tr w:rsidR="00341AFA" w:rsidRPr="00D80276" w14:paraId="33DE4F04" w14:textId="77777777" w:rsidTr="00341AFA">
        <w:tc>
          <w:tcPr>
            <w:tcW w:w="3330" w:type="dxa"/>
            <w:gridSpan w:val="2"/>
            <w:tcBorders>
              <w:top w:val="nil"/>
              <w:left w:val="nil"/>
              <w:bottom w:val="nil"/>
              <w:right w:val="nil"/>
            </w:tcBorders>
          </w:tcPr>
          <w:p w14:paraId="116931F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14:paraId="0BAE2C1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07423708" w14:textId="77777777" w:rsidTr="00341AFA">
        <w:tc>
          <w:tcPr>
            <w:tcW w:w="3330" w:type="dxa"/>
            <w:gridSpan w:val="2"/>
            <w:tcBorders>
              <w:top w:val="nil"/>
              <w:left w:val="nil"/>
              <w:bottom w:val="nil"/>
              <w:right w:val="nil"/>
            </w:tcBorders>
          </w:tcPr>
          <w:p w14:paraId="728A0C1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14:paraId="34FDCA2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718B032E" w14:textId="77777777" w:rsidTr="00341AFA">
        <w:tc>
          <w:tcPr>
            <w:tcW w:w="3330" w:type="dxa"/>
            <w:gridSpan w:val="2"/>
            <w:tcBorders>
              <w:top w:val="nil"/>
              <w:left w:val="nil"/>
              <w:bottom w:val="nil"/>
              <w:right w:val="nil"/>
            </w:tcBorders>
          </w:tcPr>
          <w:p w14:paraId="1245EC1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14:paraId="1F7F4BC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1D4FD44D" w14:textId="77777777" w:rsidTr="00341AFA">
        <w:tc>
          <w:tcPr>
            <w:tcW w:w="3330" w:type="dxa"/>
            <w:gridSpan w:val="2"/>
            <w:tcBorders>
              <w:top w:val="nil"/>
              <w:left w:val="nil"/>
              <w:bottom w:val="nil"/>
              <w:right w:val="nil"/>
            </w:tcBorders>
          </w:tcPr>
          <w:p w14:paraId="7D05FF8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14:paraId="6A280B8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410BB7B8" w14:textId="77777777" w:rsidTr="00341AFA">
        <w:tc>
          <w:tcPr>
            <w:tcW w:w="3330" w:type="dxa"/>
            <w:gridSpan w:val="2"/>
            <w:tcBorders>
              <w:top w:val="nil"/>
              <w:left w:val="nil"/>
              <w:bottom w:val="nil"/>
              <w:right w:val="nil"/>
            </w:tcBorders>
          </w:tcPr>
          <w:p w14:paraId="1A904AA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14:paraId="2C8D3A8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5D45261C" w14:textId="77777777" w:rsidTr="00341AFA">
        <w:tc>
          <w:tcPr>
            <w:tcW w:w="3330" w:type="dxa"/>
            <w:gridSpan w:val="2"/>
            <w:tcBorders>
              <w:top w:val="nil"/>
              <w:left w:val="nil"/>
              <w:bottom w:val="nil"/>
              <w:right w:val="nil"/>
            </w:tcBorders>
          </w:tcPr>
          <w:p w14:paraId="7993E3C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14:paraId="39967CF9"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4332FF49" w14:textId="77777777" w:rsidTr="00341AFA">
        <w:tc>
          <w:tcPr>
            <w:tcW w:w="3330" w:type="dxa"/>
            <w:gridSpan w:val="2"/>
            <w:tcBorders>
              <w:top w:val="nil"/>
              <w:left w:val="nil"/>
              <w:bottom w:val="nil"/>
              <w:right w:val="nil"/>
            </w:tcBorders>
          </w:tcPr>
          <w:p w14:paraId="40D3EF3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14:paraId="1D8CF22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6FACF44D" w14:textId="77777777" w:rsidTr="00341AFA">
        <w:tc>
          <w:tcPr>
            <w:tcW w:w="3330" w:type="dxa"/>
            <w:gridSpan w:val="2"/>
            <w:tcBorders>
              <w:top w:val="nil"/>
              <w:left w:val="nil"/>
              <w:bottom w:val="nil"/>
              <w:right w:val="nil"/>
            </w:tcBorders>
          </w:tcPr>
          <w:p w14:paraId="16787F0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14:paraId="27AE959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026C25E5" w14:textId="77777777" w:rsidTr="00341AFA">
        <w:tc>
          <w:tcPr>
            <w:tcW w:w="9360" w:type="dxa"/>
            <w:gridSpan w:val="3"/>
            <w:tcBorders>
              <w:top w:val="nil"/>
              <w:left w:val="nil"/>
              <w:bottom w:val="nil"/>
              <w:right w:val="nil"/>
            </w:tcBorders>
          </w:tcPr>
          <w:p w14:paraId="59252E4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78040ACC" w14:textId="77777777" w:rsidTr="00341AFA">
        <w:tc>
          <w:tcPr>
            <w:tcW w:w="450" w:type="dxa"/>
            <w:tcBorders>
              <w:top w:val="nil"/>
              <w:left w:val="nil"/>
              <w:bottom w:val="nil"/>
              <w:right w:val="nil"/>
            </w:tcBorders>
          </w:tcPr>
          <w:p w14:paraId="09F6711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4E5D9AA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gaat om de naam van de contactpersoon van een externe betrokkene, indien als zodanig vermeld op het ontvangen of te verzenden document, zoals bijvoorbeeld van het bedrijf dat een vergunningaanvraag indient en de persoon die op de vergunningaanvraag een andere persoon als contactpersoon heeft vermeld.</w:t>
            </w:r>
          </w:p>
        </w:tc>
      </w:tr>
    </w:tbl>
    <w:p w14:paraId="4E1F1FDB" w14:textId="77777777"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bookmarkStart w:id="1969" w:name="BKM_6463A406_1C0B_4dd1_8241_9E73E5FD205A"/>
      <w:bookmarkEnd w:id="1969"/>
    </w:p>
    <w:bookmarkStart w:id="1970" w:name="BKM_B1F42B57_19FF_446b_A154_B3BA7A1350C1"/>
    <w:p w14:paraId="1B15F631"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Element.Stereotype</w:instrText>
      </w:r>
      <w:r w:rsidRPr="00D80276">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binnenlands correspondentieadres VERZENDING</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1CED28AF" w14:textId="77777777" w:rsidTr="00341AFA">
        <w:tc>
          <w:tcPr>
            <w:tcW w:w="3690" w:type="dxa"/>
            <w:gridSpan w:val="2"/>
            <w:tcBorders>
              <w:top w:val="nil"/>
              <w:left w:val="nil"/>
              <w:bottom w:val="nil"/>
              <w:right w:val="nil"/>
            </w:tcBorders>
          </w:tcPr>
          <w:p w14:paraId="3492834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73C30D96"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Afwijkend binnenlands correspondentieadres VERZENDING</w:t>
            </w:r>
            <w:r w:rsidRPr="00D80276">
              <w:rPr>
                <w:rFonts w:ascii="Arial" w:hAnsi="Arial" w:cs="Arial"/>
                <w:color w:val="000000"/>
                <w:szCs w:val="20"/>
                <w:lang w:val="en-AU" w:eastAsia="en-US"/>
              </w:rPr>
              <w:fldChar w:fldCharType="end"/>
            </w:r>
          </w:p>
        </w:tc>
      </w:tr>
      <w:tr w:rsidR="00341AFA" w:rsidRPr="00D80276" w14:paraId="46164045" w14:textId="77777777" w:rsidTr="00341AFA">
        <w:tc>
          <w:tcPr>
            <w:tcW w:w="3690" w:type="dxa"/>
            <w:gridSpan w:val="2"/>
            <w:tcBorders>
              <w:top w:val="nil"/>
              <w:left w:val="nil"/>
              <w:bottom w:val="nil"/>
              <w:right w:val="nil"/>
            </w:tcBorders>
          </w:tcPr>
          <w:p w14:paraId="513E785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649BBFB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3F8D5DEC" w14:textId="77777777" w:rsidTr="00341AFA">
        <w:tc>
          <w:tcPr>
            <w:tcW w:w="3690" w:type="dxa"/>
            <w:gridSpan w:val="2"/>
            <w:tcBorders>
              <w:top w:val="nil"/>
              <w:left w:val="nil"/>
              <w:bottom w:val="nil"/>
              <w:right w:val="nil"/>
            </w:tcBorders>
          </w:tcPr>
          <w:p w14:paraId="5EAC75C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192F1D8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D91D8B5" w14:textId="77777777" w:rsidTr="00341AFA">
        <w:tc>
          <w:tcPr>
            <w:tcW w:w="3690" w:type="dxa"/>
            <w:gridSpan w:val="2"/>
            <w:tcBorders>
              <w:top w:val="nil"/>
              <w:left w:val="nil"/>
              <w:bottom w:val="nil"/>
              <w:right w:val="nil"/>
            </w:tcBorders>
          </w:tcPr>
          <w:p w14:paraId="2D590D5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XML-tag</w:t>
            </w:r>
          </w:p>
        </w:tc>
        <w:tc>
          <w:tcPr>
            <w:tcW w:w="5670" w:type="dxa"/>
            <w:tcBorders>
              <w:top w:val="nil"/>
              <w:left w:val="nil"/>
              <w:bottom w:val="nil"/>
              <w:right w:val="nil"/>
            </w:tcBorders>
          </w:tcPr>
          <w:p w14:paraId="4C608317"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correspondentieadres</w:t>
            </w:r>
            <w:r w:rsidRPr="00D80276">
              <w:rPr>
                <w:rFonts w:ascii="Arial" w:hAnsi="Arial" w:cs="Arial"/>
                <w:color w:val="000000"/>
                <w:szCs w:val="20"/>
                <w:lang w:val="en-AU" w:eastAsia="en-US"/>
              </w:rPr>
              <w:fldChar w:fldCharType="end"/>
            </w:r>
          </w:p>
        </w:tc>
      </w:tr>
      <w:tr w:rsidR="00341AFA" w:rsidRPr="00D80276" w14:paraId="7FFFDF30" w14:textId="77777777" w:rsidTr="00341AFA">
        <w:tc>
          <w:tcPr>
            <w:tcW w:w="3690" w:type="dxa"/>
            <w:gridSpan w:val="2"/>
            <w:tcBorders>
              <w:top w:val="nil"/>
              <w:left w:val="nil"/>
              <w:bottom w:val="nil"/>
              <w:right w:val="nil"/>
            </w:tcBorders>
          </w:tcPr>
          <w:p w14:paraId="4F3358F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7FE7F06F"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Element.Notes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Het correspondentieadres, betreffende een adresseerbaar object, van de BETROKKENE, zijnde afzender of geadresseerde, zoals vermeld in het ontvangen of verzonden INFORMATIEOBJECT indien dat afwijkt van het reguliere binnenlandse correspondentieadres van BETROKKENE.</w:t>
            </w:r>
            <w:r w:rsidRPr="00D80276">
              <w:rPr>
                <w:rFonts w:ascii="Arial" w:hAnsi="Arial" w:cs="Arial"/>
                <w:color w:val="000000"/>
                <w:szCs w:val="20"/>
                <w:lang w:eastAsia="en-US"/>
              </w:rPr>
              <w:fldChar w:fldCharType="end"/>
            </w:r>
          </w:p>
        </w:tc>
      </w:tr>
      <w:tr w:rsidR="00341AFA" w:rsidRPr="00D80276" w14:paraId="394EA260" w14:textId="77777777" w:rsidTr="00341AFA">
        <w:tc>
          <w:tcPr>
            <w:tcW w:w="3690" w:type="dxa"/>
            <w:gridSpan w:val="2"/>
            <w:tcBorders>
              <w:top w:val="nil"/>
              <w:left w:val="nil"/>
              <w:bottom w:val="nil"/>
              <w:right w:val="nil"/>
            </w:tcBorders>
          </w:tcPr>
          <w:p w14:paraId="162220D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36536B7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4252F8E7" w14:textId="77777777" w:rsidTr="00341AFA">
        <w:tc>
          <w:tcPr>
            <w:tcW w:w="3690" w:type="dxa"/>
            <w:gridSpan w:val="2"/>
            <w:tcBorders>
              <w:top w:val="nil"/>
              <w:left w:val="nil"/>
              <w:bottom w:val="nil"/>
              <w:right w:val="nil"/>
            </w:tcBorders>
          </w:tcPr>
          <w:p w14:paraId="18B8172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695D7B6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14:paraId="0A3EF1DD" w14:textId="77777777" w:rsidTr="00341AFA">
        <w:tc>
          <w:tcPr>
            <w:tcW w:w="3690" w:type="dxa"/>
            <w:gridSpan w:val="2"/>
            <w:tcBorders>
              <w:top w:val="nil"/>
              <w:left w:val="nil"/>
              <w:bottom w:val="nil"/>
              <w:right w:val="nil"/>
            </w:tcBorders>
          </w:tcPr>
          <w:p w14:paraId="0423866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61E7875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6DC7D84C" w14:textId="77777777" w:rsidTr="00341AFA">
        <w:tc>
          <w:tcPr>
            <w:tcW w:w="3690" w:type="dxa"/>
            <w:gridSpan w:val="2"/>
            <w:tcBorders>
              <w:top w:val="nil"/>
              <w:left w:val="nil"/>
              <w:bottom w:val="nil"/>
              <w:right w:val="nil"/>
            </w:tcBorders>
          </w:tcPr>
          <w:p w14:paraId="2BD1710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1CEA90F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1CC9A8B5" w14:textId="77777777" w:rsidTr="00341AFA">
        <w:tc>
          <w:tcPr>
            <w:tcW w:w="3690" w:type="dxa"/>
            <w:gridSpan w:val="2"/>
            <w:tcBorders>
              <w:top w:val="nil"/>
              <w:left w:val="nil"/>
              <w:bottom w:val="nil"/>
              <w:right w:val="nil"/>
            </w:tcBorders>
          </w:tcPr>
          <w:p w14:paraId="26C1DEE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Cs w:val="20"/>
                <w:lang w:eastAsia="en-US"/>
              </w:rPr>
              <w:t>Aandu</w:t>
            </w:r>
            <w:r w:rsidRPr="00D80276">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14:paraId="769066E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488EBFAA" w14:textId="77777777" w:rsidTr="00341AFA">
        <w:tc>
          <w:tcPr>
            <w:tcW w:w="3690" w:type="dxa"/>
            <w:gridSpan w:val="2"/>
            <w:tcBorders>
              <w:top w:val="nil"/>
              <w:left w:val="nil"/>
              <w:bottom w:val="nil"/>
              <w:right w:val="nil"/>
            </w:tcBorders>
          </w:tcPr>
          <w:p w14:paraId="7F59DF1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35D1B16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7903762A" w14:textId="77777777" w:rsidTr="00341AFA">
        <w:tc>
          <w:tcPr>
            <w:tcW w:w="3690" w:type="dxa"/>
            <w:gridSpan w:val="2"/>
            <w:tcBorders>
              <w:top w:val="nil"/>
              <w:left w:val="nil"/>
              <w:bottom w:val="nil"/>
              <w:right w:val="nil"/>
            </w:tcBorders>
          </w:tcPr>
          <w:p w14:paraId="275BA60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01FD99D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1F8512A0" w14:textId="77777777" w:rsidTr="00341AFA">
        <w:tc>
          <w:tcPr>
            <w:tcW w:w="3690" w:type="dxa"/>
            <w:gridSpan w:val="2"/>
            <w:tcBorders>
              <w:top w:val="nil"/>
              <w:left w:val="nil"/>
              <w:bottom w:val="nil"/>
              <w:right w:val="nil"/>
            </w:tcBorders>
          </w:tcPr>
          <w:p w14:paraId="14D917C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67721B1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7DAA979B" w14:textId="77777777" w:rsidTr="00341AFA">
        <w:tc>
          <w:tcPr>
            <w:tcW w:w="3690" w:type="dxa"/>
            <w:gridSpan w:val="2"/>
            <w:tcBorders>
              <w:top w:val="nil"/>
              <w:left w:val="nil"/>
              <w:bottom w:val="nil"/>
              <w:right w:val="nil"/>
            </w:tcBorders>
          </w:tcPr>
          <w:p w14:paraId="4F28477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574B4533"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Cs w:val="20"/>
                <w:lang w:eastAsia="en-US"/>
              </w:rPr>
              <w:instrText>Element.Multiplicity</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Cs w:val="20"/>
                <w:lang w:eastAsia="en-US"/>
              </w:rPr>
              <w:t>0..1</w:t>
            </w:r>
            <w:r w:rsidRPr="00D80276">
              <w:rPr>
                <w:rFonts w:ascii="Arial" w:hAnsi="Arial" w:cs="Arial"/>
                <w:color w:val="000000"/>
                <w:szCs w:val="20"/>
                <w:lang w:val="en-AU" w:eastAsia="en-US"/>
              </w:rPr>
              <w:fldChar w:fldCharType="end"/>
            </w:r>
            <w:r w:rsidR="00341AFA" w:rsidRPr="00D80276">
              <w:rPr>
                <w:rFonts w:ascii="Calibri" w:hAnsi="Calibri" w:cs="Calibri"/>
                <w:color w:val="000000"/>
                <w:szCs w:val="20"/>
                <w:lang w:eastAsia="en-US"/>
              </w:rPr>
              <w:t xml:space="preserve"> </w:t>
            </w:r>
          </w:p>
        </w:tc>
      </w:tr>
      <w:tr w:rsidR="00341AFA" w:rsidRPr="00D80276" w14:paraId="07C7EEBE" w14:textId="77777777" w:rsidTr="00341AFA">
        <w:tc>
          <w:tcPr>
            <w:tcW w:w="3690" w:type="dxa"/>
            <w:gridSpan w:val="2"/>
            <w:tcBorders>
              <w:top w:val="nil"/>
              <w:left w:val="nil"/>
              <w:bottom w:val="nil"/>
              <w:right w:val="nil"/>
            </w:tcBorders>
          </w:tcPr>
          <w:p w14:paraId="14870C9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BFB03A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48E83FA8" w14:textId="77777777" w:rsidTr="00341AFA">
        <w:tc>
          <w:tcPr>
            <w:tcW w:w="3690" w:type="dxa"/>
            <w:gridSpan w:val="2"/>
            <w:tcBorders>
              <w:top w:val="nil"/>
              <w:left w:val="nil"/>
              <w:bottom w:val="nil"/>
              <w:right w:val="nil"/>
            </w:tcBorders>
          </w:tcPr>
          <w:p w14:paraId="1C1EB70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616076B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groepattribuutsoort heeft alleen waarden indien de gegevens afwijken van het binnenlands correspondentieadres van BETROKKENE.</w:t>
            </w:r>
          </w:p>
          <w:p w14:paraId="4CB7F96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lastRenderedPageBreak/>
              <w:t>Indien het groepattribuutsoort waarden heeft dan zijn de groepattributen 'Afwijkend correspondentie postadres' en 'Afwijkend buitenlands correspondentieadres' niet van een waarde voorzien.</w:t>
            </w:r>
          </w:p>
        </w:tc>
      </w:tr>
      <w:tr w:rsidR="00341AFA" w:rsidRPr="00D80276" w14:paraId="558201DE" w14:textId="77777777" w:rsidTr="00341AFA">
        <w:tc>
          <w:tcPr>
            <w:tcW w:w="9360" w:type="dxa"/>
            <w:gridSpan w:val="3"/>
            <w:tcBorders>
              <w:top w:val="nil"/>
              <w:left w:val="nil"/>
              <w:bottom w:val="nil"/>
              <w:right w:val="nil"/>
            </w:tcBorders>
          </w:tcPr>
          <w:p w14:paraId="10DEFC4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Toelichting</w:t>
            </w:r>
          </w:p>
        </w:tc>
      </w:tr>
      <w:tr w:rsidR="00341AFA" w:rsidRPr="00D80276" w14:paraId="5656472E" w14:textId="77777777" w:rsidTr="00341AFA">
        <w:tc>
          <w:tcPr>
            <w:tcW w:w="450" w:type="dxa"/>
            <w:tcBorders>
              <w:top w:val="nil"/>
              <w:left w:val="nil"/>
              <w:bottom w:val="nil"/>
              <w:right w:val="nil"/>
            </w:tcBorders>
          </w:tcPr>
          <w:p w14:paraId="778E911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336016D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gaat hier om het correspondentieadres, zoals vermeld in het ontvangen of verzonden INFORMATIEOBJECT, indien dit een binnenlands adres betreft en afwijkt van het correspondentieadres zoals dat van BETROKKENE bekend is.</w:t>
            </w:r>
          </w:p>
          <w:p w14:paraId="0858EBA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Dit correspondentieadres betreft een adres van een adresseerbaarobject in Nederland, geen postadres. De gegevens zijn ontleend aan de objecttypen ADRESSEERBAAR OBJECT AANDUIDING, OPENBARE RUIMTE en WOONPLAATS in het RSGB.</w:t>
            </w:r>
          </w:p>
        </w:tc>
      </w:tr>
    </w:tbl>
    <w:bookmarkStart w:id="1971" w:name="BKM_7CF9324F_168B_4a0d_A599_7CF4CE56D388"/>
    <w:bookmarkEnd w:id="1971"/>
    <w:p w14:paraId="46F588CD"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Huisnummer</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binnenlands correspondentieadres VERZENDING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66AAF153" w14:textId="77777777" w:rsidTr="00341AFA">
        <w:tc>
          <w:tcPr>
            <w:tcW w:w="3690" w:type="dxa"/>
            <w:gridSpan w:val="2"/>
            <w:tcBorders>
              <w:top w:val="nil"/>
              <w:left w:val="nil"/>
              <w:bottom w:val="nil"/>
              <w:right w:val="nil"/>
            </w:tcBorders>
          </w:tcPr>
          <w:p w14:paraId="548DF93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659D82AC"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Huisnummer</w:t>
            </w:r>
            <w:r w:rsidRPr="00D80276">
              <w:rPr>
                <w:rFonts w:ascii="Arial" w:hAnsi="Arial" w:cs="Arial"/>
                <w:color w:val="000000"/>
                <w:szCs w:val="20"/>
                <w:lang w:val="en-AU" w:eastAsia="en-US"/>
              </w:rPr>
              <w:fldChar w:fldCharType="end"/>
            </w:r>
          </w:p>
        </w:tc>
      </w:tr>
      <w:tr w:rsidR="00341AFA" w:rsidRPr="00D80276" w14:paraId="1D018579" w14:textId="77777777" w:rsidTr="00341AFA">
        <w:tc>
          <w:tcPr>
            <w:tcW w:w="3690" w:type="dxa"/>
            <w:gridSpan w:val="2"/>
            <w:tcBorders>
              <w:top w:val="nil"/>
              <w:left w:val="nil"/>
              <w:bottom w:val="nil"/>
              <w:right w:val="nil"/>
            </w:tcBorders>
          </w:tcPr>
          <w:p w14:paraId="46F8EC1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56873B7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2EE739C5" w14:textId="77777777" w:rsidTr="00341AFA">
        <w:tc>
          <w:tcPr>
            <w:tcW w:w="3690" w:type="dxa"/>
            <w:gridSpan w:val="2"/>
            <w:tcBorders>
              <w:top w:val="nil"/>
              <w:left w:val="nil"/>
              <w:bottom w:val="nil"/>
              <w:right w:val="nil"/>
            </w:tcBorders>
          </w:tcPr>
          <w:p w14:paraId="5E6A37B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2BE9442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C936D4D" w14:textId="77777777" w:rsidTr="00341AFA">
        <w:tc>
          <w:tcPr>
            <w:tcW w:w="3690" w:type="dxa"/>
            <w:gridSpan w:val="2"/>
            <w:tcBorders>
              <w:top w:val="nil"/>
              <w:left w:val="nil"/>
              <w:bottom w:val="nil"/>
              <w:right w:val="nil"/>
            </w:tcBorders>
          </w:tcPr>
          <w:p w14:paraId="77A0129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52F6AE8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huisnummer</w:t>
            </w:r>
            <w:r w:rsidRPr="00D80276">
              <w:rPr>
                <w:rFonts w:ascii="Arial" w:hAnsi="Arial" w:cs="Arial"/>
                <w:color w:val="000000"/>
                <w:szCs w:val="20"/>
                <w:lang w:val="en-AU" w:eastAsia="en-US"/>
              </w:rPr>
              <w:fldChar w:fldCharType="end"/>
            </w:r>
          </w:p>
        </w:tc>
      </w:tr>
      <w:tr w:rsidR="00341AFA" w:rsidRPr="00D80276" w14:paraId="2F3D93F0" w14:textId="77777777" w:rsidTr="00341AFA">
        <w:tc>
          <w:tcPr>
            <w:tcW w:w="3690" w:type="dxa"/>
            <w:gridSpan w:val="2"/>
            <w:tcBorders>
              <w:top w:val="nil"/>
              <w:left w:val="nil"/>
              <w:bottom w:val="nil"/>
              <w:right w:val="nil"/>
            </w:tcBorders>
          </w:tcPr>
          <w:p w14:paraId="1ED51C8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70B37287"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Een door of namens het bevoegd gemeentelijk orgaan ten aanzien van een adresseerbaar object toegekende nummering.</w:t>
            </w:r>
            <w:r w:rsidRPr="00D80276">
              <w:rPr>
                <w:rFonts w:ascii="Arial" w:hAnsi="Arial" w:cs="Arial"/>
                <w:color w:val="000000"/>
                <w:szCs w:val="20"/>
                <w:lang w:eastAsia="en-US"/>
              </w:rPr>
              <w:fldChar w:fldCharType="end"/>
            </w:r>
          </w:p>
        </w:tc>
      </w:tr>
      <w:tr w:rsidR="00341AFA" w:rsidRPr="00D80276" w14:paraId="188B4EFF" w14:textId="77777777" w:rsidTr="00341AFA">
        <w:tc>
          <w:tcPr>
            <w:tcW w:w="3690" w:type="dxa"/>
            <w:gridSpan w:val="2"/>
            <w:tcBorders>
              <w:top w:val="nil"/>
              <w:left w:val="nil"/>
              <w:bottom w:val="nil"/>
              <w:right w:val="nil"/>
            </w:tcBorders>
          </w:tcPr>
          <w:p w14:paraId="6861316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73B2419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4B63619C" w14:textId="77777777" w:rsidTr="00341AFA">
        <w:tc>
          <w:tcPr>
            <w:tcW w:w="3690" w:type="dxa"/>
            <w:gridSpan w:val="2"/>
            <w:tcBorders>
              <w:top w:val="nil"/>
              <w:left w:val="nil"/>
              <w:bottom w:val="nil"/>
              <w:right w:val="nil"/>
            </w:tcBorders>
          </w:tcPr>
          <w:p w14:paraId="336239F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5A56B4C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565B2D86" w14:textId="77777777" w:rsidTr="00341AFA">
        <w:tc>
          <w:tcPr>
            <w:tcW w:w="3690" w:type="dxa"/>
            <w:gridSpan w:val="2"/>
            <w:tcBorders>
              <w:top w:val="nil"/>
              <w:left w:val="nil"/>
              <w:bottom w:val="nil"/>
              <w:right w:val="nil"/>
            </w:tcBorders>
          </w:tcPr>
          <w:p w14:paraId="3EA4738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45F1551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N5</w:t>
            </w:r>
            <w:r w:rsidRPr="00D80276">
              <w:rPr>
                <w:rFonts w:ascii="Arial" w:hAnsi="Arial" w:cs="Arial"/>
                <w:color w:val="000000"/>
                <w:szCs w:val="20"/>
                <w:lang w:val="en-AU" w:eastAsia="en-US"/>
              </w:rPr>
              <w:fldChar w:fldCharType="end"/>
            </w:r>
          </w:p>
        </w:tc>
      </w:tr>
      <w:tr w:rsidR="00341AFA" w:rsidRPr="00D80276" w14:paraId="2440F33F" w14:textId="77777777" w:rsidTr="00341AFA">
        <w:tc>
          <w:tcPr>
            <w:tcW w:w="3690" w:type="dxa"/>
            <w:gridSpan w:val="2"/>
            <w:tcBorders>
              <w:top w:val="nil"/>
              <w:left w:val="nil"/>
              <w:bottom w:val="nil"/>
              <w:right w:val="nil"/>
            </w:tcBorders>
          </w:tcPr>
          <w:p w14:paraId="02EE4E6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0B42FF1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natuurlijke getallen tussen 1 en 99999.</w:t>
            </w:r>
          </w:p>
        </w:tc>
      </w:tr>
      <w:tr w:rsidR="00341AFA" w:rsidRPr="00D80276" w14:paraId="27486DBF" w14:textId="77777777" w:rsidTr="00341AFA">
        <w:tc>
          <w:tcPr>
            <w:tcW w:w="3690" w:type="dxa"/>
            <w:gridSpan w:val="2"/>
            <w:tcBorders>
              <w:top w:val="nil"/>
              <w:left w:val="nil"/>
              <w:bottom w:val="nil"/>
              <w:right w:val="nil"/>
            </w:tcBorders>
          </w:tcPr>
          <w:p w14:paraId="6AC072D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7402B78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7ED4368" w14:textId="77777777" w:rsidTr="00341AFA">
        <w:tc>
          <w:tcPr>
            <w:tcW w:w="3690" w:type="dxa"/>
            <w:gridSpan w:val="2"/>
            <w:tcBorders>
              <w:top w:val="nil"/>
              <w:left w:val="nil"/>
              <w:bottom w:val="nil"/>
              <w:right w:val="nil"/>
            </w:tcBorders>
          </w:tcPr>
          <w:p w14:paraId="20A703D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424B259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1A243EAA" w14:textId="77777777" w:rsidTr="00341AFA">
        <w:tc>
          <w:tcPr>
            <w:tcW w:w="3690" w:type="dxa"/>
            <w:gridSpan w:val="2"/>
            <w:tcBorders>
              <w:top w:val="nil"/>
              <w:left w:val="nil"/>
              <w:bottom w:val="nil"/>
              <w:right w:val="nil"/>
            </w:tcBorders>
          </w:tcPr>
          <w:p w14:paraId="443FBFC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5CADFF3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4FBD1B9" w14:textId="77777777" w:rsidTr="00341AFA">
        <w:tc>
          <w:tcPr>
            <w:tcW w:w="3690" w:type="dxa"/>
            <w:gridSpan w:val="2"/>
            <w:tcBorders>
              <w:top w:val="nil"/>
              <w:left w:val="nil"/>
              <w:bottom w:val="nil"/>
              <w:right w:val="nil"/>
            </w:tcBorders>
          </w:tcPr>
          <w:p w14:paraId="7B84D24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3182E0E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EFE26D1" w14:textId="77777777" w:rsidTr="00341AFA">
        <w:tc>
          <w:tcPr>
            <w:tcW w:w="3690" w:type="dxa"/>
            <w:gridSpan w:val="2"/>
            <w:tcBorders>
              <w:top w:val="nil"/>
              <w:left w:val="nil"/>
              <w:bottom w:val="nil"/>
              <w:right w:val="nil"/>
            </w:tcBorders>
          </w:tcPr>
          <w:p w14:paraId="4BA94FB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3964117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0DD1BD77" w14:textId="77777777" w:rsidTr="00341AFA">
        <w:tc>
          <w:tcPr>
            <w:tcW w:w="3690" w:type="dxa"/>
            <w:gridSpan w:val="2"/>
            <w:tcBorders>
              <w:top w:val="nil"/>
              <w:left w:val="nil"/>
              <w:bottom w:val="nil"/>
              <w:right w:val="nil"/>
            </w:tcBorders>
          </w:tcPr>
          <w:p w14:paraId="0724090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0C7C0B7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1DCB7060" w14:textId="77777777" w:rsidTr="00341AFA">
        <w:tc>
          <w:tcPr>
            <w:tcW w:w="3690" w:type="dxa"/>
            <w:gridSpan w:val="2"/>
            <w:tcBorders>
              <w:top w:val="nil"/>
              <w:left w:val="nil"/>
              <w:bottom w:val="nil"/>
              <w:right w:val="nil"/>
            </w:tcBorders>
          </w:tcPr>
          <w:p w14:paraId="425E25C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30DCB2F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41935772" w14:textId="77777777" w:rsidTr="00341AFA">
        <w:tc>
          <w:tcPr>
            <w:tcW w:w="3690" w:type="dxa"/>
            <w:gridSpan w:val="2"/>
            <w:tcBorders>
              <w:top w:val="nil"/>
              <w:left w:val="nil"/>
              <w:bottom w:val="nil"/>
              <w:right w:val="nil"/>
            </w:tcBorders>
          </w:tcPr>
          <w:p w14:paraId="20A2CBE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2074F2C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betreft een authentiek gegeven indien de adresseerbaar object aanduiding een nummeraanduiding betreft. In andere gevallen betreft het een gemeentelijk kerngegeven.</w:t>
            </w:r>
          </w:p>
        </w:tc>
      </w:tr>
      <w:tr w:rsidR="00341AFA" w:rsidRPr="00D80276" w14:paraId="36730567" w14:textId="77777777" w:rsidTr="00341AFA">
        <w:tc>
          <w:tcPr>
            <w:tcW w:w="3690" w:type="dxa"/>
            <w:gridSpan w:val="2"/>
            <w:tcBorders>
              <w:top w:val="nil"/>
              <w:left w:val="nil"/>
              <w:bottom w:val="nil"/>
              <w:right w:val="nil"/>
            </w:tcBorders>
          </w:tcPr>
          <w:p w14:paraId="4C8E9A5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15C4B57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0C08351A" w14:textId="77777777" w:rsidTr="00341AFA">
        <w:tc>
          <w:tcPr>
            <w:tcW w:w="9360" w:type="dxa"/>
            <w:gridSpan w:val="3"/>
            <w:tcBorders>
              <w:top w:val="nil"/>
              <w:left w:val="nil"/>
              <w:bottom w:val="nil"/>
              <w:right w:val="nil"/>
            </w:tcBorders>
          </w:tcPr>
          <w:p w14:paraId="75A3127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0E82A1FD" w14:textId="77777777" w:rsidTr="00341AFA">
        <w:tc>
          <w:tcPr>
            <w:tcW w:w="450" w:type="dxa"/>
            <w:tcBorders>
              <w:top w:val="nil"/>
              <w:left w:val="nil"/>
              <w:bottom w:val="nil"/>
              <w:right w:val="nil"/>
            </w:tcBorders>
          </w:tcPr>
          <w:p w14:paraId="31E9E03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744B798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Dit attribuutsoort is in de BAG gespecificeerd bij het objecttype NUMMERAANDUIDING. Het is in het RSGB bij de ADRESSEERBAAR OBJECT AANDUIDING opgenomen. Zie verder de toelichting in het RSGB.</w:t>
            </w:r>
          </w:p>
        </w:tc>
      </w:tr>
    </w:tbl>
    <w:bookmarkStart w:id="1972" w:name="BKM_6CF17D0F_78B8_48c2_B8B5_0D489FC8A1F4"/>
    <w:bookmarkEnd w:id="1972"/>
    <w:p w14:paraId="448D2E51"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Huisletter</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binnenlands correspondentieadres VERZENDING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3A706D8C" w14:textId="77777777" w:rsidTr="00341AFA">
        <w:tc>
          <w:tcPr>
            <w:tcW w:w="3690" w:type="dxa"/>
            <w:gridSpan w:val="2"/>
            <w:tcBorders>
              <w:top w:val="nil"/>
              <w:left w:val="nil"/>
              <w:bottom w:val="nil"/>
              <w:right w:val="nil"/>
            </w:tcBorders>
          </w:tcPr>
          <w:p w14:paraId="7736B73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09206286"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Huisletter</w:t>
            </w:r>
            <w:r w:rsidRPr="00D80276">
              <w:rPr>
                <w:rFonts w:ascii="Arial" w:hAnsi="Arial" w:cs="Arial"/>
                <w:color w:val="000000"/>
                <w:szCs w:val="20"/>
                <w:lang w:val="en-AU" w:eastAsia="en-US"/>
              </w:rPr>
              <w:fldChar w:fldCharType="end"/>
            </w:r>
          </w:p>
        </w:tc>
      </w:tr>
      <w:tr w:rsidR="00341AFA" w:rsidRPr="00D80276" w14:paraId="03560535" w14:textId="77777777" w:rsidTr="00341AFA">
        <w:tc>
          <w:tcPr>
            <w:tcW w:w="3690" w:type="dxa"/>
            <w:gridSpan w:val="2"/>
            <w:tcBorders>
              <w:top w:val="nil"/>
              <w:left w:val="nil"/>
              <w:bottom w:val="nil"/>
              <w:right w:val="nil"/>
            </w:tcBorders>
          </w:tcPr>
          <w:p w14:paraId="0627568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2E3005A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23A735A2" w14:textId="77777777" w:rsidTr="00341AFA">
        <w:tc>
          <w:tcPr>
            <w:tcW w:w="3690" w:type="dxa"/>
            <w:gridSpan w:val="2"/>
            <w:tcBorders>
              <w:top w:val="nil"/>
              <w:left w:val="nil"/>
              <w:bottom w:val="nil"/>
              <w:right w:val="nil"/>
            </w:tcBorders>
          </w:tcPr>
          <w:p w14:paraId="1612697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5B63EDD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797F6A77" w14:textId="77777777" w:rsidTr="00341AFA">
        <w:tc>
          <w:tcPr>
            <w:tcW w:w="3690" w:type="dxa"/>
            <w:gridSpan w:val="2"/>
            <w:tcBorders>
              <w:top w:val="nil"/>
              <w:left w:val="nil"/>
              <w:bottom w:val="nil"/>
              <w:right w:val="nil"/>
            </w:tcBorders>
          </w:tcPr>
          <w:p w14:paraId="60C13EF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709AB0D9"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huisletter</w:t>
            </w:r>
            <w:r w:rsidRPr="00D80276">
              <w:rPr>
                <w:rFonts w:ascii="Arial" w:hAnsi="Arial" w:cs="Arial"/>
                <w:color w:val="000000"/>
                <w:szCs w:val="20"/>
                <w:lang w:val="en-AU" w:eastAsia="en-US"/>
              </w:rPr>
              <w:fldChar w:fldCharType="end"/>
            </w:r>
          </w:p>
        </w:tc>
      </w:tr>
      <w:tr w:rsidR="00341AFA" w:rsidRPr="00D80276" w14:paraId="370C13D7" w14:textId="77777777" w:rsidTr="00341AFA">
        <w:tc>
          <w:tcPr>
            <w:tcW w:w="3690" w:type="dxa"/>
            <w:gridSpan w:val="2"/>
            <w:tcBorders>
              <w:top w:val="nil"/>
              <w:left w:val="nil"/>
              <w:bottom w:val="nil"/>
              <w:right w:val="nil"/>
            </w:tcBorders>
          </w:tcPr>
          <w:p w14:paraId="28245E5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1643832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Een door of namens het bevoegd gemeentelijk orgaan ten aanzien van een adresseerbaar object toegekende toevoeging aan een huisnummer in de vorm van een alfanumeriek teken.</w:t>
            </w:r>
            <w:r w:rsidRPr="00D80276">
              <w:rPr>
                <w:rFonts w:ascii="Arial" w:hAnsi="Arial" w:cs="Arial"/>
                <w:color w:val="000000"/>
                <w:szCs w:val="20"/>
                <w:lang w:eastAsia="en-US"/>
              </w:rPr>
              <w:fldChar w:fldCharType="end"/>
            </w:r>
          </w:p>
        </w:tc>
      </w:tr>
      <w:tr w:rsidR="00341AFA" w:rsidRPr="00D80276" w14:paraId="5F094D87" w14:textId="77777777" w:rsidTr="00341AFA">
        <w:tc>
          <w:tcPr>
            <w:tcW w:w="3690" w:type="dxa"/>
            <w:gridSpan w:val="2"/>
            <w:tcBorders>
              <w:top w:val="nil"/>
              <w:left w:val="nil"/>
              <w:bottom w:val="nil"/>
              <w:right w:val="nil"/>
            </w:tcBorders>
          </w:tcPr>
          <w:p w14:paraId="6561E55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 xml:space="preserve">Herkomst definitie </w:t>
            </w:r>
          </w:p>
        </w:tc>
        <w:tc>
          <w:tcPr>
            <w:tcW w:w="5670" w:type="dxa"/>
            <w:tcBorders>
              <w:top w:val="nil"/>
              <w:left w:val="nil"/>
              <w:bottom w:val="nil"/>
              <w:right w:val="nil"/>
            </w:tcBorders>
          </w:tcPr>
          <w:p w14:paraId="77A70F7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27FB1573" w14:textId="77777777" w:rsidTr="00341AFA">
        <w:tc>
          <w:tcPr>
            <w:tcW w:w="3690" w:type="dxa"/>
            <w:gridSpan w:val="2"/>
            <w:tcBorders>
              <w:top w:val="nil"/>
              <w:left w:val="nil"/>
              <w:bottom w:val="nil"/>
              <w:right w:val="nil"/>
            </w:tcBorders>
          </w:tcPr>
          <w:p w14:paraId="02F0134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4F205F7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4C9A94EE" w14:textId="77777777" w:rsidTr="00341AFA">
        <w:tc>
          <w:tcPr>
            <w:tcW w:w="3690" w:type="dxa"/>
            <w:gridSpan w:val="2"/>
            <w:tcBorders>
              <w:top w:val="nil"/>
              <w:left w:val="nil"/>
              <w:bottom w:val="nil"/>
              <w:right w:val="nil"/>
            </w:tcBorders>
          </w:tcPr>
          <w:p w14:paraId="6672B69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59D49D12"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AN1</w:t>
            </w:r>
            <w:r w:rsidRPr="00D80276">
              <w:rPr>
                <w:rFonts w:ascii="Arial" w:hAnsi="Arial" w:cs="Arial"/>
                <w:color w:val="000000"/>
                <w:szCs w:val="20"/>
                <w:lang w:val="en-AU" w:eastAsia="en-US"/>
              </w:rPr>
              <w:fldChar w:fldCharType="end"/>
            </w:r>
          </w:p>
        </w:tc>
      </w:tr>
      <w:tr w:rsidR="00341AFA" w:rsidRPr="00D80276" w14:paraId="310F0D48" w14:textId="77777777" w:rsidTr="00341AFA">
        <w:tc>
          <w:tcPr>
            <w:tcW w:w="3690" w:type="dxa"/>
            <w:gridSpan w:val="2"/>
            <w:tcBorders>
              <w:top w:val="nil"/>
              <w:left w:val="nil"/>
              <w:bottom w:val="nil"/>
              <w:right w:val="nil"/>
            </w:tcBorders>
          </w:tcPr>
          <w:p w14:paraId="61503CA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5E34F7B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 - z , A – Z</w:t>
            </w:r>
          </w:p>
        </w:tc>
      </w:tr>
      <w:tr w:rsidR="00341AFA" w:rsidRPr="00D80276" w14:paraId="4532EDCB" w14:textId="77777777" w:rsidTr="00341AFA">
        <w:tc>
          <w:tcPr>
            <w:tcW w:w="3690" w:type="dxa"/>
            <w:gridSpan w:val="2"/>
            <w:tcBorders>
              <w:top w:val="nil"/>
              <w:left w:val="nil"/>
              <w:bottom w:val="nil"/>
              <w:right w:val="nil"/>
            </w:tcBorders>
          </w:tcPr>
          <w:p w14:paraId="297D3DA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44B3EA5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140F1231" w14:textId="77777777" w:rsidTr="00341AFA">
        <w:tc>
          <w:tcPr>
            <w:tcW w:w="3690" w:type="dxa"/>
            <w:gridSpan w:val="2"/>
            <w:tcBorders>
              <w:top w:val="nil"/>
              <w:left w:val="nil"/>
              <w:bottom w:val="nil"/>
              <w:right w:val="nil"/>
            </w:tcBorders>
          </w:tcPr>
          <w:p w14:paraId="4DD94FD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24D82BA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14:paraId="3A51314E" w14:textId="77777777" w:rsidTr="00341AFA">
        <w:tc>
          <w:tcPr>
            <w:tcW w:w="3690" w:type="dxa"/>
            <w:gridSpan w:val="2"/>
            <w:tcBorders>
              <w:top w:val="nil"/>
              <w:left w:val="nil"/>
              <w:bottom w:val="nil"/>
              <w:right w:val="nil"/>
            </w:tcBorders>
          </w:tcPr>
          <w:p w14:paraId="21398C9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37D3257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1836FA97" w14:textId="77777777" w:rsidTr="00341AFA">
        <w:tc>
          <w:tcPr>
            <w:tcW w:w="3690" w:type="dxa"/>
            <w:gridSpan w:val="2"/>
            <w:tcBorders>
              <w:top w:val="nil"/>
              <w:left w:val="nil"/>
              <w:bottom w:val="nil"/>
              <w:right w:val="nil"/>
            </w:tcBorders>
          </w:tcPr>
          <w:p w14:paraId="57DD467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5EE527D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DCC6D87" w14:textId="77777777" w:rsidTr="00341AFA">
        <w:tc>
          <w:tcPr>
            <w:tcW w:w="3690" w:type="dxa"/>
            <w:gridSpan w:val="2"/>
            <w:tcBorders>
              <w:top w:val="nil"/>
              <w:left w:val="nil"/>
              <w:bottom w:val="nil"/>
              <w:right w:val="nil"/>
            </w:tcBorders>
          </w:tcPr>
          <w:p w14:paraId="10383A4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581FFA2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A8562CE" w14:textId="77777777" w:rsidTr="00341AFA">
        <w:tc>
          <w:tcPr>
            <w:tcW w:w="3690" w:type="dxa"/>
            <w:gridSpan w:val="2"/>
            <w:tcBorders>
              <w:top w:val="nil"/>
              <w:left w:val="nil"/>
              <w:bottom w:val="nil"/>
              <w:right w:val="nil"/>
            </w:tcBorders>
          </w:tcPr>
          <w:p w14:paraId="0692B93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45D7953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0C93DF9" w14:textId="77777777" w:rsidTr="00341AFA">
        <w:tc>
          <w:tcPr>
            <w:tcW w:w="3690" w:type="dxa"/>
            <w:gridSpan w:val="2"/>
            <w:tcBorders>
              <w:top w:val="nil"/>
              <w:left w:val="nil"/>
              <w:bottom w:val="nil"/>
              <w:right w:val="nil"/>
            </w:tcBorders>
          </w:tcPr>
          <w:p w14:paraId="6A2C7FA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48293B00"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0A021259" w14:textId="77777777" w:rsidTr="00341AFA">
        <w:tc>
          <w:tcPr>
            <w:tcW w:w="3690" w:type="dxa"/>
            <w:gridSpan w:val="2"/>
            <w:tcBorders>
              <w:top w:val="nil"/>
              <w:left w:val="nil"/>
              <w:bottom w:val="nil"/>
              <w:right w:val="nil"/>
            </w:tcBorders>
          </w:tcPr>
          <w:p w14:paraId="735B648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42C7E9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betreft een authentiek gegeven indien de adresseerbaar object aanduiding een nummeraanduiding betreft. In andere gevallen betreft het een gemeentelijk kerngegeven.</w:t>
            </w:r>
          </w:p>
        </w:tc>
      </w:tr>
      <w:tr w:rsidR="00341AFA" w:rsidRPr="00D80276" w14:paraId="3989266B" w14:textId="77777777" w:rsidTr="00341AFA">
        <w:tc>
          <w:tcPr>
            <w:tcW w:w="3690" w:type="dxa"/>
            <w:gridSpan w:val="2"/>
            <w:tcBorders>
              <w:top w:val="nil"/>
              <w:left w:val="nil"/>
              <w:bottom w:val="nil"/>
              <w:right w:val="nil"/>
            </w:tcBorders>
          </w:tcPr>
          <w:p w14:paraId="0C86947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21FB1CB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04B2D605" w14:textId="77777777" w:rsidTr="00341AFA">
        <w:tc>
          <w:tcPr>
            <w:tcW w:w="9360" w:type="dxa"/>
            <w:gridSpan w:val="3"/>
            <w:tcBorders>
              <w:top w:val="nil"/>
              <w:left w:val="nil"/>
              <w:bottom w:val="nil"/>
              <w:right w:val="nil"/>
            </w:tcBorders>
          </w:tcPr>
          <w:p w14:paraId="5D93A87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1AA442B2" w14:textId="77777777" w:rsidTr="00341AFA">
        <w:tc>
          <w:tcPr>
            <w:tcW w:w="450" w:type="dxa"/>
            <w:tcBorders>
              <w:top w:val="nil"/>
              <w:left w:val="nil"/>
              <w:bottom w:val="nil"/>
              <w:right w:val="nil"/>
            </w:tcBorders>
          </w:tcPr>
          <w:p w14:paraId="5BC929C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4F5568D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Dit attribuutsoort is in de BAG gespecificeerd bij het objecttype NUMMERAANDUIDING. Het is in het RSGB bij de ADRESSEERBAAR OBJECT AANDUIDING opgenomen. Zie verder de toelichting in het RSGB.</w:t>
            </w:r>
          </w:p>
        </w:tc>
      </w:tr>
    </w:tbl>
    <w:bookmarkStart w:id="1973" w:name="BKM_409C9977_D11A_4980_A331_B10BEE84ACD7"/>
    <w:bookmarkEnd w:id="1973"/>
    <w:p w14:paraId="2A9F75CA"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Huisnummertoevoeging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binnenlands correspondentieadres VERZENDING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6661B91F" w14:textId="77777777" w:rsidTr="00341AFA">
        <w:tc>
          <w:tcPr>
            <w:tcW w:w="3690" w:type="dxa"/>
            <w:gridSpan w:val="2"/>
            <w:tcBorders>
              <w:top w:val="nil"/>
              <w:left w:val="nil"/>
              <w:bottom w:val="nil"/>
              <w:right w:val="nil"/>
            </w:tcBorders>
          </w:tcPr>
          <w:p w14:paraId="4276990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5AD988CB"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Huisnummertoevoeging</w:t>
            </w:r>
            <w:r w:rsidRPr="00D80276">
              <w:rPr>
                <w:rFonts w:ascii="Arial" w:hAnsi="Arial" w:cs="Arial"/>
                <w:color w:val="000000"/>
                <w:szCs w:val="20"/>
                <w:lang w:val="en-AU" w:eastAsia="en-US"/>
              </w:rPr>
              <w:fldChar w:fldCharType="end"/>
            </w:r>
          </w:p>
        </w:tc>
      </w:tr>
      <w:tr w:rsidR="00341AFA" w:rsidRPr="00D80276" w14:paraId="3C3D0EC2" w14:textId="77777777" w:rsidTr="00341AFA">
        <w:tc>
          <w:tcPr>
            <w:tcW w:w="3690" w:type="dxa"/>
            <w:gridSpan w:val="2"/>
            <w:tcBorders>
              <w:top w:val="nil"/>
              <w:left w:val="nil"/>
              <w:bottom w:val="nil"/>
              <w:right w:val="nil"/>
            </w:tcBorders>
          </w:tcPr>
          <w:p w14:paraId="4E07D13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1CF348D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49D073AE" w14:textId="77777777" w:rsidTr="00341AFA">
        <w:tc>
          <w:tcPr>
            <w:tcW w:w="3690" w:type="dxa"/>
            <w:gridSpan w:val="2"/>
            <w:tcBorders>
              <w:top w:val="nil"/>
              <w:left w:val="nil"/>
              <w:bottom w:val="nil"/>
              <w:right w:val="nil"/>
            </w:tcBorders>
          </w:tcPr>
          <w:p w14:paraId="0D6BEEF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00BC107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AC3F458" w14:textId="77777777" w:rsidTr="00341AFA">
        <w:tc>
          <w:tcPr>
            <w:tcW w:w="3690" w:type="dxa"/>
            <w:gridSpan w:val="2"/>
            <w:tcBorders>
              <w:top w:val="nil"/>
              <w:left w:val="nil"/>
              <w:bottom w:val="nil"/>
              <w:right w:val="nil"/>
            </w:tcBorders>
          </w:tcPr>
          <w:p w14:paraId="5CF2BAD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66F7C816"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huisnummertoevoeging</w:t>
            </w:r>
            <w:r w:rsidRPr="00D80276">
              <w:rPr>
                <w:rFonts w:ascii="Arial" w:hAnsi="Arial" w:cs="Arial"/>
                <w:color w:val="000000"/>
                <w:szCs w:val="20"/>
                <w:lang w:val="en-AU" w:eastAsia="en-US"/>
              </w:rPr>
              <w:fldChar w:fldCharType="end"/>
            </w:r>
          </w:p>
        </w:tc>
      </w:tr>
      <w:tr w:rsidR="00341AFA" w:rsidRPr="00D80276" w14:paraId="0696B0FC" w14:textId="77777777" w:rsidTr="00341AFA">
        <w:tc>
          <w:tcPr>
            <w:tcW w:w="3690" w:type="dxa"/>
            <w:gridSpan w:val="2"/>
            <w:tcBorders>
              <w:top w:val="nil"/>
              <w:left w:val="nil"/>
              <w:bottom w:val="nil"/>
              <w:right w:val="nil"/>
            </w:tcBorders>
          </w:tcPr>
          <w:p w14:paraId="5A81B39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3CD305EA"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Een door of namens het bevoegd gemeentelijk orgaan ten aanzien van een adresseerbaar object toegekende nadere toevoeging aan een huisnummer of een combinatie van huisnummer en huisletter.</w:t>
            </w:r>
            <w:r w:rsidRPr="00D80276">
              <w:rPr>
                <w:rFonts w:ascii="Arial" w:hAnsi="Arial" w:cs="Arial"/>
                <w:color w:val="000000"/>
                <w:szCs w:val="20"/>
                <w:lang w:eastAsia="en-US"/>
              </w:rPr>
              <w:fldChar w:fldCharType="end"/>
            </w:r>
          </w:p>
        </w:tc>
      </w:tr>
      <w:tr w:rsidR="00341AFA" w:rsidRPr="00D80276" w14:paraId="5B820170" w14:textId="77777777" w:rsidTr="00341AFA">
        <w:tc>
          <w:tcPr>
            <w:tcW w:w="3690" w:type="dxa"/>
            <w:gridSpan w:val="2"/>
            <w:tcBorders>
              <w:top w:val="nil"/>
              <w:left w:val="nil"/>
              <w:bottom w:val="nil"/>
              <w:right w:val="nil"/>
            </w:tcBorders>
          </w:tcPr>
          <w:p w14:paraId="5E10784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38E2451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1627DA0B" w14:textId="77777777" w:rsidTr="00341AFA">
        <w:tc>
          <w:tcPr>
            <w:tcW w:w="3690" w:type="dxa"/>
            <w:gridSpan w:val="2"/>
            <w:tcBorders>
              <w:top w:val="nil"/>
              <w:left w:val="nil"/>
              <w:bottom w:val="nil"/>
              <w:right w:val="nil"/>
            </w:tcBorders>
          </w:tcPr>
          <w:p w14:paraId="257DFD5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6D6D537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5BD514B2" w14:textId="77777777" w:rsidTr="00341AFA">
        <w:tc>
          <w:tcPr>
            <w:tcW w:w="3690" w:type="dxa"/>
            <w:gridSpan w:val="2"/>
            <w:tcBorders>
              <w:top w:val="nil"/>
              <w:left w:val="nil"/>
              <w:bottom w:val="nil"/>
              <w:right w:val="nil"/>
            </w:tcBorders>
          </w:tcPr>
          <w:p w14:paraId="11E49B5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0A28D737"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AN4</w:t>
            </w:r>
            <w:r w:rsidRPr="00D80276">
              <w:rPr>
                <w:rFonts w:ascii="Arial" w:hAnsi="Arial" w:cs="Arial"/>
                <w:color w:val="000000"/>
                <w:szCs w:val="20"/>
                <w:lang w:val="en-AU" w:eastAsia="en-US"/>
              </w:rPr>
              <w:fldChar w:fldCharType="end"/>
            </w:r>
          </w:p>
        </w:tc>
      </w:tr>
      <w:tr w:rsidR="00341AFA" w:rsidRPr="00D80276" w14:paraId="3E4B5831" w14:textId="77777777" w:rsidTr="00341AFA">
        <w:tc>
          <w:tcPr>
            <w:tcW w:w="3690" w:type="dxa"/>
            <w:gridSpan w:val="2"/>
            <w:tcBorders>
              <w:top w:val="nil"/>
              <w:left w:val="nil"/>
              <w:bottom w:val="nil"/>
              <w:right w:val="nil"/>
            </w:tcBorders>
          </w:tcPr>
          <w:p w14:paraId="1887E7F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30DA35B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 - z , A - Z , 0 – 9</w:t>
            </w:r>
          </w:p>
        </w:tc>
      </w:tr>
      <w:tr w:rsidR="00341AFA" w:rsidRPr="00D80276" w14:paraId="5573E0A9" w14:textId="77777777" w:rsidTr="00341AFA">
        <w:tc>
          <w:tcPr>
            <w:tcW w:w="3690" w:type="dxa"/>
            <w:gridSpan w:val="2"/>
            <w:tcBorders>
              <w:top w:val="nil"/>
              <w:left w:val="nil"/>
              <w:bottom w:val="nil"/>
              <w:right w:val="nil"/>
            </w:tcBorders>
          </w:tcPr>
          <w:p w14:paraId="6B8317C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1F35290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AC3BE19" w14:textId="77777777" w:rsidTr="00341AFA">
        <w:tc>
          <w:tcPr>
            <w:tcW w:w="3690" w:type="dxa"/>
            <w:gridSpan w:val="2"/>
            <w:tcBorders>
              <w:top w:val="nil"/>
              <w:left w:val="nil"/>
              <w:bottom w:val="nil"/>
              <w:right w:val="nil"/>
            </w:tcBorders>
          </w:tcPr>
          <w:p w14:paraId="597E9B8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69220FC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6650B0AE" w14:textId="77777777" w:rsidTr="00341AFA">
        <w:tc>
          <w:tcPr>
            <w:tcW w:w="3690" w:type="dxa"/>
            <w:gridSpan w:val="2"/>
            <w:tcBorders>
              <w:top w:val="nil"/>
              <w:left w:val="nil"/>
              <w:bottom w:val="nil"/>
              <w:right w:val="nil"/>
            </w:tcBorders>
          </w:tcPr>
          <w:p w14:paraId="2260B48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72F9702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773E146E" w14:textId="77777777" w:rsidTr="00341AFA">
        <w:tc>
          <w:tcPr>
            <w:tcW w:w="3690" w:type="dxa"/>
            <w:gridSpan w:val="2"/>
            <w:tcBorders>
              <w:top w:val="nil"/>
              <w:left w:val="nil"/>
              <w:bottom w:val="nil"/>
              <w:right w:val="nil"/>
            </w:tcBorders>
          </w:tcPr>
          <w:p w14:paraId="4096F0A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799C2B8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623E94B" w14:textId="77777777" w:rsidTr="00341AFA">
        <w:tc>
          <w:tcPr>
            <w:tcW w:w="3690" w:type="dxa"/>
            <w:gridSpan w:val="2"/>
            <w:tcBorders>
              <w:top w:val="nil"/>
              <w:left w:val="nil"/>
              <w:bottom w:val="nil"/>
              <w:right w:val="nil"/>
            </w:tcBorders>
          </w:tcPr>
          <w:p w14:paraId="23A2CA0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372E4BE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020E0AE9" w14:textId="77777777" w:rsidTr="00341AFA">
        <w:tc>
          <w:tcPr>
            <w:tcW w:w="3690" w:type="dxa"/>
            <w:gridSpan w:val="2"/>
            <w:tcBorders>
              <w:top w:val="nil"/>
              <w:left w:val="nil"/>
              <w:bottom w:val="nil"/>
              <w:right w:val="nil"/>
            </w:tcBorders>
          </w:tcPr>
          <w:p w14:paraId="2AB9911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2BFF73E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69195013" w14:textId="77777777" w:rsidTr="00341AFA">
        <w:tc>
          <w:tcPr>
            <w:tcW w:w="3690" w:type="dxa"/>
            <w:gridSpan w:val="2"/>
            <w:tcBorders>
              <w:top w:val="nil"/>
              <w:left w:val="nil"/>
              <w:bottom w:val="nil"/>
              <w:right w:val="nil"/>
            </w:tcBorders>
          </w:tcPr>
          <w:p w14:paraId="6FC543A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7DC0D0DB"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53B1F672" w14:textId="77777777" w:rsidTr="00341AFA">
        <w:tc>
          <w:tcPr>
            <w:tcW w:w="3690" w:type="dxa"/>
            <w:gridSpan w:val="2"/>
            <w:tcBorders>
              <w:top w:val="nil"/>
              <w:left w:val="nil"/>
              <w:bottom w:val="nil"/>
              <w:right w:val="nil"/>
            </w:tcBorders>
          </w:tcPr>
          <w:p w14:paraId="0B21E61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2E8587A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betreft een authentiek gegeven indien de adresseerbaar object aanduiding een nummeraanduiding betreft. In andere gevallen betreft het een gemeentelijk kerngegeven.</w:t>
            </w:r>
          </w:p>
        </w:tc>
      </w:tr>
      <w:tr w:rsidR="00341AFA" w:rsidRPr="00D80276" w14:paraId="0E5022D2" w14:textId="77777777" w:rsidTr="00341AFA">
        <w:tc>
          <w:tcPr>
            <w:tcW w:w="3690" w:type="dxa"/>
            <w:gridSpan w:val="2"/>
            <w:tcBorders>
              <w:top w:val="nil"/>
              <w:left w:val="nil"/>
              <w:bottom w:val="nil"/>
              <w:right w:val="nil"/>
            </w:tcBorders>
          </w:tcPr>
          <w:p w14:paraId="6D48590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0B8BD3F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4EFB0696" w14:textId="77777777" w:rsidTr="00341AFA">
        <w:tc>
          <w:tcPr>
            <w:tcW w:w="9360" w:type="dxa"/>
            <w:gridSpan w:val="3"/>
            <w:tcBorders>
              <w:top w:val="nil"/>
              <w:left w:val="nil"/>
              <w:bottom w:val="nil"/>
              <w:right w:val="nil"/>
            </w:tcBorders>
          </w:tcPr>
          <w:p w14:paraId="3354959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7B38E291" w14:textId="77777777" w:rsidTr="00341AFA">
        <w:tc>
          <w:tcPr>
            <w:tcW w:w="450" w:type="dxa"/>
            <w:tcBorders>
              <w:top w:val="nil"/>
              <w:left w:val="nil"/>
              <w:bottom w:val="nil"/>
              <w:right w:val="nil"/>
            </w:tcBorders>
          </w:tcPr>
          <w:p w14:paraId="0F388EB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07C7133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Dit attribuutsoort is in de BAG gespecificeerd bij het objecttype NUMMERAANDUIDING. Het is in het RSGB bij de ADRESSEERBAAR OBJECT AANDUIDING opgenomen. Zie verder de toelichting in het RSGB.</w:t>
            </w:r>
          </w:p>
        </w:tc>
      </w:tr>
    </w:tbl>
    <w:bookmarkStart w:id="1974" w:name="BKM_061573CD_0865_4781_BCB1_59E9C834DAD2"/>
    <w:bookmarkEnd w:id="1974"/>
    <w:p w14:paraId="5058E0B7"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Naam openbare ruimte</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 xml:space="preserve">Afwijkend </w:t>
      </w:r>
      <w:r w:rsidR="00341AFA" w:rsidRPr="00D80276">
        <w:rPr>
          <w:rFonts w:ascii="Arial" w:hAnsi="Arial" w:cs="Arial"/>
          <w:b/>
          <w:bCs/>
          <w:color w:val="000000"/>
          <w:sz w:val="24"/>
          <w:szCs w:val="24"/>
          <w:lang w:eastAsia="en-US"/>
        </w:rPr>
        <w:lastRenderedPageBreak/>
        <w:t>binnenlands correspondentieadres VERZENDING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470C15EC" w14:textId="77777777" w:rsidTr="00341AFA">
        <w:tc>
          <w:tcPr>
            <w:tcW w:w="3690" w:type="dxa"/>
            <w:gridSpan w:val="2"/>
            <w:tcBorders>
              <w:top w:val="nil"/>
              <w:left w:val="nil"/>
              <w:bottom w:val="nil"/>
              <w:right w:val="nil"/>
            </w:tcBorders>
          </w:tcPr>
          <w:p w14:paraId="7CB1B90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49150921"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Naam openbare ruimte</w:t>
            </w:r>
            <w:r w:rsidRPr="00D80276">
              <w:rPr>
                <w:rFonts w:ascii="Arial" w:hAnsi="Arial" w:cs="Arial"/>
                <w:color w:val="000000"/>
                <w:szCs w:val="20"/>
                <w:lang w:val="en-AU" w:eastAsia="en-US"/>
              </w:rPr>
              <w:fldChar w:fldCharType="end"/>
            </w:r>
          </w:p>
        </w:tc>
      </w:tr>
      <w:tr w:rsidR="00341AFA" w:rsidRPr="00D80276" w14:paraId="55907D87" w14:textId="77777777" w:rsidTr="00341AFA">
        <w:tc>
          <w:tcPr>
            <w:tcW w:w="3690" w:type="dxa"/>
            <w:gridSpan w:val="2"/>
            <w:tcBorders>
              <w:top w:val="nil"/>
              <w:left w:val="nil"/>
              <w:bottom w:val="nil"/>
              <w:right w:val="nil"/>
            </w:tcBorders>
          </w:tcPr>
          <w:p w14:paraId="35B1DDE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039A67E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4953F774" w14:textId="77777777" w:rsidTr="00341AFA">
        <w:tc>
          <w:tcPr>
            <w:tcW w:w="3690" w:type="dxa"/>
            <w:gridSpan w:val="2"/>
            <w:tcBorders>
              <w:top w:val="nil"/>
              <w:left w:val="nil"/>
              <w:bottom w:val="nil"/>
              <w:right w:val="nil"/>
            </w:tcBorders>
          </w:tcPr>
          <w:p w14:paraId="232C8CD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7F24FEE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9C5266A" w14:textId="77777777" w:rsidTr="00341AFA">
        <w:tc>
          <w:tcPr>
            <w:tcW w:w="3690" w:type="dxa"/>
            <w:gridSpan w:val="2"/>
            <w:tcBorders>
              <w:top w:val="nil"/>
              <w:left w:val="nil"/>
              <w:bottom w:val="nil"/>
              <w:right w:val="nil"/>
            </w:tcBorders>
          </w:tcPr>
          <w:p w14:paraId="3548E9A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493823E0"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openbareRuimteNaam</w:t>
            </w:r>
            <w:r w:rsidRPr="00D80276">
              <w:rPr>
                <w:rFonts w:ascii="Arial" w:hAnsi="Arial" w:cs="Arial"/>
                <w:color w:val="000000"/>
                <w:szCs w:val="20"/>
                <w:lang w:val="en-AU" w:eastAsia="en-US"/>
              </w:rPr>
              <w:fldChar w:fldCharType="end"/>
            </w:r>
          </w:p>
        </w:tc>
      </w:tr>
      <w:tr w:rsidR="00341AFA" w:rsidRPr="00D80276" w14:paraId="09C86A1C" w14:textId="77777777" w:rsidTr="00341AFA">
        <w:tc>
          <w:tcPr>
            <w:tcW w:w="3690" w:type="dxa"/>
            <w:gridSpan w:val="2"/>
            <w:tcBorders>
              <w:top w:val="nil"/>
              <w:left w:val="nil"/>
              <w:bottom w:val="nil"/>
              <w:right w:val="nil"/>
            </w:tcBorders>
          </w:tcPr>
          <w:p w14:paraId="6B5F626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454F2EEF"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Een door het bevoegde gemeentelijke orgaan aan een GEMEENTELIJKE OPENBARE RUIMTE toegekende benaming</w:t>
            </w:r>
          </w:p>
        </w:tc>
      </w:tr>
      <w:tr w:rsidR="00341AFA" w:rsidRPr="00D80276" w14:paraId="56496878" w14:textId="77777777" w:rsidTr="00341AFA">
        <w:tc>
          <w:tcPr>
            <w:tcW w:w="3690" w:type="dxa"/>
            <w:gridSpan w:val="2"/>
            <w:tcBorders>
              <w:top w:val="nil"/>
              <w:left w:val="nil"/>
              <w:bottom w:val="nil"/>
              <w:right w:val="nil"/>
            </w:tcBorders>
          </w:tcPr>
          <w:p w14:paraId="689B5B2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2B04129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33772C4F" w14:textId="77777777" w:rsidTr="00341AFA">
        <w:tc>
          <w:tcPr>
            <w:tcW w:w="3690" w:type="dxa"/>
            <w:gridSpan w:val="2"/>
            <w:tcBorders>
              <w:top w:val="nil"/>
              <w:left w:val="nil"/>
              <w:bottom w:val="nil"/>
              <w:right w:val="nil"/>
            </w:tcBorders>
          </w:tcPr>
          <w:p w14:paraId="59399FF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12BB389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juini 2008</w:t>
            </w:r>
          </w:p>
        </w:tc>
      </w:tr>
      <w:tr w:rsidR="00341AFA" w:rsidRPr="00D80276" w14:paraId="15571BAA" w14:textId="77777777" w:rsidTr="00341AFA">
        <w:tc>
          <w:tcPr>
            <w:tcW w:w="3690" w:type="dxa"/>
            <w:gridSpan w:val="2"/>
            <w:tcBorders>
              <w:top w:val="nil"/>
              <w:left w:val="nil"/>
              <w:bottom w:val="nil"/>
              <w:right w:val="nil"/>
            </w:tcBorders>
          </w:tcPr>
          <w:p w14:paraId="7DEBADA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557219D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AN80</w:t>
            </w:r>
            <w:r w:rsidRPr="00D80276">
              <w:rPr>
                <w:rFonts w:ascii="Arial" w:hAnsi="Arial" w:cs="Arial"/>
                <w:color w:val="000000"/>
                <w:szCs w:val="20"/>
                <w:lang w:val="en-AU" w:eastAsia="en-US"/>
              </w:rPr>
              <w:fldChar w:fldCharType="end"/>
            </w:r>
          </w:p>
        </w:tc>
      </w:tr>
      <w:tr w:rsidR="00341AFA" w:rsidRPr="00D80276" w14:paraId="14564491" w14:textId="77777777" w:rsidTr="00341AFA">
        <w:tc>
          <w:tcPr>
            <w:tcW w:w="3690" w:type="dxa"/>
            <w:gridSpan w:val="2"/>
            <w:tcBorders>
              <w:top w:val="nil"/>
              <w:left w:val="nil"/>
              <w:bottom w:val="nil"/>
              <w:right w:val="nil"/>
            </w:tcBorders>
          </w:tcPr>
          <w:p w14:paraId="49CCFD3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581AB9C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Tekens gecodeerd volgens de UTF-8 standaard</w:t>
            </w:r>
          </w:p>
        </w:tc>
      </w:tr>
      <w:tr w:rsidR="00341AFA" w:rsidRPr="00D80276" w14:paraId="1356EE57" w14:textId="77777777" w:rsidTr="00341AFA">
        <w:tc>
          <w:tcPr>
            <w:tcW w:w="3690" w:type="dxa"/>
            <w:gridSpan w:val="2"/>
            <w:tcBorders>
              <w:top w:val="nil"/>
              <w:left w:val="nil"/>
              <w:bottom w:val="nil"/>
              <w:right w:val="nil"/>
            </w:tcBorders>
          </w:tcPr>
          <w:p w14:paraId="4C911B6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75D54F7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6CA21B6B" w14:textId="77777777" w:rsidTr="00341AFA">
        <w:tc>
          <w:tcPr>
            <w:tcW w:w="3690" w:type="dxa"/>
            <w:gridSpan w:val="2"/>
            <w:tcBorders>
              <w:top w:val="nil"/>
              <w:left w:val="nil"/>
              <w:bottom w:val="nil"/>
              <w:right w:val="nil"/>
            </w:tcBorders>
          </w:tcPr>
          <w:p w14:paraId="09022C3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33660A3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A6EA00D" w14:textId="77777777" w:rsidTr="00341AFA">
        <w:tc>
          <w:tcPr>
            <w:tcW w:w="3690" w:type="dxa"/>
            <w:gridSpan w:val="2"/>
            <w:tcBorders>
              <w:top w:val="nil"/>
              <w:left w:val="nil"/>
              <w:bottom w:val="nil"/>
              <w:right w:val="nil"/>
            </w:tcBorders>
          </w:tcPr>
          <w:p w14:paraId="2202D05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61000FE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7F71073A" w14:textId="77777777" w:rsidTr="00341AFA">
        <w:tc>
          <w:tcPr>
            <w:tcW w:w="3690" w:type="dxa"/>
            <w:gridSpan w:val="2"/>
            <w:tcBorders>
              <w:top w:val="nil"/>
              <w:left w:val="nil"/>
              <w:bottom w:val="nil"/>
              <w:right w:val="nil"/>
            </w:tcBorders>
          </w:tcPr>
          <w:p w14:paraId="60FF071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32BFB43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664FAF0" w14:textId="77777777" w:rsidTr="00341AFA">
        <w:tc>
          <w:tcPr>
            <w:tcW w:w="3690" w:type="dxa"/>
            <w:gridSpan w:val="2"/>
            <w:tcBorders>
              <w:top w:val="nil"/>
              <w:left w:val="nil"/>
              <w:bottom w:val="nil"/>
              <w:right w:val="nil"/>
            </w:tcBorders>
          </w:tcPr>
          <w:p w14:paraId="2E2F423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660B310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1BE7E27" w14:textId="77777777" w:rsidTr="00341AFA">
        <w:tc>
          <w:tcPr>
            <w:tcW w:w="3690" w:type="dxa"/>
            <w:gridSpan w:val="2"/>
            <w:tcBorders>
              <w:top w:val="nil"/>
              <w:left w:val="nil"/>
              <w:bottom w:val="nil"/>
              <w:right w:val="nil"/>
            </w:tcBorders>
          </w:tcPr>
          <w:p w14:paraId="7AFBACC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241FC46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DC0C010" w14:textId="77777777" w:rsidTr="00341AFA">
        <w:tc>
          <w:tcPr>
            <w:tcW w:w="3690" w:type="dxa"/>
            <w:gridSpan w:val="2"/>
            <w:tcBorders>
              <w:top w:val="nil"/>
              <w:left w:val="nil"/>
              <w:bottom w:val="nil"/>
              <w:right w:val="nil"/>
            </w:tcBorders>
          </w:tcPr>
          <w:p w14:paraId="33FA9D1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30699689"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0AB79449" w14:textId="77777777" w:rsidTr="00341AFA">
        <w:tc>
          <w:tcPr>
            <w:tcW w:w="3690" w:type="dxa"/>
            <w:gridSpan w:val="2"/>
            <w:tcBorders>
              <w:top w:val="nil"/>
              <w:left w:val="nil"/>
              <w:bottom w:val="nil"/>
              <w:right w:val="nil"/>
            </w:tcBorders>
          </w:tcPr>
          <w:p w14:paraId="46950BC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5EF2266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Authentiek gegeven</w:t>
            </w:r>
          </w:p>
        </w:tc>
      </w:tr>
      <w:tr w:rsidR="00341AFA" w:rsidRPr="00D80276" w14:paraId="1C439D75" w14:textId="77777777" w:rsidTr="00341AFA">
        <w:tc>
          <w:tcPr>
            <w:tcW w:w="3690" w:type="dxa"/>
            <w:gridSpan w:val="2"/>
            <w:tcBorders>
              <w:top w:val="nil"/>
              <w:left w:val="nil"/>
              <w:bottom w:val="nil"/>
              <w:right w:val="nil"/>
            </w:tcBorders>
          </w:tcPr>
          <w:p w14:paraId="3FC072B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54FD80D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31791CA6" w14:textId="77777777" w:rsidTr="00341AFA">
        <w:tc>
          <w:tcPr>
            <w:tcW w:w="9360" w:type="dxa"/>
            <w:gridSpan w:val="3"/>
            <w:tcBorders>
              <w:top w:val="nil"/>
              <w:left w:val="nil"/>
              <w:bottom w:val="nil"/>
              <w:right w:val="nil"/>
            </w:tcBorders>
          </w:tcPr>
          <w:p w14:paraId="68FC489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3911FE54" w14:textId="77777777" w:rsidTr="00341AFA">
        <w:tc>
          <w:tcPr>
            <w:tcW w:w="450" w:type="dxa"/>
            <w:tcBorders>
              <w:top w:val="nil"/>
              <w:left w:val="nil"/>
              <w:bottom w:val="nil"/>
              <w:right w:val="nil"/>
            </w:tcBorders>
          </w:tcPr>
          <w:p w14:paraId="0E4CDFB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362EB63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de toelichting in het RSGB en in de BAG.</w:t>
            </w:r>
          </w:p>
        </w:tc>
      </w:tr>
    </w:tbl>
    <w:bookmarkStart w:id="1975" w:name="BKM_7EFEFEFA_14AB_4be3_AF6A_01475BF526B8"/>
    <w:bookmarkEnd w:id="1975"/>
    <w:p w14:paraId="0256B0E4"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Postcode</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binnenlands correspondentieadres VERZENDING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40941B94" w14:textId="77777777" w:rsidTr="00341AFA">
        <w:tc>
          <w:tcPr>
            <w:tcW w:w="3690" w:type="dxa"/>
            <w:gridSpan w:val="2"/>
            <w:tcBorders>
              <w:top w:val="nil"/>
              <w:left w:val="nil"/>
              <w:bottom w:val="nil"/>
              <w:right w:val="nil"/>
            </w:tcBorders>
          </w:tcPr>
          <w:p w14:paraId="52CCBC2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135BB74F"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Postcode</w:t>
            </w:r>
            <w:r w:rsidRPr="00D80276">
              <w:rPr>
                <w:rFonts w:ascii="Arial" w:hAnsi="Arial" w:cs="Arial"/>
                <w:color w:val="000000"/>
                <w:szCs w:val="20"/>
                <w:lang w:val="en-AU" w:eastAsia="en-US"/>
              </w:rPr>
              <w:fldChar w:fldCharType="end"/>
            </w:r>
          </w:p>
        </w:tc>
      </w:tr>
      <w:tr w:rsidR="00341AFA" w:rsidRPr="00D80276" w14:paraId="77552A1A" w14:textId="77777777" w:rsidTr="00341AFA">
        <w:tc>
          <w:tcPr>
            <w:tcW w:w="3690" w:type="dxa"/>
            <w:gridSpan w:val="2"/>
            <w:tcBorders>
              <w:top w:val="nil"/>
              <w:left w:val="nil"/>
              <w:bottom w:val="nil"/>
              <w:right w:val="nil"/>
            </w:tcBorders>
          </w:tcPr>
          <w:p w14:paraId="0CF2DA5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5BAF838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0C1F4791" w14:textId="77777777" w:rsidTr="00341AFA">
        <w:tc>
          <w:tcPr>
            <w:tcW w:w="3690" w:type="dxa"/>
            <w:gridSpan w:val="2"/>
            <w:tcBorders>
              <w:top w:val="nil"/>
              <w:left w:val="nil"/>
              <w:bottom w:val="nil"/>
              <w:right w:val="nil"/>
            </w:tcBorders>
          </w:tcPr>
          <w:p w14:paraId="193D2EC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5B37F0D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8201489" w14:textId="77777777" w:rsidTr="00341AFA">
        <w:tc>
          <w:tcPr>
            <w:tcW w:w="3690" w:type="dxa"/>
            <w:gridSpan w:val="2"/>
            <w:tcBorders>
              <w:top w:val="nil"/>
              <w:left w:val="nil"/>
              <w:bottom w:val="nil"/>
              <w:right w:val="nil"/>
            </w:tcBorders>
          </w:tcPr>
          <w:p w14:paraId="270948E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2A3E03AF"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postcode</w:t>
            </w:r>
            <w:r w:rsidRPr="00D80276">
              <w:rPr>
                <w:rFonts w:ascii="Arial" w:hAnsi="Arial" w:cs="Arial"/>
                <w:color w:val="000000"/>
                <w:szCs w:val="20"/>
                <w:lang w:val="en-AU" w:eastAsia="en-US"/>
              </w:rPr>
              <w:fldChar w:fldCharType="end"/>
            </w:r>
          </w:p>
        </w:tc>
      </w:tr>
      <w:tr w:rsidR="00341AFA" w:rsidRPr="00D80276" w14:paraId="6A436489" w14:textId="77777777" w:rsidTr="00341AFA">
        <w:tc>
          <w:tcPr>
            <w:tcW w:w="3690" w:type="dxa"/>
            <w:gridSpan w:val="2"/>
            <w:tcBorders>
              <w:top w:val="nil"/>
              <w:left w:val="nil"/>
              <w:bottom w:val="nil"/>
              <w:right w:val="nil"/>
            </w:tcBorders>
          </w:tcPr>
          <w:p w14:paraId="71C09BF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052B5408"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De door TNT Post vastgestelde code behorende bij een bepaalde combinatie van een naam van een woonplaats, naam van een openbare ruimte en een huisnummer</w:t>
            </w:r>
            <w:r w:rsidRPr="00D80276">
              <w:rPr>
                <w:rFonts w:ascii="Arial" w:hAnsi="Arial" w:cs="Arial"/>
                <w:color w:val="000000"/>
                <w:szCs w:val="20"/>
                <w:lang w:eastAsia="en-US"/>
              </w:rPr>
              <w:fldChar w:fldCharType="end"/>
            </w:r>
          </w:p>
        </w:tc>
      </w:tr>
      <w:tr w:rsidR="00341AFA" w:rsidRPr="00D80276" w14:paraId="5A206FB2" w14:textId="77777777" w:rsidTr="00341AFA">
        <w:tc>
          <w:tcPr>
            <w:tcW w:w="3690" w:type="dxa"/>
            <w:gridSpan w:val="2"/>
            <w:tcBorders>
              <w:top w:val="nil"/>
              <w:left w:val="nil"/>
              <w:bottom w:val="nil"/>
              <w:right w:val="nil"/>
            </w:tcBorders>
          </w:tcPr>
          <w:p w14:paraId="3674CD5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39F72A5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2F6F7FC5" w14:textId="77777777" w:rsidTr="00341AFA">
        <w:tc>
          <w:tcPr>
            <w:tcW w:w="3690" w:type="dxa"/>
            <w:gridSpan w:val="2"/>
            <w:tcBorders>
              <w:top w:val="nil"/>
              <w:left w:val="nil"/>
              <w:bottom w:val="nil"/>
              <w:right w:val="nil"/>
            </w:tcBorders>
          </w:tcPr>
          <w:p w14:paraId="2969F7E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6159070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58F12972" w14:textId="77777777" w:rsidTr="00341AFA">
        <w:tc>
          <w:tcPr>
            <w:tcW w:w="3690" w:type="dxa"/>
            <w:gridSpan w:val="2"/>
            <w:tcBorders>
              <w:top w:val="nil"/>
              <w:left w:val="nil"/>
              <w:bottom w:val="nil"/>
              <w:right w:val="nil"/>
            </w:tcBorders>
          </w:tcPr>
          <w:p w14:paraId="6385757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11F757D4"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AN6</w:t>
            </w:r>
            <w:r w:rsidRPr="00D80276">
              <w:rPr>
                <w:rFonts w:ascii="Arial" w:hAnsi="Arial" w:cs="Arial"/>
                <w:color w:val="000000"/>
                <w:szCs w:val="20"/>
                <w:lang w:val="en-AU" w:eastAsia="en-US"/>
              </w:rPr>
              <w:fldChar w:fldCharType="end"/>
            </w:r>
          </w:p>
        </w:tc>
      </w:tr>
      <w:tr w:rsidR="00341AFA" w:rsidRPr="00D80276" w14:paraId="294ED879" w14:textId="77777777" w:rsidTr="00341AFA">
        <w:tc>
          <w:tcPr>
            <w:tcW w:w="3690" w:type="dxa"/>
            <w:gridSpan w:val="2"/>
            <w:tcBorders>
              <w:top w:val="nil"/>
              <w:left w:val="nil"/>
              <w:bottom w:val="nil"/>
              <w:right w:val="nil"/>
            </w:tcBorders>
          </w:tcPr>
          <w:p w14:paraId="36CFD48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5E1A12C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1000AA tot en met 9999ZZ</w:t>
            </w:r>
          </w:p>
        </w:tc>
      </w:tr>
      <w:tr w:rsidR="00341AFA" w:rsidRPr="00D80276" w14:paraId="226A3CCF" w14:textId="77777777" w:rsidTr="00341AFA">
        <w:tc>
          <w:tcPr>
            <w:tcW w:w="3690" w:type="dxa"/>
            <w:gridSpan w:val="2"/>
            <w:tcBorders>
              <w:top w:val="nil"/>
              <w:left w:val="nil"/>
              <w:bottom w:val="nil"/>
              <w:right w:val="nil"/>
            </w:tcBorders>
          </w:tcPr>
          <w:p w14:paraId="50D369A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598A1C3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CE2B07E" w14:textId="77777777" w:rsidTr="00341AFA">
        <w:tc>
          <w:tcPr>
            <w:tcW w:w="3690" w:type="dxa"/>
            <w:gridSpan w:val="2"/>
            <w:tcBorders>
              <w:top w:val="nil"/>
              <w:left w:val="nil"/>
              <w:bottom w:val="nil"/>
              <w:right w:val="nil"/>
            </w:tcBorders>
          </w:tcPr>
          <w:p w14:paraId="60AB933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313B596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9A98904" w14:textId="77777777" w:rsidTr="00341AFA">
        <w:tc>
          <w:tcPr>
            <w:tcW w:w="3690" w:type="dxa"/>
            <w:gridSpan w:val="2"/>
            <w:tcBorders>
              <w:top w:val="nil"/>
              <w:left w:val="nil"/>
              <w:bottom w:val="nil"/>
              <w:right w:val="nil"/>
            </w:tcBorders>
          </w:tcPr>
          <w:p w14:paraId="2F99C25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38C0708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7B665200" w14:textId="77777777" w:rsidTr="00341AFA">
        <w:tc>
          <w:tcPr>
            <w:tcW w:w="3690" w:type="dxa"/>
            <w:gridSpan w:val="2"/>
            <w:tcBorders>
              <w:top w:val="nil"/>
              <w:left w:val="nil"/>
              <w:bottom w:val="nil"/>
              <w:right w:val="nil"/>
            </w:tcBorders>
          </w:tcPr>
          <w:p w14:paraId="07FA2B1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23547DA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90526E9" w14:textId="77777777" w:rsidTr="00341AFA">
        <w:tc>
          <w:tcPr>
            <w:tcW w:w="3690" w:type="dxa"/>
            <w:gridSpan w:val="2"/>
            <w:tcBorders>
              <w:top w:val="nil"/>
              <w:left w:val="nil"/>
              <w:bottom w:val="nil"/>
              <w:right w:val="nil"/>
            </w:tcBorders>
          </w:tcPr>
          <w:p w14:paraId="1F64C96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788E5FF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5A94AF4" w14:textId="77777777" w:rsidTr="00341AFA">
        <w:tc>
          <w:tcPr>
            <w:tcW w:w="3690" w:type="dxa"/>
            <w:gridSpan w:val="2"/>
            <w:tcBorders>
              <w:top w:val="nil"/>
              <w:left w:val="nil"/>
              <w:bottom w:val="nil"/>
              <w:right w:val="nil"/>
            </w:tcBorders>
          </w:tcPr>
          <w:p w14:paraId="25B25C8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4694CDD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3EC752A" w14:textId="77777777" w:rsidTr="00341AFA">
        <w:tc>
          <w:tcPr>
            <w:tcW w:w="3690" w:type="dxa"/>
            <w:gridSpan w:val="2"/>
            <w:tcBorders>
              <w:top w:val="nil"/>
              <w:left w:val="nil"/>
              <w:bottom w:val="nil"/>
              <w:right w:val="nil"/>
            </w:tcBorders>
          </w:tcPr>
          <w:p w14:paraId="5AAD660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49301041"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3AC735F9" w14:textId="77777777" w:rsidTr="00341AFA">
        <w:tc>
          <w:tcPr>
            <w:tcW w:w="3690" w:type="dxa"/>
            <w:gridSpan w:val="2"/>
            <w:tcBorders>
              <w:top w:val="nil"/>
              <w:left w:val="nil"/>
              <w:bottom w:val="nil"/>
              <w:right w:val="nil"/>
            </w:tcBorders>
          </w:tcPr>
          <w:p w14:paraId="3157A72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0AB41CF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Basisgegeven indien de adresseerbaar object aanduiding een nummeraanduiding betreft. In andere gevallen betreft het een gemeentelijk kerngegeven.</w:t>
            </w:r>
          </w:p>
        </w:tc>
      </w:tr>
      <w:tr w:rsidR="00341AFA" w:rsidRPr="00D80276" w14:paraId="1D10BED7" w14:textId="77777777" w:rsidTr="00341AFA">
        <w:tc>
          <w:tcPr>
            <w:tcW w:w="3690" w:type="dxa"/>
            <w:gridSpan w:val="2"/>
            <w:tcBorders>
              <w:top w:val="nil"/>
              <w:left w:val="nil"/>
              <w:bottom w:val="nil"/>
              <w:right w:val="nil"/>
            </w:tcBorders>
          </w:tcPr>
          <w:p w14:paraId="076E64E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3122BF4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1ABDF962" w14:textId="77777777" w:rsidTr="00341AFA">
        <w:tc>
          <w:tcPr>
            <w:tcW w:w="9360" w:type="dxa"/>
            <w:gridSpan w:val="3"/>
            <w:tcBorders>
              <w:top w:val="nil"/>
              <w:left w:val="nil"/>
              <w:bottom w:val="nil"/>
              <w:right w:val="nil"/>
            </w:tcBorders>
          </w:tcPr>
          <w:p w14:paraId="267612D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6EE7042D" w14:textId="77777777" w:rsidTr="00341AFA">
        <w:tc>
          <w:tcPr>
            <w:tcW w:w="450" w:type="dxa"/>
            <w:tcBorders>
              <w:top w:val="nil"/>
              <w:left w:val="nil"/>
              <w:bottom w:val="nil"/>
              <w:right w:val="nil"/>
            </w:tcBorders>
          </w:tcPr>
          <w:p w14:paraId="0514E35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0D61758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Dit attribuutsoort is in de BAG gespecificeerd bij het objecttype NUMMERAANDUIDING. Het is in het RSGB bij de ADRESSEERBAAR OBJECT AANDUIDING opgenomen. Zie verder de toelichting in </w:t>
            </w:r>
            <w:r w:rsidRPr="00D80276">
              <w:rPr>
                <w:rFonts w:ascii="Calibri" w:hAnsi="Calibri" w:cs="Calibri"/>
                <w:color w:val="000000"/>
                <w:sz w:val="22"/>
                <w:szCs w:val="22"/>
                <w:lang w:eastAsia="en-US"/>
              </w:rPr>
              <w:lastRenderedPageBreak/>
              <w:t>het RSGB.</w:t>
            </w:r>
          </w:p>
        </w:tc>
      </w:tr>
    </w:tbl>
    <w:bookmarkStart w:id="1976" w:name="BKM_0CCEB865_919D_4650_86AD_A7468E1DA548"/>
    <w:bookmarkEnd w:id="1976"/>
    <w:p w14:paraId="2F981268"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lastRenderedPageBreak/>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Woonplaatsnaam</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binnenlands correspondentieadres VERZENDING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4785CD4C" w14:textId="77777777" w:rsidTr="00341AFA">
        <w:tc>
          <w:tcPr>
            <w:tcW w:w="3690" w:type="dxa"/>
            <w:gridSpan w:val="2"/>
            <w:tcBorders>
              <w:top w:val="nil"/>
              <w:left w:val="nil"/>
              <w:bottom w:val="nil"/>
              <w:right w:val="nil"/>
            </w:tcBorders>
          </w:tcPr>
          <w:p w14:paraId="7806F48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3DDFA33A"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Woonplaatsnaam</w:t>
            </w:r>
            <w:r w:rsidRPr="00D80276">
              <w:rPr>
                <w:rFonts w:ascii="Arial" w:hAnsi="Arial" w:cs="Arial"/>
                <w:color w:val="000000"/>
                <w:szCs w:val="20"/>
                <w:lang w:val="en-AU" w:eastAsia="en-US"/>
              </w:rPr>
              <w:fldChar w:fldCharType="end"/>
            </w:r>
          </w:p>
        </w:tc>
      </w:tr>
      <w:tr w:rsidR="00341AFA" w:rsidRPr="00D80276" w14:paraId="6FA2AC0B" w14:textId="77777777" w:rsidTr="00341AFA">
        <w:tc>
          <w:tcPr>
            <w:tcW w:w="3690" w:type="dxa"/>
            <w:gridSpan w:val="2"/>
            <w:tcBorders>
              <w:top w:val="nil"/>
              <w:left w:val="nil"/>
              <w:bottom w:val="nil"/>
              <w:right w:val="nil"/>
            </w:tcBorders>
          </w:tcPr>
          <w:p w14:paraId="7321C5A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71A8B13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4564F971" w14:textId="77777777" w:rsidTr="00341AFA">
        <w:tc>
          <w:tcPr>
            <w:tcW w:w="3690" w:type="dxa"/>
            <w:gridSpan w:val="2"/>
            <w:tcBorders>
              <w:top w:val="nil"/>
              <w:left w:val="nil"/>
              <w:bottom w:val="nil"/>
              <w:right w:val="nil"/>
            </w:tcBorders>
          </w:tcPr>
          <w:p w14:paraId="4EAF1CF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2EF6995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EF09E23" w14:textId="77777777" w:rsidTr="00341AFA">
        <w:tc>
          <w:tcPr>
            <w:tcW w:w="3690" w:type="dxa"/>
            <w:gridSpan w:val="2"/>
            <w:tcBorders>
              <w:top w:val="nil"/>
              <w:left w:val="nil"/>
              <w:bottom w:val="nil"/>
              <w:right w:val="nil"/>
            </w:tcBorders>
          </w:tcPr>
          <w:p w14:paraId="4DC23A4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2F432BB5"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woonplaatsNaam</w:t>
            </w:r>
            <w:r w:rsidRPr="00D80276">
              <w:rPr>
                <w:rFonts w:ascii="Arial" w:hAnsi="Arial" w:cs="Arial"/>
                <w:color w:val="000000"/>
                <w:szCs w:val="20"/>
                <w:lang w:val="en-AU" w:eastAsia="en-US"/>
              </w:rPr>
              <w:fldChar w:fldCharType="end"/>
            </w:r>
          </w:p>
        </w:tc>
      </w:tr>
      <w:tr w:rsidR="00341AFA" w:rsidRPr="00D80276" w14:paraId="616E2592" w14:textId="77777777" w:rsidTr="00341AFA">
        <w:tc>
          <w:tcPr>
            <w:tcW w:w="3690" w:type="dxa"/>
            <w:gridSpan w:val="2"/>
            <w:tcBorders>
              <w:top w:val="nil"/>
              <w:left w:val="nil"/>
              <w:bottom w:val="nil"/>
              <w:right w:val="nil"/>
            </w:tcBorders>
          </w:tcPr>
          <w:p w14:paraId="2FEF875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13273021"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De door het bevoegde gemeentelijke orgaan aan een WOONPLAATS toegekende benaming.</w:t>
            </w:r>
            <w:r w:rsidRPr="00D80276">
              <w:rPr>
                <w:rFonts w:ascii="Arial" w:hAnsi="Arial" w:cs="Arial"/>
                <w:color w:val="000000"/>
                <w:szCs w:val="20"/>
                <w:lang w:eastAsia="en-US"/>
              </w:rPr>
              <w:fldChar w:fldCharType="end"/>
            </w:r>
          </w:p>
        </w:tc>
      </w:tr>
      <w:tr w:rsidR="00341AFA" w:rsidRPr="00D80276" w14:paraId="4844FA85" w14:textId="77777777" w:rsidTr="00341AFA">
        <w:tc>
          <w:tcPr>
            <w:tcW w:w="3690" w:type="dxa"/>
            <w:gridSpan w:val="2"/>
            <w:tcBorders>
              <w:top w:val="nil"/>
              <w:left w:val="nil"/>
              <w:bottom w:val="nil"/>
              <w:right w:val="nil"/>
            </w:tcBorders>
          </w:tcPr>
          <w:p w14:paraId="59A44C1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0F0830C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14:paraId="7A443212" w14:textId="77777777" w:rsidTr="00341AFA">
        <w:tc>
          <w:tcPr>
            <w:tcW w:w="3690" w:type="dxa"/>
            <w:gridSpan w:val="2"/>
            <w:tcBorders>
              <w:top w:val="nil"/>
              <w:left w:val="nil"/>
              <w:bottom w:val="nil"/>
              <w:right w:val="nil"/>
            </w:tcBorders>
          </w:tcPr>
          <w:p w14:paraId="194B963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03CD691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3F9611DE" w14:textId="77777777" w:rsidTr="00341AFA">
        <w:tc>
          <w:tcPr>
            <w:tcW w:w="3690" w:type="dxa"/>
            <w:gridSpan w:val="2"/>
            <w:tcBorders>
              <w:top w:val="nil"/>
              <w:left w:val="nil"/>
              <w:bottom w:val="nil"/>
              <w:right w:val="nil"/>
            </w:tcBorders>
          </w:tcPr>
          <w:p w14:paraId="2541E3A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6BC6AADF"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AN80</w:t>
            </w:r>
            <w:r w:rsidRPr="00D80276">
              <w:rPr>
                <w:rFonts w:ascii="Arial" w:hAnsi="Arial" w:cs="Arial"/>
                <w:color w:val="000000"/>
                <w:szCs w:val="20"/>
                <w:lang w:val="en-AU" w:eastAsia="en-US"/>
              </w:rPr>
              <w:fldChar w:fldCharType="end"/>
            </w:r>
          </w:p>
        </w:tc>
      </w:tr>
      <w:tr w:rsidR="00341AFA" w:rsidRPr="00D80276" w14:paraId="68828F98" w14:textId="77777777" w:rsidTr="00341AFA">
        <w:tc>
          <w:tcPr>
            <w:tcW w:w="3690" w:type="dxa"/>
            <w:gridSpan w:val="2"/>
            <w:tcBorders>
              <w:top w:val="nil"/>
              <w:left w:val="nil"/>
              <w:bottom w:val="nil"/>
              <w:right w:val="nil"/>
            </w:tcBorders>
          </w:tcPr>
          <w:p w14:paraId="7B38380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36C96DB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Tekens gecodeerd volgens de UTF-8 standaard.</w:t>
            </w:r>
          </w:p>
        </w:tc>
      </w:tr>
      <w:tr w:rsidR="00341AFA" w:rsidRPr="00D80276" w14:paraId="529C5088" w14:textId="77777777" w:rsidTr="00341AFA">
        <w:tc>
          <w:tcPr>
            <w:tcW w:w="3690" w:type="dxa"/>
            <w:gridSpan w:val="2"/>
            <w:tcBorders>
              <w:top w:val="nil"/>
              <w:left w:val="nil"/>
              <w:bottom w:val="nil"/>
              <w:right w:val="nil"/>
            </w:tcBorders>
          </w:tcPr>
          <w:p w14:paraId="73CBA81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66FB529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08B5231E" w14:textId="77777777" w:rsidTr="00341AFA">
        <w:tc>
          <w:tcPr>
            <w:tcW w:w="3690" w:type="dxa"/>
            <w:gridSpan w:val="2"/>
            <w:tcBorders>
              <w:top w:val="nil"/>
              <w:left w:val="nil"/>
              <w:bottom w:val="nil"/>
              <w:right w:val="nil"/>
            </w:tcBorders>
          </w:tcPr>
          <w:p w14:paraId="51CA5DE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5B81415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342EF609" w14:textId="77777777" w:rsidTr="00341AFA">
        <w:tc>
          <w:tcPr>
            <w:tcW w:w="3690" w:type="dxa"/>
            <w:gridSpan w:val="2"/>
            <w:tcBorders>
              <w:top w:val="nil"/>
              <w:left w:val="nil"/>
              <w:bottom w:val="nil"/>
              <w:right w:val="nil"/>
            </w:tcBorders>
          </w:tcPr>
          <w:p w14:paraId="2810EE5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2C93910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A03C2B5" w14:textId="77777777" w:rsidTr="00341AFA">
        <w:tc>
          <w:tcPr>
            <w:tcW w:w="3690" w:type="dxa"/>
            <w:gridSpan w:val="2"/>
            <w:tcBorders>
              <w:top w:val="nil"/>
              <w:left w:val="nil"/>
              <w:bottom w:val="nil"/>
              <w:right w:val="nil"/>
            </w:tcBorders>
          </w:tcPr>
          <w:p w14:paraId="08A177D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357FFC6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6FE9C874" w14:textId="77777777" w:rsidTr="00341AFA">
        <w:tc>
          <w:tcPr>
            <w:tcW w:w="3690" w:type="dxa"/>
            <w:gridSpan w:val="2"/>
            <w:tcBorders>
              <w:top w:val="nil"/>
              <w:left w:val="nil"/>
              <w:bottom w:val="nil"/>
              <w:right w:val="nil"/>
            </w:tcBorders>
          </w:tcPr>
          <w:p w14:paraId="4D515CD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4562873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288253D" w14:textId="77777777" w:rsidTr="00341AFA">
        <w:tc>
          <w:tcPr>
            <w:tcW w:w="3690" w:type="dxa"/>
            <w:gridSpan w:val="2"/>
            <w:tcBorders>
              <w:top w:val="nil"/>
              <w:left w:val="nil"/>
              <w:bottom w:val="nil"/>
              <w:right w:val="nil"/>
            </w:tcBorders>
          </w:tcPr>
          <w:p w14:paraId="76BBFFE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2556159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4A5E47F" w14:textId="77777777" w:rsidTr="00341AFA">
        <w:tc>
          <w:tcPr>
            <w:tcW w:w="3690" w:type="dxa"/>
            <w:gridSpan w:val="2"/>
            <w:tcBorders>
              <w:top w:val="nil"/>
              <w:left w:val="nil"/>
              <w:bottom w:val="nil"/>
              <w:right w:val="nil"/>
            </w:tcBorders>
          </w:tcPr>
          <w:p w14:paraId="6C09830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43F3A24B"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54D73EB5" w14:textId="77777777" w:rsidTr="00341AFA">
        <w:tc>
          <w:tcPr>
            <w:tcW w:w="3690" w:type="dxa"/>
            <w:gridSpan w:val="2"/>
            <w:tcBorders>
              <w:top w:val="nil"/>
              <w:left w:val="nil"/>
              <w:bottom w:val="nil"/>
              <w:right w:val="nil"/>
            </w:tcBorders>
          </w:tcPr>
          <w:p w14:paraId="1B3BC06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5E5097A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Authentiek gegeven</w:t>
            </w:r>
          </w:p>
        </w:tc>
      </w:tr>
      <w:tr w:rsidR="00341AFA" w:rsidRPr="00D80276" w14:paraId="73FB082E" w14:textId="77777777" w:rsidTr="00341AFA">
        <w:tc>
          <w:tcPr>
            <w:tcW w:w="3690" w:type="dxa"/>
            <w:gridSpan w:val="2"/>
            <w:tcBorders>
              <w:top w:val="nil"/>
              <w:left w:val="nil"/>
              <w:bottom w:val="nil"/>
              <w:right w:val="nil"/>
            </w:tcBorders>
          </w:tcPr>
          <w:p w14:paraId="608D797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2E79067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41AAA5AF" w14:textId="77777777" w:rsidTr="00341AFA">
        <w:tc>
          <w:tcPr>
            <w:tcW w:w="9360" w:type="dxa"/>
            <w:gridSpan w:val="3"/>
            <w:tcBorders>
              <w:top w:val="nil"/>
              <w:left w:val="nil"/>
              <w:bottom w:val="nil"/>
              <w:right w:val="nil"/>
            </w:tcBorders>
          </w:tcPr>
          <w:p w14:paraId="0075C8F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113695CD" w14:textId="77777777" w:rsidTr="00341AFA">
        <w:tc>
          <w:tcPr>
            <w:tcW w:w="450" w:type="dxa"/>
            <w:tcBorders>
              <w:top w:val="nil"/>
              <w:left w:val="nil"/>
              <w:bottom w:val="nil"/>
              <w:right w:val="nil"/>
            </w:tcBorders>
          </w:tcPr>
          <w:p w14:paraId="4AA3062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6B2F50A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de toelichting in het RSGB en de BAG.</w:t>
            </w:r>
          </w:p>
        </w:tc>
      </w:tr>
      <w:bookmarkEnd w:id="1970"/>
    </w:tbl>
    <w:p w14:paraId="761D9FA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Cs w:val="20"/>
          <w:lang w:eastAsia="en-US"/>
        </w:rPr>
      </w:pPr>
    </w:p>
    <w:p w14:paraId="6983B79E" w14:textId="77777777"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bookmarkStart w:id="1977" w:name="BKM_A0D12DD5_9A5F_4d38_8695_28DDE8C0D32C"/>
    <w:bookmarkStart w:id="1978" w:name="BKM_29AA6AE0_571F_43e9_9F61_BA6EB14E8413"/>
    <w:bookmarkEnd w:id="1977"/>
    <w:p w14:paraId="7D280754"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Element.Stereotype</w:instrText>
      </w:r>
      <w:r w:rsidRPr="00D80276">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correspondentie postadres VERZENDING</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1E46FC53" w14:textId="77777777" w:rsidTr="00341AFA">
        <w:tc>
          <w:tcPr>
            <w:tcW w:w="3690" w:type="dxa"/>
            <w:gridSpan w:val="2"/>
            <w:tcBorders>
              <w:top w:val="nil"/>
              <w:left w:val="nil"/>
              <w:bottom w:val="nil"/>
              <w:right w:val="nil"/>
            </w:tcBorders>
          </w:tcPr>
          <w:p w14:paraId="03AE270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4B1C787C"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Afwijkend correspondentie postadres VERZENDING</w:t>
            </w:r>
            <w:r w:rsidRPr="00D80276">
              <w:rPr>
                <w:rFonts w:ascii="Arial" w:hAnsi="Arial" w:cs="Arial"/>
                <w:color w:val="000000"/>
                <w:szCs w:val="20"/>
                <w:lang w:val="en-AU" w:eastAsia="en-US"/>
              </w:rPr>
              <w:fldChar w:fldCharType="end"/>
            </w:r>
          </w:p>
        </w:tc>
      </w:tr>
      <w:tr w:rsidR="00341AFA" w:rsidRPr="00D80276" w14:paraId="6B028971" w14:textId="77777777" w:rsidTr="00341AFA">
        <w:tc>
          <w:tcPr>
            <w:tcW w:w="3690" w:type="dxa"/>
            <w:gridSpan w:val="2"/>
            <w:tcBorders>
              <w:top w:val="nil"/>
              <w:left w:val="nil"/>
              <w:bottom w:val="nil"/>
              <w:right w:val="nil"/>
            </w:tcBorders>
          </w:tcPr>
          <w:p w14:paraId="244AB66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6143398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03E20E61" w14:textId="77777777" w:rsidTr="00341AFA">
        <w:tc>
          <w:tcPr>
            <w:tcW w:w="3690" w:type="dxa"/>
            <w:gridSpan w:val="2"/>
            <w:tcBorders>
              <w:top w:val="nil"/>
              <w:left w:val="nil"/>
              <w:bottom w:val="nil"/>
              <w:right w:val="nil"/>
            </w:tcBorders>
          </w:tcPr>
          <w:p w14:paraId="5B5FA3F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7F232F7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DA35D00" w14:textId="77777777" w:rsidTr="00341AFA">
        <w:tc>
          <w:tcPr>
            <w:tcW w:w="3690" w:type="dxa"/>
            <w:gridSpan w:val="2"/>
            <w:tcBorders>
              <w:top w:val="nil"/>
              <w:left w:val="nil"/>
              <w:bottom w:val="nil"/>
              <w:right w:val="nil"/>
            </w:tcBorders>
          </w:tcPr>
          <w:p w14:paraId="124E60C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XML-tag</w:t>
            </w:r>
          </w:p>
        </w:tc>
        <w:tc>
          <w:tcPr>
            <w:tcW w:w="5670" w:type="dxa"/>
            <w:tcBorders>
              <w:top w:val="nil"/>
              <w:left w:val="nil"/>
              <w:bottom w:val="nil"/>
              <w:right w:val="nil"/>
            </w:tcBorders>
          </w:tcPr>
          <w:p w14:paraId="63E46FD6"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postadres</w:t>
            </w:r>
            <w:r w:rsidRPr="00D80276">
              <w:rPr>
                <w:rFonts w:ascii="Arial" w:hAnsi="Arial" w:cs="Arial"/>
                <w:color w:val="000000"/>
                <w:szCs w:val="20"/>
                <w:lang w:val="en-AU" w:eastAsia="en-US"/>
              </w:rPr>
              <w:fldChar w:fldCharType="end"/>
            </w:r>
          </w:p>
        </w:tc>
      </w:tr>
      <w:tr w:rsidR="00341AFA" w:rsidRPr="00D80276" w14:paraId="2F180ED6" w14:textId="77777777" w:rsidTr="00341AFA">
        <w:tc>
          <w:tcPr>
            <w:tcW w:w="3690" w:type="dxa"/>
            <w:gridSpan w:val="2"/>
            <w:tcBorders>
              <w:top w:val="nil"/>
              <w:left w:val="nil"/>
              <w:bottom w:val="nil"/>
              <w:right w:val="nil"/>
            </w:tcBorders>
          </w:tcPr>
          <w:p w14:paraId="0F33B74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4E0BA079"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Element.Notes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De gegevens die tezamen een postbusadres of antwoordnummeradres vormen van BETROKKENE, zijnde afzender of geadresseerde, zoals vermeld in het ontvangen of verzonden INFORMATIEOBJECT en dat afwijkt van de reguliere correspondentiegegevens van BETROKKENE.</w:t>
            </w:r>
            <w:r w:rsidRPr="00D80276">
              <w:rPr>
                <w:rFonts w:ascii="Arial" w:hAnsi="Arial" w:cs="Arial"/>
                <w:color w:val="000000"/>
                <w:szCs w:val="20"/>
                <w:lang w:eastAsia="en-US"/>
              </w:rPr>
              <w:fldChar w:fldCharType="end"/>
            </w:r>
          </w:p>
        </w:tc>
      </w:tr>
      <w:tr w:rsidR="00341AFA" w:rsidRPr="00D80276" w14:paraId="55EEF381" w14:textId="77777777" w:rsidTr="00341AFA">
        <w:tc>
          <w:tcPr>
            <w:tcW w:w="3690" w:type="dxa"/>
            <w:gridSpan w:val="2"/>
            <w:tcBorders>
              <w:top w:val="nil"/>
              <w:left w:val="nil"/>
              <w:bottom w:val="nil"/>
              <w:right w:val="nil"/>
            </w:tcBorders>
          </w:tcPr>
          <w:p w14:paraId="48FDE92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4FE66CF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2FB9A473" w14:textId="77777777" w:rsidTr="00341AFA">
        <w:tc>
          <w:tcPr>
            <w:tcW w:w="3690" w:type="dxa"/>
            <w:gridSpan w:val="2"/>
            <w:tcBorders>
              <w:top w:val="nil"/>
              <w:left w:val="nil"/>
              <w:bottom w:val="nil"/>
              <w:right w:val="nil"/>
            </w:tcBorders>
          </w:tcPr>
          <w:p w14:paraId="4B00896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6EA44A0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14:paraId="389FD931" w14:textId="77777777" w:rsidTr="00341AFA">
        <w:tc>
          <w:tcPr>
            <w:tcW w:w="3690" w:type="dxa"/>
            <w:gridSpan w:val="2"/>
            <w:tcBorders>
              <w:top w:val="nil"/>
              <w:left w:val="nil"/>
              <w:bottom w:val="nil"/>
              <w:right w:val="nil"/>
            </w:tcBorders>
          </w:tcPr>
          <w:p w14:paraId="7FE68D7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4ACD14B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42415FDD" w14:textId="77777777" w:rsidTr="00341AFA">
        <w:tc>
          <w:tcPr>
            <w:tcW w:w="3690" w:type="dxa"/>
            <w:gridSpan w:val="2"/>
            <w:tcBorders>
              <w:top w:val="nil"/>
              <w:left w:val="nil"/>
              <w:bottom w:val="nil"/>
              <w:right w:val="nil"/>
            </w:tcBorders>
          </w:tcPr>
          <w:p w14:paraId="675BEF2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4CF3DBB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44DEBD1E" w14:textId="77777777" w:rsidTr="00341AFA">
        <w:tc>
          <w:tcPr>
            <w:tcW w:w="3690" w:type="dxa"/>
            <w:gridSpan w:val="2"/>
            <w:tcBorders>
              <w:top w:val="nil"/>
              <w:left w:val="nil"/>
              <w:bottom w:val="nil"/>
              <w:right w:val="nil"/>
            </w:tcBorders>
          </w:tcPr>
          <w:p w14:paraId="61076D5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Cs w:val="20"/>
                <w:lang w:eastAsia="en-US"/>
              </w:rPr>
              <w:t>Aandu</w:t>
            </w:r>
            <w:r w:rsidRPr="00D80276">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14:paraId="74FA641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643AC4BC" w14:textId="77777777" w:rsidTr="00341AFA">
        <w:tc>
          <w:tcPr>
            <w:tcW w:w="3690" w:type="dxa"/>
            <w:gridSpan w:val="2"/>
            <w:tcBorders>
              <w:top w:val="nil"/>
              <w:left w:val="nil"/>
              <w:bottom w:val="nil"/>
              <w:right w:val="nil"/>
            </w:tcBorders>
          </w:tcPr>
          <w:p w14:paraId="3009FDF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0A61C7C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7634BA8" w14:textId="77777777" w:rsidTr="00341AFA">
        <w:tc>
          <w:tcPr>
            <w:tcW w:w="3690" w:type="dxa"/>
            <w:gridSpan w:val="2"/>
            <w:tcBorders>
              <w:top w:val="nil"/>
              <w:left w:val="nil"/>
              <w:bottom w:val="nil"/>
              <w:right w:val="nil"/>
            </w:tcBorders>
          </w:tcPr>
          <w:p w14:paraId="3D9A422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61E8B48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515D728C" w14:textId="77777777" w:rsidTr="00341AFA">
        <w:tc>
          <w:tcPr>
            <w:tcW w:w="3690" w:type="dxa"/>
            <w:gridSpan w:val="2"/>
            <w:tcBorders>
              <w:top w:val="nil"/>
              <w:left w:val="nil"/>
              <w:bottom w:val="nil"/>
              <w:right w:val="nil"/>
            </w:tcBorders>
          </w:tcPr>
          <w:p w14:paraId="775A3BF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5BBBDEC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75AE8935" w14:textId="77777777" w:rsidTr="00341AFA">
        <w:tc>
          <w:tcPr>
            <w:tcW w:w="3690" w:type="dxa"/>
            <w:gridSpan w:val="2"/>
            <w:tcBorders>
              <w:top w:val="nil"/>
              <w:left w:val="nil"/>
              <w:bottom w:val="nil"/>
              <w:right w:val="nil"/>
            </w:tcBorders>
          </w:tcPr>
          <w:p w14:paraId="090035E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6821D9D4"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Cs w:val="20"/>
                <w:lang w:eastAsia="en-US"/>
              </w:rPr>
              <w:instrText>Element.Multiplicity</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Cs w:val="20"/>
                <w:lang w:eastAsia="en-US"/>
              </w:rPr>
              <w:t>0..1</w:t>
            </w:r>
            <w:r w:rsidRPr="00D80276">
              <w:rPr>
                <w:rFonts w:ascii="Arial" w:hAnsi="Arial" w:cs="Arial"/>
                <w:color w:val="000000"/>
                <w:szCs w:val="20"/>
                <w:lang w:val="en-AU" w:eastAsia="en-US"/>
              </w:rPr>
              <w:fldChar w:fldCharType="end"/>
            </w:r>
            <w:r w:rsidR="00341AFA" w:rsidRPr="00D80276">
              <w:rPr>
                <w:rFonts w:ascii="Calibri" w:hAnsi="Calibri" w:cs="Calibri"/>
                <w:color w:val="000000"/>
                <w:szCs w:val="20"/>
                <w:lang w:eastAsia="en-US"/>
              </w:rPr>
              <w:t xml:space="preserve"> </w:t>
            </w:r>
          </w:p>
        </w:tc>
      </w:tr>
      <w:tr w:rsidR="00341AFA" w:rsidRPr="00D80276" w14:paraId="5A91C089" w14:textId="77777777" w:rsidTr="00341AFA">
        <w:tc>
          <w:tcPr>
            <w:tcW w:w="3690" w:type="dxa"/>
            <w:gridSpan w:val="2"/>
            <w:tcBorders>
              <w:top w:val="nil"/>
              <w:left w:val="nil"/>
              <w:bottom w:val="nil"/>
              <w:right w:val="nil"/>
            </w:tcBorders>
          </w:tcPr>
          <w:p w14:paraId="43D2A55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031F15B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6ECB05CB" w14:textId="77777777" w:rsidTr="00341AFA">
        <w:tc>
          <w:tcPr>
            <w:tcW w:w="3690" w:type="dxa"/>
            <w:gridSpan w:val="2"/>
            <w:tcBorders>
              <w:top w:val="nil"/>
              <w:left w:val="nil"/>
              <w:bottom w:val="nil"/>
              <w:right w:val="nil"/>
            </w:tcBorders>
          </w:tcPr>
          <w:p w14:paraId="24942F8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63F0EE4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Indien de relatie aanwezig is dan is het groepattribuut  ‘Afwijkend buitenlands correspondentie adres’ niet van een waarde voorzien en is de relatie 'VERZENDING met als </w:t>
            </w:r>
            <w:r w:rsidRPr="00D80276">
              <w:rPr>
                <w:rFonts w:ascii="Calibri" w:hAnsi="Calibri" w:cs="Calibri"/>
                <w:color w:val="000000"/>
                <w:sz w:val="22"/>
                <w:szCs w:val="22"/>
                <w:lang w:eastAsia="en-US"/>
              </w:rPr>
              <w:lastRenderedPageBreak/>
              <w:t>afwijkend binnenlands correspondentieadres ADRESSEERBAAR OBJECT AANDUIDING' niet aanwezig.</w:t>
            </w:r>
          </w:p>
          <w:p w14:paraId="2CF2845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464854F" w14:textId="77777777" w:rsidTr="00341AFA">
        <w:tc>
          <w:tcPr>
            <w:tcW w:w="9360" w:type="dxa"/>
            <w:gridSpan w:val="3"/>
            <w:tcBorders>
              <w:top w:val="nil"/>
              <w:left w:val="nil"/>
              <w:bottom w:val="nil"/>
              <w:right w:val="nil"/>
            </w:tcBorders>
          </w:tcPr>
          <w:p w14:paraId="7DAA2BF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Toelichting</w:t>
            </w:r>
          </w:p>
        </w:tc>
      </w:tr>
      <w:tr w:rsidR="00341AFA" w:rsidRPr="00D80276" w14:paraId="245D4737" w14:textId="77777777" w:rsidTr="00341AFA">
        <w:tc>
          <w:tcPr>
            <w:tcW w:w="450" w:type="dxa"/>
            <w:tcBorders>
              <w:top w:val="nil"/>
              <w:left w:val="nil"/>
              <w:bottom w:val="nil"/>
              <w:right w:val="nil"/>
            </w:tcBorders>
          </w:tcPr>
          <w:p w14:paraId="1F5AE99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7DBF062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gaat hier om het correspondentieadres, zoals vermeld in het ontvangen of verzonden INFORMATIEOBJECT, indien dit een postadres betreft en afwijkt van het correspondentieadres zoals dat van BETROKKENE bekend is.</w:t>
            </w:r>
          </w:p>
        </w:tc>
      </w:tr>
    </w:tbl>
    <w:bookmarkStart w:id="1979" w:name="BKM_F09BEDA4_77AD_40ec_93C8_9CA22A397614"/>
    <w:bookmarkEnd w:id="1979"/>
    <w:p w14:paraId="2981D27D"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Postadres postcode</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correspondentie postadres VERZENDING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1B046D93" w14:textId="77777777" w:rsidTr="00341AFA">
        <w:tc>
          <w:tcPr>
            <w:tcW w:w="3690" w:type="dxa"/>
            <w:gridSpan w:val="2"/>
            <w:tcBorders>
              <w:top w:val="nil"/>
              <w:left w:val="nil"/>
              <w:bottom w:val="nil"/>
              <w:right w:val="nil"/>
            </w:tcBorders>
          </w:tcPr>
          <w:p w14:paraId="7474C02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3DFC8198"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Postadres postcode</w:t>
            </w:r>
            <w:r w:rsidRPr="00D80276">
              <w:rPr>
                <w:rFonts w:ascii="Arial" w:hAnsi="Arial" w:cs="Arial"/>
                <w:color w:val="000000"/>
                <w:szCs w:val="20"/>
                <w:lang w:val="en-AU" w:eastAsia="en-US"/>
              </w:rPr>
              <w:fldChar w:fldCharType="end"/>
            </w:r>
          </w:p>
        </w:tc>
      </w:tr>
      <w:tr w:rsidR="00341AFA" w:rsidRPr="00D80276" w14:paraId="24877D49" w14:textId="77777777" w:rsidTr="00341AFA">
        <w:tc>
          <w:tcPr>
            <w:tcW w:w="3690" w:type="dxa"/>
            <w:gridSpan w:val="2"/>
            <w:tcBorders>
              <w:top w:val="nil"/>
              <w:left w:val="nil"/>
              <w:bottom w:val="nil"/>
              <w:right w:val="nil"/>
            </w:tcBorders>
          </w:tcPr>
          <w:p w14:paraId="13EC739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711A99B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 op basis van GFO</w:t>
            </w:r>
          </w:p>
        </w:tc>
      </w:tr>
      <w:tr w:rsidR="00341AFA" w:rsidRPr="00D80276" w14:paraId="21A565E2" w14:textId="77777777" w:rsidTr="00341AFA">
        <w:tc>
          <w:tcPr>
            <w:tcW w:w="3690" w:type="dxa"/>
            <w:gridSpan w:val="2"/>
            <w:tcBorders>
              <w:top w:val="nil"/>
              <w:left w:val="nil"/>
              <w:bottom w:val="nil"/>
              <w:right w:val="nil"/>
            </w:tcBorders>
          </w:tcPr>
          <w:p w14:paraId="7CDE2CC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72682D7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11.60</w:t>
            </w:r>
          </w:p>
        </w:tc>
      </w:tr>
      <w:tr w:rsidR="00341AFA" w:rsidRPr="00D80276" w14:paraId="7B091BB4" w14:textId="77777777" w:rsidTr="00341AFA">
        <w:tc>
          <w:tcPr>
            <w:tcW w:w="3690" w:type="dxa"/>
            <w:gridSpan w:val="2"/>
            <w:tcBorders>
              <w:top w:val="nil"/>
              <w:left w:val="nil"/>
              <w:bottom w:val="nil"/>
              <w:right w:val="nil"/>
            </w:tcBorders>
          </w:tcPr>
          <w:p w14:paraId="61424A5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472BEBF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postcode</w:t>
            </w:r>
            <w:r w:rsidRPr="00D80276">
              <w:rPr>
                <w:rFonts w:ascii="Arial" w:hAnsi="Arial" w:cs="Arial"/>
                <w:color w:val="000000"/>
                <w:szCs w:val="20"/>
                <w:lang w:val="en-AU" w:eastAsia="en-US"/>
              </w:rPr>
              <w:fldChar w:fldCharType="end"/>
            </w:r>
          </w:p>
        </w:tc>
      </w:tr>
      <w:tr w:rsidR="00341AFA" w:rsidRPr="00D80276" w14:paraId="4EBB764A" w14:textId="77777777" w:rsidTr="00341AFA">
        <w:tc>
          <w:tcPr>
            <w:tcW w:w="3690" w:type="dxa"/>
            <w:gridSpan w:val="2"/>
            <w:tcBorders>
              <w:top w:val="nil"/>
              <w:left w:val="nil"/>
              <w:bottom w:val="nil"/>
              <w:right w:val="nil"/>
            </w:tcBorders>
          </w:tcPr>
          <w:p w14:paraId="2778BD9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5E0DB3E6"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De officiële Nederlandse PTT codering, bestaande uit een numerieke woonplaatscode en een alfabetische lettercode.</w:t>
            </w:r>
          </w:p>
        </w:tc>
      </w:tr>
      <w:tr w:rsidR="00341AFA" w:rsidRPr="00D80276" w14:paraId="7814DE79" w14:textId="77777777" w:rsidTr="00341AFA">
        <w:tc>
          <w:tcPr>
            <w:tcW w:w="3690" w:type="dxa"/>
            <w:gridSpan w:val="2"/>
            <w:tcBorders>
              <w:top w:val="nil"/>
              <w:left w:val="nil"/>
              <w:bottom w:val="nil"/>
              <w:right w:val="nil"/>
            </w:tcBorders>
          </w:tcPr>
          <w:p w14:paraId="08B5D8C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43498F8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NEN 5825</w:t>
            </w:r>
          </w:p>
        </w:tc>
      </w:tr>
      <w:tr w:rsidR="00341AFA" w:rsidRPr="00D80276" w14:paraId="51C6F77A" w14:textId="77777777" w:rsidTr="00341AFA">
        <w:tc>
          <w:tcPr>
            <w:tcW w:w="3690" w:type="dxa"/>
            <w:gridSpan w:val="2"/>
            <w:tcBorders>
              <w:top w:val="nil"/>
              <w:left w:val="nil"/>
              <w:bottom w:val="nil"/>
              <w:right w:val="nil"/>
            </w:tcBorders>
          </w:tcPr>
          <w:p w14:paraId="53A7C86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66BF3E5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14:paraId="6200D66B" w14:textId="77777777" w:rsidTr="00341AFA">
        <w:tc>
          <w:tcPr>
            <w:tcW w:w="3690" w:type="dxa"/>
            <w:gridSpan w:val="2"/>
            <w:tcBorders>
              <w:top w:val="nil"/>
              <w:left w:val="nil"/>
              <w:bottom w:val="nil"/>
              <w:right w:val="nil"/>
            </w:tcBorders>
          </w:tcPr>
          <w:p w14:paraId="5910F0C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79F25DA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AN6</w:t>
            </w:r>
            <w:r w:rsidRPr="00D80276">
              <w:rPr>
                <w:rFonts w:ascii="Arial" w:hAnsi="Arial" w:cs="Arial"/>
                <w:color w:val="000000"/>
                <w:szCs w:val="20"/>
                <w:lang w:val="en-AU" w:eastAsia="en-US"/>
              </w:rPr>
              <w:fldChar w:fldCharType="end"/>
            </w:r>
          </w:p>
        </w:tc>
      </w:tr>
      <w:tr w:rsidR="00341AFA" w:rsidRPr="00D80276" w14:paraId="762FB356" w14:textId="77777777" w:rsidTr="00341AFA">
        <w:tc>
          <w:tcPr>
            <w:tcW w:w="3690" w:type="dxa"/>
            <w:gridSpan w:val="2"/>
            <w:tcBorders>
              <w:top w:val="nil"/>
              <w:left w:val="nil"/>
              <w:bottom w:val="nil"/>
              <w:right w:val="nil"/>
            </w:tcBorders>
          </w:tcPr>
          <w:p w14:paraId="552EAA9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7A53A6B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C442EE9" w14:textId="77777777" w:rsidTr="00341AFA">
        <w:tc>
          <w:tcPr>
            <w:tcW w:w="3690" w:type="dxa"/>
            <w:gridSpan w:val="2"/>
            <w:tcBorders>
              <w:top w:val="nil"/>
              <w:left w:val="nil"/>
              <w:bottom w:val="nil"/>
              <w:right w:val="nil"/>
            </w:tcBorders>
          </w:tcPr>
          <w:p w14:paraId="1EFFE9F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5AC0A9E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202AFE7A" w14:textId="77777777" w:rsidTr="00341AFA">
        <w:tc>
          <w:tcPr>
            <w:tcW w:w="3690" w:type="dxa"/>
            <w:gridSpan w:val="2"/>
            <w:tcBorders>
              <w:top w:val="nil"/>
              <w:left w:val="nil"/>
              <w:bottom w:val="nil"/>
              <w:right w:val="nil"/>
            </w:tcBorders>
          </w:tcPr>
          <w:p w14:paraId="4EC8688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795DD7C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1981A25" w14:textId="77777777" w:rsidTr="00341AFA">
        <w:tc>
          <w:tcPr>
            <w:tcW w:w="3690" w:type="dxa"/>
            <w:gridSpan w:val="2"/>
            <w:tcBorders>
              <w:top w:val="nil"/>
              <w:left w:val="nil"/>
              <w:bottom w:val="nil"/>
              <w:right w:val="nil"/>
            </w:tcBorders>
          </w:tcPr>
          <w:p w14:paraId="2C714F6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1201293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BE33FD6" w14:textId="77777777" w:rsidTr="00341AFA">
        <w:tc>
          <w:tcPr>
            <w:tcW w:w="3690" w:type="dxa"/>
            <w:gridSpan w:val="2"/>
            <w:tcBorders>
              <w:top w:val="nil"/>
              <w:left w:val="nil"/>
              <w:bottom w:val="nil"/>
              <w:right w:val="nil"/>
            </w:tcBorders>
          </w:tcPr>
          <w:p w14:paraId="532FE97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701D376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6C0A4ED" w14:textId="77777777" w:rsidTr="00341AFA">
        <w:tc>
          <w:tcPr>
            <w:tcW w:w="3690" w:type="dxa"/>
            <w:gridSpan w:val="2"/>
            <w:tcBorders>
              <w:top w:val="nil"/>
              <w:left w:val="nil"/>
              <w:bottom w:val="nil"/>
              <w:right w:val="nil"/>
            </w:tcBorders>
          </w:tcPr>
          <w:p w14:paraId="4814D14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61AD772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CFC0994" w14:textId="77777777" w:rsidTr="00341AFA">
        <w:tc>
          <w:tcPr>
            <w:tcW w:w="3690" w:type="dxa"/>
            <w:gridSpan w:val="2"/>
            <w:tcBorders>
              <w:top w:val="nil"/>
              <w:left w:val="nil"/>
              <w:bottom w:val="nil"/>
              <w:right w:val="nil"/>
            </w:tcBorders>
          </w:tcPr>
          <w:p w14:paraId="3783F3D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5C2D32A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1B4BB8DB" w14:textId="77777777" w:rsidTr="00341AFA">
        <w:tc>
          <w:tcPr>
            <w:tcW w:w="3690" w:type="dxa"/>
            <w:gridSpan w:val="2"/>
            <w:tcBorders>
              <w:top w:val="nil"/>
              <w:left w:val="nil"/>
              <w:bottom w:val="nil"/>
              <w:right w:val="nil"/>
            </w:tcBorders>
          </w:tcPr>
          <w:p w14:paraId="7C084A5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65196BDC"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39AADD4F" w14:textId="77777777" w:rsidTr="00341AFA">
        <w:tc>
          <w:tcPr>
            <w:tcW w:w="3690" w:type="dxa"/>
            <w:gridSpan w:val="2"/>
            <w:tcBorders>
              <w:top w:val="nil"/>
              <w:left w:val="nil"/>
              <w:bottom w:val="nil"/>
              <w:right w:val="nil"/>
            </w:tcBorders>
          </w:tcPr>
          <w:p w14:paraId="42FF6C8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5BF3F92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7BE5CC1E" w14:textId="77777777" w:rsidTr="00341AFA">
        <w:tc>
          <w:tcPr>
            <w:tcW w:w="3690" w:type="dxa"/>
            <w:gridSpan w:val="2"/>
            <w:tcBorders>
              <w:top w:val="nil"/>
              <w:left w:val="nil"/>
              <w:bottom w:val="nil"/>
              <w:right w:val="nil"/>
            </w:tcBorders>
          </w:tcPr>
          <w:p w14:paraId="6AF8EEB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6AEC076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A551CF5" w14:textId="77777777" w:rsidTr="00341AFA">
        <w:tc>
          <w:tcPr>
            <w:tcW w:w="9360" w:type="dxa"/>
            <w:gridSpan w:val="3"/>
            <w:tcBorders>
              <w:top w:val="nil"/>
              <w:left w:val="nil"/>
              <w:bottom w:val="nil"/>
              <w:right w:val="nil"/>
            </w:tcBorders>
          </w:tcPr>
          <w:p w14:paraId="39D48DE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3646A42F" w14:textId="77777777" w:rsidTr="00341AFA">
        <w:tc>
          <w:tcPr>
            <w:tcW w:w="450" w:type="dxa"/>
            <w:tcBorders>
              <w:top w:val="nil"/>
              <w:left w:val="nil"/>
              <w:bottom w:val="nil"/>
              <w:right w:val="nil"/>
            </w:tcBorders>
          </w:tcPr>
          <w:p w14:paraId="1E44996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48BDD95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De attribuutsoort maakt deel uit van het groepattribuutsoort 'Afwijkend correspondentie postadres' van het objecttype VERZENDING.</w:t>
            </w:r>
          </w:p>
        </w:tc>
      </w:tr>
    </w:tbl>
    <w:bookmarkStart w:id="1980" w:name="BKM_C1EB52DF_6549_4312_96BA_6332E9BB70DE"/>
    <w:bookmarkEnd w:id="1980"/>
    <w:p w14:paraId="4F157BE9"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Postadrestype</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correspondentie postadres VERZENDING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4CD9F048" w14:textId="77777777" w:rsidTr="00341AFA">
        <w:tc>
          <w:tcPr>
            <w:tcW w:w="3690" w:type="dxa"/>
            <w:gridSpan w:val="2"/>
            <w:tcBorders>
              <w:top w:val="nil"/>
              <w:left w:val="nil"/>
              <w:bottom w:val="nil"/>
              <w:right w:val="nil"/>
            </w:tcBorders>
          </w:tcPr>
          <w:p w14:paraId="063F758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4B8BCA3A"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Postadrestype</w:t>
            </w:r>
            <w:r w:rsidRPr="00D80276">
              <w:rPr>
                <w:rFonts w:ascii="Arial" w:hAnsi="Arial" w:cs="Arial"/>
                <w:color w:val="000000"/>
                <w:szCs w:val="20"/>
                <w:lang w:val="en-AU" w:eastAsia="en-US"/>
              </w:rPr>
              <w:fldChar w:fldCharType="end"/>
            </w:r>
          </w:p>
        </w:tc>
      </w:tr>
      <w:tr w:rsidR="00341AFA" w:rsidRPr="00D80276" w14:paraId="5BF9FD46" w14:textId="77777777" w:rsidTr="00341AFA">
        <w:tc>
          <w:tcPr>
            <w:tcW w:w="3690" w:type="dxa"/>
            <w:gridSpan w:val="2"/>
            <w:tcBorders>
              <w:top w:val="nil"/>
              <w:left w:val="nil"/>
              <w:bottom w:val="nil"/>
              <w:right w:val="nil"/>
            </w:tcBorders>
          </w:tcPr>
          <w:p w14:paraId="5FE3D27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420F31E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214B41F4" w14:textId="77777777" w:rsidTr="00341AFA">
        <w:tc>
          <w:tcPr>
            <w:tcW w:w="3690" w:type="dxa"/>
            <w:gridSpan w:val="2"/>
            <w:tcBorders>
              <w:top w:val="nil"/>
              <w:left w:val="nil"/>
              <w:bottom w:val="nil"/>
              <w:right w:val="nil"/>
            </w:tcBorders>
          </w:tcPr>
          <w:p w14:paraId="2076538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766F278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1241FA0" w14:textId="77777777" w:rsidTr="00341AFA">
        <w:tc>
          <w:tcPr>
            <w:tcW w:w="3690" w:type="dxa"/>
            <w:gridSpan w:val="2"/>
            <w:tcBorders>
              <w:top w:val="nil"/>
              <w:left w:val="nil"/>
              <w:bottom w:val="nil"/>
              <w:right w:val="nil"/>
            </w:tcBorders>
          </w:tcPr>
          <w:p w14:paraId="5F2DE93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7F587F99"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type</w:t>
            </w:r>
            <w:r w:rsidRPr="00D80276">
              <w:rPr>
                <w:rFonts w:ascii="Arial" w:hAnsi="Arial" w:cs="Arial"/>
                <w:color w:val="000000"/>
                <w:szCs w:val="20"/>
                <w:lang w:val="en-AU" w:eastAsia="en-US"/>
              </w:rPr>
              <w:fldChar w:fldCharType="end"/>
            </w:r>
          </w:p>
        </w:tc>
      </w:tr>
      <w:tr w:rsidR="00341AFA" w:rsidRPr="00D80276" w14:paraId="45F61507" w14:textId="77777777" w:rsidTr="00341AFA">
        <w:tc>
          <w:tcPr>
            <w:tcW w:w="3690" w:type="dxa"/>
            <w:gridSpan w:val="2"/>
            <w:tcBorders>
              <w:top w:val="nil"/>
              <w:left w:val="nil"/>
              <w:bottom w:val="nil"/>
              <w:right w:val="nil"/>
            </w:tcBorders>
          </w:tcPr>
          <w:p w14:paraId="61DDE72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18F9E5EB"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Aanduiding van het soort postadres</w:t>
            </w:r>
          </w:p>
        </w:tc>
      </w:tr>
      <w:tr w:rsidR="00341AFA" w:rsidRPr="00D80276" w14:paraId="6D77CC62" w14:textId="77777777" w:rsidTr="00341AFA">
        <w:tc>
          <w:tcPr>
            <w:tcW w:w="3690" w:type="dxa"/>
            <w:gridSpan w:val="2"/>
            <w:tcBorders>
              <w:top w:val="nil"/>
              <w:left w:val="nil"/>
              <w:bottom w:val="nil"/>
              <w:right w:val="nil"/>
            </w:tcBorders>
          </w:tcPr>
          <w:p w14:paraId="0C91914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477EFB3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1AD8C262" w14:textId="77777777" w:rsidTr="00341AFA">
        <w:tc>
          <w:tcPr>
            <w:tcW w:w="3690" w:type="dxa"/>
            <w:gridSpan w:val="2"/>
            <w:tcBorders>
              <w:top w:val="nil"/>
              <w:left w:val="nil"/>
              <w:bottom w:val="nil"/>
              <w:right w:val="nil"/>
            </w:tcBorders>
          </w:tcPr>
          <w:p w14:paraId="27E8CB4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28CB506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14:paraId="1EC4165F" w14:textId="77777777" w:rsidTr="00341AFA">
        <w:tc>
          <w:tcPr>
            <w:tcW w:w="3690" w:type="dxa"/>
            <w:gridSpan w:val="2"/>
            <w:tcBorders>
              <w:top w:val="nil"/>
              <w:left w:val="nil"/>
              <w:bottom w:val="nil"/>
              <w:right w:val="nil"/>
            </w:tcBorders>
          </w:tcPr>
          <w:p w14:paraId="08A5F53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61BCB04B"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A1</w:t>
            </w:r>
            <w:r w:rsidRPr="00D80276">
              <w:rPr>
                <w:rFonts w:ascii="Arial" w:hAnsi="Arial" w:cs="Arial"/>
                <w:color w:val="000000"/>
                <w:szCs w:val="20"/>
                <w:lang w:val="en-AU" w:eastAsia="en-US"/>
              </w:rPr>
              <w:fldChar w:fldCharType="end"/>
            </w:r>
          </w:p>
        </w:tc>
      </w:tr>
      <w:tr w:rsidR="00341AFA" w:rsidRPr="00D80276" w14:paraId="157C7866" w14:textId="77777777" w:rsidTr="00341AFA">
        <w:tc>
          <w:tcPr>
            <w:tcW w:w="3690" w:type="dxa"/>
            <w:gridSpan w:val="2"/>
            <w:tcBorders>
              <w:top w:val="nil"/>
              <w:left w:val="nil"/>
              <w:bottom w:val="nil"/>
              <w:right w:val="nil"/>
            </w:tcBorders>
          </w:tcPr>
          <w:p w14:paraId="639B0E4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4E7FBCD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DB0B8E7" w14:textId="77777777" w:rsidTr="00341AFA">
        <w:tc>
          <w:tcPr>
            <w:tcW w:w="3690" w:type="dxa"/>
            <w:gridSpan w:val="2"/>
            <w:tcBorders>
              <w:top w:val="nil"/>
              <w:left w:val="nil"/>
              <w:bottom w:val="nil"/>
              <w:right w:val="nil"/>
            </w:tcBorders>
          </w:tcPr>
          <w:p w14:paraId="632390E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667BFD4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2FA3CB67" w14:textId="77777777" w:rsidTr="00341AFA">
        <w:tc>
          <w:tcPr>
            <w:tcW w:w="3690" w:type="dxa"/>
            <w:gridSpan w:val="2"/>
            <w:tcBorders>
              <w:top w:val="nil"/>
              <w:left w:val="nil"/>
              <w:bottom w:val="nil"/>
              <w:right w:val="nil"/>
            </w:tcBorders>
          </w:tcPr>
          <w:p w14:paraId="3FB2588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37FAE80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69AD7A9" w14:textId="77777777" w:rsidTr="00341AFA">
        <w:tc>
          <w:tcPr>
            <w:tcW w:w="3690" w:type="dxa"/>
            <w:gridSpan w:val="2"/>
            <w:tcBorders>
              <w:top w:val="nil"/>
              <w:left w:val="nil"/>
              <w:bottom w:val="nil"/>
              <w:right w:val="nil"/>
            </w:tcBorders>
          </w:tcPr>
          <w:p w14:paraId="39BF021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6FC0E84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9A80DAB" w14:textId="77777777" w:rsidTr="00341AFA">
        <w:tc>
          <w:tcPr>
            <w:tcW w:w="3690" w:type="dxa"/>
            <w:gridSpan w:val="2"/>
            <w:tcBorders>
              <w:top w:val="nil"/>
              <w:left w:val="nil"/>
              <w:bottom w:val="nil"/>
              <w:right w:val="nil"/>
            </w:tcBorders>
          </w:tcPr>
          <w:p w14:paraId="0D50445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5B5A7E3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5BD4D7E" w14:textId="77777777" w:rsidTr="00341AFA">
        <w:tc>
          <w:tcPr>
            <w:tcW w:w="3690" w:type="dxa"/>
            <w:gridSpan w:val="2"/>
            <w:tcBorders>
              <w:top w:val="nil"/>
              <w:left w:val="nil"/>
              <w:bottom w:val="nil"/>
              <w:right w:val="nil"/>
            </w:tcBorders>
          </w:tcPr>
          <w:p w14:paraId="7F213A3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38C3AC7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BC474DF" w14:textId="77777777" w:rsidTr="00341AFA">
        <w:tc>
          <w:tcPr>
            <w:tcW w:w="3690" w:type="dxa"/>
            <w:gridSpan w:val="2"/>
            <w:tcBorders>
              <w:top w:val="nil"/>
              <w:left w:val="nil"/>
              <w:bottom w:val="nil"/>
              <w:right w:val="nil"/>
            </w:tcBorders>
          </w:tcPr>
          <w:p w14:paraId="0A52ADF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20E7E83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1CBC138D" w14:textId="77777777" w:rsidTr="00341AFA">
        <w:tc>
          <w:tcPr>
            <w:tcW w:w="3690" w:type="dxa"/>
            <w:gridSpan w:val="2"/>
            <w:tcBorders>
              <w:top w:val="nil"/>
              <w:left w:val="nil"/>
              <w:bottom w:val="nil"/>
              <w:right w:val="nil"/>
            </w:tcBorders>
          </w:tcPr>
          <w:p w14:paraId="3AC4889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Indicatie kardinaliteit</w:t>
            </w:r>
          </w:p>
        </w:tc>
        <w:tc>
          <w:tcPr>
            <w:tcW w:w="5670" w:type="dxa"/>
            <w:tcBorders>
              <w:top w:val="nil"/>
              <w:left w:val="nil"/>
              <w:bottom w:val="nil"/>
              <w:right w:val="nil"/>
            </w:tcBorders>
          </w:tcPr>
          <w:p w14:paraId="20BA0E1C"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105CC687" w14:textId="77777777" w:rsidTr="00341AFA">
        <w:tc>
          <w:tcPr>
            <w:tcW w:w="3690" w:type="dxa"/>
            <w:gridSpan w:val="2"/>
            <w:tcBorders>
              <w:top w:val="nil"/>
              <w:left w:val="nil"/>
              <w:bottom w:val="nil"/>
              <w:right w:val="nil"/>
            </w:tcBorders>
          </w:tcPr>
          <w:p w14:paraId="7646D7B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6CEA35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1ABEECBB" w14:textId="77777777" w:rsidTr="00341AFA">
        <w:tc>
          <w:tcPr>
            <w:tcW w:w="3690" w:type="dxa"/>
            <w:gridSpan w:val="2"/>
            <w:tcBorders>
              <w:top w:val="nil"/>
              <w:left w:val="nil"/>
              <w:bottom w:val="nil"/>
              <w:right w:val="nil"/>
            </w:tcBorders>
          </w:tcPr>
          <w:p w14:paraId="5238E9E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6C7334D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F107155" w14:textId="77777777" w:rsidTr="00341AFA">
        <w:tc>
          <w:tcPr>
            <w:tcW w:w="9360" w:type="dxa"/>
            <w:gridSpan w:val="3"/>
            <w:tcBorders>
              <w:top w:val="nil"/>
              <w:left w:val="nil"/>
              <w:bottom w:val="nil"/>
              <w:right w:val="nil"/>
            </w:tcBorders>
          </w:tcPr>
          <w:p w14:paraId="298C867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301D388E" w14:textId="77777777" w:rsidTr="00341AFA">
        <w:tc>
          <w:tcPr>
            <w:tcW w:w="450" w:type="dxa"/>
            <w:tcBorders>
              <w:top w:val="nil"/>
              <w:left w:val="nil"/>
              <w:bottom w:val="nil"/>
              <w:right w:val="nil"/>
            </w:tcBorders>
          </w:tcPr>
          <w:p w14:paraId="04D8906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0327FCE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De attribuutsoort maakt deel uit van het groepattribuutsoort 'Afwijkend correspondentie postadres' van het objecttype VERZENDING.</w:t>
            </w:r>
          </w:p>
        </w:tc>
      </w:tr>
    </w:tbl>
    <w:bookmarkStart w:id="1981" w:name="BKM_B455E8B4_09FE_4058_9022_E793EF512F51"/>
    <w:bookmarkEnd w:id="1981"/>
    <w:p w14:paraId="6C0F59E1"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Postbus- of antwoordnummer</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correspondentie postadres VERZENDING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0C1FD9CD" w14:textId="77777777" w:rsidTr="00341AFA">
        <w:tc>
          <w:tcPr>
            <w:tcW w:w="3690" w:type="dxa"/>
            <w:gridSpan w:val="2"/>
            <w:tcBorders>
              <w:top w:val="nil"/>
              <w:left w:val="nil"/>
              <w:bottom w:val="nil"/>
              <w:right w:val="nil"/>
            </w:tcBorders>
          </w:tcPr>
          <w:p w14:paraId="23F809B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7D99B0C8"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Postbus- of antwoordnummer</w:t>
            </w:r>
            <w:r w:rsidRPr="00D80276">
              <w:rPr>
                <w:rFonts w:ascii="Arial" w:hAnsi="Arial" w:cs="Arial"/>
                <w:color w:val="000000"/>
                <w:szCs w:val="20"/>
                <w:lang w:val="en-AU" w:eastAsia="en-US"/>
              </w:rPr>
              <w:fldChar w:fldCharType="end"/>
            </w:r>
          </w:p>
        </w:tc>
      </w:tr>
      <w:tr w:rsidR="00341AFA" w:rsidRPr="00D80276" w14:paraId="03AE82ED" w14:textId="77777777" w:rsidTr="00341AFA">
        <w:tc>
          <w:tcPr>
            <w:tcW w:w="3690" w:type="dxa"/>
            <w:gridSpan w:val="2"/>
            <w:tcBorders>
              <w:top w:val="nil"/>
              <w:left w:val="nil"/>
              <w:bottom w:val="nil"/>
              <w:right w:val="nil"/>
            </w:tcBorders>
          </w:tcPr>
          <w:p w14:paraId="3CF34BB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5CAD695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 op basis van GFO BG</w:t>
            </w:r>
          </w:p>
        </w:tc>
      </w:tr>
      <w:tr w:rsidR="00341AFA" w:rsidRPr="00D80276" w14:paraId="7FF12C7E" w14:textId="77777777" w:rsidTr="00341AFA">
        <w:tc>
          <w:tcPr>
            <w:tcW w:w="3690" w:type="dxa"/>
            <w:gridSpan w:val="2"/>
            <w:tcBorders>
              <w:top w:val="nil"/>
              <w:left w:val="nil"/>
              <w:bottom w:val="nil"/>
              <w:right w:val="nil"/>
            </w:tcBorders>
          </w:tcPr>
          <w:p w14:paraId="58E1758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5C673F3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11.80 / 94.86</w:t>
            </w:r>
          </w:p>
        </w:tc>
      </w:tr>
      <w:tr w:rsidR="00341AFA" w:rsidRPr="00D80276" w14:paraId="3792C802" w14:textId="77777777" w:rsidTr="00341AFA">
        <w:tc>
          <w:tcPr>
            <w:tcW w:w="3690" w:type="dxa"/>
            <w:gridSpan w:val="2"/>
            <w:tcBorders>
              <w:top w:val="nil"/>
              <w:left w:val="nil"/>
              <w:bottom w:val="nil"/>
              <w:right w:val="nil"/>
            </w:tcBorders>
          </w:tcPr>
          <w:p w14:paraId="6244E63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0840C358"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nummer</w:t>
            </w:r>
            <w:r w:rsidRPr="00D80276">
              <w:rPr>
                <w:rFonts w:ascii="Arial" w:hAnsi="Arial" w:cs="Arial"/>
                <w:color w:val="000000"/>
                <w:szCs w:val="20"/>
                <w:lang w:val="en-AU" w:eastAsia="en-US"/>
              </w:rPr>
              <w:fldChar w:fldCharType="end"/>
            </w:r>
          </w:p>
        </w:tc>
      </w:tr>
      <w:tr w:rsidR="00341AFA" w:rsidRPr="00D80276" w14:paraId="669EA487" w14:textId="77777777" w:rsidTr="00341AFA">
        <w:tc>
          <w:tcPr>
            <w:tcW w:w="3690" w:type="dxa"/>
            <w:gridSpan w:val="2"/>
            <w:tcBorders>
              <w:top w:val="nil"/>
              <w:left w:val="nil"/>
              <w:bottom w:val="nil"/>
              <w:right w:val="nil"/>
            </w:tcBorders>
          </w:tcPr>
          <w:p w14:paraId="150FC1A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1885F898"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 xml:space="preserve">De numerieke aanduiding zoals deze door de Nederlandse PTT is vastgesteld voor postbusadressen en antwoordnummeradressen. </w:t>
            </w:r>
          </w:p>
        </w:tc>
      </w:tr>
      <w:tr w:rsidR="00341AFA" w:rsidRPr="00D80276" w14:paraId="0B89B96A" w14:textId="77777777" w:rsidTr="00341AFA">
        <w:tc>
          <w:tcPr>
            <w:tcW w:w="3690" w:type="dxa"/>
            <w:gridSpan w:val="2"/>
            <w:tcBorders>
              <w:top w:val="nil"/>
              <w:left w:val="nil"/>
              <w:bottom w:val="nil"/>
              <w:right w:val="nil"/>
            </w:tcBorders>
          </w:tcPr>
          <w:p w14:paraId="6F1AA98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6CE7969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 op basis van GFO BG</w:t>
            </w:r>
          </w:p>
        </w:tc>
      </w:tr>
      <w:tr w:rsidR="00341AFA" w:rsidRPr="00D80276" w14:paraId="75D75A7B" w14:textId="77777777" w:rsidTr="00341AFA">
        <w:tc>
          <w:tcPr>
            <w:tcW w:w="3690" w:type="dxa"/>
            <w:gridSpan w:val="2"/>
            <w:tcBorders>
              <w:top w:val="nil"/>
              <w:left w:val="nil"/>
              <w:bottom w:val="nil"/>
              <w:right w:val="nil"/>
            </w:tcBorders>
          </w:tcPr>
          <w:p w14:paraId="3D9AC9C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763BF94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14:paraId="6DE80B8F" w14:textId="77777777" w:rsidTr="00341AFA">
        <w:tc>
          <w:tcPr>
            <w:tcW w:w="3690" w:type="dxa"/>
            <w:gridSpan w:val="2"/>
            <w:tcBorders>
              <w:top w:val="nil"/>
              <w:left w:val="nil"/>
              <w:bottom w:val="nil"/>
              <w:right w:val="nil"/>
            </w:tcBorders>
          </w:tcPr>
          <w:p w14:paraId="61B70F5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46D4D479"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N5</w:t>
            </w:r>
            <w:r w:rsidRPr="00D80276">
              <w:rPr>
                <w:rFonts w:ascii="Arial" w:hAnsi="Arial" w:cs="Arial"/>
                <w:color w:val="000000"/>
                <w:szCs w:val="20"/>
                <w:lang w:val="en-AU" w:eastAsia="en-US"/>
              </w:rPr>
              <w:fldChar w:fldCharType="end"/>
            </w:r>
          </w:p>
        </w:tc>
      </w:tr>
      <w:tr w:rsidR="00341AFA" w:rsidRPr="00D80276" w14:paraId="2680AA5E" w14:textId="77777777" w:rsidTr="00341AFA">
        <w:tc>
          <w:tcPr>
            <w:tcW w:w="3690" w:type="dxa"/>
            <w:gridSpan w:val="2"/>
            <w:tcBorders>
              <w:top w:val="nil"/>
              <w:left w:val="nil"/>
              <w:bottom w:val="nil"/>
              <w:right w:val="nil"/>
            </w:tcBorders>
          </w:tcPr>
          <w:p w14:paraId="7A10527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5F38F0F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61F3C2FD" w14:textId="77777777" w:rsidTr="00341AFA">
        <w:tc>
          <w:tcPr>
            <w:tcW w:w="3690" w:type="dxa"/>
            <w:gridSpan w:val="2"/>
            <w:tcBorders>
              <w:top w:val="nil"/>
              <w:left w:val="nil"/>
              <w:bottom w:val="nil"/>
              <w:right w:val="nil"/>
            </w:tcBorders>
          </w:tcPr>
          <w:p w14:paraId="311496F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7DEF574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1EFC2F01" w14:textId="77777777" w:rsidTr="00341AFA">
        <w:tc>
          <w:tcPr>
            <w:tcW w:w="3690" w:type="dxa"/>
            <w:gridSpan w:val="2"/>
            <w:tcBorders>
              <w:top w:val="nil"/>
              <w:left w:val="nil"/>
              <w:bottom w:val="nil"/>
              <w:right w:val="nil"/>
            </w:tcBorders>
          </w:tcPr>
          <w:p w14:paraId="5F8C445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2326B50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6B311F85" w14:textId="77777777" w:rsidTr="00341AFA">
        <w:tc>
          <w:tcPr>
            <w:tcW w:w="3690" w:type="dxa"/>
            <w:gridSpan w:val="2"/>
            <w:tcBorders>
              <w:top w:val="nil"/>
              <w:left w:val="nil"/>
              <w:bottom w:val="nil"/>
              <w:right w:val="nil"/>
            </w:tcBorders>
          </w:tcPr>
          <w:p w14:paraId="4BA4023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6DF500E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D964C09" w14:textId="77777777" w:rsidTr="00341AFA">
        <w:tc>
          <w:tcPr>
            <w:tcW w:w="3690" w:type="dxa"/>
            <w:gridSpan w:val="2"/>
            <w:tcBorders>
              <w:top w:val="nil"/>
              <w:left w:val="nil"/>
              <w:bottom w:val="nil"/>
              <w:right w:val="nil"/>
            </w:tcBorders>
          </w:tcPr>
          <w:p w14:paraId="56931DB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64E8AF3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66905133" w14:textId="77777777" w:rsidTr="00341AFA">
        <w:tc>
          <w:tcPr>
            <w:tcW w:w="3690" w:type="dxa"/>
            <w:gridSpan w:val="2"/>
            <w:tcBorders>
              <w:top w:val="nil"/>
              <w:left w:val="nil"/>
              <w:bottom w:val="nil"/>
              <w:right w:val="nil"/>
            </w:tcBorders>
          </w:tcPr>
          <w:p w14:paraId="19EFCF9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1FFA761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0FE4D35E" w14:textId="77777777" w:rsidTr="00341AFA">
        <w:tc>
          <w:tcPr>
            <w:tcW w:w="3690" w:type="dxa"/>
            <w:gridSpan w:val="2"/>
            <w:tcBorders>
              <w:top w:val="nil"/>
              <w:left w:val="nil"/>
              <w:bottom w:val="nil"/>
              <w:right w:val="nil"/>
            </w:tcBorders>
          </w:tcPr>
          <w:p w14:paraId="4988085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02B5B4C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0EF7801F" w14:textId="77777777" w:rsidTr="00341AFA">
        <w:tc>
          <w:tcPr>
            <w:tcW w:w="3690" w:type="dxa"/>
            <w:gridSpan w:val="2"/>
            <w:tcBorders>
              <w:top w:val="nil"/>
              <w:left w:val="nil"/>
              <w:bottom w:val="nil"/>
              <w:right w:val="nil"/>
            </w:tcBorders>
          </w:tcPr>
          <w:p w14:paraId="588D82E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47E3F33F"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581CC495" w14:textId="77777777" w:rsidTr="00341AFA">
        <w:tc>
          <w:tcPr>
            <w:tcW w:w="3690" w:type="dxa"/>
            <w:gridSpan w:val="2"/>
            <w:tcBorders>
              <w:top w:val="nil"/>
              <w:left w:val="nil"/>
              <w:bottom w:val="nil"/>
              <w:right w:val="nil"/>
            </w:tcBorders>
          </w:tcPr>
          <w:p w14:paraId="47FADCA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7DEF159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28436901" w14:textId="77777777" w:rsidTr="00341AFA">
        <w:tc>
          <w:tcPr>
            <w:tcW w:w="3690" w:type="dxa"/>
            <w:gridSpan w:val="2"/>
            <w:tcBorders>
              <w:top w:val="nil"/>
              <w:left w:val="nil"/>
              <w:bottom w:val="nil"/>
              <w:right w:val="nil"/>
            </w:tcBorders>
          </w:tcPr>
          <w:p w14:paraId="62AE69E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5821EB0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13B63F48" w14:textId="77777777" w:rsidTr="00341AFA">
        <w:tc>
          <w:tcPr>
            <w:tcW w:w="9360" w:type="dxa"/>
            <w:gridSpan w:val="3"/>
            <w:tcBorders>
              <w:top w:val="nil"/>
              <w:left w:val="nil"/>
              <w:bottom w:val="nil"/>
              <w:right w:val="nil"/>
            </w:tcBorders>
          </w:tcPr>
          <w:p w14:paraId="3D201AF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0AF7589A" w14:textId="77777777" w:rsidTr="00341AFA">
        <w:tc>
          <w:tcPr>
            <w:tcW w:w="450" w:type="dxa"/>
            <w:tcBorders>
              <w:top w:val="nil"/>
              <w:left w:val="nil"/>
              <w:bottom w:val="nil"/>
              <w:right w:val="nil"/>
            </w:tcBorders>
          </w:tcPr>
          <w:p w14:paraId="51A67BA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7AE3A9D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De attribuutsoort maakt deel uit van het groepattribuutsoort 'Afwijkend correspondentie postadres' van het objecttype VERZENDING.</w:t>
            </w:r>
          </w:p>
        </w:tc>
      </w:tr>
    </w:tbl>
    <w:bookmarkStart w:id="1982" w:name="BKM_64F1C4A9_40FD_4f94_BD6E_A7BA5D61837B"/>
    <w:bookmarkEnd w:id="1982"/>
    <w:p w14:paraId="4E0EC81D"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Woonplaatsnaam</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correspondentie postadres VERZENDING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369BB03B" w14:textId="77777777" w:rsidTr="00341AFA">
        <w:tc>
          <w:tcPr>
            <w:tcW w:w="3690" w:type="dxa"/>
            <w:gridSpan w:val="2"/>
            <w:tcBorders>
              <w:top w:val="nil"/>
              <w:left w:val="nil"/>
              <w:bottom w:val="nil"/>
              <w:right w:val="nil"/>
            </w:tcBorders>
          </w:tcPr>
          <w:p w14:paraId="281FD4E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68378FFC"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Woonplaatsnaam</w:t>
            </w:r>
            <w:r w:rsidRPr="00D80276">
              <w:rPr>
                <w:rFonts w:ascii="Arial" w:hAnsi="Arial" w:cs="Arial"/>
                <w:color w:val="000000"/>
                <w:szCs w:val="20"/>
                <w:lang w:val="en-AU" w:eastAsia="en-US"/>
              </w:rPr>
              <w:fldChar w:fldCharType="end"/>
            </w:r>
          </w:p>
        </w:tc>
      </w:tr>
      <w:tr w:rsidR="00341AFA" w:rsidRPr="00D80276" w14:paraId="0F4E8BB6" w14:textId="77777777" w:rsidTr="00341AFA">
        <w:tc>
          <w:tcPr>
            <w:tcW w:w="3690" w:type="dxa"/>
            <w:gridSpan w:val="2"/>
            <w:tcBorders>
              <w:top w:val="nil"/>
              <w:left w:val="nil"/>
              <w:bottom w:val="nil"/>
              <w:right w:val="nil"/>
            </w:tcBorders>
          </w:tcPr>
          <w:p w14:paraId="0DC4A0A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4B54CD2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BAG</w:t>
            </w:r>
          </w:p>
        </w:tc>
      </w:tr>
      <w:tr w:rsidR="00341AFA" w:rsidRPr="00D80276" w14:paraId="2336938F" w14:textId="77777777" w:rsidTr="00341AFA">
        <w:tc>
          <w:tcPr>
            <w:tcW w:w="3690" w:type="dxa"/>
            <w:gridSpan w:val="2"/>
            <w:tcBorders>
              <w:top w:val="nil"/>
              <w:left w:val="nil"/>
              <w:bottom w:val="nil"/>
              <w:right w:val="nil"/>
            </w:tcBorders>
          </w:tcPr>
          <w:p w14:paraId="5352905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217867E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11.70</w:t>
            </w:r>
          </w:p>
        </w:tc>
      </w:tr>
      <w:tr w:rsidR="00341AFA" w:rsidRPr="00D80276" w14:paraId="47361311" w14:textId="77777777" w:rsidTr="00341AFA">
        <w:tc>
          <w:tcPr>
            <w:tcW w:w="3690" w:type="dxa"/>
            <w:gridSpan w:val="2"/>
            <w:tcBorders>
              <w:top w:val="nil"/>
              <w:left w:val="nil"/>
              <w:bottom w:val="nil"/>
              <w:right w:val="nil"/>
            </w:tcBorders>
          </w:tcPr>
          <w:p w14:paraId="7FC7A6D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29589AC4"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woonplaatsNaam</w:t>
            </w:r>
            <w:r w:rsidRPr="00D80276">
              <w:rPr>
                <w:rFonts w:ascii="Arial" w:hAnsi="Arial" w:cs="Arial"/>
                <w:color w:val="000000"/>
                <w:szCs w:val="20"/>
                <w:lang w:val="en-AU" w:eastAsia="en-US"/>
              </w:rPr>
              <w:fldChar w:fldCharType="end"/>
            </w:r>
          </w:p>
        </w:tc>
      </w:tr>
      <w:tr w:rsidR="00341AFA" w:rsidRPr="00D80276" w14:paraId="6A8969EE" w14:textId="77777777" w:rsidTr="00341AFA">
        <w:tc>
          <w:tcPr>
            <w:tcW w:w="3690" w:type="dxa"/>
            <w:gridSpan w:val="2"/>
            <w:tcBorders>
              <w:top w:val="nil"/>
              <w:left w:val="nil"/>
              <w:bottom w:val="nil"/>
              <w:right w:val="nil"/>
            </w:tcBorders>
          </w:tcPr>
          <w:p w14:paraId="0086400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39541A80"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De door het bevoegde gemeentelijke orgaan aan een WOONPLAATS toegekende benaming.</w:t>
            </w:r>
            <w:r w:rsidRPr="00D80276">
              <w:rPr>
                <w:rFonts w:ascii="Arial" w:hAnsi="Arial" w:cs="Arial"/>
                <w:color w:val="000000"/>
                <w:szCs w:val="20"/>
                <w:lang w:eastAsia="en-US"/>
              </w:rPr>
              <w:fldChar w:fldCharType="end"/>
            </w:r>
          </w:p>
        </w:tc>
      </w:tr>
      <w:tr w:rsidR="00341AFA" w:rsidRPr="00D80276" w14:paraId="51F2442A" w14:textId="77777777" w:rsidTr="00341AFA">
        <w:tc>
          <w:tcPr>
            <w:tcW w:w="3690" w:type="dxa"/>
            <w:gridSpan w:val="2"/>
            <w:tcBorders>
              <w:top w:val="nil"/>
              <w:left w:val="nil"/>
              <w:bottom w:val="nil"/>
              <w:right w:val="nil"/>
            </w:tcBorders>
          </w:tcPr>
          <w:p w14:paraId="34B1B51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207C0C5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437459A" w14:textId="77777777" w:rsidTr="00341AFA">
        <w:tc>
          <w:tcPr>
            <w:tcW w:w="3690" w:type="dxa"/>
            <w:gridSpan w:val="2"/>
            <w:tcBorders>
              <w:top w:val="nil"/>
              <w:left w:val="nil"/>
              <w:bottom w:val="nil"/>
              <w:right w:val="nil"/>
            </w:tcBorders>
          </w:tcPr>
          <w:p w14:paraId="562DE1F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3941967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9 april 2007</w:t>
            </w:r>
          </w:p>
        </w:tc>
      </w:tr>
      <w:tr w:rsidR="00341AFA" w:rsidRPr="00D80276" w14:paraId="185D2430" w14:textId="77777777" w:rsidTr="00341AFA">
        <w:tc>
          <w:tcPr>
            <w:tcW w:w="3690" w:type="dxa"/>
            <w:gridSpan w:val="2"/>
            <w:tcBorders>
              <w:top w:val="nil"/>
              <w:left w:val="nil"/>
              <w:bottom w:val="nil"/>
              <w:right w:val="nil"/>
            </w:tcBorders>
          </w:tcPr>
          <w:p w14:paraId="7775F90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03DEE0A7"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AN80</w:t>
            </w:r>
            <w:r w:rsidRPr="00D80276">
              <w:rPr>
                <w:rFonts w:ascii="Arial" w:hAnsi="Arial" w:cs="Arial"/>
                <w:color w:val="000000"/>
                <w:szCs w:val="20"/>
                <w:lang w:val="en-AU" w:eastAsia="en-US"/>
              </w:rPr>
              <w:fldChar w:fldCharType="end"/>
            </w:r>
          </w:p>
        </w:tc>
      </w:tr>
      <w:tr w:rsidR="00341AFA" w:rsidRPr="00D80276" w14:paraId="0EDCA17F" w14:textId="77777777" w:rsidTr="00341AFA">
        <w:tc>
          <w:tcPr>
            <w:tcW w:w="3690" w:type="dxa"/>
            <w:gridSpan w:val="2"/>
            <w:tcBorders>
              <w:top w:val="nil"/>
              <w:left w:val="nil"/>
              <w:bottom w:val="nil"/>
              <w:right w:val="nil"/>
            </w:tcBorders>
          </w:tcPr>
          <w:p w14:paraId="4841FDC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26B1D24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Tekens gecodeerd volgens de UTF-8 standaard.</w:t>
            </w:r>
          </w:p>
        </w:tc>
      </w:tr>
      <w:tr w:rsidR="00341AFA" w:rsidRPr="00D80276" w14:paraId="303E3A8F" w14:textId="77777777" w:rsidTr="00341AFA">
        <w:tc>
          <w:tcPr>
            <w:tcW w:w="3690" w:type="dxa"/>
            <w:gridSpan w:val="2"/>
            <w:tcBorders>
              <w:top w:val="nil"/>
              <w:left w:val="nil"/>
              <w:bottom w:val="nil"/>
              <w:right w:val="nil"/>
            </w:tcBorders>
          </w:tcPr>
          <w:p w14:paraId="412C455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5A6D5AB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14:paraId="187E1873" w14:textId="77777777" w:rsidTr="00341AFA">
        <w:tc>
          <w:tcPr>
            <w:tcW w:w="3690" w:type="dxa"/>
            <w:gridSpan w:val="2"/>
            <w:tcBorders>
              <w:top w:val="nil"/>
              <w:left w:val="nil"/>
              <w:bottom w:val="nil"/>
              <w:right w:val="nil"/>
            </w:tcBorders>
          </w:tcPr>
          <w:p w14:paraId="5E59412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2124B69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14:paraId="19E470CC" w14:textId="77777777" w:rsidTr="00341AFA">
        <w:tc>
          <w:tcPr>
            <w:tcW w:w="3690" w:type="dxa"/>
            <w:gridSpan w:val="2"/>
            <w:tcBorders>
              <w:top w:val="nil"/>
              <w:left w:val="nil"/>
              <w:bottom w:val="nil"/>
              <w:right w:val="nil"/>
            </w:tcBorders>
          </w:tcPr>
          <w:p w14:paraId="387CB9D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23F21A3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5D5590E" w14:textId="77777777" w:rsidTr="00341AFA">
        <w:tc>
          <w:tcPr>
            <w:tcW w:w="3690" w:type="dxa"/>
            <w:gridSpan w:val="2"/>
            <w:tcBorders>
              <w:top w:val="nil"/>
              <w:left w:val="nil"/>
              <w:bottom w:val="nil"/>
              <w:right w:val="nil"/>
            </w:tcBorders>
          </w:tcPr>
          <w:p w14:paraId="6BC7FA2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71D4A54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Documentidentificatie,Documentdatum</w:t>
            </w:r>
          </w:p>
        </w:tc>
      </w:tr>
      <w:tr w:rsidR="00341AFA" w:rsidRPr="00D80276" w14:paraId="31B92442" w14:textId="77777777" w:rsidTr="00341AFA">
        <w:tc>
          <w:tcPr>
            <w:tcW w:w="3690" w:type="dxa"/>
            <w:gridSpan w:val="2"/>
            <w:tcBorders>
              <w:top w:val="nil"/>
              <w:left w:val="nil"/>
              <w:bottom w:val="nil"/>
              <w:right w:val="nil"/>
            </w:tcBorders>
          </w:tcPr>
          <w:p w14:paraId="64C633D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22BFC36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14:paraId="0AC68C7E" w14:textId="77777777" w:rsidTr="00341AFA">
        <w:tc>
          <w:tcPr>
            <w:tcW w:w="3690" w:type="dxa"/>
            <w:gridSpan w:val="2"/>
            <w:tcBorders>
              <w:top w:val="nil"/>
              <w:left w:val="nil"/>
              <w:bottom w:val="nil"/>
              <w:right w:val="nil"/>
            </w:tcBorders>
          </w:tcPr>
          <w:p w14:paraId="26B0D4E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lastRenderedPageBreak/>
              <w:t>Aanduiding strijdigheid/nietigheid</w:t>
            </w:r>
          </w:p>
        </w:tc>
        <w:tc>
          <w:tcPr>
            <w:tcW w:w="5670" w:type="dxa"/>
            <w:tcBorders>
              <w:top w:val="nil"/>
              <w:left w:val="nil"/>
              <w:bottom w:val="nil"/>
              <w:right w:val="nil"/>
            </w:tcBorders>
          </w:tcPr>
          <w:p w14:paraId="68E3EB4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4E9266A8" w14:textId="77777777" w:rsidTr="00341AFA">
        <w:tc>
          <w:tcPr>
            <w:tcW w:w="3690" w:type="dxa"/>
            <w:gridSpan w:val="2"/>
            <w:tcBorders>
              <w:top w:val="nil"/>
              <w:left w:val="nil"/>
              <w:bottom w:val="nil"/>
              <w:right w:val="nil"/>
            </w:tcBorders>
          </w:tcPr>
          <w:p w14:paraId="7E0874F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257D2F75"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1BD0DE94" w14:textId="77777777" w:rsidTr="00341AFA">
        <w:tc>
          <w:tcPr>
            <w:tcW w:w="3690" w:type="dxa"/>
            <w:gridSpan w:val="2"/>
            <w:tcBorders>
              <w:top w:val="nil"/>
              <w:left w:val="nil"/>
              <w:bottom w:val="nil"/>
              <w:right w:val="nil"/>
            </w:tcBorders>
          </w:tcPr>
          <w:p w14:paraId="61791BF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7E33946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Authentiek gegeven</w:t>
            </w:r>
          </w:p>
        </w:tc>
      </w:tr>
      <w:tr w:rsidR="00341AFA" w:rsidRPr="00D80276" w14:paraId="324CDF91" w14:textId="77777777" w:rsidTr="00341AFA">
        <w:tc>
          <w:tcPr>
            <w:tcW w:w="3690" w:type="dxa"/>
            <w:gridSpan w:val="2"/>
            <w:tcBorders>
              <w:top w:val="nil"/>
              <w:left w:val="nil"/>
              <w:bottom w:val="nil"/>
              <w:right w:val="nil"/>
            </w:tcBorders>
          </w:tcPr>
          <w:p w14:paraId="36F79F3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54A3FDC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7A0E065" w14:textId="77777777" w:rsidTr="00341AFA">
        <w:tc>
          <w:tcPr>
            <w:tcW w:w="9360" w:type="dxa"/>
            <w:gridSpan w:val="3"/>
            <w:tcBorders>
              <w:top w:val="nil"/>
              <w:left w:val="nil"/>
              <w:bottom w:val="nil"/>
              <w:right w:val="nil"/>
            </w:tcBorders>
          </w:tcPr>
          <w:p w14:paraId="4A2990B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1F928EE3" w14:textId="77777777" w:rsidTr="00341AFA">
        <w:tc>
          <w:tcPr>
            <w:tcW w:w="450" w:type="dxa"/>
            <w:tcBorders>
              <w:top w:val="nil"/>
              <w:left w:val="nil"/>
              <w:bottom w:val="nil"/>
              <w:right w:val="nil"/>
            </w:tcBorders>
          </w:tcPr>
          <w:p w14:paraId="31CD537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2D07CEB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verder de toelichting in de BAG.</w:t>
            </w:r>
          </w:p>
        </w:tc>
      </w:tr>
      <w:bookmarkEnd w:id="1978"/>
    </w:tbl>
    <w:p w14:paraId="548061B9" w14:textId="77777777"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14:paraId="5C31C614" w14:textId="77777777"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bookmarkStart w:id="1983" w:name="BKM_4ACF0E92_9E4E_44e4_877C_43C54F38A946"/>
      <w:bookmarkEnd w:id="1983"/>
    </w:p>
    <w:bookmarkStart w:id="1984" w:name="BKM_B714098D_AB7F_4110_A978_475C9F2E30B0"/>
    <w:p w14:paraId="7C88DF3A"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Calibri" w:hAnsi="Calibri" w:cs="Calibri"/>
          <w:color w:val="000000"/>
          <w:sz w:val="22"/>
          <w:szCs w:val="22"/>
          <w:lang w:eastAsia="en-US"/>
        </w:rPr>
      </w:pP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Element.Stereotype</w:instrText>
      </w:r>
      <w:r w:rsidRPr="00D80276">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buitenlands correspondentieadres VERZENDING</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25A4186C" w14:textId="77777777" w:rsidTr="00341AFA">
        <w:tc>
          <w:tcPr>
            <w:tcW w:w="3690" w:type="dxa"/>
            <w:gridSpan w:val="2"/>
            <w:tcBorders>
              <w:top w:val="nil"/>
              <w:left w:val="nil"/>
              <w:bottom w:val="nil"/>
              <w:right w:val="nil"/>
            </w:tcBorders>
          </w:tcPr>
          <w:p w14:paraId="29E8BED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60EE00D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Afwijkend buitenlands correspondentieadres VERZENDING</w:t>
            </w:r>
            <w:r w:rsidRPr="00D80276">
              <w:rPr>
                <w:rFonts w:ascii="Arial" w:hAnsi="Arial" w:cs="Arial"/>
                <w:color w:val="000000"/>
                <w:szCs w:val="20"/>
                <w:lang w:val="en-AU" w:eastAsia="en-US"/>
              </w:rPr>
              <w:fldChar w:fldCharType="end"/>
            </w:r>
          </w:p>
        </w:tc>
      </w:tr>
      <w:tr w:rsidR="00341AFA" w:rsidRPr="00D80276" w14:paraId="3C151B9E" w14:textId="77777777" w:rsidTr="00341AFA">
        <w:tc>
          <w:tcPr>
            <w:tcW w:w="3690" w:type="dxa"/>
            <w:gridSpan w:val="2"/>
            <w:tcBorders>
              <w:top w:val="nil"/>
              <w:left w:val="nil"/>
              <w:bottom w:val="nil"/>
              <w:right w:val="nil"/>
            </w:tcBorders>
          </w:tcPr>
          <w:p w14:paraId="23499D8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5A2E44E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32FFC5F1" w14:textId="77777777" w:rsidTr="00341AFA">
        <w:tc>
          <w:tcPr>
            <w:tcW w:w="3690" w:type="dxa"/>
            <w:gridSpan w:val="2"/>
            <w:tcBorders>
              <w:top w:val="nil"/>
              <w:left w:val="nil"/>
              <w:bottom w:val="nil"/>
              <w:right w:val="nil"/>
            </w:tcBorders>
          </w:tcPr>
          <w:p w14:paraId="10D158D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4A4ACF4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AEEBD34" w14:textId="77777777" w:rsidTr="00341AFA">
        <w:tc>
          <w:tcPr>
            <w:tcW w:w="3690" w:type="dxa"/>
            <w:gridSpan w:val="2"/>
            <w:tcBorders>
              <w:top w:val="nil"/>
              <w:left w:val="nil"/>
              <w:bottom w:val="nil"/>
              <w:right w:val="nil"/>
            </w:tcBorders>
          </w:tcPr>
          <w:p w14:paraId="195989E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XML-tag</w:t>
            </w:r>
          </w:p>
        </w:tc>
        <w:tc>
          <w:tcPr>
            <w:tcW w:w="5670" w:type="dxa"/>
            <w:tcBorders>
              <w:top w:val="nil"/>
              <w:left w:val="nil"/>
              <w:bottom w:val="nil"/>
              <w:right w:val="nil"/>
            </w:tcBorders>
          </w:tcPr>
          <w:p w14:paraId="1B0BB36B"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buitenlandsAdres</w:t>
            </w:r>
            <w:r w:rsidRPr="00D80276">
              <w:rPr>
                <w:rFonts w:ascii="Arial" w:hAnsi="Arial" w:cs="Arial"/>
                <w:color w:val="000000"/>
                <w:szCs w:val="20"/>
                <w:lang w:val="en-AU" w:eastAsia="en-US"/>
              </w:rPr>
              <w:fldChar w:fldCharType="end"/>
            </w:r>
          </w:p>
        </w:tc>
      </w:tr>
      <w:tr w:rsidR="00341AFA" w:rsidRPr="00D80276" w14:paraId="555DE3B6" w14:textId="77777777" w:rsidTr="00341AFA">
        <w:tc>
          <w:tcPr>
            <w:tcW w:w="3690" w:type="dxa"/>
            <w:gridSpan w:val="2"/>
            <w:tcBorders>
              <w:top w:val="nil"/>
              <w:left w:val="nil"/>
              <w:bottom w:val="nil"/>
              <w:right w:val="nil"/>
            </w:tcBorders>
          </w:tcPr>
          <w:p w14:paraId="23DD499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7B5DB7B7"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Element.Notes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De gegevens van het adres in het buitenland van BETROKKENE, zijnde afzender of geadresseerde, zoals vermeld in het ontvangen of verzonden INFORMATIEOBJECT en dat afwijkt van de reguliere correspondentiegegevens van BETROKKENE.</w:t>
            </w:r>
            <w:r w:rsidRPr="00D80276">
              <w:rPr>
                <w:rFonts w:ascii="Arial" w:hAnsi="Arial" w:cs="Arial"/>
                <w:color w:val="000000"/>
                <w:szCs w:val="20"/>
                <w:lang w:eastAsia="en-US"/>
              </w:rPr>
              <w:fldChar w:fldCharType="end"/>
            </w:r>
          </w:p>
        </w:tc>
      </w:tr>
      <w:tr w:rsidR="00341AFA" w:rsidRPr="00D80276" w14:paraId="3500B30E" w14:textId="77777777" w:rsidTr="00341AFA">
        <w:tc>
          <w:tcPr>
            <w:tcW w:w="3690" w:type="dxa"/>
            <w:gridSpan w:val="2"/>
            <w:tcBorders>
              <w:top w:val="nil"/>
              <w:left w:val="nil"/>
              <w:bottom w:val="nil"/>
              <w:right w:val="nil"/>
            </w:tcBorders>
          </w:tcPr>
          <w:p w14:paraId="0DF59D4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229E7BD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5A8960A" w14:textId="77777777" w:rsidTr="00341AFA">
        <w:tc>
          <w:tcPr>
            <w:tcW w:w="3690" w:type="dxa"/>
            <w:gridSpan w:val="2"/>
            <w:tcBorders>
              <w:top w:val="nil"/>
              <w:left w:val="nil"/>
              <w:bottom w:val="nil"/>
              <w:right w:val="nil"/>
            </w:tcBorders>
          </w:tcPr>
          <w:p w14:paraId="76E1E76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5377CAB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14:paraId="14D223BB" w14:textId="77777777" w:rsidTr="00341AFA">
        <w:tc>
          <w:tcPr>
            <w:tcW w:w="3690" w:type="dxa"/>
            <w:gridSpan w:val="2"/>
            <w:tcBorders>
              <w:top w:val="nil"/>
              <w:left w:val="nil"/>
              <w:bottom w:val="nil"/>
              <w:right w:val="nil"/>
            </w:tcBorders>
          </w:tcPr>
          <w:p w14:paraId="1F90C30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0F9651F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6CE0F290" w14:textId="77777777" w:rsidTr="00341AFA">
        <w:tc>
          <w:tcPr>
            <w:tcW w:w="3690" w:type="dxa"/>
            <w:gridSpan w:val="2"/>
            <w:tcBorders>
              <w:top w:val="nil"/>
              <w:left w:val="nil"/>
              <w:bottom w:val="nil"/>
              <w:right w:val="nil"/>
            </w:tcBorders>
          </w:tcPr>
          <w:p w14:paraId="5CB1719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1E603BC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12F050B8" w14:textId="77777777" w:rsidTr="00341AFA">
        <w:tc>
          <w:tcPr>
            <w:tcW w:w="3690" w:type="dxa"/>
            <w:gridSpan w:val="2"/>
            <w:tcBorders>
              <w:top w:val="nil"/>
              <w:left w:val="nil"/>
              <w:bottom w:val="nil"/>
              <w:right w:val="nil"/>
            </w:tcBorders>
          </w:tcPr>
          <w:p w14:paraId="0CC678E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Cs w:val="20"/>
                <w:lang w:eastAsia="en-US"/>
              </w:rPr>
              <w:t>Aandu</w:t>
            </w:r>
            <w:r w:rsidRPr="00D80276">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14:paraId="3518C95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41CA6B3A" w14:textId="77777777" w:rsidTr="00341AFA">
        <w:tc>
          <w:tcPr>
            <w:tcW w:w="3690" w:type="dxa"/>
            <w:gridSpan w:val="2"/>
            <w:tcBorders>
              <w:top w:val="nil"/>
              <w:left w:val="nil"/>
              <w:bottom w:val="nil"/>
              <w:right w:val="nil"/>
            </w:tcBorders>
          </w:tcPr>
          <w:p w14:paraId="285554F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6CA99BC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492CC7F" w14:textId="77777777" w:rsidTr="00341AFA">
        <w:tc>
          <w:tcPr>
            <w:tcW w:w="3690" w:type="dxa"/>
            <w:gridSpan w:val="2"/>
            <w:tcBorders>
              <w:top w:val="nil"/>
              <w:left w:val="nil"/>
              <w:bottom w:val="nil"/>
              <w:right w:val="nil"/>
            </w:tcBorders>
          </w:tcPr>
          <w:p w14:paraId="0D8057A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0FAE80E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4EEB589D" w14:textId="77777777" w:rsidTr="00341AFA">
        <w:tc>
          <w:tcPr>
            <w:tcW w:w="3690" w:type="dxa"/>
            <w:gridSpan w:val="2"/>
            <w:tcBorders>
              <w:top w:val="nil"/>
              <w:left w:val="nil"/>
              <w:bottom w:val="nil"/>
              <w:right w:val="nil"/>
            </w:tcBorders>
          </w:tcPr>
          <w:p w14:paraId="7EBBE3A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091A3EE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18EC417F" w14:textId="77777777" w:rsidTr="00341AFA">
        <w:tc>
          <w:tcPr>
            <w:tcW w:w="3690" w:type="dxa"/>
            <w:gridSpan w:val="2"/>
            <w:tcBorders>
              <w:top w:val="nil"/>
              <w:left w:val="nil"/>
              <w:bottom w:val="nil"/>
              <w:right w:val="nil"/>
            </w:tcBorders>
          </w:tcPr>
          <w:p w14:paraId="35B36A2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3EFD5D2C"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Cs w:val="20"/>
                <w:lang w:eastAsia="en-US"/>
              </w:rPr>
              <w:instrText>Element.Multiplicity</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Cs w:val="20"/>
                <w:lang w:eastAsia="en-US"/>
              </w:rPr>
              <w:t>0..1</w:t>
            </w:r>
            <w:r w:rsidRPr="00D80276">
              <w:rPr>
                <w:rFonts w:ascii="Arial" w:hAnsi="Arial" w:cs="Arial"/>
                <w:color w:val="000000"/>
                <w:szCs w:val="20"/>
                <w:lang w:val="en-AU" w:eastAsia="en-US"/>
              </w:rPr>
              <w:fldChar w:fldCharType="end"/>
            </w:r>
            <w:r w:rsidR="00341AFA" w:rsidRPr="00D80276">
              <w:rPr>
                <w:rFonts w:ascii="Calibri" w:hAnsi="Calibri" w:cs="Calibri"/>
                <w:color w:val="000000"/>
                <w:szCs w:val="20"/>
                <w:lang w:eastAsia="en-US"/>
              </w:rPr>
              <w:t xml:space="preserve"> </w:t>
            </w:r>
          </w:p>
        </w:tc>
      </w:tr>
      <w:tr w:rsidR="00341AFA" w:rsidRPr="00D80276" w14:paraId="66301BC4" w14:textId="77777777" w:rsidTr="00341AFA">
        <w:tc>
          <w:tcPr>
            <w:tcW w:w="3690" w:type="dxa"/>
            <w:gridSpan w:val="2"/>
            <w:tcBorders>
              <w:top w:val="nil"/>
              <w:left w:val="nil"/>
              <w:bottom w:val="nil"/>
              <w:right w:val="nil"/>
            </w:tcBorders>
          </w:tcPr>
          <w:p w14:paraId="3A9956D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27A453D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0886049A" w14:textId="77777777" w:rsidTr="00341AFA">
        <w:tc>
          <w:tcPr>
            <w:tcW w:w="3690" w:type="dxa"/>
            <w:gridSpan w:val="2"/>
            <w:tcBorders>
              <w:top w:val="nil"/>
              <w:left w:val="nil"/>
              <w:bottom w:val="nil"/>
              <w:right w:val="nil"/>
            </w:tcBorders>
          </w:tcPr>
          <w:p w14:paraId="5EA619C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2538A10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Indien de relatie aanwezig is dan is het groepattribuut  ‘Afwijkend correspondentie postadres’ niet van een waarde voorzien en is de relatie 'VERZENDING met als afwijkend binnenlands correspondentieadres ADRESSEERBAAR OBJECT AANDUIDING' niet aanwezig.</w:t>
            </w:r>
          </w:p>
        </w:tc>
      </w:tr>
      <w:tr w:rsidR="00341AFA" w:rsidRPr="00D80276" w14:paraId="64E4AF21" w14:textId="77777777" w:rsidTr="00341AFA">
        <w:tc>
          <w:tcPr>
            <w:tcW w:w="9360" w:type="dxa"/>
            <w:gridSpan w:val="3"/>
            <w:tcBorders>
              <w:top w:val="nil"/>
              <w:left w:val="nil"/>
              <w:bottom w:val="nil"/>
              <w:right w:val="nil"/>
            </w:tcBorders>
          </w:tcPr>
          <w:p w14:paraId="186B3BE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200D5216" w14:textId="77777777" w:rsidTr="00341AFA">
        <w:tc>
          <w:tcPr>
            <w:tcW w:w="450" w:type="dxa"/>
            <w:tcBorders>
              <w:top w:val="nil"/>
              <w:left w:val="nil"/>
              <w:bottom w:val="nil"/>
              <w:right w:val="nil"/>
            </w:tcBorders>
          </w:tcPr>
          <w:p w14:paraId="341F6C0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347FA5E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gaat hier om het correspondentieadres, zoals vermeld in het ontvangen of verzonden INFORMATIEOBJECT, indien dit een buitenlands adres betreft en afwijkt van het correspondentieadres zoals dat van BETROKKENE bekend is.</w:t>
            </w:r>
          </w:p>
        </w:tc>
      </w:tr>
    </w:tbl>
    <w:bookmarkStart w:id="1985" w:name="BKM_E4AC64B2_0A88_4ea3_BA05_CD75680EB151"/>
    <w:bookmarkEnd w:id="1985"/>
    <w:p w14:paraId="3A12D96E"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Adres buitenland 1</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buitenlands correspondentieadres VERZENDING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1257A623" w14:textId="77777777" w:rsidTr="00341AFA">
        <w:tc>
          <w:tcPr>
            <w:tcW w:w="3690" w:type="dxa"/>
            <w:gridSpan w:val="2"/>
            <w:tcBorders>
              <w:top w:val="nil"/>
              <w:left w:val="nil"/>
              <w:bottom w:val="nil"/>
              <w:right w:val="nil"/>
            </w:tcBorders>
          </w:tcPr>
          <w:p w14:paraId="002C16B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36706EC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Adres buitenland 1</w:t>
            </w:r>
            <w:r w:rsidRPr="00D80276">
              <w:rPr>
                <w:rFonts w:ascii="Arial" w:hAnsi="Arial" w:cs="Arial"/>
                <w:color w:val="000000"/>
                <w:szCs w:val="20"/>
                <w:lang w:val="en-AU" w:eastAsia="en-US"/>
              </w:rPr>
              <w:fldChar w:fldCharType="end"/>
            </w:r>
          </w:p>
        </w:tc>
      </w:tr>
      <w:tr w:rsidR="00341AFA" w:rsidRPr="00D80276" w14:paraId="03C580E0" w14:textId="77777777" w:rsidTr="00341AFA">
        <w:tc>
          <w:tcPr>
            <w:tcW w:w="3690" w:type="dxa"/>
            <w:gridSpan w:val="2"/>
            <w:tcBorders>
              <w:top w:val="nil"/>
              <w:left w:val="nil"/>
              <w:bottom w:val="nil"/>
              <w:right w:val="nil"/>
            </w:tcBorders>
          </w:tcPr>
          <w:p w14:paraId="478D51A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13822B5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DA54391" w14:textId="77777777" w:rsidTr="00341AFA">
        <w:tc>
          <w:tcPr>
            <w:tcW w:w="3690" w:type="dxa"/>
            <w:gridSpan w:val="2"/>
            <w:tcBorders>
              <w:top w:val="nil"/>
              <w:left w:val="nil"/>
              <w:bottom w:val="nil"/>
              <w:right w:val="nil"/>
            </w:tcBorders>
          </w:tcPr>
          <w:p w14:paraId="4AEDC3C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1E7D72A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89FA223" w14:textId="77777777" w:rsidTr="00341AFA">
        <w:tc>
          <w:tcPr>
            <w:tcW w:w="3690" w:type="dxa"/>
            <w:gridSpan w:val="2"/>
            <w:tcBorders>
              <w:top w:val="nil"/>
              <w:left w:val="nil"/>
              <w:bottom w:val="nil"/>
              <w:right w:val="nil"/>
            </w:tcBorders>
          </w:tcPr>
          <w:p w14:paraId="581E010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1219F383"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regel1</w:t>
            </w:r>
            <w:r w:rsidRPr="00D80276">
              <w:rPr>
                <w:rFonts w:ascii="Arial" w:hAnsi="Arial" w:cs="Arial"/>
                <w:color w:val="000000"/>
                <w:szCs w:val="20"/>
                <w:lang w:val="en-AU" w:eastAsia="en-US"/>
              </w:rPr>
              <w:fldChar w:fldCharType="end"/>
            </w:r>
          </w:p>
        </w:tc>
      </w:tr>
      <w:tr w:rsidR="00341AFA" w:rsidRPr="00D80276" w14:paraId="2C60F082" w14:textId="77777777" w:rsidTr="00341AFA">
        <w:tc>
          <w:tcPr>
            <w:tcW w:w="3690" w:type="dxa"/>
            <w:gridSpan w:val="2"/>
            <w:tcBorders>
              <w:top w:val="nil"/>
              <w:left w:val="nil"/>
              <w:bottom w:val="nil"/>
              <w:right w:val="nil"/>
            </w:tcBorders>
          </w:tcPr>
          <w:p w14:paraId="6F1BDF5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1B55245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 xml:space="preserve">Het eerste deel  dat behoort bij het afwijkend buitenlandse correspondentieadres van de betrokkene in zijn/haar rol bij de zaak </w:t>
            </w:r>
          </w:p>
        </w:tc>
      </w:tr>
      <w:tr w:rsidR="00341AFA" w:rsidRPr="00D80276" w14:paraId="4B3582D2" w14:textId="77777777" w:rsidTr="00341AFA">
        <w:tc>
          <w:tcPr>
            <w:tcW w:w="3690" w:type="dxa"/>
            <w:gridSpan w:val="2"/>
            <w:tcBorders>
              <w:top w:val="nil"/>
              <w:left w:val="nil"/>
              <w:bottom w:val="nil"/>
              <w:right w:val="nil"/>
            </w:tcBorders>
          </w:tcPr>
          <w:p w14:paraId="1DF7743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3931EBF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1E7D3CC" w14:textId="77777777" w:rsidTr="00341AFA">
        <w:tc>
          <w:tcPr>
            <w:tcW w:w="3690" w:type="dxa"/>
            <w:gridSpan w:val="2"/>
            <w:tcBorders>
              <w:top w:val="nil"/>
              <w:left w:val="nil"/>
              <w:bottom w:val="nil"/>
              <w:right w:val="nil"/>
            </w:tcBorders>
          </w:tcPr>
          <w:p w14:paraId="5EE89F4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1D347E8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73EEA9C" w14:textId="77777777" w:rsidTr="00341AFA">
        <w:tc>
          <w:tcPr>
            <w:tcW w:w="3690" w:type="dxa"/>
            <w:gridSpan w:val="2"/>
            <w:tcBorders>
              <w:top w:val="nil"/>
              <w:left w:val="nil"/>
              <w:bottom w:val="nil"/>
              <w:right w:val="nil"/>
            </w:tcBorders>
          </w:tcPr>
          <w:p w14:paraId="35B4F42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 xml:space="preserve">Formaat </w:t>
            </w:r>
          </w:p>
        </w:tc>
        <w:tc>
          <w:tcPr>
            <w:tcW w:w="5670" w:type="dxa"/>
            <w:tcBorders>
              <w:top w:val="nil"/>
              <w:left w:val="nil"/>
              <w:bottom w:val="nil"/>
              <w:right w:val="nil"/>
            </w:tcBorders>
          </w:tcPr>
          <w:p w14:paraId="7A075B1A"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AN35</w:t>
            </w:r>
            <w:r w:rsidRPr="00D80276">
              <w:rPr>
                <w:rFonts w:ascii="Arial" w:hAnsi="Arial" w:cs="Arial"/>
                <w:color w:val="000000"/>
                <w:szCs w:val="20"/>
                <w:lang w:val="en-AU" w:eastAsia="en-US"/>
              </w:rPr>
              <w:fldChar w:fldCharType="end"/>
            </w:r>
          </w:p>
        </w:tc>
      </w:tr>
      <w:tr w:rsidR="00341AFA" w:rsidRPr="00D80276" w14:paraId="4AB02190" w14:textId="77777777" w:rsidTr="00341AFA">
        <w:tc>
          <w:tcPr>
            <w:tcW w:w="3690" w:type="dxa"/>
            <w:gridSpan w:val="2"/>
            <w:tcBorders>
              <w:top w:val="nil"/>
              <w:left w:val="nil"/>
              <w:bottom w:val="nil"/>
              <w:right w:val="nil"/>
            </w:tcBorders>
          </w:tcPr>
          <w:p w14:paraId="13BB276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0DE2A3B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5877AAA" w14:textId="77777777" w:rsidTr="00341AFA">
        <w:tc>
          <w:tcPr>
            <w:tcW w:w="3690" w:type="dxa"/>
            <w:gridSpan w:val="2"/>
            <w:tcBorders>
              <w:top w:val="nil"/>
              <w:left w:val="nil"/>
              <w:bottom w:val="nil"/>
              <w:right w:val="nil"/>
            </w:tcBorders>
          </w:tcPr>
          <w:p w14:paraId="620468F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5E3C2C9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621037F9" w14:textId="77777777" w:rsidTr="00341AFA">
        <w:tc>
          <w:tcPr>
            <w:tcW w:w="3690" w:type="dxa"/>
            <w:gridSpan w:val="2"/>
            <w:tcBorders>
              <w:top w:val="nil"/>
              <w:left w:val="nil"/>
              <w:bottom w:val="nil"/>
              <w:right w:val="nil"/>
            </w:tcBorders>
          </w:tcPr>
          <w:p w14:paraId="7979B57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4D3414D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0ADCA839" w14:textId="77777777" w:rsidTr="00341AFA">
        <w:tc>
          <w:tcPr>
            <w:tcW w:w="3690" w:type="dxa"/>
            <w:gridSpan w:val="2"/>
            <w:tcBorders>
              <w:top w:val="nil"/>
              <w:left w:val="nil"/>
              <w:bottom w:val="nil"/>
              <w:right w:val="nil"/>
            </w:tcBorders>
          </w:tcPr>
          <w:p w14:paraId="23402A5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6FA43D9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38DCF19" w14:textId="77777777" w:rsidTr="00341AFA">
        <w:tc>
          <w:tcPr>
            <w:tcW w:w="3690" w:type="dxa"/>
            <w:gridSpan w:val="2"/>
            <w:tcBorders>
              <w:top w:val="nil"/>
              <w:left w:val="nil"/>
              <w:bottom w:val="nil"/>
              <w:right w:val="nil"/>
            </w:tcBorders>
          </w:tcPr>
          <w:p w14:paraId="4E2E53A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624CB37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4967DAD" w14:textId="77777777" w:rsidTr="00341AFA">
        <w:tc>
          <w:tcPr>
            <w:tcW w:w="3690" w:type="dxa"/>
            <w:gridSpan w:val="2"/>
            <w:tcBorders>
              <w:top w:val="nil"/>
              <w:left w:val="nil"/>
              <w:bottom w:val="nil"/>
              <w:right w:val="nil"/>
            </w:tcBorders>
          </w:tcPr>
          <w:p w14:paraId="624EB70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00CFF27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EBCEFCE" w14:textId="77777777" w:rsidTr="00341AFA">
        <w:tc>
          <w:tcPr>
            <w:tcW w:w="3690" w:type="dxa"/>
            <w:gridSpan w:val="2"/>
            <w:tcBorders>
              <w:top w:val="nil"/>
              <w:left w:val="nil"/>
              <w:bottom w:val="nil"/>
              <w:right w:val="nil"/>
            </w:tcBorders>
          </w:tcPr>
          <w:p w14:paraId="5C602EA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70EA11E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1F9669B6" w14:textId="77777777" w:rsidTr="00341AFA">
        <w:tc>
          <w:tcPr>
            <w:tcW w:w="3690" w:type="dxa"/>
            <w:gridSpan w:val="2"/>
            <w:tcBorders>
              <w:top w:val="nil"/>
              <w:left w:val="nil"/>
              <w:bottom w:val="nil"/>
              <w:right w:val="nil"/>
            </w:tcBorders>
          </w:tcPr>
          <w:p w14:paraId="1148907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27DB353F"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1A3F0A2E" w14:textId="77777777" w:rsidTr="00341AFA">
        <w:tc>
          <w:tcPr>
            <w:tcW w:w="3690" w:type="dxa"/>
            <w:gridSpan w:val="2"/>
            <w:tcBorders>
              <w:top w:val="nil"/>
              <w:left w:val="nil"/>
              <w:bottom w:val="nil"/>
              <w:right w:val="nil"/>
            </w:tcBorders>
          </w:tcPr>
          <w:p w14:paraId="68622AF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916C98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1BE3074A" w14:textId="77777777" w:rsidTr="00341AFA">
        <w:tc>
          <w:tcPr>
            <w:tcW w:w="3690" w:type="dxa"/>
            <w:gridSpan w:val="2"/>
            <w:tcBorders>
              <w:top w:val="nil"/>
              <w:left w:val="nil"/>
              <w:bottom w:val="nil"/>
              <w:right w:val="nil"/>
            </w:tcBorders>
          </w:tcPr>
          <w:p w14:paraId="7F76460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776940A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68AEC0F" w14:textId="77777777" w:rsidTr="00341AFA">
        <w:tc>
          <w:tcPr>
            <w:tcW w:w="9360" w:type="dxa"/>
            <w:gridSpan w:val="3"/>
            <w:tcBorders>
              <w:top w:val="nil"/>
              <w:left w:val="nil"/>
              <w:bottom w:val="nil"/>
              <w:right w:val="nil"/>
            </w:tcBorders>
          </w:tcPr>
          <w:p w14:paraId="6F9B5EA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49722858" w14:textId="77777777" w:rsidTr="00341AFA">
        <w:tc>
          <w:tcPr>
            <w:tcW w:w="450" w:type="dxa"/>
            <w:tcBorders>
              <w:top w:val="nil"/>
              <w:left w:val="nil"/>
              <w:bottom w:val="nil"/>
              <w:right w:val="nil"/>
            </w:tcBorders>
          </w:tcPr>
          <w:p w14:paraId="0A8EC8B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22B65F4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De attribuutsoort maakt deel uit van het groepattribuutsoort 'Afwijkend buitenlands correspondentieadres' van het objecttype VERZENDING.</w:t>
            </w:r>
          </w:p>
        </w:tc>
      </w:tr>
    </w:tbl>
    <w:bookmarkStart w:id="1986" w:name="BKM_FD2E2184_9868_4e6b_AE29_C7C5EF478B4F"/>
    <w:bookmarkEnd w:id="1986"/>
    <w:p w14:paraId="3B8293FB"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Adres buitenland 2</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buitenlands correspondentieadres VERZENDING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42E5E286" w14:textId="77777777" w:rsidTr="00341AFA">
        <w:tc>
          <w:tcPr>
            <w:tcW w:w="3690" w:type="dxa"/>
            <w:gridSpan w:val="2"/>
            <w:tcBorders>
              <w:top w:val="nil"/>
              <w:left w:val="nil"/>
              <w:bottom w:val="nil"/>
              <w:right w:val="nil"/>
            </w:tcBorders>
          </w:tcPr>
          <w:p w14:paraId="1B73E02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4769DA3B"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Adres buitenland 2</w:t>
            </w:r>
            <w:r w:rsidRPr="00D80276">
              <w:rPr>
                <w:rFonts w:ascii="Arial" w:hAnsi="Arial" w:cs="Arial"/>
                <w:color w:val="000000"/>
                <w:szCs w:val="20"/>
                <w:lang w:val="en-AU" w:eastAsia="en-US"/>
              </w:rPr>
              <w:fldChar w:fldCharType="end"/>
            </w:r>
          </w:p>
        </w:tc>
      </w:tr>
      <w:tr w:rsidR="00341AFA" w:rsidRPr="00D80276" w14:paraId="37F039F1" w14:textId="77777777" w:rsidTr="00341AFA">
        <w:tc>
          <w:tcPr>
            <w:tcW w:w="3690" w:type="dxa"/>
            <w:gridSpan w:val="2"/>
            <w:tcBorders>
              <w:top w:val="nil"/>
              <w:left w:val="nil"/>
              <w:bottom w:val="nil"/>
              <w:right w:val="nil"/>
            </w:tcBorders>
          </w:tcPr>
          <w:p w14:paraId="0830076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359889E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97D988A" w14:textId="77777777" w:rsidTr="00341AFA">
        <w:tc>
          <w:tcPr>
            <w:tcW w:w="3690" w:type="dxa"/>
            <w:gridSpan w:val="2"/>
            <w:tcBorders>
              <w:top w:val="nil"/>
              <w:left w:val="nil"/>
              <w:bottom w:val="nil"/>
              <w:right w:val="nil"/>
            </w:tcBorders>
          </w:tcPr>
          <w:p w14:paraId="15EB9B2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0AAC27C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F3BE11A" w14:textId="77777777" w:rsidTr="00341AFA">
        <w:tc>
          <w:tcPr>
            <w:tcW w:w="3690" w:type="dxa"/>
            <w:gridSpan w:val="2"/>
            <w:tcBorders>
              <w:top w:val="nil"/>
              <w:left w:val="nil"/>
              <w:bottom w:val="nil"/>
              <w:right w:val="nil"/>
            </w:tcBorders>
          </w:tcPr>
          <w:p w14:paraId="3251AAE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0216C979"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regel2</w:t>
            </w:r>
            <w:r w:rsidRPr="00D80276">
              <w:rPr>
                <w:rFonts w:ascii="Arial" w:hAnsi="Arial" w:cs="Arial"/>
                <w:color w:val="000000"/>
                <w:szCs w:val="20"/>
                <w:lang w:val="en-AU" w:eastAsia="en-US"/>
              </w:rPr>
              <w:fldChar w:fldCharType="end"/>
            </w:r>
          </w:p>
        </w:tc>
      </w:tr>
      <w:tr w:rsidR="00341AFA" w:rsidRPr="00D80276" w14:paraId="3B769230" w14:textId="77777777" w:rsidTr="00341AFA">
        <w:tc>
          <w:tcPr>
            <w:tcW w:w="3690" w:type="dxa"/>
            <w:gridSpan w:val="2"/>
            <w:tcBorders>
              <w:top w:val="nil"/>
              <w:left w:val="nil"/>
              <w:bottom w:val="nil"/>
              <w:right w:val="nil"/>
            </w:tcBorders>
          </w:tcPr>
          <w:p w14:paraId="77377A7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2662E84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 xml:space="preserve">Het tweede deel  dat behoort bij het afwijkend buitenlandse correspondentieadres van de betrokkene in zijn/haar rol bij de zaak </w:t>
            </w:r>
          </w:p>
        </w:tc>
      </w:tr>
      <w:tr w:rsidR="00341AFA" w:rsidRPr="00D80276" w14:paraId="2A35F151" w14:textId="77777777" w:rsidTr="00341AFA">
        <w:tc>
          <w:tcPr>
            <w:tcW w:w="3690" w:type="dxa"/>
            <w:gridSpan w:val="2"/>
            <w:tcBorders>
              <w:top w:val="nil"/>
              <w:left w:val="nil"/>
              <w:bottom w:val="nil"/>
              <w:right w:val="nil"/>
            </w:tcBorders>
          </w:tcPr>
          <w:p w14:paraId="4ED3087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10F88C9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7B5A1ABB" w14:textId="77777777" w:rsidTr="00341AFA">
        <w:tc>
          <w:tcPr>
            <w:tcW w:w="3690" w:type="dxa"/>
            <w:gridSpan w:val="2"/>
            <w:tcBorders>
              <w:top w:val="nil"/>
              <w:left w:val="nil"/>
              <w:bottom w:val="nil"/>
              <w:right w:val="nil"/>
            </w:tcBorders>
          </w:tcPr>
          <w:p w14:paraId="72778B5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6F28629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1A9D869" w14:textId="77777777" w:rsidTr="00341AFA">
        <w:tc>
          <w:tcPr>
            <w:tcW w:w="3690" w:type="dxa"/>
            <w:gridSpan w:val="2"/>
            <w:tcBorders>
              <w:top w:val="nil"/>
              <w:left w:val="nil"/>
              <w:bottom w:val="nil"/>
              <w:right w:val="nil"/>
            </w:tcBorders>
          </w:tcPr>
          <w:p w14:paraId="4AC071D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53DC3353"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AN35</w:t>
            </w:r>
            <w:r w:rsidRPr="00D80276">
              <w:rPr>
                <w:rFonts w:ascii="Arial" w:hAnsi="Arial" w:cs="Arial"/>
                <w:color w:val="000000"/>
                <w:szCs w:val="20"/>
                <w:lang w:val="en-AU" w:eastAsia="en-US"/>
              </w:rPr>
              <w:fldChar w:fldCharType="end"/>
            </w:r>
          </w:p>
        </w:tc>
      </w:tr>
      <w:tr w:rsidR="00341AFA" w:rsidRPr="00D80276" w14:paraId="39A1C4A3" w14:textId="77777777" w:rsidTr="00341AFA">
        <w:tc>
          <w:tcPr>
            <w:tcW w:w="3690" w:type="dxa"/>
            <w:gridSpan w:val="2"/>
            <w:tcBorders>
              <w:top w:val="nil"/>
              <w:left w:val="nil"/>
              <w:bottom w:val="nil"/>
              <w:right w:val="nil"/>
            </w:tcBorders>
          </w:tcPr>
          <w:p w14:paraId="2BE0052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4C321D7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4332058" w14:textId="77777777" w:rsidTr="00341AFA">
        <w:tc>
          <w:tcPr>
            <w:tcW w:w="3690" w:type="dxa"/>
            <w:gridSpan w:val="2"/>
            <w:tcBorders>
              <w:top w:val="nil"/>
              <w:left w:val="nil"/>
              <w:bottom w:val="nil"/>
              <w:right w:val="nil"/>
            </w:tcBorders>
          </w:tcPr>
          <w:p w14:paraId="0E01699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673CD7E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378A43C4" w14:textId="77777777" w:rsidTr="00341AFA">
        <w:tc>
          <w:tcPr>
            <w:tcW w:w="3690" w:type="dxa"/>
            <w:gridSpan w:val="2"/>
            <w:tcBorders>
              <w:top w:val="nil"/>
              <w:left w:val="nil"/>
              <w:bottom w:val="nil"/>
              <w:right w:val="nil"/>
            </w:tcBorders>
          </w:tcPr>
          <w:p w14:paraId="586C93A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5868622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4A1DD156" w14:textId="77777777" w:rsidTr="00341AFA">
        <w:tc>
          <w:tcPr>
            <w:tcW w:w="3690" w:type="dxa"/>
            <w:gridSpan w:val="2"/>
            <w:tcBorders>
              <w:top w:val="nil"/>
              <w:left w:val="nil"/>
              <w:bottom w:val="nil"/>
              <w:right w:val="nil"/>
            </w:tcBorders>
          </w:tcPr>
          <w:p w14:paraId="4E5688A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68C4347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8358374" w14:textId="77777777" w:rsidTr="00341AFA">
        <w:tc>
          <w:tcPr>
            <w:tcW w:w="3690" w:type="dxa"/>
            <w:gridSpan w:val="2"/>
            <w:tcBorders>
              <w:top w:val="nil"/>
              <w:left w:val="nil"/>
              <w:bottom w:val="nil"/>
              <w:right w:val="nil"/>
            </w:tcBorders>
          </w:tcPr>
          <w:p w14:paraId="74F49FB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67A10B2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38EAC55C" w14:textId="77777777" w:rsidTr="00341AFA">
        <w:tc>
          <w:tcPr>
            <w:tcW w:w="3690" w:type="dxa"/>
            <w:gridSpan w:val="2"/>
            <w:tcBorders>
              <w:top w:val="nil"/>
              <w:left w:val="nil"/>
              <w:bottom w:val="nil"/>
              <w:right w:val="nil"/>
            </w:tcBorders>
          </w:tcPr>
          <w:p w14:paraId="2800BA0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3EED83E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5A49387" w14:textId="77777777" w:rsidTr="00341AFA">
        <w:tc>
          <w:tcPr>
            <w:tcW w:w="3690" w:type="dxa"/>
            <w:gridSpan w:val="2"/>
            <w:tcBorders>
              <w:top w:val="nil"/>
              <w:left w:val="nil"/>
              <w:bottom w:val="nil"/>
              <w:right w:val="nil"/>
            </w:tcBorders>
          </w:tcPr>
          <w:p w14:paraId="21A21EF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638B64B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5FF519A" w14:textId="77777777" w:rsidTr="00341AFA">
        <w:tc>
          <w:tcPr>
            <w:tcW w:w="3690" w:type="dxa"/>
            <w:gridSpan w:val="2"/>
            <w:tcBorders>
              <w:top w:val="nil"/>
              <w:left w:val="nil"/>
              <w:bottom w:val="nil"/>
              <w:right w:val="nil"/>
            </w:tcBorders>
          </w:tcPr>
          <w:p w14:paraId="45BC9F5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7039019A"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0EEF0FC3" w14:textId="77777777" w:rsidTr="00341AFA">
        <w:tc>
          <w:tcPr>
            <w:tcW w:w="3690" w:type="dxa"/>
            <w:gridSpan w:val="2"/>
            <w:tcBorders>
              <w:top w:val="nil"/>
              <w:left w:val="nil"/>
              <w:bottom w:val="nil"/>
              <w:right w:val="nil"/>
            </w:tcBorders>
          </w:tcPr>
          <w:p w14:paraId="3EEA671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41810D7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561E79BE" w14:textId="77777777" w:rsidTr="00341AFA">
        <w:tc>
          <w:tcPr>
            <w:tcW w:w="3690" w:type="dxa"/>
            <w:gridSpan w:val="2"/>
            <w:tcBorders>
              <w:top w:val="nil"/>
              <w:left w:val="nil"/>
              <w:bottom w:val="nil"/>
              <w:right w:val="nil"/>
            </w:tcBorders>
          </w:tcPr>
          <w:p w14:paraId="043C6AC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1CD9445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0B86E4A" w14:textId="77777777" w:rsidTr="00341AFA">
        <w:tc>
          <w:tcPr>
            <w:tcW w:w="9360" w:type="dxa"/>
            <w:gridSpan w:val="3"/>
            <w:tcBorders>
              <w:top w:val="nil"/>
              <w:left w:val="nil"/>
              <w:bottom w:val="nil"/>
              <w:right w:val="nil"/>
            </w:tcBorders>
          </w:tcPr>
          <w:p w14:paraId="6A314F3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522C62C0" w14:textId="77777777" w:rsidTr="00341AFA">
        <w:tc>
          <w:tcPr>
            <w:tcW w:w="450" w:type="dxa"/>
            <w:tcBorders>
              <w:top w:val="nil"/>
              <w:left w:val="nil"/>
              <w:bottom w:val="nil"/>
              <w:right w:val="nil"/>
            </w:tcBorders>
          </w:tcPr>
          <w:p w14:paraId="3E6BABA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43A5FEC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De attribuutsoort maakt deel uit van het groepattribuutsoort 'Afwijkend buitenlands correspondentieadres' van het objecttype VERZENDING.</w:t>
            </w:r>
          </w:p>
        </w:tc>
      </w:tr>
    </w:tbl>
    <w:bookmarkStart w:id="1987" w:name="BKM_48ADB36B_7472_4e00_B5CF_5B5307A9E379"/>
    <w:bookmarkEnd w:id="1987"/>
    <w:p w14:paraId="0BD531A6"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Adres buitenland 3</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buitenlands correspondentieadres VERZENDING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54311E0E" w14:textId="77777777" w:rsidTr="00341AFA">
        <w:tc>
          <w:tcPr>
            <w:tcW w:w="3690" w:type="dxa"/>
            <w:gridSpan w:val="2"/>
            <w:tcBorders>
              <w:top w:val="nil"/>
              <w:left w:val="nil"/>
              <w:bottom w:val="nil"/>
              <w:right w:val="nil"/>
            </w:tcBorders>
          </w:tcPr>
          <w:p w14:paraId="0CDE753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4D446706"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Adres buitenland 3</w:t>
            </w:r>
            <w:r w:rsidRPr="00D80276">
              <w:rPr>
                <w:rFonts w:ascii="Arial" w:hAnsi="Arial" w:cs="Arial"/>
                <w:color w:val="000000"/>
                <w:szCs w:val="20"/>
                <w:lang w:val="en-AU" w:eastAsia="en-US"/>
              </w:rPr>
              <w:fldChar w:fldCharType="end"/>
            </w:r>
          </w:p>
        </w:tc>
      </w:tr>
      <w:tr w:rsidR="00341AFA" w:rsidRPr="00D80276" w14:paraId="5B4BC79E" w14:textId="77777777" w:rsidTr="00341AFA">
        <w:tc>
          <w:tcPr>
            <w:tcW w:w="3690" w:type="dxa"/>
            <w:gridSpan w:val="2"/>
            <w:tcBorders>
              <w:top w:val="nil"/>
              <w:left w:val="nil"/>
              <w:bottom w:val="nil"/>
              <w:right w:val="nil"/>
            </w:tcBorders>
          </w:tcPr>
          <w:p w14:paraId="7B5AE6D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695775B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0277104" w14:textId="77777777" w:rsidTr="00341AFA">
        <w:tc>
          <w:tcPr>
            <w:tcW w:w="3690" w:type="dxa"/>
            <w:gridSpan w:val="2"/>
            <w:tcBorders>
              <w:top w:val="nil"/>
              <w:left w:val="nil"/>
              <w:bottom w:val="nil"/>
              <w:right w:val="nil"/>
            </w:tcBorders>
          </w:tcPr>
          <w:p w14:paraId="0535E5F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7FC33DD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7A192E3D" w14:textId="77777777" w:rsidTr="00341AFA">
        <w:tc>
          <w:tcPr>
            <w:tcW w:w="3690" w:type="dxa"/>
            <w:gridSpan w:val="2"/>
            <w:tcBorders>
              <w:top w:val="nil"/>
              <w:left w:val="nil"/>
              <w:bottom w:val="nil"/>
              <w:right w:val="nil"/>
            </w:tcBorders>
          </w:tcPr>
          <w:p w14:paraId="0427642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7638BF8B"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regel3</w:t>
            </w:r>
            <w:r w:rsidRPr="00D80276">
              <w:rPr>
                <w:rFonts w:ascii="Arial" w:hAnsi="Arial" w:cs="Arial"/>
                <w:color w:val="000000"/>
                <w:szCs w:val="20"/>
                <w:lang w:val="en-AU" w:eastAsia="en-US"/>
              </w:rPr>
              <w:fldChar w:fldCharType="end"/>
            </w:r>
          </w:p>
        </w:tc>
      </w:tr>
      <w:tr w:rsidR="00341AFA" w:rsidRPr="00D80276" w14:paraId="10CC0FB6" w14:textId="77777777" w:rsidTr="00341AFA">
        <w:tc>
          <w:tcPr>
            <w:tcW w:w="3690" w:type="dxa"/>
            <w:gridSpan w:val="2"/>
            <w:tcBorders>
              <w:top w:val="nil"/>
              <w:left w:val="nil"/>
              <w:bottom w:val="nil"/>
              <w:right w:val="nil"/>
            </w:tcBorders>
          </w:tcPr>
          <w:p w14:paraId="330FE60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03F95F5C"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 xml:space="preserve">Het derde deel  dat behoort bij het afwijkend buitenlandse correspondentieadres van de betrokkene in zijn/haar rol bij de zaak </w:t>
            </w:r>
          </w:p>
        </w:tc>
      </w:tr>
      <w:tr w:rsidR="00341AFA" w:rsidRPr="00D80276" w14:paraId="748D05E0" w14:textId="77777777" w:rsidTr="00341AFA">
        <w:tc>
          <w:tcPr>
            <w:tcW w:w="3690" w:type="dxa"/>
            <w:gridSpan w:val="2"/>
            <w:tcBorders>
              <w:top w:val="nil"/>
              <w:left w:val="nil"/>
              <w:bottom w:val="nil"/>
              <w:right w:val="nil"/>
            </w:tcBorders>
          </w:tcPr>
          <w:p w14:paraId="7F8370E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 xml:space="preserve">Herkomst definitie </w:t>
            </w:r>
          </w:p>
        </w:tc>
        <w:tc>
          <w:tcPr>
            <w:tcW w:w="5670" w:type="dxa"/>
            <w:tcBorders>
              <w:top w:val="nil"/>
              <w:left w:val="nil"/>
              <w:bottom w:val="nil"/>
              <w:right w:val="nil"/>
            </w:tcBorders>
          </w:tcPr>
          <w:p w14:paraId="70908D6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A8B900F" w14:textId="77777777" w:rsidTr="00341AFA">
        <w:tc>
          <w:tcPr>
            <w:tcW w:w="3690" w:type="dxa"/>
            <w:gridSpan w:val="2"/>
            <w:tcBorders>
              <w:top w:val="nil"/>
              <w:left w:val="nil"/>
              <w:bottom w:val="nil"/>
              <w:right w:val="nil"/>
            </w:tcBorders>
          </w:tcPr>
          <w:p w14:paraId="6127466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3AC4CA2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03D7A92" w14:textId="77777777" w:rsidTr="00341AFA">
        <w:tc>
          <w:tcPr>
            <w:tcW w:w="3690" w:type="dxa"/>
            <w:gridSpan w:val="2"/>
            <w:tcBorders>
              <w:top w:val="nil"/>
              <w:left w:val="nil"/>
              <w:bottom w:val="nil"/>
              <w:right w:val="nil"/>
            </w:tcBorders>
          </w:tcPr>
          <w:p w14:paraId="4722662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0DB552F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AN35</w:t>
            </w:r>
            <w:r w:rsidRPr="00D80276">
              <w:rPr>
                <w:rFonts w:ascii="Arial" w:hAnsi="Arial" w:cs="Arial"/>
                <w:color w:val="000000"/>
                <w:szCs w:val="20"/>
                <w:lang w:val="en-AU" w:eastAsia="en-US"/>
              </w:rPr>
              <w:fldChar w:fldCharType="end"/>
            </w:r>
          </w:p>
        </w:tc>
      </w:tr>
      <w:tr w:rsidR="00341AFA" w:rsidRPr="00D80276" w14:paraId="770EDAD3" w14:textId="77777777" w:rsidTr="00341AFA">
        <w:tc>
          <w:tcPr>
            <w:tcW w:w="3690" w:type="dxa"/>
            <w:gridSpan w:val="2"/>
            <w:tcBorders>
              <w:top w:val="nil"/>
              <w:left w:val="nil"/>
              <w:bottom w:val="nil"/>
              <w:right w:val="nil"/>
            </w:tcBorders>
          </w:tcPr>
          <w:p w14:paraId="5193F18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33A5B49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E40BF42" w14:textId="77777777" w:rsidTr="00341AFA">
        <w:tc>
          <w:tcPr>
            <w:tcW w:w="3690" w:type="dxa"/>
            <w:gridSpan w:val="2"/>
            <w:tcBorders>
              <w:top w:val="nil"/>
              <w:left w:val="nil"/>
              <w:bottom w:val="nil"/>
              <w:right w:val="nil"/>
            </w:tcBorders>
          </w:tcPr>
          <w:p w14:paraId="0FEDD12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317DB2C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9FB06BE" w14:textId="77777777" w:rsidTr="00341AFA">
        <w:tc>
          <w:tcPr>
            <w:tcW w:w="3690" w:type="dxa"/>
            <w:gridSpan w:val="2"/>
            <w:tcBorders>
              <w:top w:val="nil"/>
              <w:left w:val="nil"/>
              <w:bottom w:val="nil"/>
              <w:right w:val="nil"/>
            </w:tcBorders>
          </w:tcPr>
          <w:p w14:paraId="54F6129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7F339C2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6C37408" w14:textId="77777777" w:rsidTr="00341AFA">
        <w:tc>
          <w:tcPr>
            <w:tcW w:w="3690" w:type="dxa"/>
            <w:gridSpan w:val="2"/>
            <w:tcBorders>
              <w:top w:val="nil"/>
              <w:left w:val="nil"/>
              <w:bottom w:val="nil"/>
              <w:right w:val="nil"/>
            </w:tcBorders>
          </w:tcPr>
          <w:p w14:paraId="2E3EA13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33BC382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7A434C8D" w14:textId="77777777" w:rsidTr="00341AFA">
        <w:tc>
          <w:tcPr>
            <w:tcW w:w="3690" w:type="dxa"/>
            <w:gridSpan w:val="2"/>
            <w:tcBorders>
              <w:top w:val="nil"/>
              <w:left w:val="nil"/>
              <w:bottom w:val="nil"/>
              <w:right w:val="nil"/>
            </w:tcBorders>
          </w:tcPr>
          <w:p w14:paraId="2347296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7C0C2DB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260606C3" w14:textId="77777777" w:rsidTr="00341AFA">
        <w:tc>
          <w:tcPr>
            <w:tcW w:w="3690" w:type="dxa"/>
            <w:gridSpan w:val="2"/>
            <w:tcBorders>
              <w:top w:val="nil"/>
              <w:left w:val="nil"/>
              <w:bottom w:val="nil"/>
              <w:right w:val="nil"/>
            </w:tcBorders>
          </w:tcPr>
          <w:p w14:paraId="02DCB38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67E0616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C40B310" w14:textId="77777777" w:rsidTr="00341AFA">
        <w:tc>
          <w:tcPr>
            <w:tcW w:w="3690" w:type="dxa"/>
            <w:gridSpan w:val="2"/>
            <w:tcBorders>
              <w:top w:val="nil"/>
              <w:left w:val="nil"/>
              <w:bottom w:val="nil"/>
              <w:right w:val="nil"/>
            </w:tcBorders>
          </w:tcPr>
          <w:p w14:paraId="503E3CD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7EB18B7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2F1FD83" w14:textId="77777777" w:rsidTr="00341AFA">
        <w:tc>
          <w:tcPr>
            <w:tcW w:w="3690" w:type="dxa"/>
            <w:gridSpan w:val="2"/>
            <w:tcBorders>
              <w:top w:val="nil"/>
              <w:left w:val="nil"/>
              <w:bottom w:val="nil"/>
              <w:right w:val="nil"/>
            </w:tcBorders>
          </w:tcPr>
          <w:p w14:paraId="592274C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19E7F6C1"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3730B738" w14:textId="77777777" w:rsidTr="00341AFA">
        <w:tc>
          <w:tcPr>
            <w:tcW w:w="3690" w:type="dxa"/>
            <w:gridSpan w:val="2"/>
            <w:tcBorders>
              <w:top w:val="nil"/>
              <w:left w:val="nil"/>
              <w:bottom w:val="nil"/>
              <w:right w:val="nil"/>
            </w:tcBorders>
          </w:tcPr>
          <w:p w14:paraId="48977BA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766FB99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227E9335" w14:textId="77777777" w:rsidTr="00341AFA">
        <w:tc>
          <w:tcPr>
            <w:tcW w:w="3690" w:type="dxa"/>
            <w:gridSpan w:val="2"/>
            <w:tcBorders>
              <w:top w:val="nil"/>
              <w:left w:val="nil"/>
              <w:bottom w:val="nil"/>
              <w:right w:val="nil"/>
            </w:tcBorders>
          </w:tcPr>
          <w:p w14:paraId="62F1AA7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6C26AB1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3B6C629E" w14:textId="77777777" w:rsidTr="00341AFA">
        <w:tc>
          <w:tcPr>
            <w:tcW w:w="9360" w:type="dxa"/>
            <w:gridSpan w:val="3"/>
            <w:tcBorders>
              <w:top w:val="nil"/>
              <w:left w:val="nil"/>
              <w:bottom w:val="nil"/>
              <w:right w:val="nil"/>
            </w:tcBorders>
          </w:tcPr>
          <w:p w14:paraId="6CE229D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3D0A51B4" w14:textId="77777777" w:rsidTr="00341AFA">
        <w:tc>
          <w:tcPr>
            <w:tcW w:w="450" w:type="dxa"/>
            <w:tcBorders>
              <w:top w:val="nil"/>
              <w:left w:val="nil"/>
              <w:bottom w:val="nil"/>
              <w:right w:val="nil"/>
            </w:tcBorders>
          </w:tcPr>
          <w:p w14:paraId="481019B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2CB87FC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De attribuutsoort maakt deel uit van het groepattribuutsoort 'Afwijkend buitenlands correspondentieadres' van het objecttype VERZENDING.</w:t>
            </w:r>
          </w:p>
        </w:tc>
      </w:tr>
    </w:tbl>
    <w:bookmarkStart w:id="1988" w:name="BKM_863BADE8_31E7_4e80_8D2E_5DDB3B4C0A67"/>
    <w:bookmarkEnd w:id="1988"/>
    <w:p w14:paraId="4FED3584"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Land postadres</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buitenlands correspondentieadres VERZENDING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341AFA" w:rsidRPr="00D80276" w14:paraId="1CFDC7C2" w14:textId="77777777" w:rsidTr="00341AFA">
        <w:tc>
          <w:tcPr>
            <w:tcW w:w="3690" w:type="dxa"/>
            <w:gridSpan w:val="2"/>
            <w:tcBorders>
              <w:top w:val="nil"/>
              <w:left w:val="nil"/>
              <w:bottom w:val="nil"/>
              <w:right w:val="nil"/>
            </w:tcBorders>
          </w:tcPr>
          <w:p w14:paraId="5A2ADB9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393763D5"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Land postadres</w:t>
            </w:r>
            <w:r w:rsidRPr="00D80276">
              <w:rPr>
                <w:rFonts w:ascii="Arial" w:hAnsi="Arial" w:cs="Arial"/>
                <w:color w:val="000000"/>
                <w:szCs w:val="20"/>
                <w:lang w:val="en-AU" w:eastAsia="en-US"/>
              </w:rPr>
              <w:fldChar w:fldCharType="end"/>
            </w:r>
          </w:p>
        </w:tc>
      </w:tr>
      <w:tr w:rsidR="00341AFA" w:rsidRPr="00D80276" w14:paraId="603DE7EB" w14:textId="77777777" w:rsidTr="00341AFA">
        <w:tc>
          <w:tcPr>
            <w:tcW w:w="3690" w:type="dxa"/>
            <w:gridSpan w:val="2"/>
            <w:tcBorders>
              <w:top w:val="nil"/>
              <w:left w:val="nil"/>
              <w:bottom w:val="nil"/>
              <w:right w:val="nil"/>
            </w:tcBorders>
          </w:tcPr>
          <w:p w14:paraId="4EE52E1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4926600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1D1B8181" w14:textId="77777777" w:rsidTr="00341AFA">
        <w:tc>
          <w:tcPr>
            <w:tcW w:w="3690" w:type="dxa"/>
            <w:gridSpan w:val="2"/>
            <w:tcBorders>
              <w:top w:val="nil"/>
              <w:left w:val="nil"/>
              <w:bottom w:val="nil"/>
              <w:right w:val="nil"/>
            </w:tcBorders>
          </w:tcPr>
          <w:p w14:paraId="41F70F3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3E10947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8657D3C" w14:textId="77777777" w:rsidTr="00341AFA">
        <w:tc>
          <w:tcPr>
            <w:tcW w:w="3690" w:type="dxa"/>
            <w:gridSpan w:val="2"/>
            <w:tcBorders>
              <w:top w:val="nil"/>
              <w:left w:val="nil"/>
              <w:bottom w:val="nil"/>
              <w:right w:val="nil"/>
            </w:tcBorders>
          </w:tcPr>
          <w:p w14:paraId="4343EC2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1FC7A083"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land</w:t>
            </w:r>
            <w:r w:rsidRPr="00D80276">
              <w:rPr>
                <w:rFonts w:ascii="Arial" w:hAnsi="Arial" w:cs="Arial"/>
                <w:color w:val="000000"/>
                <w:szCs w:val="20"/>
                <w:lang w:val="en-AU" w:eastAsia="en-US"/>
              </w:rPr>
              <w:fldChar w:fldCharType="end"/>
            </w:r>
          </w:p>
        </w:tc>
      </w:tr>
      <w:tr w:rsidR="00341AFA" w:rsidRPr="00D80276" w14:paraId="341EF32F" w14:textId="77777777" w:rsidTr="00341AFA">
        <w:tc>
          <w:tcPr>
            <w:tcW w:w="3690" w:type="dxa"/>
            <w:gridSpan w:val="2"/>
            <w:tcBorders>
              <w:top w:val="nil"/>
              <w:left w:val="nil"/>
              <w:bottom w:val="nil"/>
              <w:right w:val="nil"/>
            </w:tcBorders>
          </w:tcPr>
          <w:p w14:paraId="788230B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35951A4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Het LAND dat behoort bij het afwijkend buitenlandse correspondentieadres van de betrokkene in zijn/haar rol bij de zaak</w:t>
            </w:r>
          </w:p>
        </w:tc>
      </w:tr>
      <w:tr w:rsidR="00341AFA" w:rsidRPr="00D80276" w14:paraId="791CB825" w14:textId="77777777" w:rsidTr="00341AFA">
        <w:tc>
          <w:tcPr>
            <w:tcW w:w="3690" w:type="dxa"/>
            <w:gridSpan w:val="2"/>
            <w:tcBorders>
              <w:top w:val="nil"/>
              <w:left w:val="nil"/>
              <w:bottom w:val="nil"/>
              <w:right w:val="nil"/>
            </w:tcBorders>
          </w:tcPr>
          <w:p w14:paraId="22642B8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77E7225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1D6805FA" w14:textId="77777777" w:rsidTr="00341AFA">
        <w:tc>
          <w:tcPr>
            <w:tcW w:w="3690" w:type="dxa"/>
            <w:gridSpan w:val="2"/>
            <w:tcBorders>
              <w:top w:val="nil"/>
              <w:left w:val="nil"/>
              <w:bottom w:val="nil"/>
              <w:right w:val="nil"/>
            </w:tcBorders>
          </w:tcPr>
          <w:p w14:paraId="5DD1562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42E319F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14:paraId="3B422CF8" w14:textId="77777777" w:rsidTr="00341AFA">
        <w:tc>
          <w:tcPr>
            <w:tcW w:w="3690" w:type="dxa"/>
            <w:gridSpan w:val="2"/>
            <w:tcBorders>
              <w:top w:val="nil"/>
              <w:left w:val="nil"/>
              <w:bottom w:val="nil"/>
              <w:right w:val="nil"/>
            </w:tcBorders>
          </w:tcPr>
          <w:p w14:paraId="3ABA1B3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10B2ED31"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LAND</w:t>
            </w:r>
            <w:r w:rsidRPr="00D80276">
              <w:rPr>
                <w:rFonts w:ascii="Arial" w:hAnsi="Arial" w:cs="Arial"/>
                <w:color w:val="000000"/>
                <w:szCs w:val="20"/>
                <w:lang w:val="en-AU" w:eastAsia="en-US"/>
              </w:rPr>
              <w:fldChar w:fldCharType="end"/>
            </w:r>
          </w:p>
        </w:tc>
      </w:tr>
      <w:tr w:rsidR="00341AFA" w:rsidRPr="00D80276" w14:paraId="63E8C095" w14:textId="77777777" w:rsidTr="00341AFA">
        <w:tc>
          <w:tcPr>
            <w:tcW w:w="3690" w:type="dxa"/>
            <w:gridSpan w:val="2"/>
            <w:tcBorders>
              <w:top w:val="nil"/>
              <w:left w:val="nil"/>
              <w:bottom w:val="nil"/>
              <w:right w:val="nil"/>
            </w:tcBorders>
          </w:tcPr>
          <w:p w14:paraId="74C3FA7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1D6C6EF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6858A55F" w14:textId="77777777" w:rsidTr="00341AFA">
        <w:tc>
          <w:tcPr>
            <w:tcW w:w="3690" w:type="dxa"/>
            <w:gridSpan w:val="2"/>
            <w:tcBorders>
              <w:top w:val="nil"/>
              <w:left w:val="nil"/>
              <w:bottom w:val="nil"/>
              <w:right w:val="nil"/>
            </w:tcBorders>
          </w:tcPr>
          <w:p w14:paraId="7330F45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381A69C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343AEADA" w14:textId="77777777" w:rsidTr="00341AFA">
        <w:tc>
          <w:tcPr>
            <w:tcW w:w="3690" w:type="dxa"/>
            <w:gridSpan w:val="2"/>
            <w:tcBorders>
              <w:top w:val="nil"/>
              <w:left w:val="nil"/>
              <w:bottom w:val="nil"/>
              <w:right w:val="nil"/>
            </w:tcBorders>
          </w:tcPr>
          <w:p w14:paraId="2BCD228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77B34A6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7DBEBA5C" w14:textId="77777777" w:rsidTr="00341AFA">
        <w:tc>
          <w:tcPr>
            <w:tcW w:w="3690" w:type="dxa"/>
            <w:gridSpan w:val="2"/>
            <w:tcBorders>
              <w:top w:val="nil"/>
              <w:left w:val="nil"/>
              <w:bottom w:val="nil"/>
              <w:right w:val="nil"/>
            </w:tcBorders>
          </w:tcPr>
          <w:p w14:paraId="535069F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4EFDE81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78342CA2" w14:textId="77777777" w:rsidTr="00341AFA">
        <w:tc>
          <w:tcPr>
            <w:tcW w:w="3690" w:type="dxa"/>
            <w:gridSpan w:val="2"/>
            <w:tcBorders>
              <w:top w:val="nil"/>
              <w:left w:val="nil"/>
              <w:bottom w:val="nil"/>
              <w:right w:val="nil"/>
            </w:tcBorders>
          </w:tcPr>
          <w:p w14:paraId="1900581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3D40C0E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61F6DF65" w14:textId="77777777" w:rsidTr="00341AFA">
        <w:tc>
          <w:tcPr>
            <w:tcW w:w="3690" w:type="dxa"/>
            <w:gridSpan w:val="2"/>
            <w:tcBorders>
              <w:top w:val="nil"/>
              <w:left w:val="nil"/>
              <w:bottom w:val="nil"/>
              <w:right w:val="nil"/>
            </w:tcBorders>
          </w:tcPr>
          <w:p w14:paraId="04A14C3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3AF4F20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3CC60AEC" w14:textId="77777777" w:rsidTr="00341AFA">
        <w:tc>
          <w:tcPr>
            <w:tcW w:w="3690" w:type="dxa"/>
            <w:gridSpan w:val="2"/>
            <w:tcBorders>
              <w:top w:val="nil"/>
              <w:left w:val="nil"/>
              <w:bottom w:val="nil"/>
              <w:right w:val="nil"/>
            </w:tcBorders>
          </w:tcPr>
          <w:p w14:paraId="56E51D8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2EA9A25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14:paraId="513CF07D" w14:textId="77777777" w:rsidTr="00341AFA">
        <w:tc>
          <w:tcPr>
            <w:tcW w:w="3690" w:type="dxa"/>
            <w:gridSpan w:val="2"/>
            <w:tcBorders>
              <w:top w:val="nil"/>
              <w:left w:val="nil"/>
              <w:bottom w:val="nil"/>
              <w:right w:val="nil"/>
            </w:tcBorders>
          </w:tcPr>
          <w:p w14:paraId="149DCA5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04692855"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2B194817" w14:textId="77777777" w:rsidTr="00341AFA">
        <w:tc>
          <w:tcPr>
            <w:tcW w:w="3690" w:type="dxa"/>
            <w:gridSpan w:val="2"/>
            <w:tcBorders>
              <w:top w:val="nil"/>
              <w:left w:val="nil"/>
              <w:bottom w:val="nil"/>
              <w:right w:val="nil"/>
            </w:tcBorders>
          </w:tcPr>
          <w:p w14:paraId="29E2BA5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7A124CC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229BD2CF" w14:textId="77777777" w:rsidTr="00341AFA">
        <w:tc>
          <w:tcPr>
            <w:tcW w:w="3690" w:type="dxa"/>
            <w:gridSpan w:val="2"/>
            <w:tcBorders>
              <w:top w:val="nil"/>
              <w:left w:val="nil"/>
              <w:bottom w:val="nil"/>
              <w:right w:val="nil"/>
            </w:tcBorders>
          </w:tcPr>
          <w:p w14:paraId="03EF585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101C23F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C195440" w14:textId="77777777" w:rsidTr="00341AFA">
        <w:tc>
          <w:tcPr>
            <w:tcW w:w="9360" w:type="dxa"/>
            <w:gridSpan w:val="3"/>
            <w:tcBorders>
              <w:top w:val="nil"/>
              <w:left w:val="nil"/>
              <w:bottom w:val="nil"/>
              <w:right w:val="nil"/>
            </w:tcBorders>
          </w:tcPr>
          <w:p w14:paraId="4EF3052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19A8DC1E" w14:textId="77777777" w:rsidTr="00341AFA">
        <w:tc>
          <w:tcPr>
            <w:tcW w:w="450" w:type="dxa"/>
            <w:tcBorders>
              <w:top w:val="nil"/>
              <w:left w:val="nil"/>
              <w:bottom w:val="nil"/>
              <w:right w:val="nil"/>
            </w:tcBorders>
          </w:tcPr>
          <w:p w14:paraId="52C2061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7870C7A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De attribuutsoort maakt deel uit van het groepattribuutsoort 'Afwijkend buitenlands correspondentieadres' van het objecttype VERZENDING.</w:t>
            </w:r>
          </w:p>
        </w:tc>
      </w:tr>
      <w:bookmarkEnd w:id="1984"/>
    </w:tbl>
    <w:p w14:paraId="7E111B13" w14:textId="77777777"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14:paraId="7148A03C" w14:textId="77777777"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bookmarkStart w:id="1989" w:name="BKM_5A0BBC46_E5AF_4393_AE20_07C5DC5CC479"/>
    <w:bookmarkEnd w:id="1963"/>
    <w:p w14:paraId="0A381337" w14:textId="77777777" w:rsidR="00341AFA" w:rsidRPr="00D80276" w:rsidRDefault="00A85696" w:rsidP="00341AFA">
      <w:pPr>
        <w:pStyle w:val="Kop2"/>
        <w:rPr>
          <w:sz w:val="22"/>
          <w:szCs w:val="22"/>
        </w:rPr>
      </w:pPr>
      <w:r w:rsidRPr="00D80276">
        <w:rPr>
          <w:rFonts w:ascii="Arial" w:hAnsi="Arial" w:cs="Arial"/>
          <w:szCs w:val="20"/>
          <w:lang w:val="en-AU"/>
        </w:rPr>
        <w:lastRenderedPageBreak/>
        <w:fldChar w:fldCharType="begin" w:fldLock="1"/>
      </w:r>
      <w:r w:rsidR="00341AFA" w:rsidRPr="00D80276">
        <w:rPr>
          <w:rFonts w:ascii="Arial" w:hAnsi="Arial" w:cs="Arial"/>
          <w:szCs w:val="20"/>
          <w:lang w:val="en-AU"/>
        </w:rPr>
        <w:instrText xml:space="preserve">MERGEFIELD </w:instrText>
      </w:r>
      <w:r w:rsidR="00341AFA" w:rsidRPr="00D80276">
        <w:instrText>Element.Stereotype</w:instrText>
      </w:r>
      <w:r w:rsidRPr="00D80276">
        <w:rPr>
          <w:rFonts w:ascii="Arial" w:hAnsi="Arial" w:cs="Arial"/>
          <w:szCs w:val="20"/>
          <w:lang w:val="en-AU"/>
        </w:rPr>
        <w:fldChar w:fldCharType="separate"/>
      </w:r>
      <w:bookmarkStart w:id="1990" w:name="_Toc404331970"/>
      <w:bookmarkStart w:id="1991" w:name="_Toc493808890"/>
      <w:r w:rsidR="00341AFA">
        <w:t>Relatieklasse</w:t>
      </w:r>
      <w:r w:rsidRPr="00D80276">
        <w:rPr>
          <w:rFonts w:ascii="Arial" w:hAnsi="Arial" w:cs="Arial"/>
          <w:szCs w:val="20"/>
          <w:lang w:val="en-AU"/>
        </w:rPr>
        <w:fldChar w:fldCharType="end"/>
      </w:r>
      <w:r w:rsidR="00341AFA" w:rsidRPr="00D80276">
        <w:t xml:space="preserve"> </w:t>
      </w:r>
      <w:r w:rsidR="0054486A">
        <w:fldChar w:fldCharType="begin" w:fldLock="1"/>
      </w:r>
      <w:r w:rsidR="0054486A">
        <w:instrText>MERGEFIELD Element.Name</w:instrText>
      </w:r>
      <w:r w:rsidR="0054486A">
        <w:fldChar w:fldCharType="separate"/>
      </w:r>
      <w:r w:rsidR="00341AFA" w:rsidRPr="00D80276">
        <w:t>ZAAK-INFORMATIEOBJECT</w:t>
      </w:r>
      <w:bookmarkEnd w:id="1990"/>
      <w:bookmarkEnd w:id="1991"/>
      <w:r w:rsidR="0054486A">
        <w:fldChar w:fldCharType="end"/>
      </w:r>
    </w:p>
    <w:bookmarkStart w:id="1992" w:name="BKM_A3C37996_A1C7_4509_963E_391955BD77F7"/>
    <w:bookmarkEnd w:id="1992"/>
    <w:p w14:paraId="2445CA5F"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Titel</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D80276" w14:paraId="1509F7C5" w14:textId="77777777" w:rsidTr="00341AFA">
        <w:tc>
          <w:tcPr>
            <w:tcW w:w="3330" w:type="dxa"/>
            <w:gridSpan w:val="2"/>
            <w:tcBorders>
              <w:top w:val="nil"/>
              <w:left w:val="nil"/>
              <w:bottom w:val="nil"/>
              <w:right w:val="nil"/>
            </w:tcBorders>
          </w:tcPr>
          <w:p w14:paraId="24716A7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14:paraId="2E0F1E4B"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Titel</w:t>
            </w:r>
            <w:r w:rsidRPr="00D80276">
              <w:rPr>
                <w:rFonts w:ascii="Arial" w:hAnsi="Arial" w:cs="Arial"/>
                <w:color w:val="000000"/>
                <w:szCs w:val="20"/>
                <w:lang w:val="en-AU" w:eastAsia="en-US"/>
              </w:rPr>
              <w:fldChar w:fldCharType="end"/>
            </w:r>
          </w:p>
        </w:tc>
      </w:tr>
      <w:tr w:rsidR="00341AFA" w:rsidRPr="00D80276" w14:paraId="44101EA2" w14:textId="77777777" w:rsidTr="00341AFA">
        <w:tc>
          <w:tcPr>
            <w:tcW w:w="3330" w:type="dxa"/>
            <w:gridSpan w:val="2"/>
            <w:tcBorders>
              <w:top w:val="nil"/>
              <w:left w:val="nil"/>
              <w:bottom w:val="nil"/>
              <w:right w:val="nil"/>
            </w:tcBorders>
          </w:tcPr>
          <w:p w14:paraId="3A72EFD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14:paraId="666822E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 op basis van de Dublin Core</w:t>
            </w:r>
          </w:p>
        </w:tc>
      </w:tr>
      <w:tr w:rsidR="00341AFA" w:rsidRPr="00D80276" w14:paraId="391B546E" w14:textId="77777777" w:rsidTr="00341AFA">
        <w:tc>
          <w:tcPr>
            <w:tcW w:w="3330" w:type="dxa"/>
            <w:gridSpan w:val="2"/>
            <w:tcBorders>
              <w:top w:val="nil"/>
              <w:left w:val="nil"/>
              <w:bottom w:val="nil"/>
              <w:right w:val="nil"/>
            </w:tcBorders>
          </w:tcPr>
          <w:p w14:paraId="39740C7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14:paraId="340EDC0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6C042AB" w14:textId="77777777" w:rsidTr="00341AFA">
        <w:tc>
          <w:tcPr>
            <w:tcW w:w="3330" w:type="dxa"/>
            <w:gridSpan w:val="2"/>
            <w:tcBorders>
              <w:top w:val="nil"/>
              <w:left w:val="nil"/>
              <w:bottom w:val="nil"/>
              <w:right w:val="nil"/>
            </w:tcBorders>
          </w:tcPr>
          <w:p w14:paraId="6882C4A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14:paraId="7BBFC39C"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titel</w:t>
            </w:r>
            <w:r w:rsidRPr="00D80276">
              <w:rPr>
                <w:rFonts w:ascii="Arial" w:hAnsi="Arial" w:cs="Arial"/>
                <w:color w:val="000000"/>
                <w:szCs w:val="20"/>
                <w:lang w:val="en-AU" w:eastAsia="en-US"/>
              </w:rPr>
              <w:fldChar w:fldCharType="end"/>
            </w:r>
          </w:p>
        </w:tc>
      </w:tr>
      <w:tr w:rsidR="00341AFA" w:rsidRPr="00D80276" w14:paraId="7A68DA10" w14:textId="77777777" w:rsidTr="00341AFA">
        <w:tc>
          <w:tcPr>
            <w:tcW w:w="3330" w:type="dxa"/>
            <w:gridSpan w:val="2"/>
            <w:tcBorders>
              <w:top w:val="nil"/>
              <w:left w:val="nil"/>
              <w:bottom w:val="nil"/>
              <w:right w:val="nil"/>
            </w:tcBorders>
          </w:tcPr>
          <w:p w14:paraId="18CA4B8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14:paraId="23BF3BE1"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De naam waaronder het INFORMATIEOBJECT binnen de ZAAK bekend is.</w:t>
            </w:r>
          </w:p>
        </w:tc>
      </w:tr>
      <w:tr w:rsidR="00341AFA" w:rsidRPr="00D80276" w14:paraId="0D70D646" w14:textId="77777777" w:rsidTr="00341AFA">
        <w:tc>
          <w:tcPr>
            <w:tcW w:w="3330" w:type="dxa"/>
            <w:gridSpan w:val="2"/>
            <w:tcBorders>
              <w:top w:val="nil"/>
              <w:left w:val="nil"/>
              <w:bottom w:val="nil"/>
              <w:right w:val="nil"/>
            </w:tcBorders>
          </w:tcPr>
          <w:p w14:paraId="238281E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14:paraId="60BEA94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 op basis van de Dublin Core</w:t>
            </w:r>
          </w:p>
        </w:tc>
      </w:tr>
      <w:tr w:rsidR="00341AFA" w:rsidRPr="00D80276" w14:paraId="0DC68750" w14:textId="77777777" w:rsidTr="00341AFA">
        <w:tc>
          <w:tcPr>
            <w:tcW w:w="3330" w:type="dxa"/>
            <w:gridSpan w:val="2"/>
            <w:tcBorders>
              <w:top w:val="nil"/>
              <w:left w:val="nil"/>
              <w:bottom w:val="nil"/>
              <w:right w:val="nil"/>
            </w:tcBorders>
          </w:tcPr>
          <w:p w14:paraId="3CD8E7D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14:paraId="6843D81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35C6F095" w14:textId="77777777" w:rsidTr="00341AFA">
        <w:tc>
          <w:tcPr>
            <w:tcW w:w="3330" w:type="dxa"/>
            <w:gridSpan w:val="2"/>
            <w:tcBorders>
              <w:top w:val="nil"/>
              <w:left w:val="nil"/>
              <w:bottom w:val="nil"/>
              <w:right w:val="nil"/>
            </w:tcBorders>
          </w:tcPr>
          <w:p w14:paraId="1441B31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14:paraId="377F9D6B"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AN200</w:t>
            </w:r>
            <w:r w:rsidRPr="00D80276">
              <w:rPr>
                <w:rFonts w:ascii="Arial" w:hAnsi="Arial" w:cs="Arial"/>
                <w:color w:val="000000"/>
                <w:szCs w:val="20"/>
                <w:lang w:val="en-AU" w:eastAsia="en-US"/>
              </w:rPr>
              <w:fldChar w:fldCharType="end"/>
            </w:r>
          </w:p>
        </w:tc>
      </w:tr>
      <w:tr w:rsidR="00341AFA" w:rsidRPr="00D80276" w14:paraId="70986355" w14:textId="77777777" w:rsidTr="00341AFA">
        <w:tc>
          <w:tcPr>
            <w:tcW w:w="3330" w:type="dxa"/>
            <w:gridSpan w:val="2"/>
            <w:tcBorders>
              <w:top w:val="nil"/>
              <w:left w:val="nil"/>
              <w:bottom w:val="nil"/>
              <w:right w:val="nil"/>
            </w:tcBorders>
          </w:tcPr>
          <w:p w14:paraId="2C084E6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14:paraId="55B3DFA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alfanumerieke tekens</w:t>
            </w:r>
          </w:p>
        </w:tc>
      </w:tr>
      <w:tr w:rsidR="00341AFA" w:rsidRPr="00D80276" w14:paraId="4996B70F" w14:textId="77777777" w:rsidTr="00341AFA">
        <w:tc>
          <w:tcPr>
            <w:tcW w:w="3330" w:type="dxa"/>
            <w:gridSpan w:val="2"/>
            <w:tcBorders>
              <w:top w:val="nil"/>
              <w:left w:val="nil"/>
              <w:bottom w:val="nil"/>
              <w:right w:val="nil"/>
            </w:tcBorders>
          </w:tcPr>
          <w:p w14:paraId="2127A74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14:paraId="0948D16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14:paraId="16546773" w14:textId="77777777" w:rsidTr="00341AFA">
        <w:tc>
          <w:tcPr>
            <w:tcW w:w="3330" w:type="dxa"/>
            <w:gridSpan w:val="2"/>
            <w:tcBorders>
              <w:top w:val="nil"/>
              <w:left w:val="nil"/>
              <w:bottom w:val="nil"/>
              <w:right w:val="nil"/>
            </w:tcBorders>
          </w:tcPr>
          <w:p w14:paraId="35F9955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14:paraId="42E2EAB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14:paraId="28343E34" w14:textId="77777777" w:rsidTr="00341AFA">
        <w:tc>
          <w:tcPr>
            <w:tcW w:w="3330" w:type="dxa"/>
            <w:gridSpan w:val="2"/>
            <w:tcBorders>
              <w:top w:val="nil"/>
              <w:left w:val="nil"/>
              <w:bottom w:val="nil"/>
              <w:right w:val="nil"/>
            </w:tcBorders>
          </w:tcPr>
          <w:p w14:paraId="3F1153E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14:paraId="16CBEC4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DEE0848" w14:textId="77777777" w:rsidTr="00341AFA">
        <w:tc>
          <w:tcPr>
            <w:tcW w:w="3330" w:type="dxa"/>
            <w:gridSpan w:val="2"/>
            <w:tcBorders>
              <w:top w:val="nil"/>
              <w:left w:val="nil"/>
              <w:bottom w:val="nil"/>
              <w:right w:val="nil"/>
            </w:tcBorders>
          </w:tcPr>
          <w:p w14:paraId="774325A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14:paraId="6607A26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6B74B2E4" w14:textId="77777777" w:rsidTr="00341AFA">
        <w:tc>
          <w:tcPr>
            <w:tcW w:w="3330" w:type="dxa"/>
            <w:gridSpan w:val="2"/>
            <w:tcBorders>
              <w:top w:val="nil"/>
              <w:left w:val="nil"/>
              <w:bottom w:val="nil"/>
              <w:right w:val="nil"/>
            </w:tcBorders>
          </w:tcPr>
          <w:p w14:paraId="3FC09B3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14:paraId="5B0F0D0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18D8C209" w14:textId="77777777" w:rsidTr="00341AFA">
        <w:tc>
          <w:tcPr>
            <w:tcW w:w="3330" w:type="dxa"/>
            <w:gridSpan w:val="2"/>
            <w:tcBorders>
              <w:top w:val="nil"/>
              <w:left w:val="nil"/>
              <w:bottom w:val="nil"/>
              <w:right w:val="nil"/>
            </w:tcBorders>
          </w:tcPr>
          <w:p w14:paraId="76FFC8B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14:paraId="4DC4FAD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del w:id="1993" w:author="A.C. Kloosterboer" w:date="2017-01-17T16:11:00Z">
              <w:r w:rsidRPr="00D80276" w:rsidDel="00092CF5">
                <w:rPr>
                  <w:rFonts w:ascii="Arial" w:hAnsi="Arial" w:cs="Arial"/>
                  <w:color w:val="000000"/>
                  <w:szCs w:val="20"/>
                  <w:lang w:val="en-AU" w:eastAsia="en-US"/>
                </w:rPr>
                <w:fldChar w:fldCharType="begin" w:fldLock="1"/>
              </w:r>
              <w:r w:rsidR="00341AFA" w:rsidRPr="00D80276" w:rsidDel="00092CF5">
                <w:rPr>
                  <w:rFonts w:ascii="Arial" w:hAnsi="Arial" w:cs="Arial"/>
                  <w:color w:val="000000"/>
                  <w:szCs w:val="20"/>
                  <w:lang w:val="en-AU" w:eastAsia="en-US"/>
                </w:rPr>
                <w:delInstrText xml:space="preserve">MERGEFIELD </w:delInstrText>
              </w:r>
              <w:r w:rsidR="00341AFA" w:rsidRPr="00D80276" w:rsidDel="00092CF5">
                <w:rPr>
                  <w:rFonts w:ascii="Calibri" w:hAnsi="Calibri" w:cs="Calibri"/>
                  <w:color w:val="000000"/>
                  <w:sz w:val="22"/>
                  <w:szCs w:val="22"/>
                  <w:lang w:eastAsia="en-US"/>
                </w:rPr>
                <w:delInstrText>Att.LowerBound</w:delInstrText>
              </w:r>
              <w:r w:rsidRPr="00D80276" w:rsidDel="00092CF5">
                <w:rPr>
                  <w:rFonts w:ascii="Arial" w:hAnsi="Arial" w:cs="Arial"/>
                  <w:color w:val="000000"/>
                  <w:szCs w:val="20"/>
                  <w:lang w:val="en-AU" w:eastAsia="en-US"/>
                </w:rPr>
                <w:fldChar w:fldCharType="separate"/>
              </w:r>
              <w:r w:rsidR="00341AFA" w:rsidRPr="00D80276" w:rsidDel="00092CF5">
                <w:rPr>
                  <w:rFonts w:ascii="Calibri" w:hAnsi="Calibri" w:cs="Calibri"/>
                  <w:color w:val="000000"/>
                  <w:sz w:val="22"/>
                  <w:szCs w:val="22"/>
                  <w:lang w:eastAsia="en-US"/>
                </w:rPr>
                <w:delText>1</w:delText>
              </w:r>
              <w:r w:rsidRPr="00D80276" w:rsidDel="00092CF5">
                <w:rPr>
                  <w:rFonts w:ascii="Arial" w:hAnsi="Arial" w:cs="Arial"/>
                  <w:color w:val="000000"/>
                  <w:szCs w:val="20"/>
                  <w:lang w:val="en-AU" w:eastAsia="en-US"/>
                </w:rPr>
                <w:fldChar w:fldCharType="end"/>
              </w:r>
              <w:r w:rsidR="00341AFA" w:rsidRPr="00D80276" w:rsidDel="00092CF5">
                <w:rPr>
                  <w:rFonts w:ascii="Calibri" w:hAnsi="Calibri" w:cs="Calibri"/>
                  <w:color w:val="000000"/>
                  <w:sz w:val="22"/>
                  <w:szCs w:val="22"/>
                  <w:lang w:eastAsia="en-US"/>
                </w:rPr>
                <w:delText xml:space="preserve"> </w:delText>
              </w:r>
            </w:del>
            <w:ins w:id="1994" w:author="A.C. Kloosterboer" w:date="2017-01-17T16:11:00Z">
              <w:r w:rsidR="00092CF5">
                <w:rPr>
                  <w:rFonts w:ascii="Calibri" w:hAnsi="Calibri" w:cs="Calibri"/>
                  <w:color w:val="000000"/>
                  <w:sz w:val="22"/>
                  <w:szCs w:val="22"/>
                  <w:lang w:eastAsia="en-US"/>
                </w:rPr>
                <w:t xml:space="preserve">0 </w:t>
              </w:r>
            </w:ins>
            <w:r w:rsidR="00341AFA" w:rsidRPr="00D80276">
              <w:rPr>
                <w:rFonts w:ascii="Calibri" w:hAnsi="Calibri" w:cs="Calibri"/>
                <w:color w:val="000000"/>
                <w:sz w:val="22"/>
                <w:szCs w:val="22"/>
                <w:lang w:eastAsia="en-US"/>
              </w:rPr>
              <w:t xml:space="preserve">-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64805853" w14:textId="77777777" w:rsidTr="00341AFA">
        <w:tc>
          <w:tcPr>
            <w:tcW w:w="3330" w:type="dxa"/>
            <w:gridSpan w:val="2"/>
            <w:tcBorders>
              <w:top w:val="nil"/>
              <w:left w:val="nil"/>
              <w:bottom w:val="nil"/>
              <w:right w:val="nil"/>
            </w:tcBorders>
          </w:tcPr>
          <w:p w14:paraId="4E988D4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14:paraId="4D7033C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5317B4B0" w14:textId="77777777" w:rsidTr="00341AFA">
        <w:tc>
          <w:tcPr>
            <w:tcW w:w="3330" w:type="dxa"/>
            <w:gridSpan w:val="2"/>
            <w:tcBorders>
              <w:top w:val="nil"/>
              <w:left w:val="nil"/>
              <w:bottom w:val="nil"/>
              <w:right w:val="nil"/>
            </w:tcBorders>
          </w:tcPr>
          <w:p w14:paraId="2AC956F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14:paraId="091A5AB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56DBF062" w14:textId="77777777" w:rsidTr="00341AFA">
        <w:tc>
          <w:tcPr>
            <w:tcW w:w="9360" w:type="dxa"/>
            <w:gridSpan w:val="3"/>
            <w:tcBorders>
              <w:top w:val="nil"/>
              <w:left w:val="nil"/>
              <w:bottom w:val="nil"/>
              <w:right w:val="nil"/>
            </w:tcBorders>
          </w:tcPr>
          <w:p w14:paraId="4F7BAE5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3DF51BB6" w14:textId="77777777" w:rsidTr="00341AFA">
        <w:tc>
          <w:tcPr>
            <w:tcW w:w="450" w:type="dxa"/>
            <w:tcBorders>
              <w:top w:val="nil"/>
              <w:left w:val="nil"/>
              <w:bottom w:val="nil"/>
              <w:right w:val="nil"/>
            </w:tcBorders>
          </w:tcPr>
          <w:p w14:paraId="4EA1C2F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2EC1054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De naam waaronder een INFORMATIEOBJECT bekend is, wordt vastgelegd bij het INFORMATIEOBJECT. Als een INFORMATIEOBJECT voor meerdere zaken relevant is, kan het voor komen dat het niet in elke gerelateerde ZAAK dezelfde naam heeft. Dit attribuutsoort geeft de mogelijkheid om de naam van het INFORMATIEOBJECT te variëren naar gelang de gerelateerde ZAAK. De </w:t>
            </w:r>
            <w:ins w:id="1995" w:author="A.C. Kloosterboer" w:date="2017-01-17T16:11:00Z">
              <w:r w:rsidR="00092CF5">
                <w:rPr>
                  <w:rFonts w:ascii="Calibri" w:hAnsi="Calibri" w:cs="Calibri"/>
                  <w:color w:val="000000"/>
                  <w:sz w:val="22"/>
                  <w:szCs w:val="22"/>
                  <w:lang w:eastAsia="en-US"/>
                </w:rPr>
                <w:t xml:space="preserve">afwijkende </w:t>
              </w:r>
            </w:ins>
            <w:r w:rsidRPr="00D80276">
              <w:rPr>
                <w:rFonts w:ascii="Calibri" w:hAnsi="Calibri" w:cs="Calibri"/>
                <w:color w:val="000000"/>
                <w:sz w:val="22"/>
                <w:szCs w:val="22"/>
                <w:lang w:eastAsia="en-US"/>
              </w:rPr>
              <w:t xml:space="preserve">naam zal veelal </w:t>
            </w:r>
            <w:del w:id="1996" w:author="A.C. Kloosterboer" w:date="2017-01-17T16:11:00Z">
              <w:r w:rsidRPr="00D80276" w:rsidDel="00092CF5">
                <w:rPr>
                  <w:rFonts w:ascii="Calibri" w:hAnsi="Calibri" w:cs="Calibri"/>
                  <w:color w:val="000000"/>
                  <w:sz w:val="22"/>
                  <w:szCs w:val="22"/>
                  <w:lang w:eastAsia="en-US"/>
                </w:rPr>
                <w:delText xml:space="preserve">gelijk zijn aan of </w:delText>
              </w:r>
            </w:del>
            <w:r w:rsidRPr="00D80276">
              <w:rPr>
                <w:rFonts w:ascii="Calibri" w:hAnsi="Calibri" w:cs="Calibri"/>
                <w:color w:val="000000"/>
                <w:sz w:val="22"/>
                <w:szCs w:val="22"/>
                <w:lang w:eastAsia="en-US"/>
              </w:rPr>
              <w:t>afgeleid zijn van de naam (titel) van het desbetreffende informatieobject (bij INFORMATIEOBJECT).</w:t>
            </w:r>
          </w:p>
        </w:tc>
      </w:tr>
    </w:tbl>
    <w:bookmarkStart w:id="1997" w:name="BKM_5794BE81_C50F_4c2d_B562_260203E6A53A"/>
    <w:bookmarkEnd w:id="1997"/>
    <w:p w14:paraId="7F34EC8E"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Beschrijving</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D80276" w14:paraId="335007A4" w14:textId="77777777" w:rsidTr="00341AFA">
        <w:tc>
          <w:tcPr>
            <w:tcW w:w="3330" w:type="dxa"/>
            <w:gridSpan w:val="2"/>
            <w:tcBorders>
              <w:top w:val="nil"/>
              <w:left w:val="nil"/>
              <w:bottom w:val="nil"/>
              <w:right w:val="nil"/>
            </w:tcBorders>
          </w:tcPr>
          <w:p w14:paraId="2C6402D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14:paraId="13CCCFE4"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Beschrijving</w:t>
            </w:r>
            <w:r w:rsidRPr="00D80276">
              <w:rPr>
                <w:rFonts w:ascii="Arial" w:hAnsi="Arial" w:cs="Arial"/>
                <w:color w:val="000000"/>
                <w:szCs w:val="20"/>
                <w:lang w:val="en-AU" w:eastAsia="en-US"/>
              </w:rPr>
              <w:fldChar w:fldCharType="end"/>
            </w:r>
          </w:p>
        </w:tc>
      </w:tr>
      <w:tr w:rsidR="00341AFA" w:rsidRPr="00D80276" w14:paraId="261817F8" w14:textId="77777777" w:rsidTr="00341AFA">
        <w:tc>
          <w:tcPr>
            <w:tcW w:w="3330" w:type="dxa"/>
            <w:gridSpan w:val="2"/>
            <w:tcBorders>
              <w:top w:val="nil"/>
              <w:left w:val="nil"/>
              <w:bottom w:val="nil"/>
              <w:right w:val="nil"/>
            </w:tcBorders>
          </w:tcPr>
          <w:p w14:paraId="2041DFB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14:paraId="1A2F5D3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 op basis van de Dublin Core</w:t>
            </w:r>
          </w:p>
        </w:tc>
      </w:tr>
      <w:tr w:rsidR="00341AFA" w:rsidRPr="00D80276" w14:paraId="5CC544F0" w14:textId="77777777" w:rsidTr="00341AFA">
        <w:tc>
          <w:tcPr>
            <w:tcW w:w="3330" w:type="dxa"/>
            <w:gridSpan w:val="2"/>
            <w:tcBorders>
              <w:top w:val="nil"/>
              <w:left w:val="nil"/>
              <w:bottom w:val="nil"/>
              <w:right w:val="nil"/>
            </w:tcBorders>
          </w:tcPr>
          <w:p w14:paraId="055C4AC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14:paraId="40AD8B4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B950E6F" w14:textId="77777777" w:rsidTr="00341AFA">
        <w:tc>
          <w:tcPr>
            <w:tcW w:w="3330" w:type="dxa"/>
            <w:gridSpan w:val="2"/>
            <w:tcBorders>
              <w:top w:val="nil"/>
              <w:left w:val="nil"/>
              <w:bottom w:val="nil"/>
              <w:right w:val="nil"/>
            </w:tcBorders>
          </w:tcPr>
          <w:p w14:paraId="16F287B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14:paraId="714DAA8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beschrijving</w:t>
            </w:r>
            <w:r w:rsidRPr="00D80276">
              <w:rPr>
                <w:rFonts w:ascii="Arial" w:hAnsi="Arial" w:cs="Arial"/>
                <w:color w:val="000000"/>
                <w:szCs w:val="20"/>
                <w:lang w:val="en-AU" w:eastAsia="en-US"/>
              </w:rPr>
              <w:fldChar w:fldCharType="end"/>
            </w:r>
          </w:p>
        </w:tc>
      </w:tr>
      <w:tr w:rsidR="00341AFA" w:rsidRPr="00D80276" w14:paraId="03FC1303" w14:textId="77777777" w:rsidTr="00341AFA">
        <w:tc>
          <w:tcPr>
            <w:tcW w:w="3330" w:type="dxa"/>
            <w:gridSpan w:val="2"/>
            <w:tcBorders>
              <w:top w:val="nil"/>
              <w:left w:val="nil"/>
              <w:bottom w:val="nil"/>
              <w:right w:val="nil"/>
            </w:tcBorders>
          </w:tcPr>
          <w:p w14:paraId="3057941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14:paraId="2AD9E392"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Een op de zaak gerichte beschrijving van de inhoud van het INFORMATIEOBJECT.</w:t>
            </w:r>
          </w:p>
        </w:tc>
      </w:tr>
      <w:tr w:rsidR="00341AFA" w:rsidRPr="00D80276" w14:paraId="4AB3E988" w14:textId="77777777" w:rsidTr="00341AFA">
        <w:tc>
          <w:tcPr>
            <w:tcW w:w="3330" w:type="dxa"/>
            <w:gridSpan w:val="2"/>
            <w:tcBorders>
              <w:top w:val="nil"/>
              <w:left w:val="nil"/>
              <w:bottom w:val="nil"/>
              <w:right w:val="nil"/>
            </w:tcBorders>
          </w:tcPr>
          <w:p w14:paraId="78720BB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14:paraId="4A37689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 op basis van de Dublin Core</w:t>
            </w:r>
          </w:p>
        </w:tc>
      </w:tr>
      <w:tr w:rsidR="00341AFA" w:rsidRPr="00D80276" w14:paraId="1BC6C7DD" w14:textId="77777777" w:rsidTr="00341AFA">
        <w:tc>
          <w:tcPr>
            <w:tcW w:w="3330" w:type="dxa"/>
            <w:gridSpan w:val="2"/>
            <w:tcBorders>
              <w:top w:val="nil"/>
              <w:left w:val="nil"/>
              <w:bottom w:val="nil"/>
              <w:right w:val="nil"/>
            </w:tcBorders>
          </w:tcPr>
          <w:p w14:paraId="7312D23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14:paraId="34181AB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4CEF4407" w14:textId="77777777" w:rsidTr="00341AFA">
        <w:tc>
          <w:tcPr>
            <w:tcW w:w="3330" w:type="dxa"/>
            <w:gridSpan w:val="2"/>
            <w:tcBorders>
              <w:top w:val="nil"/>
              <w:left w:val="nil"/>
              <w:bottom w:val="nil"/>
              <w:right w:val="nil"/>
            </w:tcBorders>
          </w:tcPr>
          <w:p w14:paraId="33EE1EC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14:paraId="511FD305"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AN1000</w:t>
            </w:r>
            <w:r w:rsidRPr="00D80276">
              <w:rPr>
                <w:rFonts w:ascii="Arial" w:hAnsi="Arial" w:cs="Arial"/>
                <w:color w:val="000000"/>
                <w:szCs w:val="20"/>
                <w:lang w:val="en-AU" w:eastAsia="en-US"/>
              </w:rPr>
              <w:fldChar w:fldCharType="end"/>
            </w:r>
          </w:p>
        </w:tc>
      </w:tr>
      <w:tr w:rsidR="00341AFA" w:rsidRPr="00D80276" w14:paraId="003ED803" w14:textId="77777777" w:rsidTr="00341AFA">
        <w:tc>
          <w:tcPr>
            <w:tcW w:w="3330" w:type="dxa"/>
            <w:gridSpan w:val="2"/>
            <w:tcBorders>
              <w:top w:val="nil"/>
              <w:left w:val="nil"/>
              <w:bottom w:val="nil"/>
              <w:right w:val="nil"/>
            </w:tcBorders>
          </w:tcPr>
          <w:p w14:paraId="121198E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14:paraId="4822F5D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alfanumerieke tekens</w:t>
            </w:r>
          </w:p>
        </w:tc>
      </w:tr>
      <w:tr w:rsidR="00341AFA" w:rsidRPr="00D80276" w14:paraId="2DA6ADFA" w14:textId="77777777" w:rsidTr="00341AFA">
        <w:tc>
          <w:tcPr>
            <w:tcW w:w="3330" w:type="dxa"/>
            <w:gridSpan w:val="2"/>
            <w:tcBorders>
              <w:top w:val="nil"/>
              <w:left w:val="nil"/>
              <w:bottom w:val="nil"/>
              <w:right w:val="nil"/>
            </w:tcBorders>
          </w:tcPr>
          <w:p w14:paraId="05F18B7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14:paraId="1E7FF35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14:paraId="01E9097E" w14:textId="77777777" w:rsidTr="00341AFA">
        <w:tc>
          <w:tcPr>
            <w:tcW w:w="3330" w:type="dxa"/>
            <w:gridSpan w:val="2"/>
            <w:tcBorders>
              <w:top w:val="nil"/>
              <w:left w:val="nil"/>
              <w:bottom w:val="nil"/>
              <w:right w:val="nil"/>
            </w:tcBorders>
          </w:tcPr>
          <w:p w14:paraId="6E6D15E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14:paraId="69EE9C2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14:paraId="3C9253EC" w14:textId="77777777" w:rsidTr="00341AFA">
        <w:tc>
          <w:tcPr>
            <w:tcW w:w="3330" w:type="dxa"/>
            <w:gridSpan w:val="2"/>
            <w:tcBorders>
              <w:top w:val="nil"/>
              <w:left w:val="nil"/>
              <w:bottom w:val="nil"/>
              <w:right w:val="nil"/>
            </w:tcBorders>
          </w:tcPr>
          <w:p w14:paraId="641DD64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14:paraId="67B241C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81E5677" w14:textId="77777777" w:rsidTr="00341AFA">
        <w:tc>
          <w:tcPr>
            <w:tcW w:w="3330" w:type="dxa"/>
            <w:gridSpan w:val="2"/>
            <w:tcBorders>
              <w:top w:val="nil"/>
              <w:left w:val="nil"/>
              <w:bottom w:val="nil"/>
              <w:right w:val="nil"/>
            </w:tcBorders>
          </w:tcPr>
          <w:p w14:paraId="54AA5C6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14:paraId="26A7A2D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43DDE2CF" w14:textId="77777777" w:rsidTr="00341AFA">
        <w:tc>
          <w:tcPr>
            <w:tcW w:w="3330" w:type="dxa"/>
            <w:gridSpan w:val="2"/>
            <w:tcBorders>
              <w:top w:val="nil"/>
              <w:left w:val="nil"/>
              <w:bottom w:val="nil"/>
              <w:right w:val="nil"/>
            </w:tcBorders>
          </w:tcPr>
          <w:p w14:paraId="0EE7D69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14:paraId="6F20440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46D7A8A1" w14:textId="77777777" w:rsidTr="00341AFA">
        <w:tc>
          <w:tcPr>
            <w:tcW w:w="3330" w:type="dxa"/>
            <w:gridSpan w:val="2"/>
            <w:tcBorders>
              <w:top w:val="nil"/>
              <w:left w:val="nil"/>
              <w:bottom w:val="nil"/>
              <w:right w:val="nil"/>
            </w:tcBorders>
          </w:tcPr>
          <w:p w14:paraId="3252F03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14:paraId="32D59591"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52B9044D" w14:textId="77777777" w:rsidTr="00341AFA">
        <w:tc>
          <w:tcPr>
            <w:tcW w:w="3330" w:type="dxa"/>
            <w:gridSpan w:val="2"/>
            <w:tcBorders>
              <w:top w:val="nil"/>
              <w:left w:val="nil"/>
              <w:bottom w:val="nil"/>
              <w:right w:val="nil"/>
            </w:tcBorders>
          </w:tcPr>
          <w:p w14:paraId="5A6CF0D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14:paraId="2061605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2601E792" w14:textId="77777777" w:rsidTr="00341AFA">
        <w:tc>
          <w:tcPr>
            <w:tcW w:w="3330" w:type="dxa"/>
            <w:gridSpan w:val="2"/>
            <w:tcBorders>
              <w:top w:val="nil"/>
              <w:left w:val="nil"/>
              <w:bottom w:val="nil"/>
              <w:right w:val="nil"/>
            </w:tcBorders>
          </w:tcPr>
          <w:p w14:paraId="1EE6E80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14:paraId="1B5EFC4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3554E737" w14:textId="77777777" w:rsidTr="00341AFA">
        <w:tc>
          <w:tcPr>
            <w:tcW w:w="9360" w:type="dxa"/>
            <w:gridSpan w:val="3"/>
            <w:tcBorders>
              <w:top w:val="nil"/>
              <w:left w:val="nil"/>
              <w:bottom w:val="nil"/>
              <w:right w:val="nil"/>
            </w:tcBorders>
          </w:tcPr>
          <w:p w14:paraId="321D9E7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2CB2F8DC" w14:textId="77777777" w:rsidTr="00341AFA">
        <w:tc>
          <w:tcPr>
            <w:tcW w:w="450" w:type="dxa"/>
            <w:tcBorders>
              <w:top w:val="nil"/>
              <w:left w:val="nil"/>
              <w:bottom w:val="nil"/>
              <w:right w:val="nil"/>
            </w:tcBorders>
          </w:tcPr>
          <w:p w14:paraId="1536F45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78493CE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De beschrijving van de inhoud van een INFORMATIEOBJECT wordt vastgelegd bij het </w:t>
            </w:r>
            <w:r w:rsidRPr="00D80276">
              <w:rPr>
                <w:rFonts w:ascii="Calibri" w:hAnsi="Calibri" w:cs="Calibri"/>
                <w:color w:val="000000"/>
                <w:sz w:val="22"/>
                <w:szCs w:val="22"/>
                <w:lang w:eastAsia="en-US"/>
              </w:rPr>
              <w:lastRenderedPageBreak/>
              <w:t>INFORMATIEOBJECT. Als een INFORMATIEOBJECT voor meerdere zaken relevant is, kan het voor komen dat de beschrijving specifiek gericht wordt op de gerelateerde ZAAK. Dit attribuutsoort geeft de mogelijkheid om de beschrijving van de inhoud van het INFORMATIEOBJECT te variëren naar gelang de gerelateerde ZAAK. De beschrijving zal veelal gelijk zijn aan of afgeleid zijn van de generieke beschrijving van de inhoud van het INFORMATIEOBJECT (bij INFORMATIEOBJECT).</w:t>
            </w:r>
          </w:p>
        </w:tc>
      </w:tr>
    </w:tbl>
    <w:bookmarkStart w:id="1998" w:name="BKM_9E644A57_E0AB_49c9_92EB_DC4BEE1521BD"/>
    <w:bookmarkEnd w:id="1998"/>
    <w:p w14:paraId="6901E291"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lastRenderedPageBreak/>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Registratiedatum</w:t>
      </w:r>
      <w:r w:rsidRPr="00D80276">
        <w:rPr>
          <w:rFonts w:ascii="Arial" w:hAnsi="Arial" w:cs="Arial"/>
          <w:b/>
          <w:bCs/>
          <w:color w:val="00000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D80276" w14:paraId="74F210F1" w14:textId="77777777" w:rsidTr="000954FF">
        <w:tc>
          <w:tcPr>
            <w:tcW w:w="3330" w:type="dxa"/>
            <w:gridSpan w:val="2"/>
            <w:tcBorders>
              <w:top w:val="nil"/>
              <w:left w:val="nil"/>
              <w:bottom w:val="nil"/>
              <w:right w:val="nil"/>
            </w:tcBorders>
          </w:tcPr>
          <w:p w14:paraId="085DBBE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14:paraId="0EFF587B"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Registratiedatum</w:t>
            </w:r>
            <w:r w:rsidRPr="00D80276">
              <w:rPr>
                <w:rFonts w:ascii="Arial" w:hAnsi="Arial" w:cs="Arial"/>
                <w:color w:val="000000"/>
                <w:szCs w:val="20"/>
                <w:lang w:val="en-AU" w:eastAsia="en-US"/>
              </w:rPr>
              <w:fldChar w:fldCharType="end"/>
            </w:r>
          </w:p>
        </w:tc>
      </w:tr>
      <w:tr w:rsidR="00341AFA" w:rsidRPr="00D80276" w14:paraId="297B1D55" w14:textId="77777777" w:rsidTr="000954FF">
        <w:tc>
          <w:tcPr>
            <w:tcW w:w="3330" w:type="dxa"/>
            <w:gridSpan w:val="2"/>
            <w:tcBorders>
              <w:top w:val="nil"/>
              <w:left w:val="nil"/>
              <w:bottom w:val="nil"/>
              <w:right w:val="nil"/>
            </w:tcBorders>
          </w:tcPr>
          <w:p w14:paraId="0580D87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14:paraId="3AFD7B9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73AE6A9E" w14:textId="77777777" w:rsidTr="000954FF">
        <w:tc>
          <w:tcPr>
            <w:tcW w:w="3330" w:type="dxa"/>
            <w:gridSpan w:val="2"/>
            <w:tcBorders>
              <w:top w:val="nil"/>
              <w:left w:val="nil"/>
              <w:bottom w:val="nil"/>
              <w:right w:val="nil"/>
            </w:tcBorders>
          </w:tcPr>
          <w:p w14:paraId="732118A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14:paraId="57BC73A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77DAA0E2" w14:textId="77777777" w:rsidTr="000954FF">
        <w:tc>
          <w:tcPr>
            <w:tcW w:w="3330" w:type="dxa"/>
            <w:gridSpan w:val="2"/>
            <w:tcBorders>
              <w:top w:val="nil"/>
              <w:left w:val="nil"/>
              <w:bottom w:val="nil"/>
              <w:right w:val="nil"/>
            </w:tcBorders>
          </w:tcPr>
          <w:p w14:paraId="053D272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14:paraId="16132762"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registratiedatum</w:t>
            </w:r>
            <w:r w:rsidRPr="00D80276">
              <w:rPr>
                <w:rFonts w:ascii="Arial" w:hAnsi="Arial" w:cs="Arial"/>
                <w:color w:val="000000"/>
                <w:szCs w:val="20"/>
                <w:lang w:val="en-AU" w:eastAsia="en-US"/>
              </w:rPr>
              <w:fldChar w:fldCharType="end"/>
            </w:r>
          </w:p>
        </w:tc>
      </w:tr>
      <w:tr w:rsidR="00341AFA" w:rsidRPr="00D80276" w14:paraId="32C324C2" w14:textId="77777777" w:rsidTr="000954FF">
        <w:tc>
          <w:tcPr>
            <w:tcW w:w="3330" w:type="dxa"/>
            <w:gridSpan w:val="2"/>
            <w:tcBorders>
              <w:top w:val="nil"/>
              <w:left w:val="nil"/>
              <w:bottom w:val="nil"/>
              <w:right w:val="nil"/>
            </w:tcBorders>
          </w:tcPr>
          <w:p w14:paraId="195AE67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14:paraId="4F48B135"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De datum waarop de zaakbehandelende organisatie het INFORMATIEOBJECT heeft geregistreerd bij de ZAAK.</w:t>
            </w:r>
          </w:p>
        </w:tc>
      </w:tr>
      <w:tr w:rsidR="00341AFA" w:rsidRPr="00D80276" w14:paraId="67F86656" w14:textId="77777777" w:rsidTr="000954FF">
        <w:tc>
          <w:tcPr>
            <w:tcW w:w="3330" w:type="dxa"/>
            <w:gridSpan w:val="2"/>
            <w:tcBorders>
              <w:top w:val="nil"/>
              <w:left w:val="nil"/>
              <w:bottom w:val="nil"/>
              <w:right w:val="nil"/>
            </w:tcBorders>
          </w:tcPr>
          <w:p w14:paraId="0365EC8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14:paraId="7830173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77E52695" w14:textId="77777777" w:rsidTr="000954FF">
        <w:tc>
          <w:tcPr>
            <w:tcW w:w="3330" w:type="dxa"/>
            <w:gridSpan w:val="2"/>
            <w:tcBorders>
              <w:top w:val="nil"/>
              <w:left w:val="nil"/>
              <w:bottom w:val="nil"/>
              <w:right w:val="nil"/>
            </w:tcBorders>
          </w:tcPr>
          <w:p w14:paraId="3F7ACFB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14:paraId="657FEE4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14:paraId="353D5763" w14:textId="77777777" w:rsidTr="000954FF">
        <w:tc>
          <w:tcPr>
            <w:tcW w:w="3330" w:type="dxa"/>
            <w:gridSpan w:val="2"/>
            <w:tcBorders>
              <w:top w:val="nil"/>
              <w:left w:val="nil"/>
              <w:bottom w:val="nil"/>
              <w:right w:val="nil"/>
            </w:tcBorders>
          </w:tcPr>
          <w:p w14:paraId="2D06079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14:paraId="5B5DB6DE"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datum (JJJJMMDD)</w:t>
            </w:r>
            <w:r w:rsidRPr="00D80276">
              <w:rPr>
                <w:rFonts w:ascii="Arial" w:hAnsi="Arial" w:cs="Arial"/>
                <w:color w:val="000000"/>
                <w:szCs w:val="20"/>
                <w:lang w:val="en-AU" w:eastAsia="en-US"/>
              </w:rPr>
              <w:fldChar w:fldCharType="end"/>
            </w:r>
          </w:p>
        </w:tc>
      </w:tr>
      <w:tr w:rsidR="00341AFA" w:rsidRPr="00D80276" w14:paraId="0EAC8AD7" w14:textId="77777777" w:rsidTr="000954FF">
        <w:tc>
          <w:tcPr>
            <w:tcW w:w="3330" w:type="dxa"/>
            <w:gridSpan w:val="2"/>
            <w:tcBorders>
              <w:top w:val="nil"/>
              <w:left w:val="nil"/>
              <w:bottom w:val="nil"/>
              <w:right w:val="nil"/>
            </w:tcBorders>
          </w:tcPr>
          <w:p w14:paraId="0D4E4AA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14:paraId="0F92D2C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geldige datums gelegen op of voor de huidige datum en tijd</w:t>
            </w:r>
          </w:p>
        </w:tc>
      </w:tr>
      <w:tr w:rsidR="00341AFA" w:rsidRPr="00D80276" w14:paraId="42FDF7E7" w14:textId="77777777" w:rsidTr="000954FF">
        <w:tc>
          <w:tcPr>
            <w:tcW w:w="3330" w:type="dxa"/>
            <w:gridSpan w:val="2"/>
            <w:tcBorders>
              <w:top w:val="nil"/>
              <w:left w:val="nil"/>
              <w:bottom w:val="nil"/>
              <w:right w:val="nil"/>
            </w:tcBorders>
          </w:tcPr>
          <w:p w14:paraId="0C57013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14:paraId="00D6942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2001A099" w14:textId="77777777" w:rsidTr="000954FF">
        <w:tc>
          <w:tcPr>
            <w:tcW w:w="3330" w:type="dxa"/>
            <w:gridSpan w:val="2"/>
            <w:tcBorders>
              <w:top w:val="nil"/>
              <w:left w:val="nil"/>
              <w:bottom w:val="nil"/>
              <w:right w:val="nil"/>
            </w:tcBorders>
          </w:tcPr>
          <w:p w14:paraId="241C360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14:paraId="695293E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2A4DA1F3" w14:textId="77777777" w:rsidTr="000954FF">
        <w:tc>
          <w:tcPr>
            <w:tcW w:w="3330" w:type="dxa"/>
            <w:gridSpan w:val="2"/>
            <w:tcBorders>
              <w:top w:val="nil"/>
              <w:left w:val="nil"/>
              <w:bottom w:val="nil"/>
              <w:right w:val="nil"/>
            </w:tcBorders>
          </w:tcPr>
          <w:p w14:paraId="797ADB9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14:paraId="7946C05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CA8A2D1" w14:textId="77777777" w:rsidTr="000954FF">
        <w:tc>
          <w:tcPr>
            <w:tcW w:w="3330" w:type="dxa"/>
            <w:gridSpan w:val="2"/>
            <w:tcBorders>
              <w:top w:val="nil"/>
              <w:left w:val="nil"/>
              <w:bottom w:val="nil"/>
              <w:right w:val="nil"/>
            </w:tcBorders>
          </w:tcPr>
          <w:p w14:paraId="7F4AA0B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14:paraId="6D05A57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4414E87E" w14:textId="77777777" w:rsidTr="000954FF">
        <w:tc>
          <w:tcPr>
            <w:tcW w:w="3330" w:type="dxa"/>
            <w:gridSpan w:val="2"/>
            <w:tcBorders>
              <w:top w:val="nil"/>
              <w:left w:val="nil"/>
              <w:bottom w:val="nil"/>
              <w:right w:val="nil"/>
            </w:tcBorders>
          </w:tcPr>
          <w:p w14:paraId="3C7AD96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14:paraId="4FF34E6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763982EB" w14:textId="77777777" w:rsidTr="000954FF">
        <w:tc>
          <w:tcPr>
            <w:tcW w:w="3330" w:type="dxa"/>
            <w:gridSpan w:val="2"/>
            <w:tcBorders>
              <w:top w:val="nil"/>
              <w:left w:val="nil"/>
              <w:bottom w:val="nil"/>
              <w:right w:val="nil"/>
            </w:tcBorders>
          </w:tcPr>
          <w:p w14:paraId="7128006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14:paraId="26A3D545"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2DE96C52" w14:textId="77777777" w:rsidTr="000954FF">
        <w:tc>
          <w:tcPr>
            <w:tcW w:w="3330" w:type="dxa"/>
            <w:gridSpan w:val="2"/>
            <w:tcBorders>
              <w:top w:val="nil"/>
              <w:left w:val="nil"/>
              <w:bottom w:val="nil"/>
              <w:right w:val="nil"/>
            </w:tcBorders>
          </w:tcPr>
          <w:p w14:paraId="17605CD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14:paraId="66D5AA0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109257C0" w14:textId="77777777" w:rsidTr="000954FF">
        <w:tc>
          <w:tcPr>
            <w:tcW w:w="3330" w:type="dxa"/>
            <w:gridSpan w:val="2"/>
            <w:tcBorders>
              <w:top w:val="nil"/>
              <w:left w:val="nil"/>
              <w:bottom w:val="nil"/>
              <w:right w:val="nil"/>
            </w:tcBorders>
          </w:tcPr>
          <w:p w14:paraId="6EED571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14:paraId="2232C3E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1A994014" w14:textId="77777777" w:rsidTr="000954FF">
        <w:tc>
          <w:tcPr>
            <w:tcW w:w="9360" w:type="dxa"/>
            <w:gridSpan w:val="3"/>
            <w:tcBorders>
              <w:top w:val="nil"/>
              <w:left w:val="nil"/>
              <w:bottom w:val="nil"/>
              <w:right w:val="nil"/>
            </w:tcBorders>
          </w:tcPr>
          <w:p w14:paraId="593D2AA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6070B361" w14:textId="77777777" w:rsidTr="000954FF">
        <w:tc>
          <w:tcPr>
            <w:tcW w:w="450" w:type="dxa"/>
            <w:tcBorders>
              <w:top w:val="nil"/>
              <w:left w:val="nil"/>
              <w:bottom w:val="nil"/>
              <w:right w:val="nil"/>
            </w:tcBorders>
          </w:tcPr>
          <w:p w14:paraId="043BEDB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0A1B9D5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p w14:paraId="7D3B67DA" w14:textId="3FCF9366" w:rsidR="000954FF" w:rsidRPr="000954FF" w:rsidRDefault="000954FF" w:rsidP="000954FF">
      <w:pPr>
        <w:widowControl w:val="0"/>
        <w:autoSpaceDE w:val="0"/>
        <w:autoSpaceDN w:val="0"/>
        <w:adjustRightInd w:val="0"/>
        <w:spacing w:before="240" w:after="60" w:line="240" w:lineRule="auto"/>
        <w:contextualSpacing w:val="0"/>
        <w:outlineLvl w:val="3"/>
        <w:rPr>
          <w:ins w:id="1999" w:author="Arjan Kloosterboer" w:date="2017-09-20T01:04:00Z"/>
          <w:rFonts w:ascii="Arial" w:hAnsi="Arial" w:cs="Arial"/>
          <w:b/>
          <w:bCs/>
          <w:color w:val="000000"/>
          <w:sz w:val="24"/>
          <w:szCs w:val="24"/>
          <w:lang w:eastAsia="en-US"/>
        </w:rPr>
      </w:pPr>
      <w:bookmarkStart w:id="2000" w:name="BKM_D83519CE_5DBB_4D8E_8AB9_E65E820ACA8C"/>
      <w:ins w:id="2001" w:author="Arjan Kloosterboer" w:date="2017-09-20T01:04:00Z">
        <w:r w:rsidRPr="000954FF">
          <w:rPr>
            <w:rFonts w:ascii="Arial" w:hAnsi="Arial" w:cs="Arial"/>
            <w:b/>
            <w:bCs/>
            <w:color w:val="000000"/>
            <w:sz w:val="24"/>
            <w:szCs w:val="24"/>
            <w:lang w:eastAsia="en-US"/>
          </w:rPr>
          <w:t xml:space="preserve">Attribuutsoort 'Vernietigingsdatum' </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0954FF" w14:paraId="1ECFECDF" w14:textId="77777777" w:rsidTr="00A7025E">
        <w:trPr>
          <w:ins w:id="2002"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6B0C0B75" w14:textId="77777777" w:rsidR="000954FF" w:rsidRDefault="000954FF" w:rsidP="00A7025E">
            <w:pPr>
              <w:rPr>
                <w:ins w:id="2003" w:author="Arjan Kloosterboer" w:date="2017-09-20T01:04:00Z"/>
                <w:rFonts w:ascii="Calibri" w:hAnsi="Calibri" w:cs="Calibri"/>
                <w:color w:val="000000"/>
                <w:sz w:val="22"/>
                <w:szCs w:val="22"/>
              </w:rPr>
            </w:pPr>
            <w:ins w:id="2004" w:author="Arjan Kloosterboer" w:date="2017-09-20T01:04: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48206BAF" w14:textId="77777777" w:rsidR="000954FF" w:rsidRDefault="000954FF" w:rsidP="00A7025E">
            <w:pPr>
              <w:rPr>
                <w:ins w:id="2005" w:author="Arjan Kloosterboer" w:date="2017-09-20T01:04:00Z"/>
                <w:rFonts w:ascii="Calibri" w:hAnsi="Calibri" w:cs="Calibri"/>
                <w:color w:val="000000"/>
                <w:sz w:val="22"/>
                <w:szCs w:val="22"/>
              </w:rPr>
            </w:pPr>
            <w:ins w:id="2006" w:author="Arjan Kloosterboer" w:date="2017-09-20T01:04:00Z">
              <w:r>
                <w:rPr>
                  <w:rFonts w:ascii="Calibri" w:hAnsi="Calibri" w:cs="Calibri"/>
                  <w:color w:val="000000"/>
                  <w:sz w:val="22"/>
                  <w:szCs w:val="22"/>
                </w:rPr>
                <w:t>Vernietigingsdatum</w:t>
              </w:r>
            </w:ins>
          </w:p>
        </w:tc>
      </w:tr>
      <w:tr w:rsidR="000954FF" w14:paraId="36EE98AB" w14:textId="77777777" w:rsidTr="00A7025E">
        <w:trPr>
          <w:ins w:id="2007"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29BEE7C0" w14:textId="77777777" w:rsidR="000954FF" w:rsidRDefault="000954FF" w:rsidP="00A7025E">
            <w:pPr>
              <w:rPr>
                <w:ins w:id="2008" w:author="Arjan Kloosterboer" w:date="2017-09-20T01:04:00Z"/>
                <w:rFonts w:ascii="Calibri" w:hAnsi="Calibri" w:cs="Calibri"/>
                <w:color w:val="000000"/>
                <w:sz w:val="22"/>
                <w:szCs w:val="22"/>
              </w:rPr>
            </w:pPr>
            <w:ins w:id="2009" w:author="Arjan Kloosterboer" w:date="2017-09-20T01:04: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1BCD8832" w14:textId="77777777" w:rsidR="000954FF" w:rsidRDefault="000954FF" w:rsidP="00A7025E">
            <w:pPr>
              <w:rPr>
                <w:ins w:id="2010" w:author="Arjan Kloosterboer" w:date="2017-09-20T01:04:00Z"/>
                <w:rFonts w:ascii="Calibri" w:hAnsi="Calibri" w:cs="Calibri"/>
                <w:color w:val="000000"/>
                <w:sz w:val="22"/>
                <w:szCs w:val="22"/>
              </w:rPr>
            </w:pPr>
            <w:ins w:id="2011" w:author="Arjan Kloosterboer" w:date="2017-09-20T01:04:00Z">
              <w:r>
                <w:rPr>
                  <w:rFonts w:ascii="Calibri" w:hAnsi="Calibri" w:cs="Calibri"/>
                  <w:color w:val="000000"/>
                  <w:sz w:val="22"/>
                  <w:szCs w:val="22"/>
                </w:rPr>
                <w:t>KING</w:t>
              </w:r>
            </w:ins>
          </w:p>
        </w:tc>
      </w:tr>
      <w:tr w:rsidR="000954FF" w14:paraId="782A492A" w14:textId="77777777" w:rsidTr="00A7025E">
        <w:trPr>
          <w:trHeight w:val="268"/>
          <w:ins w:id="2012"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7A639BEE" w14:textId="77777777" w:rsidR="000954FF" w:rsidRDefault="000954FF" w:rsidP="00A7025E">
            <w:pPr>
              <w:rPr>
                <w:ins w:id="2013" w:author="Arjan Kloosterboer" w:date="2017-09-20T01:04:00Z"/>
                <w:rFonts w:ascii="Calibri" w:hAnsi="Calibri" w:cs="Calibri"/>
                <w:color w:val="000000"/>
                <w:sz w:val="22"/>
                <w:szCs w:val="22"/>
              </w:rPr>
            </w:pPr>
            <w:ins w:id="2014" w:author="Arjan Kloosterboer" w:date="2017-09-20T01:04: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5A61E20F" w14:textId="77777777" w:rsidR="000954FF" w:rsidRDefault="000954FF" w:rsidP="00A7025E">
            <w:pPr>
              <w:rPr>
                <w:ins w:id="2015" w:author="Arjan Kloosterboer" w:date="2017-09-20T01:04:00Z"/>
                <w:rFonts w:ascii="Calibri" w:hAnsi="Calibri" w:cs="Calibri"/>
                <w:color w:val="000000"/>
                <w:sz w:val="22"/>
                <w:szCs w:val="22"/>
              </w:rPr>
            </w:pPr>
          </w:p>
        </w:tc>
      </w:tr>
      <w:tr w:rsidR="000954FF" w14:paraId="282146FF" w14:textId="77777777" w:rsidTr="00A7025E">
        <w:trPr>
          <w:ins w:id="2016"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0945C9CC" w14:textId="77777777" w:rsidR="000954FF" w:rsidRDefault="000954FF" w:rsidP="00A7025E">
            <w:pPr>
              <w:rPr>
                <w:ins w:id="2017" w:author="Arjan Kloosterboer" w:date="2017-09-20T01:04:00Z"/>
                <w:rFonts w:ascii="Calibri" w:hAnsi="Calibri" w:cs="Calibri"/>
                <w:color w:val="000000"/>
                <w:sz w:val="22"/>
                <w:szCs w:val="22"/>
              </w:rPr>
            </w:pPr>
            <w:ins w:id="2018" w:author="Arjan Kloosterboer" w:date="2017-09-20T01:04: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555B3C33" w14:textId="77777777" w:rsidR="000954FF" w:rsidRDefault="000954FF" w:rsidP="00A7025E">
            <w:pPr>
              <w:rPr>
                <w:ins w:id="2019" w:author="Arjan Kloosterboer" w:date="2017-09-20T01:04:00Z"/>
                <w:rFonts w:ascii="Calibri" w:hAnsi="Calibri" w:cs="Calibri"/>
                <w:color w:val="000000"/>
                <w:sz w:val="22"/>
                <w:szCs w:val="22"/>
              </w:rPr>
            </w:pPr>
            <w:ins w:id="2020" w:author="Arjan Kloosterboer" w:date="2017-09-20T01:04:00Z">
              <w:r>
                <w:rPr>
                  <w:rFonts w:ascii="Calibri" w:hAnsi="Calibri" w:cs="Calibri"/>
                  <w:color w:val="000000"/>
                  <w:sz w:val="22"/>
                  <w:szCs w:val="22"/>
                </w:rPr>
                <w:t>De datum waarop het informatieobject uit het zaakdossier  verwijderd moet worden.</w:t>
              </w:r>
            </w:ins>
          </w:p>
        </w:tc>
      </w:tr>
      <w:tr w:rsidR="000954FF" w14:paraId="3FFD0650" w14:textId="77777777" w:rsidTr="00A7025E">
        <w:trPr>
          <w:ins w:id="2021"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1FAD6FA4" w14:textId="77777777" w:rsidR="000954FF" w:rsidRDefault="000954FF" w:rsidP="00A7025E">
            <w:pPr>
              <w:rPr>
                <w:ins w:id="2022" w:author="Arjan Kloosterboer" w:date="2017-09-20T01:04:00Z"/>
                <w:rFonts w:ascii="Calibri" w:hAnsi="Calibri" w:cs="Calibri"/>
                <w:color w:val="000000"/>
                <w:sz w:val="22"/>
                <w:szCs w:val="22"/>
              </w:rPr>
            </w:pPr>
            <w:ins w:id="2023" w:author="Arjan Kloosterboer" w:date="2017-09-20T01:04:00Z">
              <w:r>
                <w:rPr>
                  <w:rFonts w:ascii="Calibri" w:hAnsi="Calibri" w:cs="Calibri"/>
                  <w:b/>
                  <w:bCs/>
                  <w:color w:val="000000"/>
                  <w:sz w:val="22"/>
                  <w:szCs w:val="22"/>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5BA0B999" w14:textId="77777777" w:rsidR="000954FF" w:rsidRDefault="000954FF" w:rsidP="00A7025E">
            <w:pPr>
              <w:rPr>
                <w:ins w:id="2024" w:author="Arjan Kloosterboer" w:date="2017-09-20T01:04:00Z"/>
                <w:rFonts w:ascii="Calibri" w:hAnsi="Calibri" w:cs="Calibri"/>
                <w:color w:val="000000"/>
                <w:sz w:val="22"/>
                <w:szCs w:val="22"/>
              </w:rPr>
            </w:pPr>
            <w:ins w:id="2025" w:author="Arjan Kloosterboer" w:date="2017-09-20T01:04:00Z">
              <w:r>
                <w:rPr>
                  <w:rFonts w:ascii="Calibri" w:hAnsi="Calibri" w:cs="Calibri"/>
                  <w:color w:val="000000"/>
                  <w:sz w:val="22"/>
                  <w:szCs w:val="22"/>
                </w:rPr>
                <w:t>KING</w:t>
              </w:r>
            </w:ins>
          </w:p>
        </w:tc>
      </w:tr>
      <w:tr w:rsidR="000954FF" w14:paraId="0BAFE47A" w14:textId="77777777" w:rsidTr="00A7025E">
        <w:trPr>
          <w:ins w:id="2026"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68E7FBD5" w14:textId="77777777" w:rsidR="000954FF" w:rsidRDefault="000954FF" w:rsidP="00A7025E">
            <w:pPr>
              <w:rPr>
                <w:ins w:id="2027" w:author="Arjan Kloosterboer" w:date="2017-09-20T01:04:00Z"/>
                <w:rFonts w:ascii="Calibri" w:hAnsi="Calibri" w:cs="Calibri"/>
                <w:color w:val="000000"/>
                <w:sz w:val="22"/>
                <w:szCs w:val="22"/>
              </w:rPr>
            </w:pPr>
            <w:ins w:id="2028" w:author="Arjan Kloosterboer" w:date="2017-09-20T01:04: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26B5133D" w14:textId="77777777" w:rsidR="000954FF" w:rsidRDefault="000954FF" w:rsidP="00A7025E">
            <w:pPr>
              <w:rPr>
                <w:ins w:id="2029" w:author="Arjan Kloosterboer" w:date="2017-09-20T01:04:00Z"/>
                <w:rFonts w:ascii="Calibri" w:hAnsi="Calibri" w:cs="Calibri"/>
                <w:color w:val="000000"/>
                <w:sz w:val="22"/>
                <w:szCs w:val="22"/>
              </w:rPr>
            </w:pPr>
            <w:ins w:id="2030" w:author="Arjan Kloosterboer" w:date="2017-09-20T01:04:00Z">
              <w:r>
                <w:rPr>
                  <w:rFonts w:ascii="Calibri" w:hAnsi="Calibri" w:cs="Calibri"/>
                  <w:color w:val="000000"/>
                  <w:sz w:val="22"/>
                  <w:szCs w:val="22"/>
                </w:rPr>
                <w:t>1 september 2017</w:t>
              </w:r>
            </w:ins>
          </w:p>
        </w:tc>
      </w:tr>
      <w:tr w:rsidR="000954FF" w14:paraId="236E8355" w14:textId="77777777" w:rsidTr="00A7025E">
        <w:trPr>
          <w:ins w:id="2031"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75DCE393" w14:textId="77777777" w:rsidR="000954FF" w:rsidRDefault="000954FF" w:rsidP="00A7025E">
            <w:pPr>
              <w:rPr>
                <w:ins w:id="2032" w:author="Arjan Kloosterboer" w:date="2017-09-20T01:04:00Z"/>
                <w:rFonts w:ascii="Calibri" w:hAnsi="Calibri" w:cs="Calibri"/>
                <w:color w:val="000000"/>
                <w:sz w:val="22"/>
                <w:szCs w:val="22"/>
              </w:rPr>
            </w:pPr>
            <w:ins w:id="2033" w:author="Arjan Kloosterboer" w:date="2017-09-20T01:04:00Z">
              <w:r>
                <w:rPr>
                  <w:rFonts w:ascii="Calibri" w:hAnsi="Calibri" w:cs="Calibri"/>
                  <w:b/>
                  <w:bCs/>
                  <w:color w:val="000000"/>
                  <w:sz w:val="22"/>
                  <w:szCs w:val="22"/>
                </w:rPr>
                <w:t xml:space="preserve">Formaat </w:t>
              </w:r>
            </w:ins>
          </w:p>
        </w:tc>
        <w:tc>
          <w:tcPr>
            <w:tcW w:w="5670" w:type="dxa"/>
            <w:tcBorders>
              <w:top w:val="nil"/>
              <w:left w:val="nil"/>
              <w:bottom w:val="nil"/>
              <w:right w:val="nil"/>
            </w:tcBorders>
            <w:tcMar>
              <w:top w:w="0" w:type="dxa"/>
              <w:left w:w="60" w:type="dxa"/>
              <w:bottom w:w="0" w:type="dxa"/>
              <w:right w:w="60" w:type="dxa"/>
            </w:tcMar>
          </w:tcPr>
          <w:p w14:paraId="361374A4" w14:textId="77777777" w:rsidR="000954FF" w:rsidRDefault="000954FF" w:rsidP="00A7025E">
            <w:pPr>
              <w:rPr>
                <w:ins w:id="2034" w:author="Arjan Kloosterboer" w:date="2017-09-20T01:04:00Z"/>
                <w:rFonts w:ascii="Calibri" w:hAnsi="Calibri" w:cs="Calibri"/>
                <w:color w:val="000000"/>
                <w:sz w:val="22"/>
                <w:szCs w:val="22"/>
              </w:rPr>
            </w:pPr>
            <w:ins w:id="2035" w:author="Arjan Kloosterboer" w:date="2017-09-20T01:04:00Z">
              <w:r>
                <w:rPr>
                  <w:rFonts w:ascii="Calibri" w:hAnsi="Calibri" w:cs="Calibri"/>
                  <w:color w:val="000000"/>
                  <w:sz w:val="22"/>
                  <w:szCs w:val="22"/>
                </w:rPr>
                <w:t>DATUM</w:t>
              </w:r>
            </w:ins>
          </w:p>
        </w:tc>
      </w:tr>
      <w:tr w:rsidR="000954FF" w14:paraId="5C17C492" w14:textId="77777777" w:rsidTr="00A7025E">
        <w:trPr>
          <w:ins w:id="2036"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61B11FDB" w14:textId="77777777" w:rsidR="000954FF" w:rsidRDefault="000954FF" w:rsidP="00A7025E">
            <w:pPr>
              <w:rPr>
                <w:ins w:id="2037" w:author="Arjan Kloosterboer" w:date="2017-09-20T01:04:00Z"/>
                <w:rFonts w:ascii="Calibri" w:hAnsi="Calibri" w:cs="Calibri"/>
                <w:color w:val="000000"/>
                <w:sz w:val="22"/>
                <w:szCs w:val="22"/>
              </w:rPr>
            </w:pPr>
            <w:ins w:id="2038" w:author="Arjan Kloosterboer" w:date="2017-09-20T01:04:00Z">
              <w:r>
                <w:rPr>
                  <w:rFonts w:ascii="Calibri" w:hAnsi="Calibri" w:cs="Calibri"/>
                  <w:b/>
                  <w:bCs/>
                  <w:color w:val="000000"/>
                  <w:sz w:val="22"/>
                  <w:szCs w:val="22"/>
                </w:rPr>
                <w:t>Waardenverzameling</w:t>
              </w:r>
            </w:ins>
          </w:p>
        </w:tc>
        <w:tc>
          <w:tcPr>
            <w:tcW w:w="5670" w:type="dxa"/>
            <w:tcBorders>
              <w:top w:val="nil"/>
              <w:left w:val="nil"/>
              <w:bottom w:val="nil"/>
              <w:right w:val="nil"/>
            </w:tcBorders>
            <w:tcMar>
              <w:top w:w="0" w:type="dxa"/>
              <w:left w:w="60" w:type="dxa"/>
              <w:bottom w:w="0" w:type="dxa"/>
              <w:right w:w="60" w:type="dxa"/>
            </w:tcMar>
          </w:tcPr>
          <w:p w14:paraId="631FF570" w14:textId="77777777" w:rsidR="000954FF" w:rsidRDefault="000954FF" w:rsidP="00A7025E">
            <w:pPr>
              <w:rPr>
                <w:ins w:id="2039" w:author="Arjan Kloosterboer" w:date="2017-09-20T01:04:00Z"/>
                <w:rFonts w:ascii="Calibri" w:hAnsi="Calibri" w:cs="Calibri"/>
                <w:color w:val="000000"/>
                <w:sz w:val="22"/>
                <w:szCs w:val="22"/>
              </w:rPr>
            </w:pPr>
          </w:p>
        </w:tc>
      </w:tr>
      <w:tr w:rsidR="000954FF" w14:paraId="65200EA8" w14:textId="77777777" w:rsidTr="00A7025E">
        <w:trPr>
          <w:ins w:id="2040"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16DCEAAF" w14:textId="77777777" w:rsidR="000954FF" w:rsidRDefault="000954FF" w:rsidP="00A7025E">
            <w:pPr>
              <w:rPr>
                <w:ins w:id="2041" w:author="Arjan Kloosterboer" w:date="2017-09-20T01:04:00Z"/>
                <w:rFonts w:ascii="Calibri" w:hAnsi="Calibri" w:cs="Calibri"/>
                <w:b/>
                <w:bCs/>
                <w:color w:val="000000"/>
                <w:sz w:val="22"/>
                <w:szCs w:val="22"/>
              </w:rPr>
            </w:pPr>
            <w:ins w:id="2042" w:author="Arjan Kloosterboer" w:date="2017-09-20T01:04:00Z">
              <w:r>
                <w:rPr>
                  <w:rFonts w:ascii="Calibri" w:hAnsi="Calibri" w:cs="Calibri"/>
                  <w:b/>
                  <w:bCs/>
                  <w:color w:val="000000"/>
                  <w:sz w:val="22"/>
                  <w:szCs w:val="22"/>
                </w:rPr>
                <w:t xml:space="preserve">Indicatie </w:t>
              </w:r>
              <w:r>
                <w:rPr>
                  <w:rFonts w:ascii="Calibri" w:hAnsi="Calibri" w:cs="Calibri"/>
                  <w:b/>
                  <w:bCs/>
                  <w:color w:val="000000"/>
                  <w:sz w:val="22"/>
                  <w:szCs w:val="22"/>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342406A7" w14:textId="77777777" w:rsidR="000954FF" w:rsidRDefault="000954FF" w:rsidP="00A7025E">
            <w:pPr>
              <w:rPr>
                <w:ins w:id="2043" w:author="Arjan Kloosterboer" w:date="2017-09-20T01:04:00Z"/>
                <w:rFonts w:ascii="Calibri" w:hAnsi="Calibri" w:cs="Calibri"/>
                <w:color w:val="000000"/>
                <w:sz w:val="22"/>
                <w:szCs w:val="22"/>
              </w:rPr>
            </w:pPr>
            <w:ins w:id="2044" w:author="Arjan Kloosterboer" w:date="2017-09-20T01:04:00Z">
              <w:r>
                <w:rPr>
                  <w:rFonts w:ascii="Calibri" w:hAnsi="Calibri" w:cs="Calibri"/>
                  <w:color w:val="000000"/>
                  <w:sz w:val="22"/>
                  <w:szCs w:val="22"/>
                </w:rPr>
                <w:t>Nee</w:t>
              </w:r>
            </w:ins>
          </w:p>
        </w:tc>
      </w:tr>
      <w:tr w:rsidR="000954FF" w14:paraId="6EE1B48B" w14:textId="77777777" w:rsidTr="00A7025E">
        <w:trPr>
          <w:ins w:id="2045"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19DF22A4" w14:textId="77777777" w:rsidR="000954FF" w:rsidRDefault="000954FF" w:rsidP="00A7025E">
            <w:pPr>
              <w:rPr>
                <w:ins w:id="2046" w:author="Arjan Kloosterboer" w:date="2017-09-20T01:04:00Z"/>
                <w:rFonts w:ascii="Calibri" w:hAnsi="Calibri" w:cs="Calibri"/>
                <w:b/>
                <w:bCs/>
                <w:color w:val="000000"/>
                <w:sz w:val="22"/>
                <w:szCs w:val="22"/>
              </w:rPr>
            </w:pPr>
            <w:ins w:id="2047" w:author="Arjan Kloosterboer" w:date="2017-09-20T01:04:00Z">
              <w:r>
                <w:rPr>
                  <w:rFonts w:ascii="Calibri" w:hAnsi="Calibri" w:cs="Calibri"/>
                  <w:b/>
                  <w:bCs/>
                  <w:color w:val="000000"/>
                  <w:sz w:val="22"/>
                  <w:szCs w:val="22"/>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2040BEBA" w14:textId="77777777" w:rsidR="000954FF" w:rsidRDefault="000954FF" w:rsidP="00A7025E">
            <w:pPr>
              <w:rPr>
                <w:ins w:id="2048" w:author="Arjan Kloosterboer" w:date="2017-09-20T01:04:00Z"/>
                <w:rFonts w:ascii="Calibri" w:hAnsi="Calibri" w:cs="Calibri"/>
                <w:color w:val="000000"/>
                <w:sz w:val="22"/>
                <w:szCs w:val="22"/>
              </w:rPr>
            </w:pPr>
            <w:ins w:id="2049" w:author="Arjan Kloosterboer" w:date="2017-09-20T01:04:00Z">
              <w:r>
                <w:rPr>
                  <w:rFonts w:ascii="Calibri" w:hAnsi="Calibri" w:cs="Calibri"/>
                  <w:color w:val="000000"/>
                  <w:sz w:val="22"/>
                  <w:szCs w:val="22"/>
                </w:rPr>
                <w:t>Ja</w:t>
              </w:r>
            </w:ins>
          </w:p>
        </w:tc>
      </w:tr>
      <w:tr w:rsidR="000954FF" w14:paraId="2F74731F" w14:textId="77777777" w:rsidTr="00A7025E">
        <w:trPr>
          <w:ins w:id="2050"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63D82391" w14:textId="77777777" w:rsidR="000954FF" w:rsidRDefault="000954FF" w:rsidP="00A7025E">
            <w:pPr>
              <w:rPr>
                <w:ins w:id="2051" w:author="Arjan Kloosterboer" w:date="2017-09-20T01:04:00Z"/>
                <w:rFonts w:ascii="Calibri" w:hAnsi="Calibri" w:cs="Calibri"/>
                <w:b/>
                <w:bCs/>
                <w:color w:val="000000"/>
                <w:sz w:val="22"/>
                <w:szCs w:val="22"/>
              </w:rPr>
            </w:pPr>
            <w:ins w:id="2052" w:author="Arjan Kloosterboer" w:date="2017-09-20T01:04:00Z">
              <w:r>
                <w:rPr>
                  <w:rFonts w:ascii="Calibri" w:hAnsi="Calibri" w:cs="Calibri"/>
                  <w:b/>
                  <w:bCs/>
                  <w:color w:val="000000"/>
                  <w:sz w:val="22"/>
                  <w:szCs w:val="22"/>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75D9613E" w14:textId="77777777" w:rsidR="000954FF" w:rsidRDefault="000954FF" w:rsidP="00A7025E">
            <w:pPr>
              <w:rPr>
                <w:ins w:id="2053" w:author="Arjan Kloosterboer" w:date="2017-09-20T01:04:00Z"/>
                <w:rFonts w:ascii="Calibri" w:hAnsi="Calibri" w:cs="Calibri"/>
                <w:color w:val="000000"/>
                <w:sz w:val="22"/>
                <w:szCs w:val="22"/>
              </w:rPr>
            </w:pPr>
            <w:ins w:id="2054" w:author="Arjan Kloosterboer" w:date="2017-09-20T01:04:00Z">
              <w:r>
                <w:rPr>
                  <w:rFonts w:ascii="Calibri" w:hAnsi="Calibri" w:cs="Calibri"/>
                  <w:color w:val="000000"/>
                  <w:sz w:val="22"/>
                  <w:szCs w:val="22"/>
                </w:rPr>
                <w:t>Nee</w:t>
              </w:r>
            </w:ins>
          </w:p>
        </w:tc>
      </w:tr>
      <w:tr w:rsidR="000954FF" w14:paraId="58D10A79" w14:textId="77777777" w:rsidTr="00A7025E">
        <w:trPr>
          <w:ins w:id="2055"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21713FCF" w14:textId="77777777" w:rsidR="000954FF" w:rsidRDefault="000954FF" w:rsidP="00A7025E">
            <w:pPr>
              <w:rPr>
                <w:ins w:id="2056" w:author="Arjan Kloosterboer" w:date="2017-09-20T01:04:00Z"/>
                <w:rFonts w:ascii="Calibri" w:hAnsi="Calibri" w:cs="Calibri"/>
                <w:b/>
                <w:bCs/>
                <w:color w:val="000000"/>
                <w:sz w:val="22"/>
                <w:szCs w:val="22"/>
              </w:rPr>
            </w:pPr>
            <w:ins w:id="2057" w:author="Arjan Kloosterboer" w:date="2017-09-20T01:04:00Z">
              <w:r>
                <w:rPr>
                  <w:rFonts w:ascii="Calibri" w:hAnsi="Calibri" w:cs="Calibri"/>
                  <w:b/>
                  <w:bCs/>
                  <w:color w:val="000000"/>
                  <w:sz w:val="22"/>
                  <w:szCs w:val="22"/>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10A9AFFC" w14:textId="77777777" w:rsidR="000954FF" w:rsidRDefault="000954FF" w:rsidP="00A7025E">
            <w:pPr>
              <w:rPr>
                <w:ins w:id="2058" w:author="Arjan Kloosterboer" w:date="2017-09-20T01:04:00Z"/>
                <w:rFonts w:ascii="Calibri" w:hAnsi="Calibri" w:cs="Calibri"/>
                <w:color w:val="000000"/>
                <w:sz w:val="22"/>
                <w:szCs w:val="22"/>
              </w:rPr>
            </w:pPr>
            <w:ins w:id="2059" w:author="Arjan Kloosterboer" w:date="2017-09-20T01:04:00Z">
              <w:r>
                <w:rPr>
                  <w:rFonts w:ascii="Calibri" w:hAnsi="Calibri" w:cs="Calibri"/>
                  <w:color w:val="000000"/>
                  <w:sz w:val="22"/>
                  <w:szCs w:val="22"/>
                </w:rPr>
                <w:t>Nee</w:t>
              </w:r>
            </w:ins>
          </w:p>
        </w:tc>
      </w:tr>
      <w:tr w:rsidR="000954FF" w14:paraId="00D2FEF0" w14:textId="77777777" w:rsidTr="00A7025E">
        <w:trPr>
          <w:ins w:id="2060"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668B9913" w14:textId="77777777" w:rsidR="000954FF" w:rsidRDefault="000954FF" w:rsidP="00A7025E">
            <w:pPr>
              <w:rPr>
                <w:ins w:id="2061" w:author="Arjan Kloosterboer" w:date="2017-09-20T01:04:00Z"/>
                <w:rFonts w:ascii="Calibri" w:hAnsi="Calibri" w:cs="Calibri"/>
                <w:color w:val="000000"/>
                <w:sz w:val="22"/>
                <w:szCs w:val="22"/>
              </w:rPr>
            </w:pPr>
            <w:ins w:id="2062" w:author="Arjan Kloosterboer" w:date="2017-09-20T01:04: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147C54EF" w14:textId="77777777" w:rsidR="000954FF" w:rsidRDefault="000954FF" w:rsidP="00A7025E">
            <w:pPr>
              <w:rPr>
                <w:ins w:id="2063" w:author="Arjan Kloosterboer" w:date="2017-09-20T01:04:00Z"/>
                <w:rFonts w:ascii="Calibri" w:hAnsi="Calibri" w:cs="Calibri"/>
                <w:color w:val="000000"/>
                <w:sz w:val="22"/>
                <w:szCs w:val="22"/>
              </w:rPr>
            </w:pPr>
            <w:ins w:id="2064" w:author="Arjan Kloosterboer" w:date="2017-09-20T01:04:00Z">
              <w:r>
                <w:rPr>
                  <w:rFonts w:ascii="Calibri" w:hAnsi="Calibri" w:cs="Calibri"/>
                  <w:color w:val="000000"/>
                  <w:sz w:val="22"/>
                  <w:szCs w:val="22"/>
                </w:rPr>
                <w:t>0 - 1</w:t>
              </w:r>
            </w:ins>
          </w:p>
        </w:tc>
      </w:tr>
      <w:tr w:rsidR="000954FF" w14:paraId="0FFC6F3A" w14:textId="77777777" w:rsidTr="00A7025E">
        <w:trPr>
          <w:ins w:id="2065"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398AF3D0" w14:textId="77777777" w:rsidR="000954FF" w:rsidRDefault="000954FF" w:rsidP="00A7025E">
            <w:pPr>
              <w:rPr>
                <w:ins w:id="2066" w:author="Arjan Kloosterboer" w:date="2017-09-20T01:04:00Z"/>
                <w:rFonts w:ascii="Calibri" w:hAnsi="Calibri" w:cs="Calibri"/>
                <w:color w:val="000000"/>
                <w:sz w:val="22"/>
                <w:szCs w:val="22"/>
              </w:rPr>
            </w:pPr>
            <w:ins w:id="2067" w:author="Arjan Kloosterboer" w:date="2017-09-20T01:04: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22B83600" w14:textId="77777777" w:rsidR="000954FF" w:rsidRDefault="000954FF" w:rsidP="00A7025E">
            <w:pPr>
              <w:rPr>
                <w:ins w:id="2068" w:author="Arjan Kloosterboer" w:date="2017-09-20T01:04:00Z"/>
                <w:rFonts w:ascii="Calibri" w:hAnsi="Calibri" w:cs="Calibri"/>
                <w:color w:val="000000"/>
                <w:sz w:val="22"/>
                <w:szCs w:val="22"/>
              </w:rPr>
            </w:pPr>
            <w:ins w:id="2069" w:author="Arjan Kloosterboer" w:date="2017-09-20T01:04:00Z">
              <w:r>
                <w:rPr>
                  <w:rFonts w:ascii="Calibri" w:hAnsi="Calibri" w:cs="Calibri"/>
                  <w:color w:val="000000"/>
                  <w:sz w:val="22"/>
                  <w:szCs w:val="22"/>
                </w:rPr>
                <w:t>Gemeentelijk kerngegeven</w:t>
              </w:r>
            </w:ins>
          </w:p>
        </w:tc>
      </w:tr>
      <w:tr w:rsidR="000954FF" w14:paraId="42A8837B" w14:textId="77777777" w:rsidTr="00A7025E">
        <w:trPr>
          <w:ins w:id="2070"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6243B3A6" w14:textId="77777777" w:rsidR="000954FF" w:rsidRDefault="000954FF" w:rsidP="00A7025E">
            <w:pPr>
              <w:rPr>
                <w:ins w:id="2071" w:author="Arjan Kloosterboer" w:date="2017-09-20T01:04:00Z"/>
                <w:rFonts w:ascii="Calibri" w:hAnsi="Calibri" w:cs="Calibri"/>
                <w:color w:val="000000"/>
                <w:sz w:val="22"/>
                <w:szCs w:val="22"/>
              </w:rPr>
            </w:pPr>
            <w:ins w:id="2072" w:author="Arjan Kloosterboer" w:date="2017-09-20T01:04: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5A4FCE41" w14:textId="77777777" w:rsidR="000954FF" w:rsidRDefault="000954FF" w:rsidP="00A7025E">
            <w:pPr>
              <w:rPr>
                <w:ins w:id="2073" w:author="Arjan Kloosterboer" w:date="2017-09-20T01:04:00Z"/>
                <w:rFonts w:ascii="Calibri" w:hAnsi="Calibri" w:cs="Calibri"/>
                <w:color w:val="000000"/>
                <w:sz w:val="22"/>
                <w:szCs w:val="22"/>
              </w:rPr>
            </w:pPr>
            <w:ins w:id="2074" w:author="Arjan Kloosterboer" w:date="2017-09-20T01:04:00Z">
              <w:r>
                <w:rPr>
                  <w:rFonts w:ascii="Calibri" w:hAnsi="Calibri" w:cs="Calibri"/>
                  <w:color w:val="000000"/>
                  <w:sz w:val="22"/>
                  <w:szCs w:val="22"/>
                </w:rPr>
                <w:t>1) Indien van een waarde voorzien, dient die datum te liggen voor de datum van de attribuutsoort Archiefactiedatum van de gerelateerde ZAAK.</w:t>
              </w:r>
            </w:ins>
          </w:p>
        </w:tc>
      </w:tr>
      <w:tr w:rsidR="000954FF" w14:paraId="174ABCCF" w14:textId="77777777" w:rsidTr="00A7025E">
        <w:trPr>
          <w:ins w:id="2075" w:author="Arjan Kloosterboer" w:date="2017-09-20T01:04:00Z"/>
        </w:trPr>
        <w:tc>
          <w:tcPr>
            <w:tcW w:w="9360" w:type="dxa"/>
            <w:gridSpan w:val="3"/>
            <w:tcBorders>
              <w:top w:val="nil"/>
              <w:left w:val="nil"/>
              <w:bottom w:val="nil"/>
              <w:right w:val="nil"/>
            </w:tcBorders>
            <w:tcMar>
              <w:top w:w="0" w:type="dxa"/>
              <w:left w:w="60" w:type="dxa"/>
              <w:bottom w:w="0" w:type="dxa"/>
              <w:right w:w="60" w:type="dxa"/>
            </w:tcMar>
          </w:tcPr>
          <w:p w14:paraId="55C8E6CA" w14:textId="77777777" w:rsidR="000954FF" w:rsidRDefault="000954FF" w:rsidP="00A7025E">
            <w:pPr>
              <w:rPr>
                <w:ins w:id="2076" w:author="Arjan Kloosterboer" w:date="2017-09-20T01:04:00Z"/>
                <w:rFonts w:ascii="Calibri" w:hAnsi="Calibri" w:cs="Calibri"/>
                <w:color w:val="0F0F0F"/>
                <w:sz w:val="22"/>
                <w:szCs w:val="22"/>
              </w:rPr>
            </w:pPr>
            <w:ins w:id="2077" w:author="Arjan Kloosterboer" w:date="2017-09-20T01:04:00Z">
              <w:r>
                <w:rPr>
                  <w:rFonts w:ascii="Calibri" w:hAnsi="Calibri" w:cs="Calibri"/>
                  <w:b/>
                  <w:bCs/>
                  <w:color w:val="0F0F0F"/>
                  <w:sz w:val="22"/>
                  <w:szCs w:val="22"/>
                </w:rPr>
                <w:t>Toelichting</w:t>
              </w:r>
            </w:ins>
          </w:p>
        </w:tc>
      </w:tr>
      <w:tr w:rsidR="000954FF" w14:paraId="41F34FE4" w14:textId="77777777" w:rsidTr="00A7025E">
        <w:trPr>
          <w:ins w:id="2078" w:author="Arjan Kloosterboer" w:date="2017-09-20T01:04:00Z"/>
        </w:trPr>
        <w:tc>
          <w:tcPr>
            <w:tcW w:w="450" w:type="dxa"/>
            <w:tcBorders>
              <w:top w:val="nil"/>
              <w:left w:val="nil"/>
              <w:bottom w:val="nil"/>
              <w:right w:val="nil"/>
            </w:tcBorders>
            <w:tcMar>
              <w:top w:w="0" w:type="dxa"/>
              <w:left w:w="60" w:type="dxa"/>
              <w:bottom w:w="0" w:type="dxa"/>
              <w:right w:w="60" w:type="dxa"/>
            </w:tcMar>
          </w:tcPr>
          <w:p w14:paraId="293A1A7B" w14:textId="77777777" w:rsidR="000954FF" w:rsidRDefault="000954FF" w:rsidP="00A7025E">
            <w:pPr>
              <w:rPr>
                <w:ins w:id="2079" w:author="Arjan Kloosterboer" w:date="2017-09-20T01:04: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3516ACE3" w14:textId="77777777" w:rsidR="000954FF" w:rsidRDefault="000954FF" w:rsidP="00A7025E">
            <w:pPr>
              <w:rPr>
                <w:ins w:id="2080" w:author="Arjan Kloosterboer" w:date="2017-09-20T01:04:00Z"/>
                <w:rFonts w:ascii="Calibri" w:hAnsi="Calibri" w:cs="Calibri"/>
                <w:color w:val="0F0F0F"/>
                <w:sz w:val="22"/>
                <w:szCs w:val="22"/>
              </w:rPr>
            </w:pPr>
            <w:ins w:id="2081" w:author="Arjan Kloosterboer" w:date="2017-09-20T01:04:00Z">
              <w:r>
                <w:rPr>
                  <w:rFonts w:ascii="Calibri" w:hAnsi="Calibri" w:cs="Calibri"/>
                  <w:color w:val="0F0F0F"/>
                  <w:sz w:val="22"/>
                  <w:szCs w:val="22"/>
                </w:rPr>
                <w:t xml:space="preserve">De vernietiging of overbrenging van de zaak met al haar gegevens en informatieobjecten vindt plaats op de datumwaarde van de attribuutsoort Archiefactiedatum van de gerelateerde zaak. Om </w:t>
              </w:r>
              <w:r>
                <w:rPr>
                  <w:rFonts w:ascii="Calibri" w:hAnsi="Calibri" w:cs="Calibri"/>
                  <w:color w:val="0F0F0F"/>
                  <w:sz w:val="22"/>
                  <w:szCs w:val="22"/>
                </w:rPr>
                <w:lastRenderedPageBreak/>
                <w:t>redenen van privacy of anderszins kan het van belang zijn om bepaald informatieobjecten eerder uit het zaakdossier te verwijderen (en te vernietigen indien het informatieobject daarna van geen enkele zaakdossier meer deel uit maakt). Voor informatieobjecten waarvoor dit geldt, wordt met deze attribuutsoort de vernietigingsdatum vastgelegd. Dit wordt ontleend aan de relatiesoort 'RESULTAATTYPE bepaalt afwijkende vernietigingstermijn van ZAAK-INFORMATIEOBJECT-TYPE' in een ImZTC-conforme zaaktypecatalogus.</w:t>
              </w:r>
            </w:ins>
          </w:p>
        </w:tc>
        <w:bookmarkEnd w:id="2000"/>
      </w:tr>
    </w:tbl>
    <w:p w14:paraId="2E4CA5FC" w14:textId="77777777" w:rsidR="000954FF" w:rsidRDefault="000954FF" w:rsidP="000954FF">
      <w:pPr>
        <w:rPr>
          <w:ins w:id="2082" w:author="Arjan Kloosterboer" w:date="2017-09-20T01:04:00Z"/>
          <w:rFonts w:ascii="Calibri" w:hAnsi="Calibri" w:cs="Calibri"/>
          <w:color w:val="000000"/>
          <w:sz w:val="20"/>
          <w:szCs w:val="20"/>
        </w:rPr>
      </w:pPr>
    </w:p>
    <w:p w14:paraId="5E9E6BB9"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Arial" w:hAnsi="Arial" w:cs="Arial"/>
          <w:b/>
          <w:bCs/>
          <w:color w:val="000000"/>
          <w:sz w:val="24"/>
          <w:szCs w:val="24"/>
          <w:lang w:eastAsia="en-US"/>
        </w:rPr>
        <w:instrText>Connector.Stereotype</w:instrText>
      </w:r>
      <w:r w:rsidRPr="00D80276">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Relatiesoort</w:t>
      </w:r>
      <w:r w:rsidRPr="00D80276">
        <w:rPr>
          <w:rFonts w:ascii="Arial" w:hAnsi="Arial" w:cs="Arial"/>
          <w:color w:val="000000"/>
          <w:szCs w:val="20"/>
          <w:lang w:val="en-AU"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Connector.Name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is relevant voor</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D80276" w14:paraId="192FD287" w14:textId="77777777" w:rsidTr="00341AFA">
        <w:trPr>
          <w:trHeight w:val="271"/>
        </w:trPr>
        <w:tc>
          <w:tcPr>
            <w:tcW w:w="3330" w:type="dxa"/>
            <w:gridSpan w:val="2"/>
            <w:tcBorders>
              <w:top w:val="nil"/>
              <w:left w:val="nil"/>
              <w:bottom w:val="nil"/>
              <w:right w:val="nil"/>
            </w:tcBorders>
          </w:tcPr>
          <w:p w14:paraId="7E97901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14:paraId="177FB42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Connector.Name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is relevant voor</w:t>
            </w:r>
            <w:r w:rsidRPr="00D80276">
              <w:rPr>
                <w:rFonts w:ascii="Arial" w:hAnsi="Arial" w:cs="Arial"/>
                <w:color w:val="000000"/>
                <w:szCs w:val="20"/>
                <w:lang w:val="en-AU" w:eastAsia="en-US"/>
              </w:rPr>
              <w:fldChar w:fldCharType="end"/>
            </w:r>
          </w:p>
        </w:tc>
      </w:tr>
      <w:tr w:rsidR="00341AFA" w:rsidRPr="00D80276" w14:paraId="46825D76" w14:textId="77777777" w:rsidTr="00341AFA">
        <w:tc>
          <w:tcPr>
            <w:tcW w:w="3330" w:type="dxa"/>
            <w:gridSpan w:val="2"/>
            <w:tcBorders>
              <w:top w:val="nil"/>
              <w:left w:val="nil"/>
              <w:bottom w:val="nil"/>
              <w:right w:val="nil"/>
            </w:tcBorders>
          </w:tcPr>
          <w:p w14:paraId="5AAC570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Gerelateerd objecttype</w:t>
            </w:r>
          </w:p>
          <w:p w14:paraId="2093035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14:paraId="42F477CD"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STATUS</w:t>
            </w:r>
            <w:r w:rsidRPr="00D80276">
              <w:rPr>
                <w:rFonts w:ascii="Arial" w:hAnsi="Arial" w:cs="Arial"/>
                <w:color w:val="000000"/>
                <w:szCs w:val="20"/>
                <w:lang w:val="en-AU" w:eastAsia="en-US"/>
              </w:rPr>
              <w:fldChar w:fldCharType="end"/>
            </w:r>
          </w:p>
          <w:p w14:paraId="37A4C0B9"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ConnTarget.Cardinality</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0..1</w:t>
            </w:r>
            <w:r w:rsidRPr="00D80276">
              <w:rPr>
                <w:rFonts w:ascii="Calibri" w:hAnsi="Calibri" w:cs="Calibri"/>
                <w:color w:val="000000"/>
                <w:sz w:val="22"/>
                <w:szCs w:val="22"/>
                <w:lang w:eastAsia="en-US"/>
              </w:rPr>
              <w:fldChar w:fldCharType="end"/>
            </w:r>
            <w:r w:rsidR="00341AFA" w:rsidRPr="00D80276">
              <w:rPr>
                <w:rFonts w:ascii="Calibri" w:hAnsi="Calibri" w:cs="Calibri"/>
                <w:color w:val="000000"/>
                <w:sz w:val="22"/>
                <w:szCs w:val="22"/>
                <w:lang w:eastAsia="en-US"/>
              </w:rPr>
              <w:t xml:space="preserve"> </w:t>
            </w:r>
          </w:p>
        </w:tc>
      </w:tr>
      <w:tr w:rsidR="00341AFA" w:rsidRPr="00D80276" w14:paraId="54EDC705" w14:textId="77777777" w:rsidTr="00341AFA">
        <w:tc>
          <w:tcPr>
            <w:tcW w:w="3330" w:type="dxa"/>
            <w:gridSpan w:val="2"/>
            <w:tcBorders>
              <w:top w:val="nil"/>
              <w:left w:val="nil"/>
              <w:bottom w:val="nil"/>
              <w:right w:val="nil"/>
            </w:tcBorders>
          </w:tcPr>
          <w:p w14:paraId="1248530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14:paraId="7BA71C1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69CDA3C7" w14:textId="77777777" w:rsidTr="00341AFA">
        <w:trPr>
          <w:trHeight w:val="230"/>
        </w:trPr>
        <w:tc>
          <w:tcPr>
            <w:tcW w:w="3330" w:type="dxa"/>
            <w:gridSpan w:val="2"/>
            <w:tcBorders>
              <w:top w:val="nil"/>
              <w:left w:val="nil"/>
              <w:bottom w:val="nil"/>
              <w:right w:val="nil"/>
            </w:tcBorders>
          </w:tcPr>
          <w:p w14:paraId="40F8DFD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14:paraId="26B0DAF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4524A86" w14:textId="77777777" w:rsidTr="00341AFA">
        <w:tc>
          <w:tcPr>
            <w:tcW w:w="3330" w:type="dxa"/>
            <w:gridSpan w:val="2"/>
            <w:tcBorders>
              <w:top w:val="nil"/>
              <w:left w:val="nil"/>
              <w:bottom w:val="nil"/>
              <w:right w:val="nil"/>
            </w:tcBorders>
          </w:tcPr>
          <w:p w14:paraId="1110E5E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14:paraId="5050BC3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0AAEDF06" w14:textId="77777777" w:rsidTr="00341AFA">
        <w:tc>
          <w:tcPr>
            <w:tcW w:w="3330" w:type="dxa"/>
            <w:gridSpan w:val="2"/>
            <w:tcBorders>
              <w:top w:val="nil"/>
              <w:left w:val="nil"/>
              <w:bottom w:val="nil"/>
              <w:right w:val="nil"/>
            </w:tcBorders>
          </w:tcPr>
          <w:p w14:paraId="2401D2C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14:paraId="74FF8C1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22-05-09</w:t>
            </w:r>
          </w:p>
        </w:tc>
      </w:tr>
      <w:tr w:rsidR="00341AFA" w:rsidRPr="00D80276" w14:paraId="71D3ED5D" w14:textId="77777777" w:rsidTr="00341AFA">
        <w:tc>
          <w:tcPr>
            <w:tcW w:w="3330" w:type="dxa"/>
            <w:gridSpan w:val="2"/>
            <w:tcBorders>
              <w:top w:val="nil"/>
              <w:left w:val="nil"/>
              <w:bottom w:val="nil"/>
              <w:right w:val="nil"/>
            </w:tcBorders>
          </w:tcPr>
          <w:p w14:paraId="71AE9C5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14:paraId="52B12B3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5E43B10E" w14:textId="77777777" w:rsidTr="00341AFA">
        <w:tc>
          <w:tcPr>
            <w:tcW w:w="3330" w:type="dxa"/>
            <w:gridSpan w:val="2"/>
            <w:tcBorders>
              <w:top w:val="nil"/>
              <w:left w:val="nil"/>
              <w:bottom w:val="nil"/>
              <w:right w:val="nil"/>
            </w:tcBorders>
          </w:tcPr>
          <w:p w14:paraId="6A4609C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14:paraId="1BF3425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3168A1F0" w14:textId="77777777" w:rsidTr="00341AFA">
        <w:tc>
          <w:tcPr>
            <w:tcW w:w="3330" w:type="dxa"/>
            <w:gridSpan w:val="2"/>
            <w:tcBorders>
              <w:top w:val="nil"/>
              <w:left w:val="nil"/>
              <w:bottom w:val="nil"/>
              <w:right w:val="nil"/>
            </w:tcBorders>
          </w:tcPr>
          <w:p w14:paraId="65EC568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gebeurtenis</w:t>
            </w:r>
          </w:p>
        </w:tc>
        <w:tc>
          <w:tcPr>
            <w:tcW w:w="6030" w:type="dxa"/>
            <w:tcBorders>
              <w:top w:val="nil"/>
              <w:left w:val="nil"/>
              <w:bottom w:val="nil"/>
              <w:right w:val="nil"/>
            </w:tcBorders>
          </w:tcPr>
          <w:p w14:paraId="36C151B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40BE1D29" w14:textId="77777777" w:rsidTr="00341AFA">
        <w:tc>
          <w:tcPr>
            <w:tcW w:w="3330" w:type="dxa"/>
            <w:gridSpan w:val="2"/>
            <w:tcBorders>
              <w:top w:val="nil"/>
              <w:left w:val="nil"/>
              <w:bottom w:val="nil"/>
              <w:right w:val="nil"/>
            </w:tcBorders>
          </w:tcPr>
          <w:p w14:paraId="1619407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14:paraId="61CAEB9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078B076C" w14:textId="77777777" w:rsidTr="00341AFA">
        <w:tc>
          <w:tcPr>
            <w:tcW w:w="3330" w:type="dxa"/>
            <w:gridSpan w:val="2"/>
            <w:tcBorders>
              <w:top w:val="nil"/>
              <w:left w:val="nil"/>
              <w:bottom w:val="nil"/>
              <w:right w:val="nil"/>
            </w:tcBorders>
          </w:tcPr>
          <w:p w14:paraId="5871850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14:paraId="16098DA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6D8B457E" w14:textId="77777777" w:rsidTr="00341AFA">
        <w:tc>
          <w:tcPr>
            <w:tcW w:w="3330" w:type="dxa"/>
            <w:gridSpan w:val="2"/>
            <w:tcBorders>
              <w:top w:val="nil"/>
              <w:left w:val="nil"/>
              <w:bottom w:val="nil"/>
              <w:right w:val="nil"/>
            </w:tcBorders>
          </w:tcPr>
          <w:p w14:paraId="7BA87AF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14:paraId="098279E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629580E1" w14:textId="77777777" w:rsidTr="00341AFA">
        <w:tc>
          <w:tcPr>
            <w:tcW w:w="3330" w:type="dxa"/>
            <w:gridSpan w:val="2"/>
            <w:tcBorders>
              <w:top w:val="nil"/>
              <w:left w:val="nil"/>
              <w:bottom w:val="nil"/>
              <w:right w:val="nil"/>
            </w:tcBorders>
          </w:tcPr>
          <w:p w14:paraId="12F5E3E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14:paraId="7E356CA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3AED78C6" w14:textId="77777777" w:rsidTr="00341AFA">
        <w:tc>
          <w:tcPr>
            <w:tcW w:w="3330" w:type="dxa"/>
            <w:gridSpan w:val="2"/>
            <w:tcBorders>
              <w:top w:val="nil"/>
              <w:left w:val="nil"/>
              <w:bottom w:val="nil"/>
              <w:right w:val="nil"/>
            </w:tcBorders>
          </w:tcPr>
          <w:p w14:paraId="1C7E25A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Regels relatiesoort</w:t>
            </w:r>
          </w:p>
        </w:tc>
        <w:tc>
          <w:tcPr>
            <w:tcW w:w="6030" w:type="dxa"/>
            <w:tcBorders>
              <w:top w:val="nil"/>
              <w:left w:val="nil"/>
              <w:bottom w:val="nil"/>
              <w:right w:val="nil"/>
            </w:tcBorders>
          </w:tcPr>
          <w:p w14:paraId="2E7789C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Alleen die status kan gerelateerd zijn die gerelateerd is aan de desbetreffende ZAAK.</w:t>
            </w:r>
          </w:p>
        </w:tc>
      </w:tr>
      <w:tr w:rsidR="00341AFA" w:rsidRPr="00D80276" w14:paraId="24A0F5F3" w14:textId="77777777" w:rsidTr="00341AFA">
        <w:tc>
          <w:tcPr>
            <w:tcW w:w="3330" w:type="dxa"/>
            <w:gridSpan w:val="2"/>
            <w:tcBorders>
              <w:top w:val="nil"/>
              <w:left w:val="nil"/>
              <w:bottom w:val="nil"/>
              <w:right w:val="nil"/>
            </w:tcBorders>
          </w:tcPr>
          <w:p w14:paraId="433F29D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Naam terugrelatie</w:t>
            </w:r>
          </w:p>
        </w:tc>
        <w:tc>
          <w:tcPr>
            <w:tcW w:w="6030" w:type="dxa"/>
            <w:tcBorders>
              <w:top w:val="nil"/>
              <w:left w:val="nil"/>
              <w:bottom w:val="nil"/>
              <w:right w:val="nil"/>
            </w:tcBorders>
          </w:tcPr>
          <w:p w14:paraId="6934AB6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2A1D51F1" w14:textId="77777777" w:rsidTr="00341AFA">
        <w:tc>
          <w:tcPr>
            <w:tcW w:w="9360" w:type="dxa"/>
            <w:gridSpan w:val="3"/>
            <w:tcBorders>
              <w:top w:val="nil"/>
              <w:left w:val="nil"/>
              <w:bottom w:val="nil"/>
              <w:right w:val="nil"/>
            </w:tcBorders>
          </w:tcPr>
          <w:p w14:paraId="4E08291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7CA92A2F" w14:textId="77777777" w:rsidTr="00341AFA">
        <w:tc>
          <w:tcPr>
            <w:tcW w:w="450" w:type="dxa"/>
            <w:tcBorders>
              <w:top w:val="nil"/>
              <w:left w:val="nil"/>
              <w:bottom w:val="nil"/>
              <w:right w:val="nil"/>
            </w:tcBorders>
          </w:tcPr>
          <w:p w14:paraId="41DD445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6092D95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Op zich zou uit de informatieobjectdatum (van de informatieobjecten bij de zaak) en de statusdatum afgeleid kunnen worden welke zaakinformatieobjecten een rol gespeeld hebben ten aanzien van een status. Evenwel, niet in alle gevallen gaat dit op. Zo kunnen er INFORMATIEOBJECTen zijn die weliswaar voor de statusdatum gecreeerd zijn maar geen rol hebben gespeeld bij het bereiken van die STATUS. En over het bereikt hebben van de Registratiedatum kan gecommuniceerd zijn waarbij de desbetreffende INFORMATIEOBJECTen een creatiedatum hebben na de statusdatum. Deze relatiesoort biedt zaakbehandelende organisaties de mogelijkheid desgewenst dergelijke zaakinformatieobjecten te relateren aan een bereikte status.</w:t>
            </w:r>
          </w:p>
        </w:tc>
        <w:bookmarkEnd w:id="1989"/>
      </w:tr>
    </w:tbl>
    <w:bookmarkStart w:id="2083" w:name="BKM_8FC379C8_8791_4d81_B640_0DB870E68784"/>
    <w:p w14:paraId="00C43AC6" w14:textId="77777777" w:rsidR="00341AFA" w:rsidRPr="00D80276" w:rsidRDefault="00A85696" w:rsidP="00341AFA">
      <w:pPr>
        <w:pStyle w:val="Kop2"/>
        <w:rPr>
          <w:sz w:val="22"/>
          <w:szCs w:val="22"/>
        </w:rPr>
      </w:pPr>
      <w:r w:rsidRPr="00D80276">
        <w:rPr>
          <w:rFonts w:ascii="Arial" w:hAnsi="Arial" w:cs="Arial"/>
          <w:szCs w:val="20"/>
          <w:lang w:val="en-AU"/>
        </w:rPr>
        <w:lastRenderedPageBreak/>
        <w:fldChar w:fldCharType="begin" w:fldLock="1"/>
      </w:r>
      <w:r w:rsidR="00341AFA" w:rsidRPr="00D80276">
        <w:rPr>
          <w:rFonts w:ascii="Arial" w:hAnsi="Arial" w:cs="Arial"/>
          <w:szCs w:val="20"/>
          <w:lang w:val="en-AU"/>
        </w:rPr>
        <w:instrText xml:space="preserve">MERGEFIELD </w:instrText>
      </w:r>
      <w:r w:rsidR="00341AFA" w:rsidRPr="00D80276">
        <w:instrText>Element.Stereotype</w:instrText>
      </w:r>
      <w:r w:rsidRPr="00D80276">
        <w:rPr>
          <w:rFonts w:ascii="Arial" w:hAnsi="Arial" w:cs="Arial"/>
          <w:szCs w:val="20"/>
          <w:lang w:val="en-AU"/>
        </w:rPr>
        <w:fldChar w:fldCharType="separate"/>
      </w:r>
      <w:bookmarkStart w:id="2084" w:name="_Toc404331971"/>
      <w:bookmarkStart w:id="2085" w:name="_Toc493808891"/>
      <w:r w:rsidR="00341AFA">
        <w:t>Relatieklasse</w:t>
      </w:r>
      <w:r w:rsidRPr="00D80276">
        <w:rPr>
          <w:rFonts w:ascii="Arial" w:hAnsi="Arial" w:cs="Arial"/>
          <w:szCs w:val="20"/>
          <w:lang w:val="en-AU"/>
        </w:rPr>
        <w:fldChar w:fldCharType="end"/>
      </w:r>
      <w:r w:rsidR="00341AFA" w:rsidRPr="00D80276">
        <w:t xml:space="preserve"> </w:t>
      </w:r>
      <w:r w:rsidR="0054486A">
        <w:fldChar w:fldCharType="begin" w:fldLock="1"/>
      </w:r>
      <w:r w:rsidR="0054486A">
        <w:instrText>MERGEFIELD Element.Name</w:instrText>
      </w:r>
      <w:r w:rsidR="0054486A">
        <w:fldChar w:fldCharType="separate"/>
      </w:r>
      <w:r w:rsidR="00341AFA" w:rsidRPr="00D80276">
        <w:t>ZAAKOBJECT</w:t>
      </w:r>
      <w:bookmarkEnd w:id="2084"/>
      <w:bookmarkEnd w:id="2085"/>
      <w:r w:rsidR="0054486A">
        <w:fldChar w:fldCharType="end"/>
      </w:r>
    </w:p>
    <w:bookmarkStart w:id="2086" w:name="BKM_CB564997_48BC_4135_9F39_6744254B4823"/>
    <w:bookmarkEnd w:id="2086"/>
    <w:p w14:paraId="030F6E6A"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Relatie-omschrijving</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D80276" w14:paraId="4C984FAD" w14:textId="77777777" w:rsidTr="00341AFA">
        <w:tc>
          <w:tcPr>
            <w:tcW w:w="3330" w:type="dxa"/>
            <w:gridSpan w:val="2"/>
            <w:tcBorders>
              <w:top w:val="nil"/>
              <w:left w:val="nil"/>
              <w:bottom w:val="nil"/>
              <w:right w:val="nil"/>
            </w:tcBorders>
          </w:tcPr>
          <w:p w14:paraId="020B79A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14:paraId="0D45DF68"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Relatie-omschrijving</w:t>
            </w:r>
            <w:r w:rsidRPr="00D80276">
              <w:rPr>
                <w:rFonts w:ascii="Arial" w:hAnsi="Arial" w:cs="Arial"/>
                <w:color w:val="000000"/>
                <w:szCs w:val="20"/>
                <w:lang w:val="en-AU" w:eastAsia="en-US"/>
              </w:rPr>
              <w:fldChar w:fldCharType="end"/>
            </w:r>
          </w:p>
        </w:tc>
      </w:tr>
      <w:tr w:rsidR="00341AFA" w:rsidRPr="00D80276" w14:paraId="699B2817" w14:textId="77777777" w:rsidTr="00341AFA">
        <w:tc>
          <w:tcPr>
            <w:tcW w:w="3330" w:type="dxa"/>
            <w:gridSpan w:val="2"/>
            <w:tcBorders>
              <w:top w:val="nil"/>
              <w:left w:val="nil"/>
              <w:bottom w:val="nil"/>
              <w:right w:val="nil"/>
            </w:tcBorders>
          </w:tcPr>
          <w:p w14:paraId="0A3577C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14:paraId="403FC5F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6D012A80" w14:textId="77777777" w:rsidTr="00341AFA">
        <w:tc>
          <w:tcPr>
            <w:tcW w:w="3330" w:type="dxa"/>
            <w:gridSpan w:val="2"/>
            <w:tcBorders>
              <w:top w:val="nil"/>
              <w:left w:val="nil"/>
              <w:bottom w:val="nil"/>
              <w:right w:val="nil"/>
            </w:tcBorders>
          </w:tcPr>
          <w:p w14:paraId="005DE88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14:paraId="2DAD50C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611D3DD1" w14:textId="77777777" w:rsidTr="00341AFA">
        <w:tc>
          <w:tcPr>
            <w:tcW w:w="3330" w:type="dxa"/>
            <w:gridSpan w:val="2"/>
            <w:tcBorders>
              <w:top w:val="nil"/>
              <w:left w:val="nil"/>
              <w:bottom w:val="nil"/>
              <w:right w:val="nil"/>
            </w:tcBorders>
          </w:tcPr>
          <w:p w14:paraId="60C865E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14:paraId="02FA8DC4"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omschrijving</w:t>
            </w:r>
            <w:r w:rsidRPr="00D80276">
              <w:rPr>
                <w:rFonts w:ascii="Arial" w:hAnsi="Arial" w:cs="Arial"/>
                <w:color w:val="000000"/>
                <w:szCs w:val="20"/>
                <w:lang w:val="en-AU" w:eastAsia="en-US"/>
              </w:rPr>
              <w:fldChar w:fldCharType="end"/>
            </w:r>
          </w:p>
        </w:tc>
      </w:tr>
      <w:tr w:rsidR="00341AFA" w:rsidRPr="00D80276" w14:paraId="489628C9" w14:textId="77777777" w:rsidTr="00341AFA">
        <w:tc>
          <w:tcPr>
            <w:tcW w:w="3330" w:type="dxa"/>
            <w:gridSpan w:val="2"/>
            <w:tcBorders>
              <w:top w:val="nil"/>
              <w:left w:val="nil"/>
              <w:bottom w:val="nil"/>
              <w:right w:val="nil"/>
            </w:tcBorders>
          </w:tcPr>
          <w:p w14:paraId="39D95BD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14:paraId="62A3FFB8"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Omschrijving van de betrekking tussen de ZAAK en het OBJECT</w:t>
            </w:r>
          </w:p>
        </w:tc>
      </w:tr>
      <w:tr w:rsidR="00341AFA" w:rsidRPr="00D80276" w14:paraId="6F7635F1" w14:textId="77777777" w:rsidTr="00341AFA">
        <w:tc>
          <w:tcPr>
            <w:tcW w:w="3330" w:type="dxa"/>
            <w:gridSpan w:val="2"/>
            <w:tcBorders>
              <w:top w:val="nil"/>
              <w:left w:val="nil"/>
              <w:bottom w:val="nil"/>
              <w:right w:val="nil"/>
            </w:tcBorders>
          </w:tcPr>
          <w:p w14:paraId="43A772E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14:paraId="09F0A1A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5950F3D2" w14:textId="77777777" w:rsidTr="00341AFA">
        <w:tc>
          <w:tcPr>
            <w:tcW w:w="3330" w:type="dxa"/>
            <w:gridSpan w:val="2"/>
            <w:tcBorders>
              <w:top w:val="nil"/>
              <w:left w:val="nil"/>
              <w:bottom w:val="nil"/>
              <w:right w:val="nil"/>
            </w:tcBorders>
          </w:tcPr>
          <w:p w14:paraId="25005A2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14:paraId="19908BD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22 mei 2009</w:t>
            </w:r>
          </w:p>
        </w:tc>
      </w:tr>
      <w:tr w:rsidR="00341AFA" w:rsidRPr="00D80276" w14:paraId="195B2721" w14:textId="77777777" w:rsidTr="00341AFA">
        <w:tc>
          <w:tcPr>
            <w:tcW w:w="3330" w:type="dxa"/>
            <w:gridSpan w:val="2"/>
            <w:tcBorders>
              <w:top w:val="nil"/>
              <w:left w:val="nil"/>
              <w:bottom w:val="nil"/>
              <w:right w:val="nil"/>
            </w:tcBorders>
          </w:tcPr>
          <w:p w14:paraId="11A694C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14:paraId="3EA6A029"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AN80</w:t>
            </w:r>
            <w:r w:rsidRPr="00D80276">
              <w:rPr>
                <w:rFonts w:ascii="Arial" w:hAnsi="Arial" w:cs="Arial"/>
                <w:color w:val="000000"/>
                <w:szCs w:val="20"/>
                <w:lang w:val="en-AU" w:eastAsia="en-US"/>
              </w:rPr>
              <w:fldChar w:fldCharType="end"/>
            </w:r>
          </w:p>
        </w:tc>
      </w:tr>
      <w:tr w:rsidR="00341AFA" w:rsidRPr="00D80276" w14:paraId="1B4ECBFC" w14:textId="77777777" w:rsidTr="00341AFA">
        <w:tc>
          <w:tcPr>
            <w:tcW w:w="3330" w:type="dxa"/>
            <w:gridSpan w:val="2"/>
            <w:tcBorders>
              <w:top w:val="nil"/>
              <w:left w:val="nil"/>
              <w:bottom w:val="nil"/>
              <w:right w:val="nil"/>
            </w:tcBorders>
          </w:tcPr>
          <w:p w14:paraId="58F8D57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14:paraId="5D22CE3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alfanumerieke tekens</w:t>
            </w:r>
          </w:p>
        </w:tc>
      </w:tr>
      <w:tr w:rsidR="00341AFA" w:rsidRPr="00D80276" w14:paraId="4F71D9E7" w14:textId="77777777" w:rsidTr="00341AFA">
        <w:tc>
          <w:tcPr>
            <w:tcW w:w="3330" w:type="dxa"/>
            <w:gridSpan w:val="2"/>
            <w:tcBorders>
              <w:top w:val="nil"/>
              <w:left w:val="nil"/>
              <w:bottom w:val="nil"/>
              <w:right w:val="nil"/>
            </w:tcBorders>
          </w:tcPr>
          <w:p w14:paraId="38F4438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14:paraId="0DCEBE9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15196BB9" w14:textId="77777777" w:rsidTr="00341AFA">
        <w:tc>
          <w:tcPr>
            <w:tcW w:w="3330" w:type="dxa"/>
            <w:gridSpan w:val="2"/>
            <w:tcBorders>
              <w:top w:val="nil"/>
              <w:left w:val="nil"/>
              <w:bottom w:val="nil"/>
              <w:right w:val="nil"/>
            </w:tcBorders>
          </w:tcPr>
          <w:p w14:paraId="5DC15E3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14:paraId="5E48420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709D61CE" w14:textId="77777777" w:rsidTr="00341AFA">
        <w:tc>
          <w:tcPr>
            <w:tcW w:w="3330" w:type="dxa"/>
            <w:gridSpan w:val="2"/>
            <w:tcBorders>
              <w:top w:val="nil"/>
              <w:left w:val="nil"/>
              <w:bottom w:val="nil"/>
              <w:right w:val="nil"/>
            </w:tcBorders>
          </w:tcPr>
          <w:p w14:paraId="0B464AA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14:paraId="22AA0C0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764A111" w14:textId="77777777" w:rsidTr="00341AFA">
        <w:tc>
          <w:tcPr>
            <w:tcW w:w="3330" w:type="dxa"/>
            <w:gridSpan w:val="2"/>
            <w:tcBorders>
              <w:top w:val="nil"/>
              <w:left w:val="nil"/>
              <w:bottom w:val="nil"/>
              <w:right w:val="nil"/>
            </w:tcBorders>
          </w:tcPr>
          <w:p w14:paraId="60BE0B2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14:paraId="75BFBA8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6AACF6D5" w14:textId="77777777" w:rsidTr="00341AFA">
        <w:tc>
          <w:tcPr>
            <w:tcW w:w="3330" w:type="dxa"/>
            <w:gridSpan w:val="2"/>
            <w:tcBorders>
              <w:top w:val="nil"/>
              <w:left w:val="nil"/>
              <w:bottom w:val="nil"/>
              <w:right w:val="nil"/>
            </w:tcBorders>
          </w:tcPr>
          <w:p w14:paraId="4A83EE1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14:paraId="42524EF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6002BDDC" w14:textId="77777777" w:rsidTr="00341AFA">
        <w:tc>
          <w:tcPr>
            <w:tcW w:w="3330" w:type="dxa"/>
            <w:gridSpan w:val="2"/>
            <w:tcBorders>
              <w:top w:val="nil"/>
              <w:left w:val="nil"/>
              <w:bottom w:val="nil"/>
              <w:right w:val="nil"/>
            </w:tcBorders>
          </w:tcPr>
          <w:p w14:paraId="088628B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14:paraId="1DD3C394"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10A0C406" w14:textId="77777777" w:rsidTr="00341AFA">
        <w:tc>
          <w:tcPr>
            <w:tcW w:w="3330" w:type="dxa"/>
            <w:gridSpan w:val="2"/>
            <w:tcBorders>
              <w:top w:val="nil"/>
              <w:left w:val="nil"/>
              <w:bottom w:val="nil"/>
              <w:right w:val="nil"/>
            </w:tcBorders>
          </w:tcPr>
          <w:p w14:paraId="643A8A7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14:paraId="34E0015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7113B1E2" w14:textId="77777777" w:rsidTr="00341AFA">
        <w:tc>
          <w:tcPr>
            <w:tcW w:w="3330" w:type="dxa"/>
            <w:gridSpan w:val="2"/>
            <w:tcBorders>
              <w:top w:val="nil"/>
              <w:left w:val="nil"/>
              <w:bottom w:val="nil"/>
              <w:right w:val="nil"/>
            </w:tcBorders>
          </w:tcPr>
          <w:p w14:paraId="028CC3F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14:paraId="6D47A86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516F9E7F" w14:textId="77777777" w:rsidTr="00341AFA">
        <w:tc>
          <w:tcPr>
            <w:tcW w:w="9360" w:type="dxa"/>
            <w:gridSpan w:val="3"/>
            <w:tcBorders>
              <w:top w:val="nil"/>
              <w:left w:val="nil"/>
              <w:bottom w:val="nil"/>
              <w:right w:val="nil"/>
            </w:tcBorders>
          </w:tcPr>
          <w:p w14:paraId="1B9C2CC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68DD2EF5" w14:textId="77777777" w:rsidTr="00341AFA">
        <w:tc>
          <w:tcPr>
            <w:tcW w:w="450" w:type="dxa"/>
            <w:tcBorders>
              <w:top w:val="nil"/>
              <w:left w:val="nil"/>
              <w:bottom w:val="nil"/>
              <w:right w:val="nil"/>
            </w:tcBorders>
          </w:tcPr>
          <w:p w14:paraId="422048CD"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6B95B21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bookmarkEnd w:id="2083"/>
      </w:tr>
    </w:tbl>
    <w:bookmarkStart w:id="2087" w:name="BKM_CF8E6E54_B3B7_48a3_9514_B67EAD9F205B"/>
    <w:p w14:paraId="085F65B8" w14:textId="77777777" w:rsidR="00341AFA" w:rsidRPr="00D80276" w:rsidRDefault="00A85696" w:rsidP="00341AFA">
      <w:pPr>
        <w:pStyle w:val="Kop2"/>
        <w:rPr>
          <w:sz w:val="22"/>
          <w:szCs w:val="22"/>
        </w:rPr>
      </w:pPr>
      <w:r w:rsidRPr="00D80276">
        <w:rPr>
          <w:rFonts w:ascii="Arial" w:hAnsi="Arial" w:cs="Arial"/>
          <w:szCs w:val="20"/>
          <w:lang w:val="en-AU"/>
        </w:rPr>
        <w:lastRenderedPageBreak/>
        <w:fldChar w:fldCharType="begin" w:fldLock="1"/>
      </w:r>
      <w:r w:rsidR="00341AFA" w:rsidRPr="00D80276">
        <w:rPr>
          <w:rFonts w:ascii="Arial" w:hAnsi="Arial" w:cs="Arial"/>
          <w:szCs w:val="20"/>
          <w:lang w:val="en-AU"/>
        </w:rPr>
        <w:instrText xml:space="preserve">MERGEFIELD </w:instrText>
      </w:r>
      <w:r w:rsidR="00341AFA" w:rsidRPr="00D80276">
        <w:instrText>Element.Stereotype</w:instrText>
      </w:r>
      <w:r w:rsidRPr="00D80276">
        <w:rPr>
          <w:rFonts w:ascii="Arial" w:hAnsi="Arial" w:cs="Arial"/>
          <w:szCs w:val="20"/>
          <w:lang w:val="en-AU"/>
        </w:rPr>
        <w:fldChar w:fldCharType="separate"/>
      </w:r>
      <w:bookmarkStart w:id="2088" w:name="_Toc404331972"/>
      <w:bookmarkStart w:id="2089" w:name="_Toc493808892"/>
      <w:r w:rsidR="00341AFA">
        <w:t>Relatieklasse</w:t>
      </w:r>
      <w:r w:rsidRPr="00D80276">
        <w:rPr>
          <w:rFonts w:ascii="Arial" w:hAnsi="Arial" w:cs="Arial"/>
          <w:szCs w:val="20"/>
          <w:lang w:val="en-AU"/>
        </w:rPr>
        <w:fldChar w:fldCharType="end"/>
      </w:r>
      <w:r w:rsidR="00341AFA" w:rsidRPr="00D80276">
        <w:t xml:space="preserve"> </w:t>
      </w:r>
      <w:r w:rsidR="0054486A">
        <w:fldChar w:fldCharType="begin" w:fldLock="1"/>
      </w:r>
      <w:r w:rsidR="0054486A">
        <w:instrText>MERGEFIELD Element.Name</w:instrText>
      </w:r>
      <w:r w:rsidR="0054486A">
        <w:fldChar w:fldCharType="separate"/>
      </w:r>
      <w:r w:rsidR="00341AFA" w:rsidRPr="00D80276">
        <w:t>ZAKENRELATIE</w:t>
      </w:r>
      <w:bookmarkEnd w:id="2088"/>
      <w:bookmarkEnd w:id="2089"/>
      <w:r w:rsidR="0054486A">
        <w:fldChar w:fldCharType="end"/>
      </w:r>
    </w:p>
    <w:bookmarkStart w:id="2090" w:name="BKM_FBAA1C3E_811A_42e4_9AD8_6F9E4847802B"/>
    <w:bookmarkEnd w:id="2090"/>
    <w:p w14:paraId="4ECDE8DC" w14:textId="77777777"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Aard relatie</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41AFA" w:rsidRPr="00D80276" w14:paraId="7D78A910" w14:textId="77777777" w:rsidTr="00341AFA">
        <w:tc>
          <w:tcPr>
            <w:tcW w:w="3330" w:type="dxa"/>
            <w:gridSpan w:val="2"/>
            <w:tcBorders>
              <w:top w:val="nil"/>
              <w:left w:val="nil"/>
              <w:bottom w:val="nil"/>
              <w:right w:val="nil"/>
            </w:tcBorders>
          </w:tcPr>
          <w:p w14:paraId="4C6B0F6C"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14:paraId="423B715C"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Aard relatie</w:t>
            </w:r>
            <w:r w:rsidRPr="00D80276">
              <w:rPr>
                <w:rFonts w:ascii="Arial" w:hAnsi="Arial" w:cs="Arial"/>
                <w:color w:val="000000"/>
                <w:szCs w:val="20"/>
                <w:lang w:val="en-AU" w:eastAsia="en-US"/>
              </w:rPr>
              <w:fldChar w:fldCharType="end"/>
            </w:r>
          </w:p>
        </w:tc>
      </w:tr>
      <w:tr w:rsidR="00341AFA" w:rsidRPr="00D80276" w14:paraId="41DDB12F" w14:textId="77777777" w:rsidTr="00341AFA">
        <w:tc>
          <w:tcPr>
            <w:tcW w:w="3330" w:type="dxa"/>
            <w:gridSpan w:val="2"/>
            <w:tcBorders>
              <w:top w:val="nil"/>
              <w:left w:val="nil"/>
              <w:bottom w:val="nil"/>
              <w:right w:val="nil"/>
            </w:tcBorders>
          </w:tcPr>
          <w:p w14:paraId="18FAD86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14:paraId="6A4DB32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581B4EB3" w14:textId="77777777" w:rsidTr="00341AFA">
        <w:tc>
          <w:tcPr>
            <w:tcW w:w="3330" w:type="dxa"/>
            <w:gridSpan w:val="2"/>
            <w:tcBorders>
              <w:top w:val="nil"/>
              <w:left w:val="nil"/>
              <w:bottom w:val="nil"/>
              <w:right w:val="nil"/>
            </w:tcBorders>
          </w:tcPr>
          <w:p w14:paraId="70E33AC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14:paraId="5851E06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6E87D998" w14:textId="77777777" w:rsidTr="00341AFA">
        <w:tc>
          <w:tcPr>
            <w:tcW w:w="3330" w:type="dxa"/>
            <w:gridSpan w:val="2"/>
            <w:tcBorders>
              <w:top w:val="nil"/>
              <w:left w:val="nil"/>
              <w:bottom w:val="nil"/>
              <w:right w:val="nil"/>
            </w:tcBorders>
          </w:tcPr>
          <w:p w14:paraId="2AA6FD1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14:paraId="63487A47"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aard</w:t>
            </w:r>
            <w:r w:rsidRPr="00D80276">
              <w:rPr>
                <w:rFonts w:ascii="Arial" w:hAnsi="Arial" w:cs="Arial"/>
                <w:color w:val="000000"/>
                <w:szCs w:val="20"/>
                <w:lang w:val="en-AU" w:eastAsia="en-US"/>
              </w:rPr>
              <w:fldChar w:fldCharType="end"/>
            </w:r>
          </w:p>
        </w:tc>
      </w:tr>
      <w:tr w:rsidR="00341AFA" w:rsidRPr="00D80276" w14:paraId="0A3964AE" w14:textId="77777777" w:rsidTr="00341AFA">
        <w:tc>
          <w:tcPr>
            <w:tcW w:w="3330" w:type="dxa"/>
            <w:gridSpan w:val="2"/>
            <w:tcBorders>
              <w:top w:val="nil"/>
              <w:left w:val="nil"/>
              <w:bottom w:val="nil"/>
              <w:right w:val="nil"/>
            </w:tcBorders>
          </w:tcPr>
          <w:p w14:paraId="6CB39A5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14:paraId="4134309A"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Omschrijving van de aard van de relatie van de andere ZAAK tot de (onderhanden) ZAAK</w:t>
            </w:r>
            <w:r w:rsidRPr="00D80276">
              <w:rPr>
                <w:rFonts w:ascii="Arial" w:hAnsi="Arial" w:cs="Arial"/>
                <w:color w:val="000000"/>
                <w:szCs w:val="20"/>
                <w:lang w:eastAsia="en-US"/>
              </w:rPr>
              <w:fldChar w:fldCharType="end"/>
            </w:r>
          </w:p>
        </w:tc>
      </w:tr>
      <w:tr w:rsidR="00341AFA" w:rsidRPr="00D80276" w14:paraId="42A8EB2E" w14:textId="77777777" w:rsidTr="00341AFA">
        <w:tc>
          <w:tcPr>
            <w:tcW w:w="3330" w:type="dxa"/>
            <w:gridSpan w:val="2"/>
            <w:tcBorders>
              <w:top w:val="nil"/>
              <w:left w:val="nil"/>
              <w:bottom w:val="nil"/>
              <w:right w:val="nil"/>
            </w:tcBorders>
          </w:tcPr>
          <w:p w14:paraId="56D82DC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14:paraId="3E61A2A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14:paraId="68828F15" w14:textId="77777777" w:rsidTr="00341AFA">
        <w:tc>
          <w:tcPr>
            <w:tcW w:w="3330" w:type="dxa"/>
            <w:gridSpan w:val="2"/>
            <w:tcBorders>
              <w:top w:val="nil"/>
              <w:left w:val="nil"/>
              <w:bottom w:val="nil"/>
              <w:right w:val="nil"/>
            </w:tcBorders>
          </w:tcPr>
          <w:p w14:paraId="655324BE"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14:paraId="41B56F7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januari 2013</w:t>
            </w:r>
          </w:p>
        </w:tc>
      </w:tr>
      <w:tr w:rsidR="00341AFA" w:rsidRPr="00D80276" w14:paraId="3E30F3A2" w14:textId="77777777" w:rsidTr="00341AFA">
        <w:tc>
          <w:tcPr>
            <w:tcW w:w="3330" w:type="dxa"/>
            <w:gridSpan w:val="2"/>
            <w:tcBorders>
              <w:top w:val="nil"/>
              <w:left w:val="nil"/>
              <w:bottom w:val="nil"/>
              <w:right w:val="nil"/>
            </w:tcBorders>
          </w:tcPr>
          <w:p w14:paraId="73B80AD1"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14:paraId="7683ED3B"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AN10</w:t>
            </w:r>
            <w:r w:rsidRPr="00D80276">
              <w:rPr>
                <w:rFonts w:ascii="Arial" w:hAnsi="Arial" w:cs="Arial"/>
                <w:color w:val="000000"/>
                <w:szCs w:val="20"/>
                <w:lang w:val="en-AU" w:eastAsia="en-US"/>
              </w:rPr>
              <w:fldChar w:fldCharType="end"/>
            </w:r>
          </w:p>
        </w:tc>
      </w:tr>
      <w:tr w:rsidR="00341AFA" w:rsidRPr="00D80276" w14:paraId="06548F52" w14:textId="77777777" w:rsidTr="00341AFA">
        <w:tc>
          <w:tcPr>
            <w:tcW w:w="3330" w:type="dxa"/>
            <w:gridSpan w:val="2"/>
            <w:tcBorders>
              <w:top w:val="nil"/>
              <w:left w:val="nil"/>
              <w:bottom w:val="nil"/>
              <w:right w:val="nil"/>
            </w:tcBorders>
          </w:tcPr>
          <w:p w14:paraId="76FF69C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14:paraId="3F8A3F5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"vervolg" (de andere zaak gaf aanleiding tot het starten van de onderhanden zaak)</w:t>
            </w:r>
          </w:p>
          <w:p w14:paraId="35AD38F0"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"onderwerp" (de andere zaak is relevant voor cq. is onderwerp van de onderhanden zaak)</w:t>
            </w:r>
          </w:p>
          <w:p w14:paraId="516E0F7A"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"bijdrage" (aan het bereiken van de uitkomst van de andere zaak levert de onderhanden zaak een bijdrage)</w:t>
            </w:r>
          </w:p>
        </w:tc>
      </w:tr>
      <w:tr w:rsidR="00341AFA" w:rsidRPr="00D80276" w14:paraId="65E6BDA8" w14:textId="77777777" w:rsidTr="00341AFA">
        <w:tc>
          <w:tcPr>
            <w:tcW w:w="3330" w:type="dxa"/>
            <w:gridSpan w:val="2"/>
            <w:tcBorders>
              <w:top w:val="nil"/>
              <w:left w:val="nil"/>
              <w:bottom w:val="nil"/>
              <w:right w:val="nil"/>
            </w:tcBorders>
          </w:tcPr>
          <w:p w14:paraId="750AE1A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14:paraId="3D7FAB98"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308DAD68" w14:textId="77777777" w:rsidTr="00341AFA">
        <w:tc>
          <w:tcPr>
            <w:tcW w:w="3330" w:type="dxa"/>
            <w:gridSpan w:val="2"/>
            <w:tcBorders>
              <w:top w:val="nil"/>
              <w:left w:val="nil"/>
              <w:bottom w:val="nil"/>
              <w:right w:val="nil"/>
            </w:tcBorders>
          </w:tcPr>
          <w:p w14:paraId="6006D54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14:paraId="01302F2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765430E0" w14:textId="77777777" w:rsidTr="00341AFA">
        <w:tc>
          <w:tcPr>
            <w:tcW w:w="3330" w:type="dxa"/>
            <w:gridSpan w:val="2"/>
            <w:tcBorders>
              <w:top w:val="nil"/>
              <w:left w:val="nil"/>
              <w:bottom w:val="nil"/>
              <w:right w:val="nil"/>
            </w:tcBorders>
          </w:tcPr>
          <w:p w14:paraId="4642382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14:paraId="7570756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14:paraId="510C4FB2" w14:textId="77777777" w:rsidTr="00341AFA">
        <w:tc>
          <w:tcPr>
            <w:tcW w:w="3330" w:type="dxa"/>
            <w:gridSpan w:val="2"/>
            <w:tcBorders>
              <w:top w:val="nil"/>
              <w:left w:val="nil"/>
              <w:bottom w:val="nil"/>
              <w:right w:val="nil"/>
            </w:tcBorders>
          </w:tcPr>
          <w:p w14:paraId="16E40062"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14:paraId="43EF5E95"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266EC3E3" w14:textId="77777777" w:rsidTr="00341AFA">
        <w:tc>
          <w:tcPr>
            <w:tcW w:w="3330" w:type="dxa"/>
            <w:gridSpan w:val="2"/>
            <w:tcBorders>
              <w:top w:val="nil"/>
              <w:left w:val="nil"/>
              <w:bottom w:val="nil"/>
              <w:right w:val="nil"/>
            </w:tcBorders>
          </w:tcPr>
          <w:p w14:paraId="605A4A2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14:paraId="02DAFED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14:paraId="75EC6AF5" w14:textId="77777777" w:rsidTr="00341AFA">
        <w:tc>
          <w:tcPr>
            <w:tcW w:w="3330" w:type="dxa"/>
            <w:gridSpan w:val="2"/>
            <w:tcBorders>
              <w:top w:val="nil"/>
              <w:left w:val="nil"/>
              <w:bottom w:val="nil"/>
              <w:right w:val="nil"/>
            </w:tcBorders>
          </w:tcPr>
          <w:p w14:paraId="025DB024"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14:paraId="5F3B02EF" w14:textId="77777777"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14:paraId="160C3043" w14:textId="77777777" w:rsidTr="00341AFA">
        <w:tc>
          <w:tcPr>
            <w:tcW w:w="3330" w:type="dxa"/>
            <w:gridSpan w:val="2"/>
            <w:tcBorders>
              <w:top w:val="nil"/>
              <w:left w:val="nil"/>
              <w:bottom w:val="nil"/>
              <w:right w:val="nil"/>
            </w:tcBorders>
          </w:tcPr>
          <w:p w14:paraId="09D02B9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14:paraId="12244F8B"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14:paraId="42171D9E" w14:textId="77777777" w:rsidTr="00341AFA">
        <w:tc>
          <w:tcPr>
            <w:tcW w:w="3330" w:type="dxa"/>
            <w:gridSpan w:val="2"/>
            <w:tcBorders>
              <w:top w:val="nil"/>
              <w:left w:val="nil"/>
              <w:bottom w:val="nil"/>
              <w:right w:val="nil"/>
            </w:tcBorders>
          </w:tcPr>
          <w:p w14:paraId="6CA4269F"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14:paraId="706A8903"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14:paraId="7BABBD8D" w14:textId="77777777" w:rsidTr="00341AFA">
        <w:tc>
          <w:tcPr>
            <w:tcW w:w="9360" w:type="dxa"/>
            <w:gridSpan w:val="3"/>
            <w:tcBorders>
              <w:top w:val="nil"/>
              <w:left w:val="nil"/>
              <w:bottom w:val="nil"/>
              <w:right w:val="nil"/>
            </w:tcBorders>
          </w:tcPr>
          <w:p w14:paraId="0BD81509"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14:paraId="409AD2FC" w14:textId="77777777" w:rsidTr="00341AFA">
        <w:tc>
          <w:tcPr>
            <w:tcW w:w="450" w:type="dxa"/>
            <w:tcBorders>
              <w:top w:val="nil"/>
              <w:left w:val="nil"/>
              <w:bottom w:val="nil"/>
              <w:right w:val="nil"/>
            </w:tcBorders>
          </w:tcPr>
          <w:p w14:paraId="0693CEC6"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14:paraId="6F7041D7" w14:textId="77777777"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bookmarkEnd w:id="1920"/>
        <w:bookmarkEnd w:id="1921"/>
        <w:bookmarkEnd w:id="2087"/>
      </w:tr>
    </w:tbl>
    <w:p w14:paraId="0E9CED62" w14:textId="77777777"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lang w:val="en-AU" w:eastAsia="en-US"/>
        </w:rPr>
      </w:pPr>
    </w:p>
    <w:p w14:paraId="354B884B" w14:textId="77777777" w:rsidR="00847C61" w:rsidRDefault="00847C61" w:rsidP="004F75A6"/>
    <w:p w14:paraId="2DB867DC" w14:textId="77777777" w:rsidR="00847C61" w:rsidRDefault="00847C61" w:rsidP="004F75A6"/>
    <w:p w14:paraId="167528C2" w14:textId="77777777" w:rsidR="00847C61" w:rsidRDefault="00847C61" w:rsidP="004F75A6"/>
    <w:p w14:paraId="27A9590B" w14:textId="77777777" w:rsidR="00847C61" w:rsidRDefault="00847C61" w:rsidP="004F75A6"/>
    <w:p w14:paraId="26C9C82D" w14:textId="77777777" w:rsidR="00847C61" w:rsidRDefault="00847C61" w:rsidP="004F75A6"/>
    <w:p w14:paraId="26111D46" w14:textId="77777777" w:rsidR="00847C61" w:rsidRDefault="00847C61" w:rsidP="004F75A6"/>
    <w:p w14:paraId="799CBF5F" w14:textId="77777777" w:rsidR="00424B9C" w:rsidRDefault="00424B9C" w:rsidP="004F75A6">
      <w:r>
        <w:br w:type="page"/>
      </w:r>
    </w:p>
    <w:p w14:paraId="0D66A184" w14:textId="77777777" w:rsidR="00141F7B" w:rsidRDefault="00590B41">
      <w:pPr>
        <w:spacing w:line="240" w:lineRule="auto"/>
        <w:contextualSpacing w:val="0"/>
      </w:pPr>
      <w:r>
        <w:rPr>
          <w:noProof/>
        </w:rPr>
        <w:lastRenderedPageBreak/>
        <w:drawing>
          <wp:anchor distT="0" distB="0" distL="114300" distR="114300" simplePos="0" relativeHeight="251659264" behindDoc="1" locked="0" layoutInCell="1" allowOverlap="1" wp14:anchorId="7841528B" wp14:editId="7D0897CD">
            <wp:simplePos x="0" y="0"/>
            <wp:positionH relativeFrom="column">
              <wp:posOffset>-900430</wp:posOffset>
            </wp:positionH>
            <wp:positionV relativeFrom="paragraph">
              <wp:posOffset>-1260475</wp:posOffset>
            </wp:positionV>
            <wp:extent cx="7556139" cy="10683146"/>
            <wp:effectExtent l="19050" t="0" r="6711" b="0"/>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bwMode="auto">
                    <a:xfrm>
                      <a:off x="0" y="0"/>
                      <a:ext cx="7556139" cy="10683146"/>
                    </a:xfrm>
                    <a:prstGeom prst="rect">
                      <a:avLst/>
                    </a:prstGeom>
                    <a:noFill/>
                    <a:ln>
                      <a:noFill/>
                    </a:ln>
                  </pic:spPr>
                </pic:pic>
              </a:graphicData>
            </a:graphic>
          </wp:anchor>
        </w:drawing>
      </w:r>
    </w:p>
    <w:p w14:paraId="354EFE20" w14:textId="77777777" w:rsidR="00B07821" w:rsidRPr="004F6D38" w:rsidRDefault="00A7025E" w:rsidP="004F6D38">
      <w:pPr>
        <w:spacing w:line="240" w:lineRule="auto"/>
        <w:contextualSpacing w:val="0"/>
      </w:pPr>
      <w:permStart w:id="1334470404" w:edGrp="everyone"/>
      <w:r>
        <w:rPr>
          <w:noProof/>
          <w:lang w:val="en-US" w:eastAsia="en-US"/>
        </w:rPr>
        <w:pict w14:anchorId="4DB496AC">
          <v:shape id="Tekstvak 7" o:spid="_x0000_s1029" type="#_x0000_t202" style="position:absolute;margin-left:52.65pt;margin-top:478pt;width:210.6pt;height:290.65pt;z-index:251666432;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" filled="f" stroked="f" strokeweight=".5pt">
            <v:path arrowok="t"/>
            <v:textbox>
              <w:txbxContent>
                <w:sdt>
                  <w:sdtPr>
                    <w:id w:val="-652210753"/>
                    <w:lock w:val="sdtLocked"/>
                  </w:sdtPr>
                  <w:sdtContent>
                    <w:p w14:paraId="21FDD9D7" w14:textId="77777777" w:rsidR="00A7025E" w:rsidRPr="0014572A" w:rsidRDefault="00A7025E" w:rsidP="0014572A">
                      <w:pPr>
                        <w:pStyle w:val="K12-adresgegevens"/>
                      </w:pPr>
                      <w:r w:rsidRPr="0014572A">
                        <w:t xml:space="preserve">KWALITEITSINSTITUUT </w:t>
                      </w:r>
                    </w:p>
                    <w:p w14:paraId="229AC561" w14:textId="77777777" w:rsidR="00A7025E" w:rsidRPr="0014572A" w:rsidRDefault="00A7025E" w:rsidP="0014572A">
                      <w:pPr>
                        <w:pStyle w:val="K12-adresgegevens"/>
                      </w:pPr>
                      <w:r w:rsidRPr="0014572A">
                        <w:t>NEDERLANDSE GEMEENTEN</w:t>
                      </w:r>
                    </w:p>
                    <w:p w14:paraId="2692DD87" w14:textId="77777777" w:rsidR="00A7025E" w:rsidRPr="0014572A" w:rsidRDefault="00A7025E" w:rsidP="0014572A">
                      <w:pPr>
                        <w:pStyle w:val="K12-adresgegevens"/>
                      </w:pPr>
                    </w:p>
                    <w:p w14:paraId="6B493BDD" w14:textId="77777777" w:rsidR="00A7025E" w:rsidRPr="0014572A" w:rsidRDefault="00A7025E" w:rsidP="0014572A">
                      <w:pPr>
                        <w:pStyle w:val="K12-adresgegevens"/>
                      </w:pPr>
                      <w:r w:rsidRPr="0014572A">
                        <w:t>NASSAULAAN 12</w:t>
                      </w:r>
                    </w:p>
                    <w:p w14:paraId="738A737C" w14:textId="77777777" w:rsidR="00A7025E" w:rsidRPr="0014572A" w:rsidRDefault="00A7025E" w:rsidP="0014572A">
                      <w:pPr>
                        <w:pStyle w:val="K12-adresgegevens"/>
                      </w:pPr>
                      <w:r w:rsidRPr="0014572A">
                        <w:t>2514 JS  DEN HAAG</w:t>
                      </w:r>
                    </w:p>
                    <w:p w14:paraId="217D52F6" w14:textId="77777777" w:rsidR="00A7025E" w:rsidRPr="0014572A" w:rsidRDefault="00A7025E" w:rsidP="0014572A">
                      <w:pPr>
                        <w:pStyle w:val="K12-adresgegevens"/>
                      </w:pPr>
                    </w:p>
                    <w:p w14:paraId="5FE46508" w14:textId="77777777" w:rsidR="00A7025E" w:rsidRPr="0014572A" w:rsidRDefault="00A7025E" w:rsidP="0014572A">
                      <w:pPr>
                        <w:pStyle w:val="K12-adresgegevens"/>
                      </w:pPr>
                      <w:r w:rsidRPr="0014572A">
                        <w:t>POSTBUS 30435</w:t>
                      </w:r>
                    </w:p>
                    <w:p w14:paraId="5804D08D" w14:textId="77777777" w:rsidR="00A7025E" w:rsidRPr="0014572A" w:rsidRDefault="00A7025E" w:rsidP="0014572A">
                      <w:pPr>
                        <w:pStyle w:val="K12-adresgegevens"/>
                      </w:pPr>
                      <w:r w:rsidRPr="0014572A">
                        <w:t>2500 GK  DEN HAAG</w:t>
                      </w:r>
                    </w:p>
                    <w:p w14:paraId="4BC19999" w14:textId="77777777" w:rsidR="00A7025E" w:rsidRPr="0014572A" w:rsidRDefault="00A7025E" w:rsidP="0014572A">
                      <w:pPr>
                        <w:pStyle w:val="K12-adresgegevens"/>
                      </w:pPr>
                    </w:p>
                    <w:p w14:paraId="5D2E5D65" w14:textId="77777777" w:rsidR="00A7025E" w:rsidRPr="0014572A" w:rsidRDefault="00A7025E" w:rsidP="0014572A">
                      <w:pPr>
                        <w:pStyle w:val="K12-adresgegevens"/>
                      </w:pPr>
                      <w:r w:rsidRPr="0014572A">
                        <w:t>T 070 373 80 08</w:t>
                      </w:r>
                    </w:p>
                    <w:p w14:paraId="56C1CB39" w14:textId="77777777" w:rsidR="00A7025E" w:rsidRPr="00F175A3" w:rsidRDefault="00A7025E" w:rsidP="0014572A">
                      <w:pPr>
                        <w:pStyle w:val="K12-adresgegevens"/>
                        <w:rPr>
                          <w:lang w:val="en-GB"/>
                        </w:rPr>
                      </w:pPr>
                      <w:r w:rsidRPr="00F175A3">
                        <w:rPr>
                          <w:lang w:val="en-GB"/>
                        </w:rPr>
                        <w:t>F 070 363 56 82</w:t>
                      </w:r>
                    </w:p>
                    <w:p w14:paraId="639E3A3F" w14:textId="77777777" w:rsidR="00A7025E" w:rsidRPr="00F175A3" w:rsidRDefault="00A7025E" w:rsidP="0014572A">
                      <w:pPr>
                        <w:pStyle w:val="K12-adresgegevens"/>
                        <w:rPr>
                          <w:lang w:val="en-GB"/>
                        </w:rPr>
                      </w:pPr>
                    </w:p>
                    <w:p w14:paraId="482D7C58" w14:textId="77777777" w:rsidR="00A7025E" w:rsidRPr="00F175A3" w:rsidRDefault="00A7025E" w:rsidP="0014572A">
                      <w:pPr>
                        <w:pStyle w:val="K12-adresgegevens"/>
                        <w:rPr>
                          <w:lang w:val="en-GB"/>
                        </w:rPr>
                      </w:pPr>
                      <w:r w:rsidRPr="00F175A3">
                        <w:rPr>
                          <w:lang w:val="en-GB"/>
                        </w:rPr>
                        <w:t>INFO@KINGGEMEENTEN.NL</w:t>
                      </w:r>
                    </w:p>
                    <w:p w14:paraId="140826AB" w14:textId="77777777" w:rsidR="00A7025E" w:rsidRPr="00F175A3" w:rsidRDefault="00A7025E" w:rsidP="0014572A">
                      <w:pPr>
                        <w:pStyle w:val="K12-adresgegevens"/>
                        <w:rPr>
                          <w:lang w:val="en-GB"/>
                        </w:rPr>
                      </w:pPr>
                      <w:r w:rsidRPr="00F175A3">
                        <w:rPr>
                          <w:lang w:val="en-GB"/>
                        </w:rPr>
                        <w:t>WWW.KINGGEMEENTEN.NL</w:t>
                      </w:r>
                    </w:p>
                  </w:sdtContent>
                </w:sdt>
              </w:txbxContent>
            </v:textbox>
            <w10:wrap anchorx="page" anchory="page"/>
            <w10:anchorlock/>
          </v:shape>
        </w:pict>
      </w:r>
      <w:permEnd w:id="1334470404"/>
    </w:p>
    <w:sectPr w:rsidR="00B07821" w:rsidRPr="004F6D38" w:rsidSect="00462A14">
      <w:type w:val="continuous"/>
      <w:pgSz w:w="11900" w:h="16840" w:code="9"/>
      <w:pgMar w:top="1985" w:right="1418" w:bottom="1077" w:left="1418" w:header="709" w:footer="709"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Arjan Kloosterboer" w:date="2017-09-18T13:41:00Z" w:initials="AK">
    <w:p w14:paraId="56E8B1DC" w14:textId="77777777" w:rsidR="00A7025E" w:rsidRDefault="00A7025E">
      <w:pPr>
        <w:pStyle w:val="Tekstopmerking"/>
      </w:pPr>
      <w:r>
        <w:rPr>
          <w:rStyle w:val="Verwijzingopmerking"/>
        </w:rPr>
        <w:annotationRef/>
      </w:r>
      <w:r>
        <w:t>Versiehistorie aanvullen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6E8B1D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E8B1DC" w16cid:durableId="1D6A4BA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FB9F9F" w14:textId="77777777" w:rsidR="00E116F4" w:rsidRDefault="00E116F4" w:rsidP="00A14B69">
      <w:r>
        <w:separator/>
      </w:r>
    </w:p>
  </w:endnote>
  <w:endnote w:type="continuationSeparator" w:id="0">
    <w:p w14:paraId="0A660BAE" w14:textId="77777777" w:rsidR="00E116F4" w:rsidRDefault="00E116F4" w:rsidP="00A14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7790A" w14:textId="77777777" w:rsidR="00A7025E" w:rsidRDefault="00A7025E" w:rsidP="00A14B6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F8499" w14:textId="1677EF9B" w:rsidR="00A7025E" w:rsidRDefault="00A7025E" w:rsidP="006C0403">
    <w:pPr>
      <w:pStyle w:val="Voettekst"/>
      <w:tabs>
        <w:tab w:val="clear" w:pos="4153"/>
        <w:tab w:val="clear" w:pos="8306"/>
        <w:tab w:val="center" w:pos="4820"/>
        <w:tab w:val="right" w:pos="9743"/>
      </w:tabs>
      <w:jc w:val="center"/>
    </w:pPr>
    <w:r>
      <w:fldChar w:fldCharType="begin"/>
    </w:r>
    <w:r>
      <w:instrText xml:space="preserve"> PAGE   \* MERGEFORMAT </w:instrText>
    </w:r>
    <w:r>
      <w:fldChar w:fldCharType="separate"/>
    </w:r>
    <w:r w:rsidR="00062E07">
      <w:rPr>
        <w:noProof/>
      </w:rPr>
      <w:t>27</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3EA2B" w14:textId="77777777" w:rsidR="00A7025E" w:rsidRDefault="00A7025E" w:rsidP="00A14B6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6F26B9" w14:textId="77777777" w:rsidR="00E116F4" w:rsidRPr="00F6587D" w:rsidRDefault="00E116F4" w:rsidP="00A14B69">
      <w:pPr>
        <w:rPr>
          <w:color w:val="D10074"/>
        </w:rPr>
      </w:pPr>
      <w:r>
        <w:separator/>
      </w:r>
    </w:p>
  </w:footnote>
  <w:footnote w:type="continuationSeparator" w:id="0">
    <w:p w14:paraId="47DF9BCF" w14:textId="77777777" w:rsidR="00E116F4" w:rsidRDefault="00E116F4" w:rsidP="00A14B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5F91F" w14:textId="77777777" w:rsidR="00A7025E" w:rsidRDefault="00A7025E" w:rsidP="00A14B69">
    <w:r>
      <w:rPr>
        <w:noProof/>
      </w:rPr>
      <w:drawing>
        <wp:anchor distT="0" distB="0" distL="114300" distR="114300" simplePos="0" relativeHeight="251657216" behindDoc="1" locked="1" layoutInCell="1" allowOverlap="1" wp14:anchorId="5B0AB339" wp14:editId="448A7630">
          <wp:simplePos x="0" y="0"/>
          <wp:positionH relativeFrom="page">
            <wp:posOffset>0</wp:posOffset>
          </wp:positionH>
          <wp:positionV relativeFrom="page">
            <wp:posOffset>0</wp:posOffset>
          </wp:positionV>
          <wp:extent cx="7559675" cy="10678160"/>
          <wp:effectExtent l="0" t="0" r="0" b="0"/>
          <wp:wrapTight wrapText="bothSides">
            <wp:wrapPolygon edited="0">
              <wp:start x="14152" y="886"/>
              <wp:lineTo x="13989" y="1118"/>
              <wp:lineTo x="14043" y="2813"/>
              <wp:lineTo x="10832" y="3430"/>
              <wp:lineTo x="10777" y="8979"/>
              <wp:lineTo x="14315" y="9595"/>
              <wp:lineTo x="13499" y="9634"/>
              <wp:lineTo x="2994" y="10289"/>
              <wp:lineTo x="2449" y="10404"/>
              <wp:lineTo x="2449" y="20269"/>
              <wp:lineTo x="20357" y="20269"/>
              <wp:lineTo x="20466" y="9210"/>
              <wp:lineTo x="10723" y="8979"/>
              <wp:lineTo x="10777" y="3430"/>
              <wp:lineTo x="13063" y="3430"/>
              <wp:lineTo x="17309" y="3044"/>
              <wp:lineTo x="17363" y="2813"/>
              <wp:lineTo x="19867" y="2235"/>
              <wp:lineTo x="19867" y="2196"/>
              <wp:lineTo x="20357" y="1888"/>
              <wp:lineTo x="20303" y="1696"/>
              <wp:lineTo x="19541" y="1580"/>
              <wp:lineTo x="19867" y="1118"/>
              <wp:lineTo x="19595" y="1079"/>
              <wp:lineTo x="17037" y="886"/>
              <wp:lineTo x="14152" y="886"/>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309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675" cy="1067816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5C602E" w14:textId="77777777" w:rsidR="00A7025E" w:rsidRDefault="00A7025E" w:rsidP="00A14B6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F03D5" w14:textId="77777777" w:rsidR="00A7025E" w:rsidRDefault="00A7025E" w:rsidP="00090B4C">
    <w:pPr>
      <w:jc w:val="right"/>
    </w:pPr>
    <w:r>
      <w:rPr>
        <w:noProof/>
      </w:rPr>
      <w:drawing>
        <wp:inline distT="0" distB="0" distL="0" distR="0" wp14:anchorId="0EE4D92C" wp14:editId="7C6C1644">
          <wp:extent cx="1295086" cy="648000"/>
          <wp:effectExtent l="0" t="0" r="63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H\Helder werkt\King\130131 Kingsjablonen update\werkdocumenten\KING Logo met naambeeld.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95086" cy="6480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62F3E" w14:textId="77777777" w:rsidR="00A7025E" w:rsidRDefault="00A7025E" w:rsidP="00A14B6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5E86BA6"/>
    <w:lvl w:ilvl="0">
      <w:start w:val="1"/>
      <w:numFmt w:val="bullet"/>
      <w:pStyle w:val="Lijstopsomteken"/>
      <w:lvlText w:val=""/>
      <w:lvlJc w:val="left"/>
      <w:pPr>
        <w:tabs>
          <w:tab w:val="num" w:pos="360"/>
        </w:tabs>
        <w:ind w:left="360" w:hanging="360"/>
      </w:pPr>
      <w:rPr>
        <w:rFonts w:ascii="Symbol" w:hAnsi="Symbol" w:hint="default"/>
      </w:rPr>
    </w:lvl>
  </w:abstractNum>
  <w:abstractNum w:abstractNumId="1" w15:restartNumberingAfterBreak="0">
    <w:nsid w:val="061032F2"/>
    <w:multiLevelType w:val="multilevel"/>
    <w:tmpl w:val="0632110E"/>
    <w:name w:val="lijstnummering"/>
    <w:lvl w:ilvl="0">
      <w:start w:val="1"/>
      <w:numFmt w:val="decimal"/>
      <w:pStyle w:val="Kop1"/>
      <w:lvlText w:val="%1"/>
      <w:lvlJc w:val="left"/>
      <w:pPr>
        <w:tabs>
          <w:tab w:val="num" w:pos="851"/>
        </w:tabs>
        <w:ind w:left="851" w:hanging="851"/>
      </w:pPr>
      <w:rPr>
        <w:rFonts w:ascii="Verdana" w:hAnsi="Verdana" w:hint="default"/>
        <w:b/>
        <w:i w:val="0"/>
        <w:caps w:val="0"/>
        <w:strike w:val="0"/>
        <w:dstrike w:val="0"/>
        <w:vanish w:val="0"/>
        <w:color w:val="003359"/>
        <w:sz w:val="32"/>
        <w:szCs w:val="32"/>
        <w:vertAlign w:val="baseline"/>
      </w:rPr>
    </w:lvl>
    <w:lvl w:ilvl="1">
      <w:start w:val="1"/>
      <w:numFmt w:val="decimal"/>
      <w:pStyle w:val="Kop2"/>
      <w:lvlText w:val="%1.%2"/>
      <w:lvlJc w:val="left"/>
      <w:pPr>
        <w:tabs>
          <w:tab w:val="num" w:pos="851"/>
        </w:tabs>
        <w:ind w:left="851" w:hanging="851"/>
      </w:pPr>
      <w:rPr>
        <w:rFonts w:ascii="Verdana" w:hAnsi="Verdana" w:hint="default"/>
        <w:b/>
        <w:i w:val="0"/>
        <w:caps w:val="0"/>
        <w:strike w:val="0"/>
        <w:dstrike w:val="0"/>
        <w:vanish w:val="0"/>
        <w:color w:val="003359"/>
        <w:sz w:val="24"/>
        <w:szCs w:val="24"/>
        <w:vertAlign w:val="baseline"/>
      </w:rPr>
    </w:lvl>
    <w:lvl w:ilvl="2">
      <w:start w:val="1"/>
      <w:numFmt w:val="decimal"/>
      <w:pStyle w:val="Kop3"/>
      <w:lvlText w:val="%1.%2.%3."/>
      <w:lvlJc w:val="left"/>
      <w:pPr>
        <w:tabs>
          <w:tab w:val="num" w:pos="851"/>
        </w:tabs>
        <w:ind w:left="851" w:hanging="851"/>
      </w:pPr>
      <w:rPr>
        <w:rFonts w:ascii="Verdana" w:hAnsi="Verdana" w:hint="default"/>
        <w:b/>
        <w:i w:val="0"/>
        <w:caps w:val="0"/>
        <w:strike w:val="0"/>
        <w:dstrike w:val="0"/>
        <w:vanish w:val="0"/>
        <w:color w:val="003359"/>
        <w:sz w:val="18"/>
        <w:vertAlign w:val="base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2" w15:restartNumberingAfterBreak="0">
    <w:nsid w:val="1BD44D58"/>
    <w:multiLevelType w:val="multilevel"/>
    <w:tmpl w:val="19F08BA4"/>
    <w:name w:val="K-nummering22"/>
    <w:numStyleLink w:val="K-nummering"/>
  </w:abstractNum>
  <w:abstractNum w:abstractNumId="3" w15:restartNumberingAfterBreak="0">
    <w:nsid w:val="1C6F00D8"/>
    <w:multiLevelType w:val="multilevel"/>
    <w:tmpl w:val="19F08BA4"/>
    <w:styleLink w:val="K-nummering"/>
    <w:lvl w:ilvl="0">
      <w:start w:val="10"/>
      <w:numFmt w:val="decimal"/>
      <w:lvlText w:val="%1."/>
      <w:lvlJc w:val="left"/>
      <w:pPr>
        <w:ind w:left="397" w:hanging="397"/>
      </w:pPr>
      <w:rPr>
        <w:rFonts w:ascii="Verdana" w:hAnsi="Verdana"/>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A1362EF"/>
    <w:multiLevelType w:val="multilevel"/>
    <w:tmpl w:val="87844596"/>
    <w:styleLink w:val="Opmaakprofiel1"/>
    <w:lvl w:ilvl="0">
      <w:start w:val="1"/>
      <w:numFmt w:val="decimal"/>
      <w:lvlText w:val="%1"/>
      <w:lvlJc w:val="left"/>
      <w:pPr>
        <w:ind w:left="851" w:hanging="851"/>
      </w:pPr>
      <w:rPr>
        <w:rFonts w:hint="default"/>
        <w:b/>
        <w:i w:val="0"/>
        <w:color w:val="003359"/>
        <w:sz w:val="32"/>
        <w:szCs w:val="32"/>
      </w:rPr>
    </w:lvl>
    <w:lvl w:ilvl="1">
      <w:start w:val="1"/>
      <w:numFmt w:val="decimal"/>
      <w:lvlText w:val="%1.%2"/>
      <w:lvlJc w:val="left"/>
      <w:pPr>
        <w:tabs>
          <w:tab w:val="num" w:pos="851"/>
        </w:tabs>
        <w:ind w:left="851" w:hanging="851"/>
      </w:pPr>
      <w:rPr>
        <w:rFonts w:hint="default"/>
        <w:sz w:val="24"/>
        <w:szCs w:val="24"/>
      </w:rPr>
    </w:lvl>
    <w:lvl w:ilvl="2">
      <w:start w:val="1"/>
      <w:numFmt w:val="decimal"/>
      <w:lvlText w:val="%1.%2.%3."/>
      <w:lvlJc w:val="left"/>
      <w:pPr>
        <w:tabs>
          <w:tab w:val="num" w:pos="851"/>
        </w:tabs>
        <w:ind w:left="851" w:hanging="851"/>
      </w:pPr>
      <w:rPr>
        <w:rFonts w:hint="default"/>
      </w:rPr>
    </w:lvl>
    <w:lvl w:ilvl="3">
      <w:start w:val="1"/>
      <w:numFmt w:val="decimal"/>
      <w:lvlText w:val="%1.%2.%3.%4."/>
      <w:lvlJc w:val="left"/>
      <w:pPr>
        <w:ind w:left="624" w:hanging="624"/>
      </w:pPr>
      <w:rPr>
        <w:rFonts w:hint="default"/>
      </w:rPr>
    </w:lvl>
    <w:lvl w:ilvl="4">
      <w:start w:val="1"/>
      <w:numFmt w:val="decimal"/>
      <w:lvlText w:val="%1.%2.%3.%4.%5."/>
      <w:lvlJc w:val="left"/>
      <w:pPr>
        <w:ind w:left="624" w:hanging="624"/>
      </w:pPr>
      <w:rPr>
        <w:rFonts w:hint="default"/>
      </w:rPr>
    </w:lvl>
    <w:lvl w:ilvl="5">
      <w:start w:val="1"/>
      <w:numFmt w:val="decimal"/>
      <w:lvlText w:val="%1.%2.%3.%4.%5.%6."/>
      <w:lvlJc w:val="left"/>
      <w:pPr>
        <w:ind w:left="624" w:hanging="624"/>
      </w:pPr>
      <w:rPr>
        <w:rFonts w:hint="default"/>
      </w:rPr>
    </w:lvl>
    <w:lvl w:ilvl="6">
      <w:start w:val="1"/>
      <w:numFmt w:val="decimal"/>
      <w:lvlText w:val="%1.%2.%3.%4.%5.%6.%7."/>
      <w:lvlJc w:val="left"/>
      <w:pPr>
        <w:ind w:left="624" w:hanging="624"/>
      </w:pPr>
      <w:rPr>
        <w:rFonts w:hint="default"/>
      </w:rPr>
    </w:lvl>
    <w:lvl w:ilvl="7">
      <w:start w:val="1"/>
      <w:numFmt w:val="decimal"/>
      <w:lvlText w:val="%1.%2.%3.%4.%5.%6.%7.%8."/>
      <w:lvlJc w:val="left"/>
      <w:pPr>
        <w:ind w:left="624" w:hanging="624"/>
      </w:pPr>
      <w:rPr>
        <w:rFonts w:hint="default"/>
      </w:rPr>
    </w:lvl>
    <w:lvl w:ilvl="8">
      <w:start w:val="1"/>
      <w:numFmt w:val="decimal"/>
      <w:lvlText w:val="%1.%2.%3.%4.%5.%6.%7.%8.%9."/>
      <w:lvlJc w:val="left"/>
      <w:pPr>
        <w:ind w:left="624" w:hanging="624"/>
      </w:pPr>
      <w:rPr>
        <w:rFonts w:hint="default"/>
      </w:rPr>
    </w:lvl>
  </w:abstractNum>
  <w:abstractNum w:abstractNumId="5" w15:restartNumberingAfterBreak="0">
    <w:nsid w:val="3DCFA4AF"/>
    <w:multiLevelType w:val="multilevel"/>
    <w:tmpl w:val="00000016"/>
    <w:name w:val="List3355125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 w15:restartNumberingAfterBreak="0">
    <w:nsid w:val="3DCFA4B0"/>
    <w:multiLevelType w:val="multilevel"/>
    <w:tmpl w:val="00000017"/>
    <w:name w:val="List3385953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3DCFA4B1"/>
    <w:multiLevelType w:val="multilevel"/>
    <w:tmpl w:val="00000018"/>
    <w:name w:val="List5524734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3DCFA4B2"/>
    <w:multiLevelType w:val="multilevel"/>
    <w:tmpl w:val="00000019"/>
    <w:name w:val="List5979109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15:restartNumberingAfterBreak="0">
    <w:nsid w:val="3F654683"/>
    <w:multiLevelType w:val="multilevel"/>
    <w:tmpl w:val="ED30F692"/>
    <w:name w:val="K-hoofdstuknummer"/>
    <w:lvl w:ilvl="0">
      <w:start w:val="1"/>
      <w:numFmt w:val="decimal"/>
      <w:lvlText w:val="%1."/>
      <w:lvlJc w:val="left"/>
      <w:pPr>
        <w:ind w:left="567" w:hanging="567"/>
      </w:pPr>
      <w:rPr>
        <w:rFonts w:hint="default"/>
        <w:b/>
        <w:i w:val="0"/>
        <w:color w:val="000000" w:themeColor="text1"/>
        <w:sz w:val="40"/>
      </w:rPr>
    </w:lvl>
    <w:lvl w:ilvl="1">
      <w:start w:val="1"/>
      <w:numFmt w:val="decimal"/>
      <w:lvlRestart w:val="0"/>
      <w:lvlText w:val="%1.%2."/>
      <w:lvlJc w:val="left"/>
      <w:pPr>
        <w:ind w:left="567" w:hanging="567"/>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5E522BD"/>
    <w:multiLevelType w:val="multilevel"/>
    <w:tmpl w:val="A0A66EE4"/>
    <w:styleLink w:val="OpmaakprofielMetopsommingstekensSymbolsymboolLinks063cmVerk"/>
    <w:lvl w:ilvl="0">
      <w:start w:val="160"/>
      <w:numFmt w:val="bullet"/>
      <w:lvlText w:val=""/>
      <w:lvlJc w:val="left"/>
      <w:pPr>
        <w:ind w:left="360" w:hanging="360"/>
      </w:pPr>
      <w:rPr>
        <w:rFonts w:ascii="Symbol" w:hAnsi="Symbol"/>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51637ADF"/>
    <w:multiLevelType w:val="multilevel"/>
    <w:tmpl w:val="19C4F710"/>
    <w:name w:val="K-nummering2"/>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94C7DD9"/>
    <w:multiLevelType w:val="hybridMultilevel"/>
    <w:tmpl w:val="85129B0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D9E4EDB"/>
    <w:multiLevelType w:val="multilevel"/>
    <w:tmpl w:val="1ABAA200"/>
    <w:name w:val="K-nummering"/>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EDC61C1"/>
    <w:multiLevelType w:val="multilevel"/>
    <w:tmpl w:val="A2D8AE94"/>
    <w:lvl w:ilvl="0">
      <w:start w:val="1"/>
      <w:numFmt w:val="bullet"/>
      <w:pStyle w:val="6opsomming"/>
      <w:lvlText w:val=""/>
      <w:lvlJc w:val="left"/>
      <w:pPr>
        <w:ind w:left="340" w:hanging="340"/>
      </w:pPr>
      <w:rPr>
        <w:rFonts w:ascii="Symbol" w:hAnsi="Symbol" w:hint="default"/>
      </w:rPr>
    </w:lvl>
    <w:lvl w:ilvl="1">
      <w:start w:val="1"/>
      <w:numFmt w:val="bullet"/>
      <w:lvlText w:val="o"/>
      <w:lvlJc w:val="left"/>
      <w:pPr>
        <w:tabs>
          <w:tab w:val="num" w:pos="10433"/>
        </w:tabs>
        <w:ind w:left="681" w:hanging="341"/>
      </w:pPr>
      <w:rPr>
        <w:rFonts w:ascii="Courier New" w:hAnsi="Courier New" w:hint="default"/>
      </w:rPr>
    </w:lvl>
    <w:lvl w:ilvl="2">
      <w:start w:val="1"/>
      <w:numFmt w:val="bullet"/>
      <w:lvlText w:val=""/>
      <w:lvlJc w:val="left"/>
      <w:pPr>
        <w:tabs>
          <w:tab w:val="num" w:pos="681"/>
        </w:tabs>
        <w:ind w:left="1021" w:hanging="340"/>
      </w:pPr>
      <w:rPr>
        <w:rFonts w:ascii="Wingdings" w:hAnsi="Wingdings" w:hint="default"/>
      </w:rPr>
    </w:lvl>
    <w:lvl w:ilvl="3">
      <w:start w:val="1"/>
      <w:numFmt w:val="bullet"/>
      <w:lvlText w:val=""/>
      <w:lvlJc w:val="left"/>
      <w:pPr>
        <w:tabs>
          <w:tab w:val="num" w:pos="1021"/>
        </w:tabs>
        <w:ind w:left="1361" w:hanging="340"/>
      </w:pPr>
      <w:rPr>
        <w:rFonts w:ascii="Symbol" w:hAnsi="Symbol" w:hint="default"/>
      </w:rPr>
    </w:lvl>
    <w:lvl w:ilvl="4">
      <w:start w:val="1"/>
      <w:numFmt w:val="bullet"/>
      <w:lvlText w:val="o"/>
      <w:lvlJc w:val="left"/>
      <w:pPr>
        <w:tabs>
          <w:tab w:val="num" w:pos="1361"/>
        </w:tabs>
        <w:ind w:left="1701" w:hanging="340"/>
      </w:pPr>
      <w:rPr>
        <w:rFonts w:ascii="Courier New" w:hAnsi="Courier New" w:hint="default"/>
      </w:rPr>
    </w:lvl>
    <w:lvl w:ilvl="5">
      <w:start w:val="1"/>
      <w:numFmt w:val="bullet"/>
      <w:lvlText w:val=""/>
      <w:lvlJc w:val="left"/>
      <w:pPr>
        <w:tabs>
          <w:tab w:val="num" w:pos="1701"/>
        </w:tabs>
        <w:ind w:left="2041" w:hanging="340"/>
      </w:pPr>
      <w:rPr>
        <w:rFonts w:ascii="Wingdings" w:hAnsi="Wingdings" w:hint="default"/>
      </w:rPr>
    </w:lvl>
    <w:lvl w:ilvl="6">
      <w:start w:val="1"/>
      <w:numFmt w:val="bullet"/>
      <w:lvlText w:val=""/>
      <w:lvlJc w:val="left"/>
      <w:pPr>
        <w:tabs>
          <w:tab w:val="num" w:pos="2041"/>
        </w:tabs>
        <w:ind w:left="2382" w:hanging="341"/>
      </w:pPr>
      <w:rPr>
        <w:rFonts w:ascii="Symbol" w:hAnsi="Symbol" w:hint="default"/>
      </w:rPr>
    </w:lvl>
    <w:lvl w:ilvl="7">
      <w:start w:val="1"/>
      <w:numFmt w:val="bullet"/>
      <w:lvlText w:val="o"/>
      <w:lvlJc w:val="left"/>
      <w:pPr>
        <w:tabs>
          <w:tab w:val="num" w:pos="2382"/>
        </w:tabs>
        <w:ind w:left="2722" w:hanging="340"/>
      </w:pPr>
      <w:rPr>
        <w:rFonts w:ascii="Courier New" w:hAnsi="Courier New" w:hint="default"/>
      </w:rPr>
    </w:lvl>
    <w:lvl w:ilvl="8">
      <w:start w:val="1"/>
      <w:numFmt w:val="bullet"/>
      <w:lvlText w:val=""/>
      <w:lvlJc w:val="left"/>
      <w:pPr>
        <w:ind w:left="3062" w:hanging="340"/>
      </w:pPr>
      <w:rPr>
        <w:rFonts w:ascii="Wingdings" w:hAnsi="Wingdings" w:hint="default"/>
      </w:rPr>
    </w:lvl>
  </w:abstractNum>
  <w:abstractNum w:abstractNumId="15" w15:restartNumberingAfterBreak="0">
    <w:nsid w:val="63A1519F"/>
    <w:multiLevelType w:val="hybridMultilevel"/>
    <w:tmpl w:val="D94A995E"/>
    <w:lvl w:ilvl="0" w:tplc="88EAE946">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B9E6D22"/>
    <w:multiLevelType w:val="multilevel"/>
    <w:tmpl w:val="9F3C41EE"/>
    <w:name w:val="K-nummering222"/>
    <w:lvl w:ilvl="0">
      <w:start w:val="1"/>
      <w:numFmt w:val="decimal"/>
      <w:pStyle w:val="nropsomming"/>
      <w:lvlText w:val="%1."/>
      <w:lvlJc w:val="left"/>
      <w:pPr>
        <w:ind w:left="397" w:hanging="397"/>
      </w:pPr>
      <w:rPr>
        <w:rFonts w:ascii="Verdana" w:hAnsi="Verdana" w:hint="default"/>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722" w:hanging="908"/>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E9D48C2"/>
    <w:multiLevelType w:val="multilevel"/>
    <w:tmpl w:val="0413001F"/>
    <w:name w:val="K-opsomming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4"/>
  </w:num>
  <w:num w:numId="3">
    <w:abstractNumId w:val="3"/>
  </w:num>
  <w:num w:numId="4">
    <w:abstractNumId w:val="0"/>
  </w:num>
  <w:num w:numId="5">
    <w:abstractNumId w:val="16"/>
  </w:num>
  <w:num w:numId="6">
    <w:abstractNumId w:val="10"/>
  </w:num>
  <w:num w:numId="7">
    <w:abstractNumId w:val="4"/>
  </w:num>
  <w:num w:numId="8">
    <w:abstractNumId w:val="15"/>
  </w:num>
  <w:num w:numId="9">
    <w:abstractNumId w:val="7"/>
  </w:num>
  <w:num w:numId="10">
    <w:abstractNumId w:val="5"/>
  </w:num>
  <w:num w:numId="11">
    <w:abstractNumId w:val="8"/>
  </w:num>
  <w:num w:numId="12">
    <w:abstractNumId w:val="12"/>
  </w:num>
  <w:num w:numId="13">
    <w:abstractNumId w:val="6"/>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jan Kloosterboer">
    <w15:presenceInfo w15:providerId="None" w15:userId="Arjan Kloosterboer"/>
  </w15:person>
  <w15:person w15:author="A.C. Kloosterboer">
    <w15:presenceInfo w15:providerId="None" w15:userId="A.C. Kloosterbo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hideSpellingErrors/>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formatting="1" w:enforcement="0"/>
  <w:defaultTabStop w:val="720"/>
  <w:hyphenationZone w:val="425"/>
  <w:drawingGridHorizontalSpacing w:val="9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OpenInPublishingView" w:val="0"/>
    <w:docVar w:name="PublishingViewTables" w:val="0"/>
  </w:docVars>
  <w:rsids>
    <w:rsidRoot w:val="001A611A"/>
    <w:rsid w:val="000030E7"/>
    <w:rsid w:val="000052E1"/>
    <w:rsid w:val="00035F82"/>
    <w:rsid w:val="00062E07"/>
    <w:rsid w:val="00065603"/>
    <w:rsid w:val="00076EE1"/>
    <w:rsid w:val="00077AB2"/>
    <w:rsid w:val="000807AD"/>
    <w:rsid w:val="00082E0D"/>
    <w:rsid w:val="00084FD6"/>
    <w:rsid w:val="00090B4C"/>
    <w:rsid w:val="00092CF5"/>
    <w:rsid w:val="000954FF"/>
    <w:rsid w:val="00095C62"/>
    <w:rsid w:val="000B2EA3"/>
    <w:rsid w:val="000B66CF"/>
    <w:rsid w:val="00125AF7"/>
    <w:rsid w:val="00135AD1"/>
    <w:rsid w:val="00141F7B"/>
    <w:rsid w:val="0014572A"/>
    <w:rsid w:val="00165A93"/>
    <w:rsid w:val="001A611A"/>
    <w:rsid w:val="001B7087"/>
    <w:rsid w:val="001C1C41"/>
    <w:rsid w:val="001D5F15"/>
    <w:rsid w:val="001E08B2"/>
    <w:rsid w:val="001E75C3"/>
    <w:rsid w:val="001F594C"/>
    <w:rsid w:val="00200C5D"/>
    <w:rsid w:val="002037AD"/>
    <w:rsid w:val="00215EF4"/>
    <w:rsid w:val="00231E50"/>
    <w:rsid w:val="00236A46"/>
    <w:rsid w:val="0024241F"/>
    <w:rsid w:val="002468BC"/>
    <w:rsid w:val="0025661F"/>
    <w:rsid w:val="00275F13"/>
    <w:rsid w:val="002B238E"/>
    <w:rsid w:val="002B5A57"/>
    <w:rsid w:val="002B74F1"/>
    <w:rsid w:val="002C5332"/>
    <w:rsid w:val="002E480C"/>
    <w:rsid w:val="002E4B32"/>
    <w:rsid w:val="00341AFA"/>
    <w:rsid w:val="00364256"/>
    <w:rsid w:val="0037471C"/>
    <w:rsid w:val="00383FC5"/>
    <w:rsid w:val="00390415"/>
    <w:rsid w:val="003945F3"/>
    <w:rsid w:val="003A5D82"/>
    <w:rsid w:val="003D2D50"/>
    <w:rsid w:val="003D6CFA"/>
    <w:rsid w:val="00412B86"/>
    <w:rsid w:val="00413CB8"/>
    <w:rsid w:val="00422833"/>
    <w:rsid w:val="00424B9C"/>
    <w:rsid w:val="00424E15"/>
    <w:rsid w:val="0044452F"/>
    <w:rsid w:val="00447F21"/>
    <w:rsid w:val="00462A14"/>
    <w:rsid w:val="004A0171"/>
    <w:rsid w:val="004C2111"/>
    <w:rsid w:val="004C5D34"/>
    <w:rsid w:val="004D3758"/>
    <w:rsid w:val="004D5BF1"/>
    <w:rsid w:val="004E122E"/>
    <w:rsid w:val="004E1665"/>
    <w:rsid w:val="004E468C"/>
    <w:rsid w:val="004F3A45"/>
    <w:rsid w:val="004F6633"/>
    <w:rsid w:val="004F6D38"/>
    <w:rsid w:val="004F75A6"/>
    <w:rsid w:val="005070DB"/>
    <w:rsid w:val="00520125"/>
    <w:rsid w:val="00524BD4"/>
    <w:rsid w:val="00527614"/>
    <w:rsid w:val="00527BA9"/>
    <w:rsid w:val="00542956"/>
    <w:rsid w:val="0054486A"/>
    <w:rsid w:val="00556E47"/>
    <w:rsid w:val="00590B41"/>
    <w:rsid w:val="0059146E"/>
    <w:rsid w:val="005A40FE"/>
    <w:rsid w:val="005B07DD"/>
    <w:rsid w:val="005B2A32"/>
    <w:rsid w:val="005C7FA5"/>
    <w:rsid w:val="005D015D"/>
    <w:rsid w:val="005E3E08"/>
    <w:rsid w:val="005F10A6"/>
    <w:rsid w:val="00603AD7"/>
    <w:rsid w:val="00604896"/>
    <w:rsid w:val="00607CC4"/>
    <w:rsid w:val="00623C8B"/>
    <w:rsid w:val="00626765"/>
    <w:rsid w:val="00634BB6"/>
    <w:rsid w:val="006360F3"/>
    <w:rsid w:val="006362C3"/>
    <w:rsid w:val="00643528"/>
    <w:rsid w:val="0064719D"/>
    <w:rsid w:val="0065226C"/>
    <w:rsid w:val="00684AE3"/>
    <w:rsid w:val="006C0403"/>
    <w:rsid w:val="006C2F0E"/>
    <w:rsid w:val="006C2F42"/>
    <w:rsid w:val="006D1E68"/>
    <w:rsid w:val="006D21FA"/>
    <w:rsid w:val="006D24F0"/>
    <w:rsid w:val="00712773"/>
    <w:rsid w:val="0072746F"/>
    <w:rsid w:val="0074166C"/>
    <w:rsid w:val="007679C2"/>
    <w:rsid w:val="00776647"/>
    <w:rsid w:val="00792524"/>
    <w:rsid w:val="007C75AF"/>
    <w:rsid w:val="007D606D"/>
    <w:rsid w:val="00812AE6"/>
    <w:rsid w:val="00825CF4"/>
    <w:rsid w:val="00842596"/>
    <w:rsid w:val="00847C61"/>
    <w:rsid w:val="0087013B"/>
    <w:rsid w:val="0087045F"/>
    <w:rsid w:val="00882571"/>
    <w:rsid w:val="0088563A"/>
    <w:rsid w:val="008877A5"/>
    <w:rsid w:val="00897055"/>
    <w:rsid w:val="008A0990"/>
    <w:rsid w:val="008A4C56"/>
    <w:rsid w:val="008A68BF"/>
    <w:rsid w:val="008B7713"/>
    <w:rsid w:val="008C669F"/>
    <w:rsid w:val="008D3A7A"/>
    <w:rsid w:val="008E0ED5"/>
    <w:rsid w:val="0092369C"/>
    <w:rsid w:val="00987CFC"/>
    <w:rsid w:val="009B786A"/>
    <w:rsid w:val="009E1F22"/>
    <w:rsid w:val="009F028C"/>
    <w:rsid w:val="00A14B69"/>
    <w:rsid w:val="00A16EF7"/>
    <w:rsid w:val="00A2491B"/>
    <w:rsid w:val="00A261F7"/>
    <w:rsid w:val="00A31FA7"/>
    <w:rsid w:val="00A3482E"/>
    <w:rsid w:val="00A35198"/>
    <w:rsid w:val="00A43283"/>
    <w:rsid w:val="00A6122F"/>
    <w:rsid w:val="00A6787F"/>
    <w:rsid w:val="00A7025E"/>
    <w:rsid w:val="00A70FD5"/>
    <w:rsid w:val="00A85696"/>
    <w:rsid w:val="00A90F8D"/>
    <w:rsid w:val="00AA0C9C"/>
    <w:rsid w:val="00AE0976"/>
    <w:rsid w:val="00AE3D9E"/>
    <w:rsid w:val="00B07821"/>
    <w:rsid w:val="00B14AD1"/>
    <w:rsid w:val="00B209BD"/>
    <w:rsid w:val="00B36E25"/>
    <w:rsid w:val="00B46008"/>
    <w:rsid w:val="00B94D2F"/>
    <w:rsid w:val="00BA750E"/>
    <w:rsid w:val="00BB5293"/>
    <w:rsid w:val="00BC1BFA"/>
    <w:rsid w:val="00BC3B80"/>
    <w:rsid w:val="00BD1E00"/>
    <w:rsid w:val="00BD2092"/>
    <w:rsid w:val="00BD3F09"/>
    <w:rsid w:val="00BF5937"/>
    <w:rsid w:val="00BF78E4"/>
    <w:rsid w:val="00C10D74"/>
    <w:rsid w:val="00C25571"/>
    <w:rsid w:val="00C51AC1"/>
    <w:rsid w:val="00C6754B"/>
    <w:rsid w:val="00C747F8"/>
    <w:rsid w:val="00C9388A"/>
    <w:rsid w:val="00C9753E"/>
    <w:rsid w:val="00C97DAE"/>
    <w:rsid w:val="00CB25BE"/>
    <w:rsid w:val="00CB5B29"/>
    <w:rsid w:val="00CB7A65"/>
    <w:rsid w:val="00CC54A7"/>
    <w:rsid w:val="00CF5A2C"/>
    <w:rsid w:val="00D30449"/>
    <w:rsid w:val="00D40B5F"/>
    <w:rsid w:val="00D468F1"/>
    <w:rsid w:val="00D64FAA"/>
    <w:rsid w:val="00D74FEB"/>
    <w:rsid w:val="00D917DB"/>
    <w:rsid w:val="00D9560C"/>
    <w:rsid w:val="00DE271E"/>
    <w:rsid w:val="00DE3896"/>
    <w:rsid w:val="00E075A9"/>
    <w:rsid w:val="00E116F4"/>
    <w:rsid w:val="00E13927"/>
    <w:rsid w:val="00E52649"/>
    <w:rsid w:val="00E622E5"/>
    <w:rsid w:val="00E71B04"/>
    <w:rsid w:val="00E8015F"/>
    <w:rsid w:val="00EC05C9"/>
    <w:rsid w:val="00EE6D97"/>
    <w:rsid w:val="00EE7AD3"/>
    <w:rsid w:val="00EF2D8C"/>
    <w:rsid w:val="00F175A3"/>
    <w:rsid w:val="00F3704C"/>
    <w:rsid w:val="00F54E4A"/>
    <w:rsid w:val="00F60EB4"/>
    <w:rsid w:val="00F655B6"/>
    <w:rsid w:val="00F6587D"/>
    <w:rsid w:val="00F97CB1"/>
    <w:rsid w:val="00FA2527"/>
    <w:rsid w:val="00FC04CE"/>
    <w:rsid w:val="00FF0C64"/>
    <w:rsid w:val="00FF4B43"/>
    <w:rsid w:val="00FF68BB"/>
  </w:rsids>
  <m:mathPr>
    <m:mathFont m:val="Cambria Math"/>
    <m:brkBin m:val="before"/>
    <m:brkBinSub m:val="--"/>
    <m:smallFrac m:val="0"/>
    <m:dispDef m:val="0"/>
    <m:lMargin m:val="0"/>
    <m:rMargin m:val="0"/>
    <m:defJc m:val="centerGroup"/>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3CC4EF"/>
  <w15:docId w15:val="{8F613F00-7306-4347-8966-C887B3F19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uiPriority="99"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aliases w:val="1 standaard"/>
    <w:qFormat/>
    <w:rsid w:val="00607CC4"/>
    <w:pPr>
      <w:contextualSpacing/>
    </w:pPr>
    <w:rPr>
      <w:rFonts w:eastAsia="Times New Roman"/>
    </w:rPr>
  </w:style>
  <w:style w:type="paragraph" w:styleId="Kop1">
    <w:name w:val="heading 1"/>
    <w:aliases w:val="3 hoofdstuk genummerd"/>
    <w:basedOn w:val="koptitel"/>
    <w:next w:val="Standaard"/>
    <w:link w:val="Kop1Char"/>
    <w:uiPriority w:val="99"/>
    <w:qFormat/>
    <w:rsid w:val="008B7713"/>
    <w:pPr>
      <w:numPr>
        <w:numId w:val="1"/>
      </w:numPr>
      <w:spacing w:after="120"/>
      <w:outlineLvl w:val="0"/>
    </w:pPr>
  </w:style>
  <w:style w:type="paragraph" w:styleId="Kop2">
    <w:name w:val="heading 2"/>
    <w:aliases w:val="4 paragraaf genummerd"/>
    <w:next w:val="Standaard"/>
    <w:link w:val="Kop2Char"/>
    <w:uiPriority w:val="99"/>
    <w:qFormat/>
    <w:rsid w:val="00847C61"/>
    <w:pPr>
      <w:pageBreakBefore/>
      <w:numPr>
        <w:ilvl w:val="1"/>
        <w:numId w:val="1"/>
      </w:numPr>
      <w:spacing w:line="500" w:lineRule="exact"/>
      <w:outlineLvl w:val="1"/>
    </w:pPr>
    <w:rPr>
      <w:b/>
      <w:bCs/>
      <w:color w:val="003359"/>
      <w:sz w:val="24"/>
      <w:szCs w:val="24"/>
      <w:lang w:eastAsia="en-US"/>
    </w:rPr>
  </w:style>
  <w:style w:type="paragraph" w:styleId="Kop3">
    <w:name w:val="heading 3"/>
    <w:aliases w:val="5 subparagraaf genummerd"/>
    <w:next w:val="Standaard"/>
    <w:link w:val="Kop3Char"/>
    <w:uiPriority w:val="99"/>
    <w:qFormat/>
    <w:rsid w:val="008B7713"/>
    <w:pPr>
      <w:numPr>
        <w:ilvl w:val="2"/>
        <w:numId w:val="1"/>
      </w:numPr>
      <w:spacing w:line="500" w:lineRule="exact"/>
      <w:outlineLvl w:val="2"/>
    </w:pPr>
    <w:rPr>
      <w:b/>
      <w:bCs/>
      <w:color w:val="003359"/>
      <w:szCs w:val="24"/>
      <w:lang w:eastAsia="en-US"/>
    </w:rPr>
  </w:style>
  <w:style w:type="paragraph" w:styleId="Kop4">
    <w:name w:val="heading 4"/>
    <w:basedOn w:val="Standaard"/>
    <w:next w:val="Standaard"/>
    <w:link w:val="Kop4Char"/>
    <w:uiPriority w:val="99"/>
    <w:unhideWhenUsed/>
    <w:qFormat/>
    <w:rsid w:val="004F75A6"/>
    <w:pPr>
      <w:keepNext/>
      <w:keepLines/>
      <w:outlineLvl w:val="3"/>
    </w:pPr>
    <w:rPr>
      <w:rFonts w:eastAsiaTheme="majorEastAsia" w:cstheme="majorBidi"/>
      <w:b/>
      <w:bCs/>
      <w:i/>
      <w:iCs/>
      <w:color w:val="003359"/>
    </w:rPr>
  </w:style>
  <w:style w:type="paragraph" w:styleId="Kop5">
    <w:name w:val="heading 5"/>
    <w:basedOn w:val="Standaard"/>
    <w:next w:val="Standaard"/>
    <w:link w:val="Kop5Char"/>
    <w:uiPriority w:val="99"/>
    <w:unhideWhenUsed/>
    <w:qFormat/>
    <w:rsid w:val="00847C61"/>
    <w:pPr>
      <w:keepNext/>
      <w:keepLines/>
      <w:spacing w:before="200"/>
      <w:outlineLvl w:val="4"/>
    </w:pPr>
    <w:rPr>
      <w:rFonts w:eastAsia="Calibri"/>
      <w:b/>
      <w:bCs/>
      <w:i/>
      <w:iCs/>
      <w:color w:val="000000"/>
      <w:sz w:val="26"/>
      <w:szCs w:val="26"/>
      <w:lang w:val="en-AU"/>
    </w:rPr>
  </w:style>
  <w:style w:type="paragraph" w:styleId="Kop6">
    <w:name w:val="heading 6"/>
    <w:basedOn w:val="Standaard"/>
    <w:next w:val="Standaard"/>
    <w:link w:val="Kop6Char"/>
    <w:uiPriority w:val="99"/>
    <w:unhideWhenUsed/>
    <w:qFormat/>
    <w:rsid w:val="00847C61"/>
    <w:pPr>
      <w:keepNext/>
      <w:keepLines/>
      <w:spacing w:before="200"/>
      <w:outlineLvl w:val="5"/>
    </w:pPr>
    <w:rPr>
      <w:rFonts w:eastAsia="Calibri"/>
      <w:b/>
      <w:bCs/>
      <w:color w:val="000000"/>
      <w:lang w:val="en-AU"/>
    </w:rPr>
  </w:style>
  <w:style w:type="paragraph" w:styleId="Kop7">
    <w:name w:val="heading 7"/>
    <w:basedOn w:val="Standaard"/>
    <w:next w:val="Standaard"/>
    <w:link w:val="Kop7Char"/>
    <w:uiPriority w:val="99"/>
    <w:unhideWhenUsed/>
    <w:qFormat/>
    <w:rsid w:val="00847C61"/>
    <w:pPr>
      <w:keepNext/>
      <w:keepLines/>
      <w:spacing w:before="200"/>
      <w:outlineLvl w:val="6"/>
    </w:pPr>
    <w:rPr>
      <w:rFonts w:eastAsia="Calibri"/>
      <w:color w:val="000000"/>
      <w:sz w:val="24"/>
      <w:szCs w:val="24"/>
      <w:lang w:val="en-AU"/>
    </w:rPr>
  </w:style>
  <w:style w:type="paragraph" w:styleId="Kop8">
    <w:name w:val="heading 8"/>
    <w:basedOn w:val="Standaard"/>
    <w:next w:val="Standaard"/>
    <w:link w:val="Kop8Char"/>
    <w:uiPriority w:val="99"/>
    <w:unhideWhenUsed/>
    <w:qFormat/>
    <w:rsid w:val="00847C61"/>
    <w:pPr>
      <w:keepNext/>
      <w:keepLines/>
      <w:spacing w:before="200"/>
      <w:outlineLvl w:val="7"/>
    </w:pPr>
    <w:rPr>
      <w:rFonts w:eastAsia="Calibri"/>
      <w:i/>
      <w:iCs/>
      <w:color w:val="000000"/>
      <w:sz w:val="24"/>
      <w:szCs w:val="24"/>
      <w:lang w:val="en-AU"/>
    </w:rPr>
  </w:style>
  <w:style w:type="paragraph" w:styleId="Kop9">
    <w:name w:val="heading 9"/>
    <w:basedOn w:val="Standaard"/>
    <w:next w:val="Standaard"/>
    <w:link w:val="Kop9Char"/>
    <w:uiPriority w:val="99"/>
    <w:unhideWhenUsed/>
    <w:qFormat/>
    <w:rsid w:val="00847C61"/>
    <w:pPr>
      <w:keepNext/>
      <w:keepLines/>
      <w:spacing w:before="200"/>
      <w:outlineLvl w:val="8"/>
    </w:pPr>
    <w:rPr>
      <w:rFonts w:ascii="Cambria" w:hAnsi="Cambria"/>
      <w:color w:val="000000"/>
      <w:lang w:val="en-AU"/>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uiPriority w:val="9"/>
    <w:rsid w:val="008B7713"/>
    <w:rPr>
      <w:b/>
      <w:bCs/>
      <w:color w:val="003359"/>
      <w:sz w:val="32"/>
      <w:szCs w:val="22"/>
      <w:lang w:eastAsia="en-US"/>
    </w:rPr>
  </w:style>
  <w:style w:type="character" w:customStyle="1" w:styleId="Kop2Char">
    <w:name w:val="Kop 2 Char"/>
    <w:aliases w:val="4 paragraaf genummerd Char"/>
    <w:basedOn w:val="Standaardalinea-lettertype"/>
    <w:link w:val="Kop2"/>
    <w:uiPriority w:val="9"/>
    <w:rsid w:val="00847C61"/>
    <w:rPr>
      <w:b/>
      <w:bCs/>
      <w:color w:val="003359"/>
      <w:sz w:val="24"/>
      <w:szCs w:val="24"/>
      <w:lang w:eastAsia="en-US"/>
    </w:rPr>
  </w:style>
  <w:style w:type="character" w:customStyle="1" w:styleId="Kop3Char">
    <w:name w:val="Kop 3 Char"/>
    <w:aliases w:val="5 subparagraaf genummerd Char"/>
    <w:basedOn w:val="Standaardalinea-lettertype"/>
    <w:link w:val="Kop3"/>
    <w:uiPriority w:val="9"/>
    <w:rsid w:val="008B7713"/>
    <w:rPr>
      <w:b/>
      <w:bCs/>
      <w:color w:val="003359"/>
      <w:szCs w:val="24"/>
      <w:lang w:eastAsia="en-US"/>
    </w:rPr>
  </w:style>
  <w:style w:type="paragraph" w:styleId="Citaat">
    <w:name w:val="Quote"/>
    <w:aliases w:val="K10-citaat"/>
    <w:basedOn w:val="Standaard"/>
    <w:next w:val="Standaard"/>
    <w:link w:val="CitaatChar"/>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rsid w:val="0014572A"/>
    <w:pPr>
      <w:spacing w:line="240" w:lineRule="auto"/>
    </w:pPr>
    <w:rPr>
      <w:b/>
      <w:color w:val="FFFFFF" w:themeColor="background1"/>
    </w:rPr>
  </w:style>
  <w:style w:type="character" w:styleId="Hyperlink">
    <w:name w:val="Hyperlink"/>
    <w:basedOn w:val="Standaardalinea-lettertype"/>
    <w:uiPriority w:val="99"/>
    <w:rsid w:val="00107825"/>
    <w:rPr>
      <w:color w:val="0000FF"/>
      <w:u w:val="single"/>
    </w:rPr>
  </w:style>
  <w:style w:type="paragraph" w:styleId="Inhopg1">
    <w:name w:val="toc 1"/>
    <w:aliases w:val="K-Inhoud 1"/>
    <w:basedOn w:val="Standaard"/>
    <w:next w:val="Standaard"/>
    <w:autoRedefine/>
    <w:uiPriority w:val="39"/>
    <w:rsid w:val="00BA750E"/>
    <w:pPr>
      <w:tabs>
        <w:tab w:val="left" w:pos="426"/>
        <w:tab w:val="right" w:pos="9054"/>
      </w:tabs>
      <w:spacing w:before="140"/>
    </w:pPr>
    <w:rPr>
      <w:b/>
    </w:rPr>
  </w:style>
  <w:style w:type="paragraph" w:styleId="Inhopg2">
    <w:name w:val="toc 2"/>
    <w:aliases w:val="K-inhoud 2"/>
    <w:basedOn w:val="Standaard"/>
    <w:next w:val="Standaard"/>
    <w:autoRedefine/>
    <w:uiPriority w:val="39"/>
    <w:rsid w:val="00BA750E"/>
    <w:pPr>
      <w:tabs>
        <w:tab w:val="left" w:pos="993"/>
        <w:tab w:val="right" w:pos="9072"/>
      </w:tabs>
      <w:ind w:left="426"/>
    </w:pPr>
    <w:rPr>
      <w:rFonts w:asciiTheme="minorHAnsi" w:eastAsiaTheme="minorEastAsia" w:hAnsiTheme="minorHAnsi" w:cstheme="minorBidi"/>
      <w:sz w:val="22"/>
      <w:szCs w:val="22"/>
    </w:rPr>
  </w:style>
  <w:style w:type="paragraph" w:customStyle="1" w:styleId="6opsomming">
    <w:name w:val="6 opsomming"/>
    <w:basedOn w:val="Standaard"/>
    <w:autoRedefine/>
    <w:rsid w:val="004F75A6"/>
    <w:pPr>
      <w:numPr>
        <w:numId w:val="2"/>
      </w:numPr>
    </w:pPr>
    <w:rPr>
      <w:szCs w:val="22"/>
      <w:lang w:eastAsia="en-US"/>
    </w:rPr>
  </w:style>
  <w:style w:type="paragraph" w:customStyle="1" w:styleId="2kopjevet">
    <w:name w:val="2 kopje  vet"/>
    <w:basedOn w:val="Standaard"/>
    <w:next w:val="Standaard"/>
    <w:qFormat/>
    <w:rsid w:val="00A3482E"/>
    <w:pPr>
      <w:spacing w:line="500" w:lineRule="atLeast"/>
    </w:pPr>
    <w:rPr>
      <w:b/>
      <w:color w:val="003359"/>
      <w:szCs w:val="22"/>
      <w:lang w:eastAsia="en-US"/>
    </w:rPr>
  </w:style>
  <w:style w:type="character" w:customStyle="1" w:styleId="Kop4Char">
    <w:name w:val="Kop 4 Char"/>
    <w:basedOn w:val="Standaardalinea-lettertype"/>
    <w:link w:val="Kop4"/>
    <w:uiPriority w:val="9"/>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rsid w:val="00A24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titel">
    <w:name w:val="koptitel"/>
    <w:basedOn w:val="Standaard"/>
    <w:next w:val="Standaard"/>
    <w:autoRedefine/>
    <w:rsid w:val="001D5F15"/>
    <w:pPr>
      <w:pageBreakBefore/>
      <w:spacing w:line="500" w:lineRule="exact"/>
      <w:contextualSpacing w:val="0"/>
    </w:pPr>
    <w:rPr>
      <w:rFonts w:eastAsia="Calibri"/>
      <w:b/>
      <w:bCs/>
      <w:color w:val="003359"/>
      <w:sz w:val="32"/>
      <w:szCs w:val="22"/>
      <w:lang w:eastAsia="en-US"/>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rsid w:val="004F75A6"/>
    <w:pPr>
      <w:ind w:left="340"/>
    </w:pPr>
  </w:style>
  <w:style w:type="numbering" w:customStyle="1" w:styleId="K-nummering">
    <w:name w:val="K-nummering"/>
    <w:basedOn w:val="Geenlijst"/>
    <w:rsid w:val="00275F13"/>
    <w:pPr>
      <w:numPr>
        <w:numId w:val="3"/>
      </w:numPr>
    </w:pPr>
  </w:style>
  <w:style w:type="paragraph" w:customStyle="1" w:styleId="nropsomming">
    <w:name w:val="nr opsomming"/>
    <w:basedOn w:val="Standaard"/>
    <w:qFormat/>
    <w:rsid w:val="004F75A6"/>
    <w:pPr>
      <w:numPr>
        <w:numId w:val="5"/>
      </w:numPr>
    </w:pPr>
  </w:style>
  <w:style w:type="paragraph" w:customStyle="1" w:styleId="titelkop">
    <w:name w:val="titelkop"/>
    <w:basedOn w:val="koptitel"/>
    <w:rsid w:val="00792524"/>
  </w:style>
  <w:style w:type="paragraph" w:styleId="Bijschrift">
    <w:name w:val="caption"/>
    <w:aliases w:val="K11-bijschrift"/>
    <w:basedOn w:val="Standaard"/>
    <w:unhideWhenUsed/>
    <w:rsid w:val="004F75A6"/>
    <w:pPr>
      <w:spacing w:after="140" w:line="280" w:lineRule="exact"/>
    </w:pPr>
    <w:rPr>
      <w:b/>
      <w:bCs/>
      <w:color w:val="D84010"/>
      <w:sz w:val="16"/>
    </w:rPr>
  </w:style>
  <w:style w:type="paragraph" w:styleId="Voetnoottekst">
    <w:name w:val="footnote text"/>
    <w:basedOn w:val="Standaard"/>
    <w:link w:val="VoetnoottekstChar"/>
    <w:rsid w:val="004F75A6"/>
    <w:pPr>
      <w:spacing w:line="240" w:lineRule="auto"/>
    </w:pPr>
    <w:rPr>
      <w:sz w:val="16"/>
    </w:rPr>
  </w:style>
  <w:style w:type="character" w:customStyle="1" w:styleId="VoetnoottekstChar">
    <w:name w:val="Voetnoottekst Char"/>
    <w:basedOn w:val="Standaardalinea-lettertype"/>
    <w:link w:val="Voetnoottekst"/>
    <w:rsid w:val="00E52649"/>
    <w:rPr>
      <w:rFonts w:ascii="Verdana" w:eastAsia="Times New Roman" w:hAnsi="Verdana"/>
      <w:noProof/>
      <w:sz w:val="16"/>
    </w:rPr>
  </w:style>
  <w:style w:type="character" w:styleId="Voetnootmarkering">
    <w:name w:val="footnote reference"/>
    <w:basedOn w:val="Standaardalinea-lettertype"/>
    <w:rsid w:val="005B07DD"/>
    <w:rPr>
      <w:rFonts w:ascii="Verdana" w:hAnsi="Verdana"/>
      <w:color w:val="auto"/>
      <w:vertAlign w:val="superscript"/>
    </w:rPr>
  </w:style>
  <w:style w:type="table" w:customStyle="1" w:styleId="K-tabel">
    <w:name w:val="K-tabel"/>
    <w:basedOn w:val="tabel2"/>
    <w:uiPriority w:val="99"/>
    <w:rsid w:val="00607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wordWrap/>
        <w:spacing w:beforeLines="0" w:beforeAutospacing="0" w:afterLines="0" w:afterAutospacing="0" w:line="280" w:lineRule="atLeast"/>
        <w:ind w:leftChars="0" w:left="0" w:rightChars="0" w:right="0"/>
      </w:pPr>
      <w:rPr>
        <w:rFonts w:ascii="Verdana" w:hAnsi="Verdana"/>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uiPriority w:val="99"/>
    <w:rsid w:val="00EE7AD3"/>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rsid w:val="004E468C"/>
    <w:rPr>
      <w:sz w:val="16"/>
      <w:szCs w:val="16"/>
    </w:rPr>
  </w:style>
  <w:style w:type="paragraph" w:styleId="Tekstopmerking">
    <w:name w:val="annotation text"/>
    <w:basedOn w:val="Standaard"/>
    <w:link w:val="TekstopmerkingChar"/>
    <w:rsid w:val="004E468C"/>
    <w:pPr>
      <w:spacing w:line="240" w:lineRule="auto"/>
    </w:pPr>
    <w:rPr>
      <w:sz w:val="20"/>
    </w:rPr>
  </w:style>
  <w:style w:type="character" w:customStyle="1" w:styleId="TekstopmerkingChar">
    <w:name w:val="Tekst opmerking Char"/>
    <w:basedOn w:val="Standaardalinea-lettertype"/>
    <w:link w:val="Tekstopmerking"/>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6"/>
      </w:numPr>
    </w:pPr>
  </w:style>
  <w:style w:type="paragraph" w:styleId="Titel">
    <w:name w:val="Title"/>
    <w:aliases w:val="Rapporttitel"/>
    <w:basedOn w:val="Standaard"/>
    <w:next w:val="Standaard"/>
    <w:link w:val="TitelChar"/>
    <w:uiPriority w:val="99"/>
    <w:qFormat/>
    <w:rsid w:val="006360F3"/>
    <w:pPr>
      <w:spacing w:line="240" w:lineRule="auto"/>
      <w:contextualSpacing w:val="0"/>
    </w:pPr>
    <w:rPr>
      <w:b/>
      <w:smallCaps/>
      <w:color w:val="003359"/>
      <w:sz w:val="48"/>
    </w:rPr>
  </w:style>
  <w:style w:type="character" w:customStyle="1" w:styleId="TitelChar">
    <w:name w:val="Titel Char"/>
    <w:aliases w:val="Rapporttitel Char"/>
    <w:basedOn w:val="Standaardalinea-lettertype"/>
    <w:link w:val="Titel"/>
    <w:uiPriority w:val="10"/>
    <w:rsid w:val="006360F3"/>
    <w:rPr>
      <w:rFonts w:ascii="Verdana" w:eastAsia="Times New Roman" w:hAnsi="Verdana"/>
      <w:b/>
      <w:smallCaps/>
      <w:noProof/>
      <w:color w:val="003359"/>
      <w:sz w:val="48"/>
    </w:rPr>
  </w:style>
  <w:style w:type="paragraph" w:styleId="Ondertitel">
    <w:name w:val="Subtitle"/>
    <w:aliases w:val="Rapport subtitel"/>
    <w:basedOn w:val="Titel"/>
    <w:next w:val="Standaard"/>
    <w:link w:val="OndertitelChar"/>
    <w:rsid w:val="006360F3"/>
    <w:rPr>
      <w:smallCaps w:val="0"/>
      <w:sz w:val="40"/>
    </w:rPr>
  </w:style>
  <w:style w:type="character" w:customStyle="1" w:styleId="OndertitelChar">
    <w:name w:val="Ondertitel Char"/>
    <w:aliases w:val="Rapport subtitel Char"/>
    <w:basedOn w:val="Standaardalinea-lettertype"/>
    <w:link w:val="Ondertitel"/>
    <w:rsid w:val="006360F3"/>
    <w:rPr>
      <w:rFonts w:ascii="Verdana" w:eastAsia="Times New Roman" w:hAnsi="Verdana"/>
      <w:b/>
      <w:noProof/>
      <w:color w:val="003359"/>
      <w:sz w:val="40"/>
    </w:rPr>
  </w:style>
  <w:style w:type="paragraph" w:styleId="Inhopg3">
    <w:name w:val="toc 3"/>
    <w:basedOn w:val="Standaard"/>
    <w:next w:val="Standaard"/>
    <w:autoRedefine/>
    <w:uiPriority w:val="39"/>
    <w:rsid w:val="001D5F15"/>
    <w:pPr>
      <w:spacing w:after="100"/>
      <w:ind w:left="360"/>
    </w:pPr>
  </w:style>
  <w:style w:type="numbering" w:customStyle="1" w:styleId="Opmaakprofiel1">
    <w:name w:val="Opmaakprofiel1"/>
    <w:uiPriority w:val="99"/>
    <w:rsid w:val="001D5F15"/>
    <w:pPr>
      <w:numPr>
        <w:numId w:val="7"/>
      </w:numPr>
    </w:pPr>
  </w:style>
  <w:style w:type="paragraph" w:styleId="Lijstopsomteken">
    <w:name w:val="List Bullet"/>
    <w:basedOn w:val="Standaard"/>
    <w:qFormat/>
    <w:rsid w:val="001D5F15"/>
    <w:pPr>
      <w:numPr>
        <w:numId w:val="4"/>
      </w:numPr>
      <w:ind w:left="340" w:hanging="340"/>
    </w:pPr>
  </w:style>
  <w:style w:type="table" w:styleId="Gemiddeldraster3-accent3">
    <w:name w:val="Medium Grid 3 Accent 3"/>
    <w:basedOn w:val="Standaardtabel"/>
    <w:rsid w:val="003D6CF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uiPriority w:val="99"/>
    <w:rsid w:val="008B7713"/>
    <w:pPr>
      <w:spacing w:after="100"/>
      <w:ind w:left="1440"/>
    </w:pPr>
  </w:style>
  <w:style w:type="paragraph" w:customStyle="1" w:styleId="Alinea">
    <w:name w:val="Alinea"/>
    <w:basedOn w:val="Standaard"/>
    <w:rsid w:val="001A611A"/>
    <w:pPr>
      <w:suppressLineNumbers/>
      <w:spacing w:line="280" w:lineRule="exact"/>
      <w:ind w:right="684"/>
      <w:contextualSpacing w:val="0"/>
      <w:textAlignment w:val="baseline"/>
    </w:pPr>
    <w:rPr>
      <w:rFonts w:ascii="Arial" w:eastAsia="Lucida Sans Unicode" w:hAnsi="Arial" w:cs="Tahoma"/>
      <w:spacing w:val="6"/>
      <w:kern w:val="1"/>
      <w:sz w:val="20"/>
      <w:szCs w:val="24"/>
      <w:lang w:bidi="nl-NL"/>
    </w:rPr>
  </w:style>
  <w:style w:type="paragraph" w:customStyle="1" w:styleId="KopVet">
    <w:name w:val="Kop Vet"/>
    <w:basedOn w:val="Standaard"/>
    <w:next w:val="Standaard"/>
    <w:qFormat/>
    <w:rsid w:val="001A611A"/>
    <w:pPr>
      <w:spacing w:after="60" w:line="240" w:lineRule="auto"/>
      <w:contextualSpacing w:val="0"/>
    </w:pPr>
    <w:rPr>
      <w:rFonts w:ascii="Arial" w:hAnsi="Arial"/>
      <w:b/>
      <w:sz w:val="20"/>
      <w:szCs w:val="24"/>
    </w:rPr>
  </w:style>
  <w:style w:type="character" w:customStyle="1" w:styleId="Kop5Char">
    <w:name w:val="Kop 5 Char"/>
    <w:basedOn w:val="Standaardalinea-lettertype"/>
    <w:link w:val="Kop5"/>
    <w:uiPriority w:val="9"/>
    <w:rsid w:val="00847C61"/>
    <w:rPr>
      <w:b/>
      <w:bCs/>
      <w:i/>
      <w:iCs/>
      <w:color w:val="000000"/>
      <w:sz w:val="26"/>
      <w:szCs w:val="26"/>
      <w:lang w:val="en-AU"/>
    </w:rPr>
  </w:style>
  <w:style w:type="character" w:customStyle="1" w:styleId="Kop6Char">
    <w:name w:val="Kop 6 Char"/>
    <w:basedOn w:val="Standaardalinea-lettertype"/>
    <w:link w:val="Kop6"/>
    <w:uiPriority w:val="9"/>
    <w:rsid w:val="00847C61"/>
    <w:rPr>
      <w:b/>
      <w:bCs/>
      <w:color w:val="000000"/>
      <w:lang w:val="en-AU"/>
    </w:rPr>
  </w:style>
  <w:style w:type="character" w:customStyle="1" w:styleId="Kop7Char">
    <w:name w:val="Kop 7 Char"/>
    <w:basedOn w:val="Standaardalinea-lettertype"/>
    <w:link w:val="Kop7"/>
    <w:uiPriority w:val="9"/>
    <w:rsid w:val="00847C61"/>
    <w:rPr>
      <w:color w:val="000000"/>
      <w:sz w:val="24"/>
      <w:szCs w:val="24"/>
      <w:lang w:val="en-AU"/>
    </w:rPr>
  </w:style>
  <w:style w:type="character" w:customStyle="1" w:styleId="Kop8Char">
    <w:name w:val="Kop 8 Char"/>
    <w:basedOn w:val="Standaardalinea-lettertype"/>
    <w:link w:val="Kop8"/>
    <w:uiPriority w:val="9"/>
    <w:rsid w:val="00847C61"/>
    <w:rPr>
      <w:i/>
      <w:iCs/>
      <w:color w:val="000000"/>
      <w:sz w:val="24"/>
      <w:szCs w:val="24"/>
      <w:lang w:val="en-AU"/>
    </w:rPr>
  </w:style>
  <w:style w:type="character" w:customStyle="1" w:styleId="Kop9Char">
    <w:name w:val="Kop 9 Char"/>
    <w:basedOn w:val="Standaardalinea-lettertype"/>
    <w:link w:val="Kop9"/>
    <w:uiPriority w:val="9"/>
    <w:rsid w:val="00847C61"/>
    <w:rPr>
      <w:rFonts w:ascii="Cambria" w:eastAsia="Times New Roman" w:hAnsi="Cambria"/>
      <w:color w:val="000000"/>
      <w:lang w:val="en-AU"/>
    </w:rPr>
  </w:style>
  <w:style w:type="paragraph" w:styleId="Kopvaninhoudsopgave">
    <w:name w:val="TOC Heading"/>
    <w:basedOn w:val="Kop1"/>
    <w:next w:val="Standaard"/>
    <w:semiHidden/>
    <w:unhideWhenUsed/>
    <w:qFormat/>
    <w:rsid w:val="00847C61"/>
    <w:pPr>
      <w:keepNext/>
      <w:keepLines/>
      <w:pageBreakBefore w:val="0"/>
      <w:numPr>
        <w:numId w:val="0"/>
      </w:numPr>
      <w:spacing w:before="480" w:after="0" w:line="280" w:lineRule="atLeast"/>
      <w:contextualSpacing/>
      <w:outlineLvl w:val="9"/>
    </w:pPr>
    <w:rPr>
      <w:rFonts w:asciiTheme="majorHAnsi" w:eastAsiaTheme="majorEastAsia" w:hAnsiTheme="majorHAnsi" w:cstheme="majorBidi"/>
      <w:color w:val="A5350F" w:themeColor="accent1" w:themeShade="BF"/>
      <w:sz w:val="28"/>
      <w:szCs w:val="28"/>
      <w:lang w:eastAsia="nl-NL"/>
    </w:rPr>
  </w:style>
  <w:style w:type="paragraph" w:customStyle="1" w:styleId="Kop51">
    <w:name w:val="Kop 51"/>
    <w:basedOn w:val="Standaard"/>
    <w:next w:val="Standaard"/>
    <w:uiPriority w:val="99"/>
    <w:qFormat/>
    <w:rsid w:val="00847C61"/>
    <w:pPr>
      <w:widowControl w:val="0"/>
      <w:autoSpaceDE w:val="0"/>
      <w:autoSpaceDN w:val="0"/>
      <w:adjustRightInd w:val="0"/>
      <w:spacing w:before="240" w:after="60" w:line="240" w:lineRule="auto"/>
      <w:contextualSpacing w:val="0"/>
      <w:outlineLvl w:val="4"/>
    </w:pPr>
    <w:rPr>
      <w:rFonts w:ascii="Arial" w:hAnsi="Arial" w:cs="Arial"/>
      <w:b/>
      <w:bCs/>
      <w:i/>
      <w:iCs/>
      <w:color w:val="004080"/>
      <w:sz w:val="24"/>
      <w:szCs w:val="24"/>
      <w:shd w:val="clear" w:color="auto" w:fill="FFFFFF"/>
      <w:lang w:val="en-AU" w:eastAsia="en-US"/>
    </w:rPr>
  </w:style>
  <w:style w:type="paragraph" w:customStyle="1" w:styleId="Kop61">
    <w:name w:val="Kop 61"/>
    <w:basedOn w:val="Standaard"/>
    <w:next w:val="Standaard"/>
    <w:uiPriority w:val="99"/>
    <w:qFormat/>
    <w:rsid w:val="00847C61"/>
    <w:pPr>
      <w:widowControl w:val="0"/>
      <w:autoSpaceDE w:val="0"/>
      <w:autoSpaceDN w:val="0"/>
      <w:adjustRightInd w:val="0"/>
      <w:spacing w:before="240" w:after="60" w:line="240" w:lineRule="auto"/>
      <w:contextualSpacing w:val="0"/>
      <w:outlineLvl w:val="5"/>
    </w:pPr>
    <w:rPr>
      <w:rFonts w:ascii="Arial" w:hAnsi="Arial" w:cs="Arial"/>
      <w:b/>
      <w:bCs/>
      <w:color w:val="004080"/>
      <w:sz w:val="22"/>
      <w:szCs w:val="22"/>
      <w:shd w:val="clear" w:color="auto" w:fill="FFFFFF"/>
      <w:lang w:val="en-AU" w:eastAsia="en-US"/>
    </w:rPr>
  </w:style>
  <w:style w:type="paragraph" w:customStyle="1" w:styleId="Kop71">
    <w:name w:val="Kop 71"/>
    <w:basedOn w:val="Standaard"/>
    <w:next w:val="Standaard"/>
    <w:uiPriority w:val="99"/>
    <w:qFormat/>
    <w:rsid w:val="00847C61"/>
    <w:pPr>
      <w:widowControl w:val="0"/>
      <w:autoSpaceDE w:val="0"/>
      <w:autoSpaceDN w:val="0"/>
      <w:adjustRightInd w:val="0"/>
      <w:spacing w:before="240" w:after="60" w:line="240" w:lineRule="auto"/>
      <w:contextualSpacing w:val="0"/>
      <w:outlineLvl w:val="6"/>
    </w:pPr>
    <w:rPr>
      <w:rFonts w:ascii="Arial" w:hAnsi="Arial" w:cs="Arial"/>
      <w:color w:val="004080"/>
      <w:sz w:val="22"/>
      <w:szCs w:val="22"/>
      <w:u w:val="single"/>
      <w:shd w:val="clear" w:color="auto" w:fill="FFFFFF"/>
      <w:lang w:val="en-AU" w:eastAsia="en-US"/>
    </w:rPr>
  </w:style>
  <w:style w:type="paragraph" w:customStyle="1" w:styleId="Kop81">
    <w:name w:val="Kop 81"/>
    <w:basedOn w:val="Standaard"/>
    <w:next w:val="Standaard"/>
    <w:uiPriority w:val="99"/>
    <w:qFormat/>
    <w:rsid w:val="00847C61"/>
    <w:pPr>
      <w:widowControl w:val="0"/>
      <w:autoSpaceDE w:val="0"/>
      <w:autoSpaceDN w:val="0"/>
      <w:adjustRightInd w:val="0"/>
      <w:spacing w:before="240" w:after="60" w:line="240" w:lineRule="auto"/>
      <w:contextualSpacing w:val="0"/>
      <w:outlineLvl w:val="7"/>
    </w:pPr>
    <w:rPr>
      <w:rFonts w:ascii="Arial" w:hAnsi="Arial" w:cs="Arial"/>
      <w:i/>
      <w:iCs/>
      <w:color w:val="000000"/>
      <w:sz w:val="20"/>
      <w:szCs w:val="20"/>
      <w:u w:val="single"/>
      <w:shd w:val="clear" w:color="auto" w:fill="FFFFFF"/>
      <w:lang w:val="en-AU" w:eastAsia="en-US"/>
    </w:rPr>
  </w:style>
  <w:style w:type="paragraph" w:customStyle="1" w:styleId="Kop91">
    <w:name w:val="Kop 91"/>
    <w:basedOn w:val="Standaard"/>
    <w:next w:val="Standaard"/>
    <w:uiPriority w:val="99"/>
    <w:qFormat/>
    <w:rsid w:val="00847C61"/>
    <w:pPr>
      <w:widowControl w:val="0"/>
      <w:autoSpaceDE w:val="0"/>
      <w:autoSpaceDN w:val="0"/>
      <w:adjustRightInd w:val="0"/>
      <w:spacing w:before="240" w:after="60" w:line="240" w:lineRule="auto"/>
      <w:contextualSpacing w:val="0"/>
      <w:outlineLvl w:val="8"/>
    </w:pPr>
    <w:rPr>
      <w:rFonts w:ascii="Arial" w:hAnsi="Arial" w:cs="Arial"/>
      <w:color w:val="004080"/>
      <w:sz w:val="22"/>
      <w:szCs w:val="22"/>
      <w:shd w:val="clear" w:color="auto" w:fill="FFFFFF"/>
      <w:lang w:val="en-AU" w:eastAsia="en-US"/>
    </w:rPr>
  </w:style>
  <w:style w:type="numbering" w:customStyle="1" w:styleId="Geenlijst1">
    <w:name w:val="Geen lijst1"/>
    <w:next w:val="Geenlijst"/>
    <w:uiPriority w:val="99"/>
    <w:semiHidden/>
    <w:unhideWhenUsed/>
    <w:rsid w:val="00847C61"/>
  </w:style>
  <w:style w:type="paragraph" w:customStyle="1" w:styleId="Inhopg41">
    <w:name w:val="Inhopg 41"/>
    <w:basedOn w:val="Standaard"/>
    <w:next w:val="Standaard"/>
    <w:uiPriority w:val="99"/>
    <w:rsid w:val="00847C61"/>
    <w:pPr>
      <w:widowControl w:val="0"/>
      <w:autoSpaceDE w:val="0"/>
      <w:autoSpaceDN w:val="0"/>
      <w:adjustRightInd w:val="0"/>
      <w:spacing w:line="240" w:lineRule="auto"/>
      <w:ind w:left="540"/>
      <w:contextualSpacing w:val="0"/>
    </w:pPr>
    <w:rPr>
      <w:rFonts w:ascii="Times New Roman" w:hAnsi="Times New Roman"/>
      <w:color w:val="000000"/>
      <w:sz w:val="24"/>
      <w:szCs w:val="24"/>
      <w:shd w:val="clear" w:color="auto" w:fill="FFFFFF"/>
      <w:lang w:val="en-AU" w:eastAsia="en-US"/>
    </w:rPr>
  </w:style>
  <w:style w:type="paragraph" w:customStyle="1" w:styleId="Inhopg51">
    <w:name w:val="Inhopg 51"/>
    <w:basedOn w:val="Standaard"/>
    <w:next w:val="Standaard"/>
    <w:uiPriority w:val="99"/>
    <w:rsid w:val="00847C61"/>
    <w:pPr>
      <w:widowControl w:val="0"/>
      <w:autoSpaceDE w:val="0"/>
      <w:autoSpaceDN w:val="0"/>
      <w:adjustRightInd w:val="0"/>
      <w:spacing w:line="240" w:lineRule="auto"/>
      <w:ind w:left="720"/>
      <w:contextualSpacing w:val="0"/>
    </w:pPr>
    <w:rPr>
      <w:rFonts w:ascii="Times New Roman" w:hAnsi="Times New Roman"/>
      <w:color w:val="000000"/>
      <w:sz w:val="24"/>
      <w:szCs w:val="24"/>
      <w:shd w:val="clear" w:color="auto" w:fill="FFFFFF"/>
      <w:lang w:val="en-AU" w:eastAsia="en-US"/>
    </w:rPr>
  </w:style>
  <w:style w:type="paragraph" w:customStyle="1" w:styleId="Inhopg61">
    <w:name w:val="Inhopg 61"/>
    <w:basedOn w:val="Standaard"/>
    <w:next w:val="Standaard"/>
    <w:uiPriority w:val="99"/>
    <w:rsid w:val="00847C61"/>
    <w:pPr>
      <w:widowControl w:val="0"/>
      <w:autoSpaceDE w:val="0"/>
      <w:autoSpaceDN w:val="0"/>
      <w:adjustRightInd w:val="0"/>
      <w:spacing w:line="240" w:lineRule="auto"/>
      <w:ind w:left="900"/>
      <w:contextualSpacing w:val="0"/>
    </w:pPr>
    <w:rPr>
      <w:rFonts w:ascii="Times New Roman" w:hAnsi="Times New Roman"/>
      <w:color w:val="000000"/>
      <w:sz w:val="24"/>
      <w:szCs w:val="24"/>
      <w:shd w:val="clear" w:color="auto" w:fill="FFFFFF"/>
      <w:lang w:val="en-AU" w:eastAsia="en-US"/>
    </w:rPr>
  </w:style>
  <w:style w:type="paragraph" w:customStyle="1" w:styleId="Inhopg71">
    <w:name w:val="Inhopg 71"/>
    <w:basedOn w:val="Standaard"/>
    <w:next w:val="Standaard"/>
    <w:uiPriority w:val="99"/>
    <w:rsid w:val="00847C61"/>
    <w:pPr>
      <w:widowControl w:val="0"/>
      <w:autoSpaceDE w:val="0"/>
      <w:autoSpaceDN w:val="0"/>
      <w:adjustRightInd w:val="0"/>
      <w:spacing w:line="240" w:lineRule="auto"/>
      <w:ind w:left="1080"/>
      <w:contextualSpacing w:val="0"/>
    </w:pPr>
    <w:rPr>
      <w:rFonts w:ascii="Times New Roman" w:hAnsi="Times New Roman"/>
      <w:color w:val="000000"/>
      <w:sz w:val="24"/>
      <w:szCs w:val="24"/>
      <w:shd w:val="clear" w:color="auto" w:fill="FFFFFF"/>
      <w:lang w:val="en-AU" w:eastAsia="en-US"/>
    </w:rPr>
  </w:style>
  <w:style w:type="paragraph" w:customStyle="1" w:styleId="Inhopg81">
    <w:name w:val="Inhopg 81"/>
    <w:basedOn w:val="Standaard"/>
    <w:next w:val="Standaard"/>
    <w:uiPriority w:val="99"/>
    <w:rsid w:val="00847C61"/>
    <w:pPr>
      <w:widowControl w:val="0"/>
      <w:autoSpaceDE w:val="0"/>
      <w:autoSpaceDN w:val="0"/>
      <w:adjustRightInd w:val="0"/>
      <w:spacing w:line="240" w:lineRule="auto"/>
      <w:ind w:left="1260"/>
      <w:contextualSpacing w:val="0"/>
    </w:pPr>
    <w:rPr>
      <w:rFonts w:ascii="Times New Roman" w:hAnsi="Times New Roman"/>
      <w:color w:val="000000"/>
      <w:sz w:val="24"/>
      <w:szCs w:val="24"/>
      <w:shd w:val="clear" w:color="auto" w:fill="FFFFFF"/>
      <w:lang w:val="en-AU" w:eastAsia="en-US"/>
    </w:rPr>
  </w:style>
  <w:style w:type="paragraph" w:customStyle="1" w:styleId="NumberedList">
    <w:name w:val="Numbered List"/>
    <w:next w:val="Standaard"/>
    <w:uiPriority w:val="99"/>
    <w:rsid w:val="00847C61"/>
    <w:pPr>
      <w:widowControl w:val="0"/>
      <w:autoSpaceDE w:val="0"/>
      <w:autoSpaceDN w:val="0"/>
      <w:adjustRightInd w:val="0"/>
      <w:spacing w:line="240" w:lineRule="auto"/>
      <w:ind w:left="360" w:hanging="360"/>
    </w:pPr>
    <w:rPr>
      <w:rFonts w:ascii="Times New Roman" w:eastAsia="Times New Roman" w:hAnsi="Times New Roman"/>
      <w:color w:val="000000"/>
      <w:sz w:val="20"/>
      <w:szCs w:val="20"/>
      <w:shd w:val="clear" w:color="auto" w:fill="FFFFFF"/>
      <w:lang w:val="en-AU" w:eastAsia="en-US"/>
    </w:rPr>
  </w:style>
  <w:style w:type="paragraph" w:customStyle="1" w:styleId="BulletedList">
    <w:name w:val="Bulleted List"/>
    <w:next w:val="Standaard"/>
    <w:uiPriority w:val="99"/>
    <w:rsid w:val="00847C61"/>
    <w:pPr>
      <w:widowControl w:val="0"/>
      <w:autoSpaceDE w:val="0"/>
      <w:autoSpaceDN w:val="0"/>
      <w:adjustRightInd w:val="0"/>
      <w:spacing w:line="240" w:lineRule="auto"/>
      <w:ind w:left="360" w:hanging="360"/>
    </w:pPr>
    <w:rPr>
      <w:rFonts w:ascii="Times New Roman" w:eastAsia="Times New Roman" w:hAnsi="Times New Roman"/>
      <w:color w:val="000000"/>
      <w:sz w:val="20"/>
      <w:szCs w:val="20"/>
      <w:shd w:val="clear" w:color="auto" w:fill="FFFFFF"/>
      <w:lang w:val="en-AU" w:eastAsia="en-US"/>
    </w:rPr>
  </w:style>
  <w:style w:type="paragraph" w:customStyle="1" w:styleId="Plattetekst1">
    <w:name w:val="Platte tekst1"/>
    <w:basedOn w:val="Standaard"/>
    <w:next w:val="Standaard"/>
    <w:uiPriority w:val="99"/>
    <w:rsid w:val="00847C61"/>
    <w:pPr>
      <w:widowControl w:val="0"/>
      <w:autoSpaceDE w:val="0"/>
      <w:autoSpaceDN w:val="0"/>
      <w:adjustRightInd w:val="0"/>
      <w:spacing w:after="120" w:line="240" w:lineRule="auto"/>
      <w:contextualSpacing w:val="0"/>
    </w:pPr>
    <w:rPr>
      <w:rFonts w:ascii="Times New Roman" w:hAnsi="Times New Roman"/>
      <w:color w:val="000000"/>
      <w:sz w:val="20"/>
      <w:szCs w:val="20"/>
      <w:shd w:val="clear" w:color="auto" w:fill="FFFFFF"/>
      <w:lang w:val="en-AU" w:eastAsia="en-US"/>
    </w:rPr>
  </w:style>
  <w:style w:type="character" w:customStyle="1" w:styleId="PlattetekstChar">
    <w:name w:val="Platte tekst Char"/>
    <w:basedOn w:val="Standaardalinea-lettertype"/>
    <w:link w:val="Plattetekst"/>
    <w:uiPriority w:val="99"/>
    <w:rsid w:val="00847C61"/>
    <w:rPr>
      <w:rFonts w:ascii="Arial" w:hAnsi="Arial" w:cs="Arial"/>
      <w:color w:val="000000"/>
      <w:sz w:val="20"/>
      <w:szCs w:val="20"/>
      <w:lang w:val="en-AU"/>
    </w:rPr>
  </w:style>
  <w:style w:type="paragraph" w:customStyle="1" w:styleId="Plattetekst21">
    <w:name w:val="Platte tekst 21"/>
    <w:basedOn w:val="Standaard"/>
    <w:next w:val="Standaard"/>
    <w:uiPriority w:val="99"/>
    <w:rsid w:val="00847C61"/>
    <w:pPr>
      <w:widowControl w:val="0"/>
      <w:autoSpaceDE w:val="0"/>
      <w:autoSpaceDN w:val="0"/>
      <w:adjustRightInd w:val="0"/>
      <w:spacing w:after="120" w:line="480" w:lineRule="auto"/>
      <w:contextualSpacing w:val="0"/>
    </w:pPr>
    <w:rPr>
      <w:rFonts w:ascii="Times New Roman" w:hAnsi="Times New Roman"/>
      <w:color w:val="000000"/>
      <w:shd w:val="clear" w:color="auto" w:fill="FFFFFF"/>
      <w:lang w:val="en-AU" w:eastAsia="en-US"/>
    </w:rPr>
  </w:style>
  <w:style w:type="character" w:customStyle="1" w:styleId="Plattetekst2Char">
    <w:name w:val="Platte tekst 2 Char"/>
    <w:basedOn w:val="Standaardalinea-lettertype"/>
    <w:link w:val="Plattetekst2"/>
    <w:uiPriority w:val="99"/>
    <w:rsid w:val="00847C61"/>
    <w:rPr>
      <w:rFonts w:ascii="Arial" w:hAnsi="Arial" w:cs="Arial"/>
      <w:color w:val="000000"/>
      <w:sz w:val="20"/>
      <w:szCs w:val="20"/>
      <w:lang w:val="en-AU"/>
    </w:rPr>
  </w:style>
  <w:style w:type="paragraph" w:customStyle="1" w:styleId="Plattetekst31">
    <w:name w:val="Platte tekst 31"/>
    <w:basedOn w:val="Standaard"/>
    <w:next w:val="Standaard"/>
    <w:uiPriority w:val="99"/>
    <w:rsid w:val="00847C61"/>
    <w:pPr>
      <w:widowControl w:val="0"/>
      <w:autoSpaceDE w:val="0"/>
      <w:autoSpaceDN w:val="0"/>
      <w:adjustRightInd w:val="0"/>
      <w:spacing w:after="120" w:line="240" w:lineRule="auto"/>
      <w:contextualSpacing w:val="0"/>
    </w:pPr>
    <w:rPr>
      <w:rFonts w:ascii="Times New Roman" w:hAnsi="Times New Roman"/>
      <w:color w:val="000000"/>
      <w:sz w:val="16"/>
      <w:szCs w:val="16"/>
      <w:shd w:val="clear" w:color="auto" w:fill="FFFFFF"/>
      <w:lang w:val="en-AU" w:eastAsia="en-US"/>
    </w:rPr>
  </w:style>
  <w:style w:type="character" w:customStyle="1" w:styleId="Plattetekst3Char">
    <w:name w:val="Platte tekst 3 Char"/>
    <w:basedOn w:val="Standaardalinea-lettertype"/>
    <w:link w:val="Plattetekst3"/>
    <w:uiPriority w:val="99"/>
    <w:rsid w:val="00847C61"/>
    <w:rPr>
      <w:rFonts w:ascii="Arial" w:hAnsi="Arial" w:cs="Arial"/>
      <w:color w:val="000000"/>
      <w:sz w:val="16"/>
      <w:szCs w:val="16"/>
      <w:lang w:val="en-AU"/>
    </w:rPr>
  </w:style>
  <w:style w:type="paragraph" w:customStyle="1" w:styleId="Notitiekop1">
    <w:name w:val="Notitiekop1"/>
    <w:basedOn w:val="Standaard"/>
    <w:next w:val="Standaard"/>
    <w:uiPriority w:val="99"/>
    <w:rsid w:val="00847C61"/>
    <w:pPr>
      <w:widowControl w:val="0"/>
      <w:autoSpaceDE w:val="0"/>
      <w:autoSpaceDN w:val="0"/>
      <w:adjustRightInd w:val="0"/>
      <w:spacing w:line="240" w:lineRule="auto"/>
      <w:contextualSpacing w:val="0"/>
    </w:pPr>
    <w:rPr>
      <w:rFonts w:ascii="Times New Roman" w:hAnsi="Times New Roman"/>
      <w:color w:val="000000"/>
      <w:sz w:val="20"/>
      <w:szCs w:val="20"/>
      <w:shd w:val="clear" w:color="auto" w:fill="FFFFFF"/>
      <w:lang w:val="en-AU" w:eastAsia="en-US"/>
    </w:rPr>
  </w:style>
  <w:style w:type="character" w:customStyle="1" w:styleId="NotitiekopChar">
    <w:name w:val="Notitiekop Char"/>
    <w:basedOn w:val="Standaardalinea-lettertype"/>
    <w:link w:val="Notitiekop"/>
    <w:uiPriority w:val="99"/>
    <w:rsid w:val="00847C61"/>
    <w:rPr>
      <w:rFonts w:ascii="Arial" w:hAnsi="Arial" w:cs="Arial"/>
      <w:color w:val="000000"/>
      <w:sz w:val="20"/>
      <w:szCs w:val="20"/>
      <w:lang w:val="en-AU"/>
    </w:rPr>
  </w:style>
  <w:style w:type="paragraph" w:customStyle="1" w:styleId="Tekstzonderopmaak1">
    <w:name w:val="Tekst zonder opmaak1"/>
    <w:basedOn w:val="Standaard"/>
    <w:next w:val="Standaard"/>
    <w:uiPriority w:val="99"/>
    <w:rsid w:val="00847C61"/>
    <w:pPr>
      <w:widowControl w:val="0"/>
      <w:autoSpaceDE w:val="0"/>
      <w:autoSpaceDN w:val="0"/>
      <w:adjustRightInd w:val="0"/>
      <w:spacing w:line="240" w:lineRule="auto"/>
      <w:contextualSpacing w:val="0"/>
    </w:pPr>
    <w:rPr>
      <w:rFonts w:ascii="Courier New" w:hAnsi="Courier New" w:cs="Courier New"/>
      <w:color w:val="000000"/>
      <w:sz w:val="20"/>
      <w:szCs w:val="20"/>
      <w:shd w:val="clear" w:color="auto" w:fill="FFFFFF"/>
      <w:lang w:val="en-AU" w:eastAsia="en-US"/>
    </w:rPr>
  </w:style>
  <w:style w:type="character" w:customStyle="1" w:styleId="TekstzonderopmaakChar">
    <w:name w:val="Tekst zonder opmaak Char"/>
    <w:basedOn w:val="Standaardalinea-lettertype"/>
    <w:link w:val="Tekstzonderopmaak"/>
    <w:uiPriority w:val="99"/>
    <w:rsid w:val="00847C61"/>
    <w:rPr>
      <w:rFonts w:ascii="Courier New" w:hAnsi="Courier New" w:cs="Courier New"/>
      <w:color w:val="000000"/>
      <w:sz w:val="20"/>
      <w:szCs w:val="20"/>
      <w:lang w:val="en-AU"/>
    </w:rPr>
  </w:style>
  <w:style w:type="character" w:styleId="Zwaar">
    <w:name w:val="Strong"/>
    <w:basedOn w:val="Standaardalinea-lettertype"/>
    <w:uiPriority w:val="99"/>
    <w:qFormat/>
    <w:rsid w:val="00847C61"/>
    <w:rPr>
      <w:rFonts w:ascii="Times New Roman" w:hAnsi="Times New Roman" w:cs="Times New Roman"/>
      <w:b/>
      <w:bCs/>
      <w:color w:val="000000"/>
      <w:sz w:val="20"/>
      <w:szCs w:val="20"/>
      <w:shd w:val="clear" w:color="auto" w:fill="FFFFFF"/>
    </w:rPr>
  </w:style>
  <w:style w:type="character" w:styleId="Nadruk">
    <w:name w:val="Emphasis"/>
    <w:basedOn w:val="Standaardalinea-lettertype"/>
    <w:uiPriority w:val="99"/>
    <w:qFormat/>
    <w:rsid w:val="00847C61"/>
    <w:rPr>
      <w:rFonts w:ascii="Times New Roman" w:hAnsi="Times New Roman" w:cs="Times New Roman"/>
      <w:i/>
      <w:iCs/>
      <w:color w:val="000000"/>
      <w:sz w:val="20"/>
      <w:szCs w:val="20"/>
      <w:shd w:val="clear" w:color="auto" w:fill="FFFFFF"/>
    </w:rPr>
  </w:style>
  <w:style w:type="paragraph" w:customStyle="1" w:styleId="Code">
    <w:name w:val="Code"/>
    <w:next w:val="Standaard"/>
    <w:uiPriority w:val="99"/>
    <w:rsid w:val="00847C61"/>
    <w:pPr>
      <w:widowControl w:val="0"/>
      <w:autoSpaceDE w:val="0"/>
      <w:autoSpaceDN w:val="0"/>
      <w:adjustRightInd w:val="0"/>
      <w:spacing w:line="240" w:lineRule="auto"/>
    </w:pPr>
    <w:rPr>
      <w:rFonts w:ascii="Courier New" w:eastAsia="Times New Roman" w:hAnsi="Courier New" w:cs="Courier New"/>
      <w:color w:val="000000"/>
      <w:shd w:val="clear" w:color="auto" w:fill="FFFFFF"/>
      <w:lang w:val="en-AU" w:eastAsia="en-US"/>
    </w:rPr>
  </w:style>
  <w:style w:type="character" w:customStyle="1" w:styleId="FieldLabel">
    <w:name w:val="Field Label"/>
    <w:uiPriority w:val="99"/>
    <w:rsid w:val="00847C61"/>
    <w:rPr>
      <w:rFonts w:ascii="Times New Roman" w:hAnsi="Times New Roman" w:cs="Times New Roman"/>
      <w:i/>
      <w:iCs/>
      <w:color w:val="004080"/>
      <w:sz w:val="20"/>
      <w:szCs w:val="20"/>
      <w:shd w:val="clear" w:color="auto" w:fill="FFFFFF"/>
    </w:rPr>
  </w:style>
  <w:style w:type="character" w:customStyle="1" w:styleId="TableHeading">
    <w:name w:val="Table Heading"/>
    <w:uiPriority w:val="99"/>
    <w:rsid w:val="00847C61"/>
    <w:rPr>
      <w:rFonts w:ascii="Times New Roman" w:hAnsi="Times New Roman" w:cs="Times New Roman"/>
      <w:b/>
      <w:bCs/>
      <w:color w:val="000000"/>
      <w:sz w:val="22"/>
      <w:szCs w:val="22"/>
      <w:shd w:val="clear" w:color="auto" w:fill="FFFFFF"/>
    </w:rPr>
  </w:style>
  <w:style w:type="character" w:customStyle="1" w:styleId="SSBookmark">
    <w:name w:val="SSBookmark"/>
    <w:uiPriority w:val="99"/>
    <w:rsid w:val="00847C61"/>
    <w:rPr>
      <w:rFonts w:ascii="Lucida Sans" w:hAnsi="Lucida Sans" w:cs="Lucida Sans"/>
      <w:b/>
      <w:bCs/>
      <w:color w:val="000000"/>
      <w:sz w:val="16"/>
      <w:szCs w:val="16"/>
      <w:shd w:val="clear" w:color="auto" w:fill="FFFF80"/>
    </w:rPr>
  </w:style>
  <w:style w:type="character" w:customStyle="1" w:styleId="Objecttype">
    <w:name w:val="Object type"/>
    <w:uiPriority w:val="99"/>
    <w:rsid w:val="00847C61"/>
    <w:rPr>
      <w:rFonts w:ascii="Times New Roman" w:hAnsi="Times New Roman" w:cs="Times New Roman"/>
      <w:b/>
      <w:bCs/>
      <w:color w:val="000000"/>
      <w:sz w:val="20"/>
      <w:szCs w:val="20"/>
      <w:u w:val="single"/>
      <w:shd w:val="clear" w:color="auto" w:fill="FFFFFF"/>
    </w:rPr>
  </w:style>
  <w:style w:type="paragraph" w:customStyle="1" w:styleId="ListHeader">
    <w:name w:val="List Header"/>
    <w:next w:val="Standaard"/>
    <w:uiPriority w:val="99"/>
    <w:rsid w:val="00847C61"/>
    <w:pPr>
      <w:widowControl w:val="0"/>
      <w:autoSpaceDE w:val="0"/>
      <w:autoSpaceDN w:val="0"/>
      <w:adjustRightInd w:val="0"/>
      <w:spacing w:line="240" w:lineRule="auto"/>
    </w:pPr>
    <w:rPr>
      <w:rFonts w:ascii="Times New Roman" w:eastAsia="Times New Roman" w:hAnsi="Times New Roman"/>
      <w:b/>
      <w:bCs/>
      <w:i/>
      <w:iCs/>
      <w:color w:val="0000A0"/>
      <w:sz w:val="20"/>
      <w:szCs w:val="20"/>
      <w:shd w:val="clear" w:color="auto" w:fill="FFFFFF"/>
      <w:lang w:val="en-AU" w:eastAsia="en-US"/>
    </w:rPr>
  </w:style>
  <w:style w:type="character" w:customStyle="1" w:styleId="Kop5Char1">
    <w:name w:val="Kop 5 Char1"/>
    <w:basedOn w:val="Standaardalinea-lettertype"/>
    <w:semiHidden/>
    <w:rsid w:val="00847C61"/>
    <w:rPr>
      <w:rFonts w:asciiTheme="majorHAnsi" w:eastAsiaTheme="majorEastAsia" w:hAnsiTheme="majorHAnsi" w:cstheme="majorBidi"/>
      <w:color w:val="6E230A" w:themeColor="accent1" w:themeShade="7F"/>
      <w:sz w:val="20"/>
    </w:rPr>
  </w:style>
  <w:style w:type="character" w:customStyle="1" w:styleId="Kop6Char1">
    <w:name w:val="Kop 6 Char1"/>
    <w:basedOn w:val="Standaardalinea-lettertype"/>
    <w:semiHidden/>
    <w:rsid w:val="00847C61"/>
    <w:rPr>
      <w:rFonts w:asciiTheme="majorHAnsi" w:eastAsiaTheme="majorEastAsia" w:hAnsiTheme="majorHAnsi" w:cstheme="majorBidi"/>
      <w:i/>
      <w:iCs/>
      <w:color w:val="6E230A" w:themeColor="accent1" w:themeShade="7F"/>
      <w:sz w:val="20"/>
    </w:rPr>
  </w:style>
  <w:style w:type="character" w:customStyle="1" w:styleId="Kop7Char1">
    <w:name w:val="Kop 7 Char1"/>
    <w:basedOn w:val="Standaardalinea-lettertype"/>
    <w:semiHidden/>
    <w:rsid w:val="00847C61"/>
    <w:rPr>
      <w:rFonts w:asciiTheme="majorHAnsi" w:eastAsiaTheme="majorEastAsia" w:hAnsiTheme="majorHAnsi" w:cstheme="majorBidi"/>
      <w:i/>
      <w:iCs/>
      <w:color w:val="404040" w:themeColor="text1" w:themeTint="BF"/>
      <w:sz w:val="20"/>
    </w:rPr>
  </w:style>
  <w:style w:type="character" w:customStyle="1" w:styleId="Kop8Char1">
    <w:name w:val="Kop 8 Char1"/>
    <w:basedOn w:val="Standaardalinea-lettertype"/>
    <w:semiHidden/>
    <w:rsid w:val="00847C61"/>
    <w:rPr>
      <w:rFonts w:asciiTheme="majorHAnsi" w:eastAsiaTheme="majorEastAsia" w:hAnsiTheme="majorHAnsi" w:cstheme="majorBidi"/>
      <w:color w:val="404040" w:themeColor="text1" w:themeTint="BF"/>
      <w:sz w:val="20"/>
      <w:szCs w:val="20"/>
    </w:rPr>
  </w:style>
  <w:style w:type="character" w:customStyle="1" w:styleId="Kop9Char1">
    <w:name w:val="Kop 9 Char1"/>
    <w:basedOn w:val="Standaardalinea-lettertype"/>
    <w:semiHidden/>
    <w:rsid w:val="00847C61"/>
    <w:rPr>
      <w:rFonts w:asciiTheme="majorHAnsi" w:eastAsiaTheme="majorEastAsia" w:hAnsiTheme="majorHAnsi" w:cstheme="majorBidi"/>
      <w:i/>
      <w:iCs/>
      <w:color w:val="404040" w:themeColor="text1" w:themeTint="BF"/>
      <w:sz w:val="20"/>
      <w:szCs w:val="20"/>
    </w:rPr>
  </w:style>
  <w:style w:type="paragraph" w:styleId="Plattetekst">
    <w:name w:val="Body Text"/>
    <w:basedOn w:val="Standaard"/>
    <w:link w:val="PlattetekstChar"/>
    <w:uiPriority w:val="99"/>
    <w:rsid w:val="00847C61"/>
    <w:pPr>
      <w:spacing w:after="120"/>
    </w:pPr>
    <w:rPr>
      <w:rFonts w:ascii="Arial" w:eastAsia="Calibri" w:hAnsi="Arial" w:cs="Arial"/>
      <w:color w:val="000000"/>
      <w:sz w:val="20"/>
      <w:szCs w:val="20"/>
      <w:lang w:val="en-AU"/>
    </w:rPr>
  </w:style>
  <w:style w:type="character" w:customStyle="1" w:styleId="PlattetekstChar1">
    <w:name w:val="Platte tekst Char1"/>
    <w:basedOn w:val="Standaardalinea-lettertype"/>
    <w:rsid w:val="00847C61"/>
    <w:rPr>
      <w:rFonts w:eastAsia="Times New Roman"/>
    </w:rPr>
  </w:style>
  <w:style w:type="paragraph" w:styleId="Plattetekst2">
    <w:name w:val="Body Text 2"/>
    <w:basedOn w:val="Standaard"/>
    <w:link w:val="Plattetekst2Char"/>
    <w:uiPriority w:val="99"/>
    <w:rsid w:val="00847C61"/>
    <w:pPr>
      <w:spacing w:after="120" w:line="480" w:lineRule="auto"/>
    </w:pPr>
    <w:rPr>
      <w:rFonts w:ascii="Arial" w:eastAsia="Calibri" w:hAnsi="Arial" w:cs="Arial"/>
      <w:color w:val="000000"/>
      <w:sz w:val="20"/>
      <w:szCs w:val="20"/>
      <w:lang w:val="en-AU"/>
    </w:rPr>
  </w:style>
  <w:style w:type="character" w:customStyle="1" w:styleId="Plattetekst2Char1">
    <w:name w:val="Platte tekst 2 Char1"/>
    <w:basedOn w:val="Standaardalinea-lettertype"/>
    <w:rsid w:val="00847C61"/>
    <w:rPr>
      <w:rFonts w:eastAsia="Times New Roman"/>
    </w:rPr>
  </w:style>
  <w:style w:type="paragraph" w:styleId="Plattetekst3">
    <w:name w:val="Body Text 3"/>
    <w:basedOn w:val="Standaard"/>
    <w:link w:val="Plattetekst3Char"/>
    <w:uiPriority w:val="99"/>
    <w:rsid w:val="00847C61"/>
    <w:pPr>
      <w:spacing w:after="120"/>
    </w:pPr>
    <w:rPr>
      <w:rFonts w:ascii="Arial" w:eastAsia="Calibri" w:hAnsi="Arial" w:cs="Arial"/>
      <w:color w:val="000000"/>
      <w:sz w:val="16"/>
      <w:szCs w:val="16"/>
      <w:lang w:val="en-AU"/>
    </w:rPr>
  </w:style>
  <w:style w:type="character" w:customStyle="1" w:styleId="Plattetekst3Char1">
    <w:name w:val="Platte tekst 3 Char1"/>
    <w:basedOn w:val="Standaardalinea-lettertype"/>
    <w:rsid w:val="00847C61"/>
    <w:rPr>
      <w:rFonts w:eastAsia="Times New Roman"/>
      <w:sz w:val="16"/>
      <w:szCs w:val="16"/>
    </w:rPr>
  </w:style>
  <w:style w:type="paragraph" w:styleId="Notitiekop">
    <w:name w:val="Note Heading"/>
    <w:basedOn w:val="Standaard"/>
    <w:next w:val="Standaard"/>
    <w:link w:val="NotitiekopChar"/>
    <w:uiPriority w:val="99"/>
    <w:rsid w:val="00847C61"/>
    <w:pPr>
      <w:spacing w:line="240" w:lineRule="auto"/>
    </w:pPr>
    <w:rPr>
      <w:rFonts w:ascii="Arial" w:eastAsia="Calibri" w:hAnsi="Arial" w:cs="Arial"/>
      <w:color w:val="000000"/>
      <w:sz w:val="20"/>
      <w:szCs w:val="20"/>
      <w:lang w:val="en-AU"/>
    </w:rPr>
  </w:style>
  <w:style w:type="character" w:customStyle="1" w:styleId="NotitiekopChar1">
    <w:name w:val="Notitiekop Char1"/>
    <w:basedOn w:val="Standaardalinea-lettertype"/>
    <w:rsid w:val="00847C61"/>
    <w:rPr>
      <w:rFonts w:eastAsia="Times New Roman"/>
    </w:rPr>
  </w:style>
  <w:style w:type="paragraph" w:styleId="Tekstzonderopmaak">
    <w:name w:val="Plain Text"/>
    <w:basedOn w:val="Standaard"/>
    <w:link w:val="TekstzonderopmaakChar"/>
    <w:uiPriority w:val="99"/>
    <w:rsid w:val="00847C61"/>
    <w:pPr>
      <w:spacing w:line="240" w:lineRule="auto"/>
    </w:pPr>
    <w:rPr>
      <w:rFonts w:ascii="Courier New" w:eastAsia="Calibri" w:hAnsi="Courier New" w:cs="Courier New"/>
      <w:color w:val="000000"/>
      <w:sz w:val="20"/>
      <w:szCs w:val="20"/>
      <w:lang w:val="en-AU"/>
    </w:rPr>
  </w:style>
  <w:style w:type="character" w:customStyle="1" w:styleId="TekstzonderopmaakChar1">
    <w:name w:val="Tekst zonder opmaak Char1"/>
    <w:basedOn w:val="Standaardalinea-lettertype"/>
    <w:rsid w:val="00847C61"/>
    <w:rPr>
      <w:rFonts w:ascii="Consolas" w:eastAsia="Times New Roman" w:hAnsi="Consolas" w:cs="Consolas"/>
      <w:sz w:val="21"/>
      <w:szCs w:val="21"/>
    </w:rPr>
  </w:style>
  <w:style w:type="numbering" w:customStyle="1" w:styleId="Geenlijst2">
    <w:name w:val="Geen lijst2"/>
    <w:next w:val="Geenlijst"/>
    <w:uiPriority w:val="99"/>
    <w:semiHidden/>
    <w:unhideWhenUsed/>
    <w:rsid w:val="00847C61"/>
  </w:style>
  <w:style w:type="paragraph" w:styleId="Inhopg4">
    <w:name w:val="toc 4"/>
    <w:basedOn w:val="Standaard"/>
    <w:next w:val="Standaard"/>
    <w:uiPriority w:val="99"/>
    <w:rsid w:val="00847C61"/>
    <w:pPr>
      <w:widowControl w:val="0"/>
      <w:autoSpaceDE w:val="0"/>
      <w:autoSpaceDN w:val="0"/>
      <w:adjustRightInd w:val="0"/>
      <w:spacing w:line="240" w:lineRule="auto"/>
      <w:ind w:left="540"/>
      <w:contextualSpacing w:val="0"/>
    </w:pPr>
    <w:rPr>
      <w:rFonts w:ascii="Times New Roman" w:hAnsi="Times New Roman"/>
      <w:color w:val="000000"/>
      <w:sz w:val="24"/>
      <w:szCs w:val="24"/>
      <w:shd w:val="clear" w:color="auto" w:fill="FFFFFF"/>
      <w:lang w:val="en-AU" w:eastAsia="en-US"/>
    </w:rPr>
  </w:style>
  <w:style w:type="paragraph" w:styleId="Inhopg5">
    <w:name w:val="toc 5"/>
    <w:basedOn w:val="Standaard"/>
    <w:next w:val="Standaard"/>
    <w:uiPriority w:val="99"/>
    <w:rsid w:val="00847C61"/>
    <w:pPr>
      <w:widowControl w:val="0"/>
      <w:autoSpaceDE w:val="0"/>
      <w:autoSpaceDN w:val="0"/>
      <w:adjustRightInd w:val="0"/>
      <w:spacing w:line="240" w:lineRule="auto"/>
      <w:ind w:left="720"/>
      <w:contextualSpacing w:val="0"/>
    </w:pPr>
    <w:rPr>
      <w:rFonts w:ascii="Times New Roman" w:hAnsi="Times New Roman"/>
      <w:color w:val="000000"/>
      <w:sz w:val="24"/>
      <w:szCs w:val="24"/>
      <w:shd w:val="clear" w:color="auto" w:fill="FFFFFF"/>
      <w:lang w:val="en-AU" w:eastAsia="en-US"/>
    </w:rPr>
  </w:style>
  <w:style w:type="paragraph" w:styleId="Inhopg6">
    <w:name w:val="toc 6"/>
    <w:basedOn w:val="Standaard"/>
    <w:next w:val="Standaard"/>
    <w:uiPriority w:val="99"/>
    <w:rsid w:val="00847C61"/>
    <w:pPr>
      <w:widowControl w:val="0"/>
      <w:autoSpaceDE w:val="0"/>
      <w:autoSpaceDN w:val="0"/>
      <w:adjustRightInd w:val="0"/>
      <w:spacing w:line="240" w:lineRule="auto"/>
      <w:ind w:left="900"/>
      <w:contextualSpacing w:val="0"/>
    </w:pPr>
    <w:rPr>
      <w:rFonts w:ascii="Times New Roman" w:hAnsi="Times New Roman"/>
      <w:color w:val="000000"/>
      <w:sz w:val="24"/>
      <w:szCs w:val="24"/>
      <w:shd w:val="clear" w:color="auto" w:fill="FFFFFF"/>
      <w:lang w:val="en-AU" w:eastAsia="en-US"/>
    </w:rPr>
  </w:style>
  <w:style w:type="paragraph" w:styleId="Inhopg7">
    <w:name w:val="toc 7"/>
    <w:basedOn w:val="Standaard"/>
    <w:next w:val="Standaard"/>
    <w:uiPriority w:val="99"/>
    <w:rsid w:val="00847C61"/>
    <w:pPr>
      <w:widowControl w:val="0"/>
      <w:autoSpaceDE w:val="0"/>
      <w:autoSpaceDN w:val="0"/>
      <w:adjustRightInd w:val="0"/>
      <w:spacing w:line="240" w:lineRule="auto"/>
      <w:ind w:left="1080"/>
      <w:contextualSpacing w:val="0"/>
    </w:pPr>
    <w:rPr>
      <w:rFonts w:ascii="Times New Roman" w:hAnsi="Times New Roman"/>
      <w:color w:val="000000"/>
      <w:sz w:val="24"/>
      <w:szCs w:val="24"/>
      <w:shd w:val="clear" w:color="auto" w:fill="FFFFFF"/>
      <w:lang w:val="en-AU" w:eastAsia="en-US"/>
    </w:rPr>
  </w:style>
  <w:style w:type="paragraph" w:styleId="Inhopg8">
    <w:name w:val="toc 8"/>
    <w:basedOn w:val="Standaard"/>
    <w:next w:val="Standaard"/>
    <w:uiPriority w:val="99"/>
    <w:rsid w:val="00847C61"/>
    <w:pPr>
      <w:widowControl w:val="0"/>
      <w:autoSpaceDE w:val="0"/>
      <w:autoSpaceDN w:val="0"/>
      <w:adjustRightInd w:val="0"/>
      <w:spacing w:line="240" w:lineRule="auto"/>
      <w:ind w:left="1260"/>
      <w:contextualSpacing w:val="0"/>
    </w:pPr>
    <w:rPr>
      <w:rFonts w:ascii="Times New Roman" w:hAnsi="Times New Roman"/>
      <w:color w:val="000000"/>
      <w:sz w:val="24"/>
      <w:szCs w:val="24"/>
      <w:shd w:val="clear" w:color="auto" w:fill="FFFFFF"/>
      <w:lang w:val="en-AU" w:eastAsia="en-US"/>
    </w:rPr>
  </w:style>
  <w:style w:type="numbering" w:customStyle="1" w:styleId="Geenlijst3">
    <w:name w:val="Geen lijst3"/>
    <w:next w:val="Geenlijst"/>
    <w:uiPriority w:val="99"/>
    <w:semiHidden/>
    <w:unhideWhenUsed/>
    <w:rsid w:val="00847C61"/>
  </w:style>
  <w:style w:type="numbering" w:customStyle="1" w:styleId="Geenlijst4">
    <w:name w:val="Geen lijst4"/>
    <w:next w:val="Geenlijst"/>
    <w:uiPriority w:val="99"/>
    <w:semiHidden/>
    <w:unhideWhenUsed/>
    <w:rsid w:val="00847C61"/>
  </w:style>
  <w:style w:type="paragraph" w:styleId="Revisie">
    <w:name w:val="Revision"/>
    <w:hidden/>
    <w:rsid w:val="00847C61"/>
    <w:pPr>
      <w:spacing w:line="240" w:lineRule="auto"/>
    </w:pPr>
    <w:rPr>
      <w:rFonts w:eastAsia="Times New Roman"/>
      <w:sz w:val="20"/>
    </w:rPr>
  </w:style>
  <w:style w:type="numbering" w:customStyle="1" w:styleId="Geenlijst5">
    <w:name w:val="Geen lijst5"/>
    <w:next w:val="Geenlijst"/>
    <w:uiPriority w:val="99"/>
    <w:semiHidden/>
    <w:unhideWhenUsed/>
    <w:rsid w:val="00847C61"/>
  </w:style>
  <w:style w:type="numbering" w:customStyle="1" w:styleId="Geenlijst6">
    <w:name w:val="Geen lijst6"/>
    <w:next w:val="Geenlijst"/>
    <w:uiPriority w:val="99"/>
    <w:semiHidden/>
    <w:unhideWhenUsed/>
    <w:rsid w:val="00847C61"/>
  </w:style>
  <w:style w:type="numbering" w:customStyle="1" w:styleId="Geenlijst7">
    <w:name w:val="Geen lijst7"/>
    <w:next w:val="Geenlijst"/>
    <w:uiPriority w:val="99"/>
    <w:semiHidden/>
    <w:unhideWhenUsed/>
    <w:rsid w:val="00847C61"/>
  </w:style>
  <w:style w:type="numbering" w:customStyle="1" w:styleId="Geenlijst8">
    <w:name w:val="Geen lijst8"/>
    <w:next w:val="Geenlijst"/>
    <w:uiPriority w:val="99"/>
    <w:semiHidden/>
    <w:unhideWhenUsed/>
    <w:rsid w:val="00847C61"/>
  </w:style>
  <w:style w:type="numbering" w:customStyle="1" w:styleId="Geenlijst9">
    <w:name w:val="Geen lijst9"/>
    <w:next w:val="Geenlijst"/>
    <w:uiPriority w:val="99"/>
    <w:semiHidden/>
    <w:unhideWhenUsed/>
    <w:rsid w:val="00847C61"/>
  </w:style>
  <w:style w:type="numbering" w:customStyle="1" w:styleId="Geenlijst10">
    <w:name w:val="Geen lijst10"/>
    <w:next w:val="Geenlijst"/>
    <w:uiPriority w:val="99"/>
    <w:semiHidden/>
    <w:unhideWhenUsed/>
    <w:rsid w:val="00847C61"/>
  </w:style>
  <w:style w:type="numbering" w:customStyle="1" w:styleId="Geenlijst11">
    <w:name w:val="Geen lijst11"/>
    <w:next w:val="Geenlijst"/>
    <w:uiPriority w:val="99"/>
    <w:semiHidden/>
    <w:unhideWhenUsed/>
    <w:rsid w:val="00847C61"/>
  </w:style>
  <w:style w:type="numbering" w:customStyle="1" w:styleId="Geenlijst12">
    <w:name w:val="Geen lijst12"/>
    <w:next w:val="Geenlijst"/>
    <w:uiPriority w:val="99"/>
    <w:semiHidden/>
    <w:unhideWhenUsed/>
    <w:rsid w:val="00847C61"/>
  </w:style>
  <w:style w:type="numbering" w:customStyle="1" w:styleId="Geenlijst13">
    <w:name w:val="Geen lijst13"/>
    <w:next w:val="Geenlijst"/>
    <w:uiPriority w:val="99"/>
    <w:semiHidden/>
    <w:unhideWhenUsed/>
    <w:rsid w:val="00847C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image" Target="media/image3.e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1/relationships/commentsExtended" Target="commentsExtended.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an\Documents\Opdrachten\KING\King%20-%20Rapportsjabloon%20versie%2021%20november%202013.dotx" TargetMode="External"/></Relationships>
</file>

<file path=word/theme/theme1.xml><?xml version="1.0" encoding="utf-8"?>
<a:theme xmlns:a="http://schemas.openxmlformats.org/drawingml/2006/main" name="Kantoorthema">
  <a:themeElements>
    <a:clrScheme name="King">
      <a:dk1>
        <a:sysClr val="windowText" lastClr="000000"/>
      </a:dk1>
      <a:lt1>
        <a:srgbClr val="FFFFFF"/>
      </a:lt1>
      <a:dk2>
        <a:srgbClr val="003359"/>
      </a:dk2>
      <a:lt2>
        <a:srgbClr val="FFFFFF"/>
      </a:lt2>
      <a:accent1>
        <a:srgbClr val="DD4814"/>
      </a:accent1>
      <a:accent2>
        <a:srgbClr val="009FDA"/>
      </a:accent2>
      <a:accent3>
        <a:srgbClr val="003359"/>
      </a:accent3>
      <a:accent4>
        <a:srgbClr val="E3AB82"/>
      </a:accent4>
      <a:accent5>
        <a:srgbClr val="9BCDF2"/>
      </a:accent5>
      <a:accent6>
        <a:srgbClr val="7D90B4"/>
      </a:accent6>
      <a:hlink>
        <a:srgbClr val="DD4814"/>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DD4814"/>
        </a:solidFill>
        <a:ln>
          <a:solidFill>
            <a:srgbClr val="003359"/>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1D5D8-0DFF-4BEF-B74F-14FE889B9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King - Rapportsjabloon versie 21 november 2013</Template>
  <TotalTime>928</TotalTime>
  <Pages>142</Pages>
  <Words>44448</Words>
  <Characters>244467</Characters>
  <Application>Microsoft Office Word</Application>
  <DocSecurity>0</DocSecurity>
  <Lines>2037</Lines>
  <Paragraphs>576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Foliero Office Automatisering</Company>
  <LinksUpToDate>false</LinksUpToDate>
  <CharactersWithSpaces>288339</CharactersWithSpaces>
  <SharedDoc>false</SharedDoc>
  <HLinks>
    <vt:vector size="18" baseType="variant">
      <vt:variant>
        <vt:i4>6946901</vt:i4>
      </vt:variant>
      <vt:variant>
        <vt:i4>0</vt:i4>
      </vt:variant>
      <vt:variant>
        <vt:i4>0</vt:i4>
      </vt:variant>
      <vt:variant>
        <vt:i4>5</vt:i4>
      </vt:variant>
      <vt:variant>
        <vt:lpwstr>mailto:info@kinggemeenten.nl</vt:lpwstr>
      </vt:variant>
      <vt:variant>
        <vt:lpwstr/>
      </vt:variant>
      <vt:variant>
        <vt:i4>262154</vt:i4>
      </vt:variant>
      <vt:variant>
        <vt:i4>-1</vt:i4>
      </vt:variant>
      <vt:variant>
        <vt:i4>2057</vt:i4>
      </vt:variant>
      <vt:variant>
        <vt:i4>1</vt:i4>
      </vt:variant>
      <vt:variant>
        <vt:lpwstr>3094</vt:lpwstr>
      </vt:variant>
      <vt:variant>
        <vt:lpwstr/>
      </vt:variant>
      <vt:variant>
        <vt:i4>262154</vt:i4>
      </vt:variant>
      <vt:variant>
        <vt:i4>-1</vt:i4>
      </vt:variant>
      <vt:variant>
        <vt:i4>2058</vt:i4>
      </vt:variant>
      <vt:variant>
        <vt:i4>1</vt:i4>
      </vt:variant>
      <vt:variant>
        <vt:lpwstr>3094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Arjan</dc:creator>
  <cp:lastModifiedBy>Arjan Kloosterboer</cp:lastModifiedBy>
  <cp:revision>23</cp:revision>
  <dcterms:created xsi:type="dcterms:W3CDTF">2017-01-17T14:53:00Z</dcterms:created>
  <dcterms:modified xsi:type="dcterms:W3CDTF">2017-09-21T23:59:00Z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xtTitelrapport">
    <vt:lpwstr>Titel rapport</vt:lpwstr>
  </property>
  <property fmtid="{D5CDD505-2E9C-101B-9397-08002B2CF9AE}" pid="3" name="txtTitelrapportsub">
    <vt:lpwstr>Subtitel rapport</vt:lpwstr>
  </property>
  <property fmtid="{D5CDD505-2E9C-101B-9397-08002B2CF9AE}" pid="4" name="txtdatum">
    <vt:lpwstr>rapportdatum</vt:lpwstr>
  </property>
</Properties>
</file>